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97B14" w14:textId="0B755D0B" w:rsidR="00BD64EE" w:rsidRDefault="00965289" w:rsidP="00965289">
      <w:pPr>
        <w:pageBreakBefore/>
        <w:ind w:left="0"/>
        <w:jc w:val="center"/>
        <w:rPr>
          <w:b/>
          <w:sz w:val="28"/>
          <w:szCs w:val="28"/>
          <w:u w:val="single"/>
        </w:rPr>
      </w:pPr>
      <w:r>
        <w:rPr>
          <w:b/>
          <w:sz w:val="28"/>
          <w:szCs w:val="28"/>
          <w:u w:val="single"/>
        </w:rPr>
        <w:t xml:space="preserve">BSC Procedure </w:t>
      </w:r>
      <w:r w:rsidR="00BD64EE">
        <w:rPr>
          <w:b/>
          <w:sz w:val="28"/>
          <w:szCs w:val="28"/>
          <w:u w:val="single"/>
        </w:rPr>
        <w:t>602</w:t>
      </w:r>
      <w:r>
        <w:rPr>
          <w:b/>
          <w:sz w:val="28"/>
          <w:szCs w:val="28"/>
          <w:u w:val="single"/>
        </w:rPr>
        <w:t xml:space="preserve"> </w:t>
      </w:r>
      <w:r w:rsidR="00BD64EE">
        <w:rPr>
          <w:b/>
          <w:sz w:val="28"/>
          <w:szCs w:val="28"/>
          <w:u w:val="single"/>
        </w:rPr>
        <w:t>relating to the</w:t>
      </w:r>
      <w:r>
        <w:rPr>
          <w:b/>
          <w:sz w:val="28"/>
          <w:szCs w:val="28"/>
          <w:u w:val="single"/>
        </w:rPr>
        <w:t xml:space="preserve"> </w:t>
      </w:r>
      <w:r w:rsidR="00BD64EE">
        <w:rPr>
          <w:b/>
          <w:sz w:val="28"/>
          <w:szCs w:val="28"/>
          <w:u w:val="single"/>
        </w:rPr>
        <w:t>SVA Metering System &amp; Asset Metering System &amp; Asset Metering System Register</w:t>
      </w:r>
    </w:p>
    <w:p w14:paraId="3CD6E7C4" w14:textId="77777777" w:rsidR="00124215" w:rsidRPr="004A3795" w:rsidRDefault="00124215" w:rsidP="00FE7291">
      <w:pPr>
        <w:tabs>
          <w:tab w:val="clear" w:pos="709"/>
        </w:tabs>
        <w:ind w:left="0"/>
        <w:rPr>
          <w:sz w:val="28"/>
          <w:szCs w:val="28"/>
        </w:rPr>
      </w:pPr>
    </w:p>
    <w:p w14:paraId="1B861236" w14:textId="77777777" w:rsidR="00FC05F6" w:rsidRDefault="00CE59A9" w:rsidP="00FE7291">
      <w:pPr>
        <w:tabs>
          <w:tab w:val="clear" w:pos="709"/>
        </w:tabs>
        <w:ind w:left="851" w:hanging="851"/>
      </w:pPr>
      <w:r>
        <w:t>1.</w:t>
      </w:r>
      <w:r>
        <w:tab/>
        <w:t>Reference is made to the Balancing and Settlement Code and, in particular, to the definition of “BSC Procedure” in Section X, Annex X-1 thereof.</w:t>
      </w:r>
    </w:p>
    <w:p w14:paraId="01756A74" w14:textId="150BAC12" w:rsidR="00FC05F6" w:rsidRDefault="00CE59A9" w:rsidP="00FE7291">
      <w:pPr>
        <w:tabs>
          <w:tab w:val="clear" w:pos="709"/>
        </w:tabs>
        <w:ind w:left="851" w:hanging="851"/>
      </w:pPr>
      <w:r>
        <w:t>2.</w:t>
      </w:r>
      <w:r>
        <w:tab/>
        <w:t>This</w:t>
      </w:r>
      <w:r w:rsidR="00C15752">
        <w:t xml:space="preserve"> is BSC Procedure 602</w:t>
      </w:r>
      <w:r>
        <w:t xml:space="preserve">, </w:t>
      </w:r>
      <w:r w:rsidR="00B60487">
        <w:fldChar w:fldCharType="begin"/>
      </w:r>
      <w:r w:rsidR="00B60487">
        <w:instrText xml:space="preserve"> DOCPROPERTY  "Version number"  \* MERGEFORMAT </w:instrText>
      </w:r>
      <w:r w:rsidR="00B60487">
        <w:fldChar w:fldCharType="separate"/>
      </w:r>
      <w:ins w:id="0" w:author="Colin Berry" w:date="2024-08-07T17:06:00Z" w16du:dateUtc="2024-08-07T16:06:00Z">
        <w:r w:rsidR="004752F1">
          <w:t>Version 7.4</w:t>
        </w:r>
      </w:ins>
      <w:del w:id="1" w:author="Colin Berry" w:date="2024-07-23T16:15:00Z">
        <w:r w:rsidR="00757CF1" w:rsidDel="000A6772">
          <w:delText>Version 7.0</w:delText>
        </w:r>
      </w:del>
      <w:r w:rsidR="00B60487">
        <w:fldChar w:fldCharType="end"/>
      </w:r>
      <w:r>
        <w:t xml:space="preserve"> relating to </w:t>
      </w:r>
      <w:r w:rsidR="00615BD9">
        <w:t xml:space="preserve">the SVA Metering </w:t>
      </w:r>
      <w:r w:rsidR="00CC2708">
        <w:t>and Asset</w:t>
      </w:r>
      <w:r w:rsidR="00975A5C">
        <w:t xml:space="preserve"> Metering System </w:t>
      </w:r>
      <w:r w:rsidR="00124215">
        <w:t>Register</w:t>
      </w:r>
      <w:r w:rsidR="00504F5F">
        <w:t>.</w:t>
      </w:r>
    </w:p>
    <w:p w14:paraId="10818689" w14:textId="1DC2D2B6" w:rsidR="00FC05F6" w:rsidRDefault="00CE59A9" w:rsidP="00FE7291">
      <w:pPr>
        <w:tabs>
          <w:tab w:val="clear" w:pos="709"/>
        </w:tabs>
        <w:ind w:left="851" w:hanging="851"/>
      </w:pPr>
      <w:r>
        <w:t>3.</w:t>
      </w:r>
      <w:r>
        <w:tab/>
        <w:t>This BSC Procedure is effective from</w:t>
      </w:r>
      <w:del w:id="2" w:author="Colin Berry" w:date="2024-07-23T16:15:00Z">
        <w:r w:rsidR="00CC2708" w:rsidDel="004C5C16">
          <w:delText xml:space="preserve"> </w:delText>
        </w:r>
        <w:r w:rsidDel="004C5C16">
          <w:fldChar w:fldCharType="begin"/>
        </w:r>
        <w:r w:rsidDel="004C5C16">
          <w:delInstrText xml:space="preserve"> DOCPROPERTY  "Effective Date"  \* MERGEFORMAT </w:delInstrText>
        </w:r>
        <w:r w:rsidDel="004C5C16">
          <w:fldChar w:fldCharType="separate"/>
        </w:r>
        <w:r w:rsidR="00850247" w:rsidDel="004C5C16">
          <w:delText>02 November 2023</w:delText>
        </w:r>
        <w:r w:rsidDel="004C5C16">
          <w:fldChar w:fldCharType="end"/>
        </w:r>
      </w:del>
      <w:r>
        <w:t>.</w:t>
      </w:r>
    </w:p>
    <w:p w14:paraId="5412F78F" w14:textId="77777777" w:rsidR="00FC05F6" w:rsidRDefault="00CE59A9" w:rsidP="00FE7291">
      <w:pPr>
        <w:tabs>
          <w:tab w:val="clear" w:pos="709"/>
        </w:tabs>
        <w:ind w:left="851" w:hanging="851"/>
      </w:pPr>
      <w:r>
        <w:t>4.</w:t>
      </w:r>
      <w:r>
        <w:tab/>
        <w:t>This BSC Procedure has been approved by the BSC Panel or its relevant delegated Panel Committee(s).</w:t>
      </w:r>
    </w:p>
    <w:p w14:paraId="6206E6CC" w14:textId="77777777" w:rsidR="00FC05F6" w:rsidRDefault="00FC05F6" w:rsidP="00FE7291">
      <w:pPr>
        <w:tabs>
          <w:tab w:val="clear" w:pos="709"/>
        </w:tabs>
        <w:ind w:left="851" w:hanging="851"/>
      </w:pPr>
    </w:p>
    <w:p w14:paraId="0344A8BE" w14:textId="77777777" w:rsidR="00CD2882" w:rsidRPr="00CD2882" w:rsidRDefault="00CD2882" w:rsidP="00FE7291">
      <w:pPr>
        <w:tabs>
          <w:tab w:val="clear" w:pos="709"/>
        </w:tabs>
        <w:ind w:left="0"/>
      </w:pPr>
    </w:p>
    <w:p w14:paraId="7C0A3073" w14:textId="77777777" w:rsidR="00CD2882" w:rsidRPr="00CD2882" w:rsidRDefault="00CD2882" w:rsidP="00FE7291">
      <w:pPr>
        <w:tabs>
          <w:tab w:val="clear" w:pos="709"/>
        </w:tabs>
        <w:ind w:left="0"/>
      </w:pPr>
    </w:p>
    <w:p w14:paraId="2DF1AB29" w14:textId="77777777" w:rsidR="00CD2882" w:rsidRPr="00CD2882" w:rsidRDefault="00CD2882" w:rsidP="00FE7291">
      <w:pPr>
        <w:tabs>
          <w:tab w:val="clear" w:pos="709"/>
        </w:tabs>
        <w:ind w:left="0"/>
      </w:pPr>
    </w:p>
    <w:p w14:paraId="2B40065C" w14:textId="77777777" w:rsidR="00CD2882" w:rsidRPr="00CD2882" w:rsidRDefault="00CD2882" w:rsidP="00FE7291">
      <w:pPr>
        <w:tabs>
          <w:tab w:val="clear" w:pos="709"/>
        </w:tabs>
        <w:ind w:left="0"/>
      </w:pPr>
    </w:p>
    <w:p w14:paraId="5240AF51" w14:textId="77777777" w:rsidR="00CD2882" w:rsidRPr="00CD2882" w:rsidRDefault="00CD2882" w:rsidP="00FE7291">
      <w:pPr>
        <w:tabs>
          <w:tab w:val="clear" w:pos="709"/>
        </w:tabs>
        <w:ind w:left="0"/>
      </w:pPr>
    </w:p>
    <w:p w14:paraId="1692A399" w14:textId="77777777" w:rsidR="00FC05F6" w:rsidRDefault="00CE59A9" w:rsidP="00FE7291">
      <w:pPr>
        <w:pageBreakBefore/>
        <w:tabs>
          <w:tab w:val="clear" w:pos="709"/>
        </w:tabs>
        <w:ind w:left="0"/>
        <w:rPr>
          <w:b/>
          <w:sz w:val="28"/>
          <w:szCs w:val="28"/>
        </w:rPr>
      </w:pPr>
      <w:r>
        <w:rPr>
          <w:b/>
          <w:sz w:val="28"/>
          <w:szCs w:val="28"/>
        </w:rPr>
        <w:lastRenderedPageBreak/>
        <w:t>Contents</w:t>
      </w:r>
    </w:p>
    <w:p w14:paraId="2701180E" w14:textId="43A8BB21" w:rsidR="00965289" w:rsidRDefault="00265A18">
      <w:pPr>
        <w:pStyle w:val="TOC1"/>
        <w:rPr>
          <w:rFonts w:asciiTheme="minorHAnsi" w:eastAsiaTheme="minorEastAsia" w:hAnsiTheme="minorHAnsi" w:cstheme="minorBidi"/>
          <w:b w:val="0"/>
          <w:noProof/>
          <w:sz w:val="22"/>
          <w:szCs w:val="22"/>
        </w:rPr>
      </w:pPr>
      <w:r>
        <w:rPr>
          <w:b w:val="0"/>
          <w:sz w:val="28"/>
          <w:szCs w:val="28"/>
        </w:rPr>
        <w:fldChar w:fldCharType="begin"/>
      </w:r>
      <w:r>
        <w:rPr>
          <w:b w:val="0"/>
          <w:sz w:val="28"/>
          <w:szCs w:val="28"/>
        </w:rPr>
        <w:instrText xml:space="preserve"> TOC \o "1-2" \h \z \u </w:instrText>
      </w:r>
      <w:r>
        <w:rPr>
          <w:b w:val="0"/>
          <w:sz w:val="28"/>
          <w:szCs w:val="28"/>
        </w:rPr>
        <w:fldChar w:fldCharType="separate"/>
      </w:r>
      <w:hyperlink w:anchor="_Toc165554446" w:history="1">
        <w:r w:rsidR="00965289" w:rsidRPr="0048488A">
          <w:rPr>
            <w:rStyle w:val="Hyperlink"/>
            <w:noProof/>
          </w:rPr>
          <w:t>1</w:t>
        </w:r>
        <w:r w:rsidR="00965289">
          <w:rPr>
            <w:rFonts w:asciiTheme="minorHAnsi" w:eastAsiaTheme="minorEastAsia" w:hAnsiTheme="minorHAnsi" w:cstheme="minorBidi"/>
            <w:b w:val="0"/>
            <w:noProof/>
            <w:sz w:val="22"/>
            <w:szCs w:val="22"/>
          </w:rPr>
          <w:tab/>
        </w:r>
        <w:r w:rsidR="00965289" w:rsidRPr="0048488A">
          <w:rPr>
            <w:rStyle w:val="Hyperlink"/>
            <w:noProof/>
          </w:rPr>
          <w:t>Introduction</w:t>
        </w:r>
        <w:r w:rsidR="00965289">
          <w:rPr>
            <w:noProof/>
            <w:webHidden/>
          </w:rPr>
          <w:tab/>
        </w:r>
        <w:r w:rsidR="00965289">
          <w:rPr>
            <w:noProof/>
            <w:webHidden/>
          </w:rPr>
          <w:fldChar w:fldCharType="begin"/>
        </w:r>
        <w:r w:rsidR="00965289">
          <w:rPr>
            <w:noProof/>
            <w:webHidden/>
          </w:rPr>
          <w:instrText xml:space="preserve"> PAGEREF _Toc165554446 \h </w:instrText>
        </w:r>
        <w:r w:rsidR="00965289">
          <w:rPr>
            <w:noProof/>
            <w:webHidden/>
          </w:rPr>
        </w:r>
        <w:r w:rsidR="00965289">
          <w:rPr>
            <w:noProof/>
            <w:webHidden/>
          </w:rPr>
          <w:fldChar w:fldCharType="separate"/>
        </w:r>
        <w:r w:rsidR="00965289">
          <w:rPr>
            <w:noProof/>
            <w:webHidden/>
          </w:rPr>
          <w:t>4</w:t>
        </w:r>
        <w:r w:rsidR="00965289">
          <w:rPr>
            <w:noProof/>
            <w:webHidden/>
          </w:rPr>
          <w:fldChar w:fldCharType="end"/>
        </w:r>
      </w:hyperlink>
    </w:p>
    <w:p w14:paraId="70049C16" w14:textId="4827E136" w:rsidR="00965289" w:rsidRDefault="00B60487">
      <w:pPr>
        <w:pStyle w:val="TOC2"/>
        <w:rPr>
          <w:rFonts w:asciiTheme="minorHAnsi" w:eastAsiaTheme="minorEastAsia" w:hAnsiTheme="minorHAnsi" w:cstheme="minorBidi"/>
          <w:b w:val="0"/>
          <w:noProof/>
          <w:sz w:val="22"/>
          <w:szCs w:val="22"/>
        </w:rPr>
      </w:pPr>
      <w:hyperlink w:anchor="_Toc165554447" w:history="1">
        <w:r w:rsidR="00965289" w:rsidRPr="0048488A">
          <w:rPr>
            <w:rStyle w:val="Hyperlink"/>
            <w:noProof/>
          </w:rPr>
          <w:t>1.1</w:t>
        </w:r>
        <w:r w:rsidR="00965289">
          <w:rPr>
            <w:rFonts w:asciiTheme="minorHAnsi" w:eastAsiaTheme="minorEastAsia" w:hAnsiTheme="minorHAnsi" w:cstheme="minorBidi"/>
            <w:b w:val="0"/>
            <w:noProof/>
            <w:sz w:val="22"/>
            <w:szCs w:val="22"/>
          </w:rPr>
          <w:tab/>
        </w:r>
        <w:r w:rsidR="00965289" w:rsidRPr="0048488A">
          <w:rPr>
            <w:rStyle w:val="Hyperlink"/>
            <w:noProof/>
          </w:rPr>
          <w:t>Purpose and Scope of the Procedure</w:t>
        </w:r>
        <w:r w:rsidR="00965289">
          <w:rPr>
            <w:noProof/>
            <w:webHidden/>
          </w:rPr>
          <w:tab/>
        </w:r>
        <w:r w:rsidR="00965289">
          <w:rPr>
            <w:noProof/>
            <w:webHidden/>
          </w:rPr>
          <w:fldChar w:fldCharType="begin"/>
        </w:r>
        <w:r w:rsidR="00965289">
          <w:rPr>
            <w:noProof/>
            <w:webHidden/>
          </w:rPr>
          <w:instrText xml:space="preserve"> PAGEREF _Toc165554447 \h </w:instrText>
        </w:r>
        <w:r w:rsidR="00965289">
          <w:rPr>
            <w:noProof/>
            <w:webHidden/>
          </w:rPr>
        </w:r>
        <w:r w:rsidR="00965289">
          <w:rPr>
            <w:noProof/>
            <w:webHidden/>
          </w:rPr>
          <w:fldChar w:fldCharType="separate"/>
        </w:r>
        <w:r w:rsidR="00965289">
          <w:rPr>
            <w:noProof/>
            <w:webHidden/>
          </w:rPr>
          <w:t>4</w:t>
        </w:r>
        <w:r w:rsidR="00965289">
          <w:rPr>
            <w:noProof/>
            <w:webHidden/>
          </w:rPr>
          <w:fldChar w:fldCharType="end"/>
        </w:r>
      </w:hyperlink>
    </w:p>
    <w:p w14:paraId="7BE4F15F" w14:textId="596348DD" w:rsidR="00965289" w:rsidRDefault="00B60487">
      <w:pPr>
        <w:pStyle w:val="TOC2"/>
        <w:rPr>
          <w:rFonts w:asciiTheme="minorHAnsi" w:eastAsiaTheme="minorEastAsia" w:hAnsiTheme="minorHAnsi" w:cstheme="minorBidi"/>
          <w:b w:val="0"/>
          <w:noProof/>
          <w:sz w:val="22"/>
          <w:szCs w:val="22"/>
        </w:rPr>
      </w:pPr>
      <w:hyperlink w:anchor="_Toc165554448" w:history="1">
        <w:r w:rsidR="00965289" w:rsidRPr="0048488A">
          <w:rPr>
            <w:rStyle w:val="Hyperlink"/>
            <w:noProof/>
          </w:rPr>
          <w:t>1.2</w:t>
        </w:r>
        <w:r w:rsidR="00965289">
          <w:rPr>
            <w:rFonts w:asciiTheme="minorHAnsi" w:eastAsiaTheme="minorEastAsia" w:hAnsiTheme="minorHAnsi" w:cstheme="minorBidi"/>
            <w:b w:val="0"/>
            <w:noProof/>
            <w:sz w:val="22"/>
            <w:szCs w:val="22"/>
          </w:rPr>
          <w:tab/>
        </w:r>
        <w:r w:rsidR="00965289" w:rsidRPr="0048488A">
          <w:rPr>
            <w:rStyle w:val="Hyperlink"/>
            <w:noProof/>
          </w:rPr>
          <w:t>Main Users of the Procedure</w:t>
        </w:r>
        <w:r w:rsidR="00965289">
          <w:rPr>
            <w:noProof/>
            <w:webHidden/>
          </w:rPr>
          <w:tab/>
        </w:r>
        <w:r w:rsidR="00965289">
          <w:rPr>
            <w:noProof/>
            <w:webHidden/>
          </w:rPr>
          <w:fldChar w:fldCharType="begin"/>
        </w:r>
        <w:r w:rsidR="00965289">
          <w:rPr>
            <w:noProof/>
            <w:webHidden/>
          </w:rPr>
          <w:instrText xml:space="preserve"> PAGEREF _Toc165554448 \h </w:instrText>
        </w:r>
        <w:r w:rsidR="00965289">
          <w:rPr>
            <w:noProof/>
            <w:webHidden/>
          </w:rPr>
        </w:r>
        <w:r w:rsidR="00965289">
          <w:rPr>
            <w:noProof/>
            <w:webHidden/>
          </w:rPr>
          <w:fldChar w:fldCharType="separate"/>
        </w:r>
        <w:r w:rsidR="00965289">
          <w:rPr>
            <w:noProof/>
            <w:webHidden/>
          </w:rPr>
          <w:t>8</w:t>
        </w:r>
        <w:r w:rsidR="00965289">
          <w:rPr>
            <w:noProof/>
            <w:webHidden/>
          </w:rPr>
          <w:fldChar w:fldCharType="end"/>
        </w:r>
      </w:hyperlink>
    </w:p>
    <w:p w14:paraId="190CD39B" w14:textId="2E612743" w:rsidR="00965289" w:rsidRDefault="00B60487">
      <w:pPr>
        <w:pStyle w:val="TOC2"/>
        <w:rPr>
          <w:rFonts w:asciiTheme="minorHAnsi" w:eastAsiaTheme="minorEastAsia" w:hAnsiTheme="minorHAnsi" w:cstheme="minorBidi"/>
          <w:b w:val="0"/>
          <w:noProof/>
          <w:sz w:val="22"/>
          <w:szCs w:val="22"/>
        </w:rPr>
      </w:pPr>
      <w:hyperlink w:anchor="_Toc165554449" w:history="1">
        <w:r w:rsidR="00965289" w:rsidRPr="0048488A">
          <w:rPr>
            <w:rStyle w:val="Hyperlink"/>
            <w:noProof/>
          </w:rPr>
          <w:t>1.3</w:t>
        </w:r>
        <w:r w:rsidR="00965289">
          <w:rPr>
            <w:rFonts w:asciiTheme="minorHAnsi" w:eastAsiaTheme="minorEastAsia" w:hAnsiTheme="minorHAnsi" w:cstheme="minorBidi"/>
            <w:b w:val="0"/>
            <w:noProof/>
            <w:sz w:val="22"/>
            <w:szCs w:val="22"/>
          </w:rPr>
          <w:tab/>
        </w:r>
        <w:r w:rsidR="00965289" w:rsidRPr="0048488A">
          <w:rPr>
            <w:rStyle w:val="Hyperlink"/>
            <w:noProof/>
          </w:rPr>
          <w:t>Use of Procedure</w:t>
        </w:r>
        <w:r w:rsidR="00965289">
          <w:rPr>
            <w:noProof/>
            <w:webHidden/>
          </w:rPr>
          <w:tab/>
        </w:r>
        <w:r w:rsidR="00965289">
          <w:rPr>
            <w:noProof/>
            <w:webHidden/>
          </w:rPr>
          <w:fldChar w:fldCharType="begin"/>
        </w:r>
        <w:r w:rsidR="00965289">
          <w:rPr>
            <w:noProof/>
            <w:webHidden/>
          </w:rPr>
          <w:instrText xml:space="preserve"> PAGEREF _Toc165554449 \h </w:instrText>
        </w:r>
        <w:r w:rsidR="00965289">
          <w:rPr>
            <w:noProof/>
            <w:webHidden/>
          </w:rPr>
        </w:r>
        <w:r w:rsidR="00965289">
          <w:rPr>
            <w:noProof/>
            <w:webHidden/>
          </w:rPr>
          <w:fldChar w:fldCharType="separate"/>
        </w:r>
        <w:r w:rsidR="00965289">
          <w:rPr>
            <w:noProof/>
            <w:webHidden/>
          </w:rPr>
          <w:t>8</w:t>
        </w:r>
        <w:r w:rsidR="00965289">
          <w:rPr>
            <w:noProof/>
            <w:webHidden/>
          </w:rPr>
          <w:fldChar w:fldCharType="end"/>
        </w:r>
      </w:hyperlink>
    </w:p>
    <w:p w14:paraId="1C1EB229" w14:textId="7DF0BF00" w:rsidR="00965289" w:rsidRDefault="00B60487">
      <w:pPr>
        <w:pStyle w:val="TOC2"/>
        <w:rPr>
          <w:rFonts w:asciiTheme="minorHAnsi" w:eastAsiaTheme="minorEastAsia" w:hAnsiTheme="minorHAnsi" w:cstheme="minorBidi"/>
          <w:b w:val="0"/>
          <w:noProof/>
          <w:sz w:val="22"/>
          <w:szCs w:val="22"/>
        </w:rPr>
      </w:pPr>
      <w:hyperlink w:anchor="_Toc165554450" w:history="1">
        <w:r w:rsidR="00965289" w:rsidRPr="0048488A">
          <w:rPr>
            <w:rStyle w:val="Hyperlink"/>
            <w:noProof/>
          </w:rPr>
          <w:t>1.4</w:t>
        </w:r>
        <w:r w:rsidR="00965289">
          <w:rPr>
            <w:rFonts w:asciiTheme="minorHAnsi" w:eastAsiaTheme="minorEastAsia" w:hAnsiTheme="minorHAnsi" w:cstheme="minorBidi"/>
            <w:b w:val="0"/>
            <w:noProof/>
            <w:sz w:val="22"/>
            <w:szCs w:val="22"/>
          </w:rPr>
          <w:tab/>
        </w:r>
        <w:r w:rsidR="00965289" w:rsidRPr="0048488A">
          <w:rPr>
            <w:rStyle w:val="Hyperlink"/>
            <w:noProof/>
          </w:rPr>
          <w:t>Balancing and Settlement Code Provisions</w:t>
        </w:r>
        <w:r w:rsidR="00965289">
          <w:rPr>
            <w:noProof/>
            <w:webHidden/>
          </w:rPr>
          <w:tab/>
        </w:r>
        <w:r w:rsidR="00965289">
          <w:rPr>
            <w:noProof/>
            <w:webHidden/>
          </w:rPr>
          <w:fldChar w:fldCharType="begin"/>
        </w:r>
        <w:r w:rsidR="00965289">
          <w:rPr>
            <w:noProof/>
            <w:webHidden/>
          </w:rPr>
          <w:instrText xml:space="preserve"> PAGEREF _Toc165554450 \h </w:instrText>
        </w:r>
        <w:r w:rsidR="00965289">
          <w:rPr>
            <w:noProof/>
            <w:webHidden/>
          </w:rPr>
        </w:r>
        <w:r w:rsidR="00965289">
          <w:rPr>
            <w:noProof/>
            <w:webHidden/>
          </w:rPr>
          <w:fldChar w:fldCharType="separate"/>
        </w:r>
        <w:r w:rsidR="00965289">
          <w:rPr>
            <w:noProof/>
            <w:webHidden/>
          </w:rPr>
          <w:t>9</w:t>
        </w:r>
        <w:r w:rsidR="00965289">
          <w:rPr>
            <w:noProof/>
            <w:webHidden/>
          </w:rPr>
          <w:fldChar w:fldCharType="end"/>
        </w:r>
      </w:hyperlink>
    </w:p>
    <w:p w14:paraId="60A581FE" w14:textId="4AF30FC1" w:rsidR="00965289" w:rsidRDefault="00B60487">
      <w:pPr>
        <w:pStyle w:val="TOC2"/>
        <w:rPr>
          <w:rFonts w:asciiTheme="minorHAnsi" w:eastAsiaTheme="minorEastAsia" w:hAnsiTheme="minorHAnsi" w:cstheme="minorBidi"/>
          <w:b w:val="0"/>
          <w:noProof/>
          <w:sz w:val="22"/>
          <w:szCs w:val="22"/>
        </w:rPr>
      </w:pPr>
      <w:hyperlink w:anchor="_Toc165554451" w:history="1">
        <w:r w:rsidR="00965289" w:rsidRPr="0048488A">
          <w:rPr>
            <w:rStyle w:val="Hyperlink"/>
            <w:noProof/>
          </w:rPr>
          <w:t>1.5</w:t>
        </w:r>
        <w:r w:rsidR="00965289">
          <w:rPr>
            <w:rFonts w:asciiTheme="minorHAnsi" w:eastAsiaTheme="minorEastAsia" w:hAnsiTheme="minorHAnsi" w:cstheme="minorBidi"/>
            <w:b w:val="0"/>
            <w:noProof/>
            <w:sz w:val="22"/>
            <w:szCs w:val="22"/>
          </w:rPr>
          <w:tab/>
        </w:r>
        <w:r w:rsidR="00965289" w:rsidRPr="0048488A">
          <w:rPr>
            <w:rStyle w:val="Hyperlink"/>
            <w:noProof/>
          </w:rPr>
          <w:t>Associated BSC Procedures</w:t>
        </w:r>
        <w:r w:rsidR="00965289">
          <w:rPr>
            <w:noProof/>
            <w:webHidden/>
          </w:rPr>
          <w:tab/>
        </w:r>
        <w:r w:rsidR="00965289">
          <w:rPr>
            <w:noProof/>
            <w:webHidden/>
          </w:rPr>
          <w:fldChar w:fldCharType="begin"/>
        </w:r>
        <w:r w:rsidR="00965289">
          <w:rPr>
            <w:noProof/>
            <w:webHidden/>
          </w:rPr>
          <w:instrText xml:space="preserve"> PAGEREF _Toc165554451 \h </w:instrText>
        </w:r>
        <w:r w:rsidR="00965289">
          <w:rPr>
            <w:noProof/>
            <w:webHidden/>
          </w:rPr>
        </w:r>
        <w:r w:rsidR="00965289">
          <w:rPr>
            <w:noProof/>
            <w:webHidden/>
          </w:rPr>
          <w:fldChar w:fldCharType="separate"/>
        </w:r>
        <w:r w:rsidR="00965289">
          <w:rPr>
            <w:noProof/>
            <w:webHidden/>
          </w:rPr>
          <w:t>9</w:t>
        </w:r>
        <w:r w:rsidR="00965289">
          <w:rPr>
            <w:noProof/>
            <w:webHidden/>
          </w:rPr>
          <w:fldChar w:fldCharType="end"/>
        </w:r>
      </w:hyperlink>
    </w:p>
    <w:p w14:paraId="4878E8D4" w14:textId="25D98C78" w:rsidR="00965289" w:rsidRDefault="00B60487">
      <w:pPr>
        <w:pStyle w:val="TOC2"/>
        <w:rPr>
          <w:rFonts w:asciiTheme="minorHAnsi" w:eastAsiaTheme="minorEastAsia" w:hAnsiTheme="minorHAnsi" w:cstheme="minorBidi"/>
          <w:b w:val="0"/>
          <w:noProof/>
          <w:sz w:val="22"/>
          <w:szCs w:val="22"/>
        </w:rPr>
      </w:pPr>
      <w:hyperlink w:anchor="_Toc165554452" w:history="1">
        <w:r w:rsidR="00965289" w:rsidRPr="0048488A">
          <w:rPr>
            <w:rStyle w:val="Hyperlink"/>
            <w:noProof/>
          </w:rPr>
          <w:t>1.6</w:t>
        </w:r>
        <w:r w:rsidR="00965289">
          <w:rPr>
            <w:rFonts w:asciiTheme="minorHAnsi" w:eastAsiaTheme="minorEastAsia" w:hAnsiTheme="minorHAnsi" w:cstheme="minorBidi"/>
            <w:b w:val="0"/>
            <w:noProof/>
            <w:sz w:val="22"/>
            <w:szCs w:val="22"/>
          </w:rPr>
          <w:tab/>
        </w:r>
        <w:r w:rsidR="00965289" w:rsidRPr="0048488A">
          <w:rPr>
            <w:rStyle w:val="Hyperlink"/>
            <w:noProof/>
          </w:rPr>
          <w:t>Acronyms and Definitions</w:t>
        </w:r>
        <w:r w:rsidR="00965289">
          <w:rPr>
            <w:noProof/>
            <w:webHidden/>
          </w:rPr>
          <w:tab/>
        </w:r>
        <w:r w:rsidR="00965289">
          <w:rPr>
            <w:noProof/>
            <w:webHidden/>
          </w:rPr>
          <w:fldChar w:fldCharType="begin"/>
        </w:r>
        <w:r w:rsidR="00965289">
          <w:rPr>
            <w:noProof/>
            <w:webHidden/>
          </w:rPr>
          <w:instrText xml:space="preserve"> PAGEREF _Toc165554452 \h </w:instrText>
        </w:r>
        <w:r w:rsidR="00965289">
          <w:rPr>
            <w:noProof/>
            <w:webHidden/>
          </w:rPr>
        </w:r>
        <w:r w:rsidR="00965289">
          <w:rPr>
            <w:noProof/>
            <w:webHidden/>
          </w:rPr>
          <w:fldChar w:fldCharType="separate"/>
        </w:r>
        <w:r w:rsidR="00965289">
          <w:rPr>
            <w:noProof/>
            <w:webHidden/>
          </w:rPr>
          <w:t>9</w:t>
        </w:r>
        <w:r w:rsidR="00965289">
          <w:rPr>
            <w:noProof/>
            <w:webHidden/>
          </w:rPr>
          <w:fldChar w:fldCharType="end"/>
        </w:r>
      </w:hyperlink>
    </w:p>
    <w:p w14:paraId="6188FB02" w14:textId="7E48860B" w:rsidR="00965289" w:rsidRDefault="00B60487">
      <w:pPr>
        <w:pStyle w:val="TOC1"/>
        <w:rPr>
          <w:rFonts w:asciiTheme="minorHAnsi" w:eastAsiaTheme="minorEastAsia" w:hAnsiTheme="minorHAnsi" w:cstheme="minorBidi"/>
          <w:b w:val="0"/>
          <w:noProof/>
          <w:sz w:val="22"/>
          <w:szCs w:val="22"/>
        </w:rPr>
      </w:pPr>
      <w:hyperlink w:anchor="_Toc165554453" w:history="1">
        <w:r w:rsidR="00965289" w:rsidRPr="0048488A">
          <w:rPr>
            <w:rStyle w:val="Hyperlink"/>
            <w:noProof/>
          </w:rPr>
          <w:t>2.</w:t>
        </w:r>
        <w:r w:rsidR="00965289">
          <w:rPr>
            <w:rFonts w:asciiTheme="minorHAnsi" w:eastAsiaTheme="minorEastAsia" w:hAnsiTheme="minorHAnsi" w:cstheme="minorBidi"/>
            <w:b w:val="0"/>
            <w:noProof/>
            <w:sz w:val="22"/>
            <w:szCs w:val="22"/>
          </w:rPr>
          <w:tab/>
        </w:r>
        <w:r w:rsidR="00965289" w:rsidRPr="0048488A">
          <w:rPr>
            <w:rStyle w:val="Hyperlink"/>
            <w:noProof/>
          </w:rPr>
          <w:t>Interface and Timetable Information</w:t>
        </w:r>
        <w:r w:rsidR="00965289">
          <w:rPr>
            <w:noProof/>
            <w:webHidden/>
          </w:rPr>
          <w:tab/>
        </w:r>
        <w:r w:rsidR="00965289">
          <w:rPr>
            <w:noProof/>
            <w:webHidden/>
          </w:rPr>
          <w:fldChar w:fldCharType="begin"/>
        </w:r>
        <w:r w:rsidR="00965289">
          <w:rPr>
            <w:noProof/>
            <w:webHidden/>
          </w:rPr>
          <w:instrText xml:space="preserve"> PAGEREF _Toc165554453 \h </w:instrText>
        </w:r>
        <w:r w:rsidR="00965289">
          <w:rPr>
            <w:noProof/>
            <w:webHidden/>
          </w:rPr>
        </w:r>
        <w:r w:rsidR="00965289">
          <w:rPr>
            <w:noProof/>
            <w:webHidden/>
          </w:rPr>
          <w:fldChar w:fldCharType="separate"/>
        </w:r>
        <w:r w:rsidR="00965289">
          <w:rPr>
            <w:noProof/>
            <w:webHidden/>
          </w:rPr>
          <w:t>11</w:t>
        </w:r>
        <w:r w:rsidR="00965289">
          <w:rPr>
            <w:noProof/>
            <w:webHidden/>
          </w:rPr>
          <w:fldChar w:fldCharType="end"/>
        </w:r>
      </w:hyperlink>
    </w:p>
    <w:p w14:paraId="5F126E71" w14:textId="78BD9BFE" w:rsidR="00965289" w:rsidRDefault="00B60487">
      <w:pPr>
        <w:pStyle w:val="TOC2"/>
        <w:rPr>
          <w:rFonts w:asciiTheme="minorHAnsi" w:eastAsiaTheme="minorEastAsia" w:hAnsiTheme="minorHAnsi" w:cstheme="minorBidi"/>
          <w:b w:val="0"/>
          <w:noProof/>
          <w:sz w:val="22"/>
          <w:szCs w:val="22"/>
        </w:rPr>
      </w:pPr>
      <w:hyperlink w:anchor="_Toc165554454" w:history="1">
        <w:r w:rsidR="00965289" w:rsidRPr="0048488A">
          <w:rPr>
            <w:rStyle w:val="Hyperlink"/>
            <w:noProof/>
          </w:rPr>
          <w:t>2.1</w:t>
        </w:r>
        <w:r w:rsidR="00965289">
          <w:rPr>
            <w:rFonts w:asciiTheme="minorHAnsi" w:eastAsiaTheme="minorEastAsia" w:hAnsiTheme="minorHAnsi" w:cstheme="minorBidi"/>
            <w:b w:val="0"/>
            <w:noProof/>
            <w:sz w:val="22"/>
            <w:szCs w:val="22"/>
          </w:rPr>
          <w:tab/>
        </w:r>
        <w:r w:rsidR="00965289" w:rsidRPr="0048488A">
          <w:rPr>
            <w:rStyle w:val="Hyperlink"/>
            <w:noProof/>
          </w:rPr>
          <w:t>MSID Pair Allocation Notification</w:t>
        </w:r>
        <w:r w:rsidR="00965289">
          <w:rPr>
            <w:noProof/>
            <w:webHidden/>
          </w:rPr>
          <w:tab/>
        </w:r>
        <w:r w:rsidR="00965289">
          <w:rPr>
            <w:noProof/>
            <w:webHidden/>
          </w:rPr>
          <w:fldChar w:fldCharType="begin"/>
        </w:r>
        <w:r w:rsidR="00965289">
          <w:rPr>
            <w:noProof/>
            <w:webHidden/>
          </w:rPr>
          <w:instrText xml:space="preserve"> PAGEREF _Toc165554454 \h </w:instrText>
        </w:r>
        <w:r w:rsidR="00965289">
          <w:rPr>
            <w:noProof/>
            <w:webHidden/>
          </w:rPr>
        </w:r>
        <w:r w:rsidR="00965289">
          <w:rPr>
            <w:noProof/>
            <w:webHidden/>
          </w:rPr>
          <w:fldChar w:fldCharType="separate"/>
        </w:r>
        <w:r w:rsidR="00965289">
          <w:rPr>
            <w:noProof/>
            <w:webHidden/>
          </w:rPr>
          <w:t>11</w:t>
        </w:r>
        <w:r w:rsidR="00965289">
          <w:rPr>
            <w:noProof/>
            <w:webHidden/>
          </w:rPr>
          <w:fldChar w:fldCharType="end"/>
        </w:r>
      </w:hyperlink>
    </w:p>
    <w:p w14:paraId="6123C269" w14:textId="03AEAF8F" w:rsidR="00965289" w:rsidRDefault="00B60487">
      <w:pPr>
        <w:pStyle w:val="TOC2"/>
        <w:rPr>
          <w:rFonts w:asciiTheme="minorHAnsi" w:eastAsiaTheme="minorEastAsia" w:hAnsiTheme="minorHAnsi" w:cstheme="minorBidi"/>
          <w:b w:val="0"/>
          <w:noProof/>
          <w:sz w:val="22"/>
          <w:szCs w:val="22"/>
        </w:rPr>
      </w:pPr>
      <w:hyperlink w:anchor="_Toc165554455" w:history="1">
        <w:r w:rsidR="00965289" w:rsidRPr="0048488A">
          <w:rPr>
            <w:rStyle w:val="Hyperlink"/>
            <w:noProof/>
          </w:rPr>
          <w:t>2.1A</w:t>
        </w:r>
        <w:r w:rsidR="00965289">
          <w:rPr>
            <w:rFonts w:asciiTheme="minorHAnsi" w:eastAsiaTheme="minorEastAsia" w:hAnsiTheme="minorHAnsi" w:cstheme="minorBidi"/>
            <w:b w:val="0"/>
            <w:noProof/>
            <w:sz w:val="22"/>
            <w:szCs w:val="22"/>
          </w:rPr>
          <w:tab/>
        </w:r>
        <w:r w:rsidR="00965289" w:rsidRPr="0048488A">
          <w:rPr>
            <w:rStyle w:val="Hyperlink"/>
            <w:noProof/>
          </w:rPr>
          <w:t>AMSID Pair Allocation to a Secondary BM Unit</w:t>
        </w:r>
        <w:r w:rsidR="00965289">
          <w:rPr>
            <w:noProof/>
            <w:webHidden/>
          </w:rPr>
          <w:tab/>
        </w:r>
        <w:r w:rsidR="00965289">
          <w:rPr>
            <w:noProof/>
            <w:webHidden/>
          </w:rPr>
          <w:fldChar w:fldCharType="begin"/>
        </w:r>
        <w:r w:rsidR="00965289">
          <w:rPr>
            <w:noProof/>
            <w:webHidden/>
          </w:rPr>
          <w:instrText xml:space="preserve"> PAGEREF _Toc165554455 \h </w:instrText>
        </w:r>
        <w:r w:rsidR="00965289">
          <w:rPr>
            <w:noProof/>
            <w:webHidden/>
          </w:rPr>
        </w:r>
        <w:r w:rsidR="00965289">
          <w:rPr>
            <w:noProof/>
            <w:webHidden/>
          </w:rPr>
          <w:fldChar w:fldCharType="separate"/>
        </w:r>
        <w:r w:rsidR="00965289">
          <w:rPr>
            <w:noProof/>
            <w:webHidden/>
          </w:rPr>
          <w:t>13</w:t>
        </w:r>
        <w:r w:rsidR="00965289">
          <w:rPr>
            <w:noProof/>
            <w:webHidden/>
          </w:rPr>
          <w:fldChar w:fldCharType="end"/>
        </w:r>
      </w:hyperlink>
    </w:p>
    <w:p w14:paraId="33E61C6C" w14:textId="189C31E3" w:rsidR="00965289" w:rsidRDefault="00B60487">
      <w:pPr>
        <w:pStyle w:val="TOC2"/>
        <w:rPr>
          <w:rFonts w:asciiTheme="minorHAnsi" w:eastAsiaTheme="minorEastAsia" w:hAnsiTheme="minorHAnsi" w:cstheme="minorBidi"/>
          <w:b w:val="0"/>
          <w:noProof/>
          <w:sz w:val="22"/>
          <w:szCs w:val="22"/>
        </w:rPr>
      </w:pPr>
      <w:hyperlink w:anchor="_Toc165554456" w:history="1">
        <w:r w:rsidR="00965289" w:rsidRPr="0048488A">
          <w:rPr>
            <w:rStyle w:val="Hyperlink"/>
            <w:noProof/>
          </w:rPr>
          <w:t>2.2A</w:t>
        </w:r>
        <w:r w:rsidR="00965289">
          <w:rPr>
            <w:rFonts w:asciiTheme="minorHAnsi" w:eastAsiaTheme="minorEastAsia" w:hAnsiTheme="minorHAnsi" w:cstheme="minorBidi"/>
            <w:b w:val="0"/>
            <w:noProof/>
            <w:sz w:val="22"/>
            <w:szCs w:val="22"/>
          </w:rPr>
          <w:tab/>
        </w:r>
        <w:r w:rsidR="00965289" w:rsidRPr="0048488A">
          <w:rPr>
            <w:rStyle w:val="Hyperlink"/>
            <w:noProof/>
          </w:rPr>
          <w:t>MSID Pair Delivered Volume Notification by Virtual Lead Parties and MSID Pair / AMSID Pair Delivered Volume Notification by Asset Metering Virtual Lead Parties</w:t>
        </w:r>
        <w:r w:rsidR="00965289">
          <w:rPr>
            <w:noProof/>
            <w:webHidden/>
          </w:rPr>
          <w:tab/>
        </w:r>
        <w:r w:rsidR="00965289">
          <w:rPr>
            <w:noProof/>
            <w:webHidden/>
          </w:rPr>
          <w:fldChar w:fldCharType="begin"/>
        </w:r>
        <w:r w:rsidR="00965289">
          <w:rPr>
            <w:noProof/>
            <w:webHidden/>
          </w:rPr>
          <w:instrText xml:space="preserve"> PAGEREF _Toc165554456 \h </w:instrText>
        </w:r>
        <w:r w:rsidR="00965289">
          <w:rPr>
            <w:noProof/>
            <w:webHidden/>
          </w:rPr>
        </w:r>
        <w:r w:rsidR="00965289">
          <w:rPr>
            <w:noProof/>
            <w:webHidden/>
          </w:rPr>
          <w:fldChar w:fldCharType="separate"/>
        </w:r>
        <w:r w:rsidR="00965289">
          <w:rPr>
            <w:noProof/>
            <w:webHidden/>
          </w:rPr>
          <w:t>17</w:t>
        </w:r>
        <w:r w:rsidR="00965289">
          <w:rPr>
            <w:noProof/>
            <w:webHidden/>
          </w:rPr>
          <w:fldChar w:fldCharType="end"/>
        </w:r>
      </w:hyperlink>
    </w:p>
    <w:p w14:paraId="1DDD32C1" w14:textId="24C8DBA8" w:rsidR="00965289" w:rsidRDefault="00B60487">
      <w:pPr>
        <w:pStyle w:val="TOC2"/>
        <w:rPr>
          <w:rFonts w:asciiTheme="minorHAnsi" w:eastAsiaTheme="minorEastAsia" w:hAnsiTheme="minorHAnsi" w:cstheme="minorBidi"/>
          <w:b w:val="0"/>
          <w:noProof/>
          <w:sz w:val="22"/>
          <w:szCs w:val="22"/>
        </w:rPr>
      </w:pPr>
      <w:hyperlink w:anchor="_Toc165554457" w:history="1">
        <w:r w:rsidR="00965289" w:rsidRPr="0048488A">
          <w:rPr>
            <w:rStyle w:val="Hyperlink"/>
            <w:noProof/>
          </w:rPr>
          <w:t>2.2B</w:t>
        </w:r>
        <w:r w:rsidR="00965289">
          <w:rPr>
            <w:rFonts w:asciiTheme="minorHAnsi" w:eastAsiaTheme="minorEastAsia" w:hAnsiTheme="minorHAnsi" w:cstheme="minorBidi"/>
            <w:b w:val="0"/>
            <w:noProof/>
            <w:sz w:val="22"/>
            <w:szCs w:val="22"/>
          </w:rPr>
          <w:tab/>
        </w:r>
        <w:r w:rsidR="00965289" w:rsidRPr="0048488A">
          <w:rPr>
            <w:rStyle w:val="Hyperlink"/>
            <w:noProof/>
          </w:rPr>
          <w:t>MSID Pair Delivered Volume Notification by the NETSO</w:t>
        </w:r>
        <w:r w:rsidR="00965289">
          <w:rPr>
            <w:noProof/>
            <w:webHidden/>
          </w:rPr>
          <w:tab/>
        </w:r>
        <w:r w:rsidR="00965289">
          <w:rPr>
            <w:noProof/>
            <w:webHidden/>
          </w:rPr>
          <w:fldChar w:fldCharType="begin"/>
        </w:r>
        <w:r w:rsidR="00965289">
          <w:rPr>
            <w:noProof/>
            <w:webHidden/>
          </w:rPr>
          <w:instrText xml:space="preserve"> PAGEREF _Toc165554457 \h </w:instrText>
        </w:r>
        <w:r w:rsidR="00965289">
          <w:rPr>
            <w:noProof/>
            <w:webHidden/>
          </w:rPr>
        </w:r>
        <w:r w:rsidR="00965289">
          <w:rPr>
            <w:noProof/>
            <w:webHidden/>
          </w:rPr>
          <w:fldChar w:fldCharType="separate"/>
        </w:r>
        <w:r w:rsidR="00965289">
          <w:rPr>
            <w:noProof/>
            <w:webHidden/>
          </w:rPr>
          <w:t>20</w:t>
        </w:r>
        <w:r w:rsidR="00965289">
          <w:rPr>
            <w:noProof/>
            <w:webHidden/>
          </w:rPr>
          <w:fldChar w:fldCharType="end"/>
        </w:r>
      </w:hyperlink>
    </w:p>
    <w:p w14:paraId="49F0CF95" w14:textId="4C576902" w:rsidR="00965289" w:rsidRDefault="00B60487">
      <w:pPr>
        <w:pStyle w:val="TOC2"/>
        <w:rPr>
          <w:rFonts w:asciiTheme="minorHAnsi" w:eastAsiaTheme="minorEastAsia" w:hAnsiTheme="minorHAnsi" w:cstheme="minorBidi"/>
          <w:b w:val="0"/>
          <w:noProof/>
          <w:sz w:val="22"/>
          <w:szCs w:val="22"/>
        </w:rPr>
      </w:pPr>
      <w:hyperlink w:anchor="_Toc165554458" w:history="1">
        <w:r w:rsidR="00965289" w:rsidRPr="0048488A">
          <w:rPr>
            <w:rStyle w:val="Hyperlink"/>
            <w:noProof/>
          </w:rPr>
          <w:t>2.3</w:t>
        </w:r>
        <w:r w:rsidR="00965289">
          <w:rPr>
            <w:rFonts w:asciiTheme="minorHAnsi" w:eastAsiaTheme="minorEastAsia" w:hAnsiTheme="minorHAnsi" w:cstheme="minorBidi"/>
            <w:b w:val="0"/>
            <w:noProof/>
            <w:sz w:val="22"/>
            <w:szCs w:val="22"/>
          </w:rPr>
          <w:tab/>
        </w:r>
        <w:r w:rsidR="00965289" w:rsidRPr="0048488A">
          <w:rPr>
            <w:rStyle w:val="Hyperlink"/>
            <w:noProof/>
            <w:lang w:val="en-US"/>
          </w:rPr>
          <w:t>Disputed MSID Pair Allocation or Disputed AMSID Pair Allocation Resolution</w:t>
        </w:r>
        <w:r w:rsidR="00965289">
          <w:rPr>
            <w:noProof/>
            <w:webHidden/>
          </w:rPr>
          <w:tab/>
        </w:r>
        <w:r w:rsidR="00965289">
          <w:rPr>
            <w:noProof/>
            <w:webHidden/>
          </w:rPr>
          <w:fldChar w:fldCharType="begin"/>
        </w:r>
        <w:r w:rsidR="00965289">
          <w:rPr>
            <w:noProof/>
            <w:webHidden/>
          </w:rPr>
          <w:instrText xml:space="preserve"> PAGEREF _Toc165554458 \h </w:instrText>
        </w:r>
        <w:r w:rsidR="00965289">
          <w:rPr>
            <w:noProof/>
            <w:webHidden/>
          </w:rPr>
        </w:r>
        <w:r w:rsidR="00965289">
          <w:rPr>
            <w:noProof/>
            <w:webHidden/>
          </w:rPr>
          <w:fldChar w:fldCharType="separate"/>
        </w:r>
        <w:r w:rsidR="00965289">
          <w:rPr>
            <w:noProof/>
            <w:webHidden/>
          </w:rPr>
          <w:t>22</w:t>
        </w:r>
        <w:r w:rsidR="00965289">
          <w:rPr>
            <w:noProof/>
            <w:webHidden/>
          </w:rPr>
          <w:fldChar w:fldCharType="end"/>
        </w:r>
      </w:hyperlink>
    </w:p>
    <w:p w14:paraId="36586D2F" w14:textId="4B9852D7" w:rsidR="00965289" w:rsidRDefault="00B60487">
      <w:pPr>
        <w:pStyle w:val="TOC2"/>
        <w:rPr>
          <w:rFonts w:asciiTheme="minorHAnsi" w:eastAsiaTheme="minorEastAsia" w:hAnsiTheme="minorHAnsi" w:cstheme="minorBidi"/>
          <w:b w:val="0"/>
          <w:noProof/>
          <w:sz w:val="22"/>
          <w:szCs w:val="22"/>
        </w:rPr>
      </w:pPr>
      <w:hyperlink w:anchor="_Toc165554459" w:history="1">
        <w:r w:rsidR="00965289" w:rsidRPr="0048488A">
          <w:rPr>
            <w:rStyle w:val="Hyperlink"/>
            <w:noProof/>
          </w:rPr>
          <w:t>2.4</w:t>
        </w:r>
        <w:r w:rsidR="00965289">
          <w:rPr>
            <w:rFonts w:asciiTheme="minorHAnsi" w:eastAsiaTheme="minorEastAsia" w:hAnsiTheme="minorHAnsi" w:cstheme="minorBidi"/>
            <w:b w:val="0"/>
            <w:noProof/>
            <w:sz w:val="22"/>
            <w:szCs w:val="22"/>
          </w:rPr>
          <w:tab/>
        </w:r>
        <w:r w:rsidR="00965289" w:rsidRPr="0048488A">
          <w:rPr>
            <w:rStyle w:val="Hyperlink"/>
            <w:rFonts w:cs="Arial"/>
            <w:bCs/>
            <w:iCs/>
            <w:noProof/>
          </w:rPr>
          <w:t>SVA Non- Final Demand Facilities – initial declaration of an SVA Non- Final Demand Facility (and, where necessary, an SVA Non- Final Demand Facility Operator)</w:t>
        </w:r>
        <w:r w:rsidR="00965289">
          <w:rPr>
            <w:noProof/>
            <w:webHidden/>
          </w:rPr>
          <w:tab/>
        </w:r>
        <w:r w:rsidR="00965289">
          <w:rPr>
            <w:noProof/>
            <w:webHidden/>
          </w:rPr>
          <w:fldChar w:fldCharType="begin"/>
        </w:r>
        <w:r w:rsidR="00965289">
          <w:rPr>
            <w:noProof/>
            <w:webHidden/>
          </w:rPr>
          <w:instrText xml:space="preserve"> PAGEREF _Toc165554459 \h </w:instrText>
        </w:r>
        <w:r w:rsidR="00965289">
          <w:rPr>
            <w:noProof/>
            <w:webHidden/>
          </w:rPr>
        </w:r>
        <w:r w:rsidR="00965289">
          <w:rPr>
            <w:noProof/>
            <w:webHidden/>
          </w:rPr>
          <w:fldChar w:fldCharType="separate"/>
        </w:r>
        <w:r w:rsidR="00965289">
          <w:rPr>
            <w:noProof/>
            <w:webHidden/>
          </w:rPr>
          <w:t>24</w:t>
        </w:r>
        <w:r w:rsidR="00965289">
          <w:rPr>
            <w:noProof/>
            <w:webHidden/>
          </w:rPr>
          <w:fldChar w:fldCharType="end"/>
        </w:r>
      </w:hyperlink>
    </w:p>
    <w:p w14:paraId="796166AF" w14:textId="07292D90" w:rsidR="00965289" w:rsidRDefault="00B60487">
      <w:pPr>
        <w:pStyle w:val="TOC2"/>
        <w:rPr>
          <w:rFonts w:asciiTheme="minorHAnsi" w:eastAsiaTheme="minorEastAsia" w:hAnsiTheme="minorHAnsi" w:cstheme="minorBidi"/>
          <w:b w:val="0"/>
          <w:noProof/>
          <w:sz w:val="22"/>
          <w:szCs w:val="22"/>
        </w:rPr>
      </w:pPr>
      <w:hyperlink w:anchor="_Toc165554460" w:history="1">
        <w:r w:rsidR="00965289" w:rsidRPr="0048488A">
          <w:rPr>
            <w:rStyle w:val="Hyperlink"/>
            <w:noProof/>
          </w:rPr>
          <w:t>2.5</w:t>
        </w:r>
        <w:r w:rsidR="00965289">
          <w:rPr>
            <w:rFonts w:asciiTheme="minorHAnsi" w:eastAsiaTheme="minorEastAsia" w:hAnsiTheme="minorHAnsi" w:cstheme="minorBidi"/>
            <w:b w:val="0"/>
            <w:noProof/>
            <w:sz w:val="22"/>
            <w:szCs w:val="22"/>
          </w:rPr>
          <w:tab/>
        </w:r>
        <w:r w:rsidR="00965289" w:rsidRPr="0048488A">
          <w:rPr>
            <w:rStyle w:val="Hyperlink"/>
            <w:noProof/>
          </w:rPr>
          <w:t>SVA Non-Final Demand Facilities – voluntary withdrawal of an SVA Non-Final Demand declaration</w:t>
        </w:r>
        <w:r w:rsidR="00965289">
          <w:rPr>
            <w:noProof/>
            <w:webHidden/>
          </w:rPr>
          <w:tab/>
        </w:r>
        <w:r w:rsidR="00965289">
          <w:rPr>
            <w:noProof/>
            <w:webHidden/>
          </w:rPr>
          <w:fldChar w:fldCharType="begin"/>
        </w:r>
        <w:r w:rsidR="00965289">
          <w:rPr>
            <w:noProof/>
            <w:webHidden/>
          </w:rPr>
          <w:instrText xml:space="preserve"> PAGEREF _Toc165554460 \h </w:instrText>
        </w:r>
        <w:r w:rsidR="00965289">
          <w:rPr>
            <w:noProof/>
            <w:webHidden/>
          </w:rPr>
        </w:r>
        <w:r w:rsidR="00965289">
          <w:rPr>
            <w:noProof/>
            <w:webHidden/>
          </w:rPr>
          <w:fldChar w:fldCharType="separate"/>
        </w:r>
        <w:r w:rsidR="00965289">
          <w:rPr>
            <w:noProof/>
            <w:webHidden/>
          </w:rPr>
          <w:t>26</w:t>
        </w:r>
        <w:r w:rsidR="00965289">
          <w:rPr>
            <w:noProof/>
            <w:webHidden/>
          </w:rPr>
          <w:fldChar w:fldCharType="end"/>
        </w:r>
      </w:hyperlink>
    </w:p>
    <w:p w14:paraId="28AD33C6" w14:textId="0AF6F6C6" w:rsidR="00965289" w:rsidRDefault="00B60487">
      <w:pPr>
        <w:pStyle w:val="TOC2"/>
        <w:rPr>
          <w:rFonts w:asciiTheme="minorHAnsi" w:eastAsiaTheme="minorEastAsia" w:hAnsiTheme="minorHAnsi" w:cstheme="minorBidi"/>
          <w:b w:val="0"/>
          <w:noProof/>
          <w:sz w:val="22"/>
          <w:szCs w:val="22"/>
        </w:rPr>
      </w:pPr>
      <w:hyperlink w:anchor="_Toc165554461" w:history="1">
        <w:r w:rsidR="00965289" w:rsidRPr="0048488A">
          <w:rPr>
            <w:rStyle w:val="Hyperlink"/>
            <w:noProof/>
          </w:rPr>
          <w:t>2.6</w:t>
        </w:r>
        <w:r w:rsidR="00965289">
          <w:rPr>
            <w:rFonts w:asciiTheme="minorHAnsi" w:eastAsiaTheme="minorEastAsia" w:hAnsiTheme="minorHAnsi" w:cstheme="minorBidi"/>
            <w:b w:val="0"/>
            <w:noProof/>
            <w:sz w:val="22"/>
            <w:szCs w:val="22"/>
          </w:rPr>
          <w:tab/>
        </w:r>
        <w:r w:rsidR="00965289" w:rsidRPr="0048488A">
          <w:rPr>
            <w:rStyle w:val="Hyperlink"/>
            <w:noProof/>
          </w:rPr>
          <w:t>SVA Non-Final Demand Facilities – enforced withdrawal of an SVA Non-Final Demand Facility’s declaration</w:t>
        </w:r>
        <w:r w:rsidR="00965289">
          <w:rPr>
            <w:noProof/>
            <w:webHidden/>
          </w:rPr>
          <w:tab/>
        </w:r>
        <w:r w:rsidR="00965289">
          <w:rPr>
            <w:noProof/>
            <w:webHidden/>
          </w:rPr>
          <w:fldChar w:fldCharType="begin"/>
        </w:r>
        <w:r w:rsidR="00965289">
          <w:rPr>
            <w:noProof/>
            <w:webHidden/>
          </w:rPr>
          <w:instrText xml:space="preserve"> PAGEREF _Toc165554461 \h </w:instrText>
        </w:r>
        <w:r w:rsidR="00965289">
          <w:rPr>
            <w:noProof/>
            <w:webHidden/>
          </w:rPr>
        </w:r>
        <w:r w:rsidR="00965289">
          <w:rPr>
            <w:noProof/>
            <w:webHidden/>
          </w:rPr>
          <w:fldChar w:fldCharType="separate"/>
        </w:r>
        <w:r w:rsidR="00965289">
          <w:rPr>
            <w:noProof/>
            <w:webHidden/>
          </w:rPr>
          <w:t>28</w:t>
        </w:r>
        <w:r w:rsidR="00965289">
          <w:rPr>
            <w:noProof/>
            <w:webHidden/>
          </w:rPr>
          <w:fldChar w:fldCharType="end"/>
        </w:r>
      </w:hyperlink>
    </w:p>
    <w:p w14:paraId="17A7F17F" w14:textId="6B8725D5" w:rsidR="00965289" w:rsidRDefault="00B60487">
      <w:pPr>
        <w:pStyle w:val="TOC2"/>
        <w:rPr>
          <w:rFonts w:asciiTheme="minorHAnsi" w:eastAsiaTheme="minorEastAsia" w:hAnsiTheme="minorHAnsi" w:cstheme="minorBidi"/>
          <w:b w:val="0"/>
          <w:noProof/>
          <w:sz w:val="22"/>
          <w:szCs w:val="22"/>
        </w:rPr>
      </w:pPr>
      <w:hyperlink w:anchor="_Toc165554462" w:history="1">
        <w:r w:rsidR="00965289" w:rsidRPr="0048488A">
          <w:rPr>
            <w:rStyle w:val="Hyperlink"/>
            <w:noProof/>
          </w:rPr>
          <w:t>2.7</w:t>
        </w:r>
        <w:r w:rsidR="00965289">
          <w:rPr>
            <w:rFonts w:asciiTheme="minorHAnsi" w:eastAsiaTheme="minorEastAsia" w:hAnsiTheme="minorHAnsi" w:cstheme="minorBidi"/>
            <w:b w:val="0"/>
            <w:noProof/>
            <w:sz w:val="22"/>
            <w:szCs w:val="22"/>
          </w:rPr>
          <w:tab/>
        </w:r>
        <w:r w:rsidR="00965289" w:rsidRPr="0048488A">
          <w:rPr>
            <w:rStyle w:val="Hyperlink"/>
            <w:noProof/>
          </w:rPr>
          <w:t>SVA Non- Final Demand Facilities – withdrawal of an SVA Non- Final Demand Operator</w:t>
        </w:r>
        <w:r w:rsidR="00965289">
          <w:rPr>
            <w:noProof/>
            <w:webHidden/>
          </w:rPr>
          <w:tab/>
        </w:r>
        <w:r w:rsidR="00965289">
          <w:rPr>
            <w:noProof/>
            <w:webHidden/>
          </w:rPr>
          <w:fldChar w:fldCharType="begin"/>
        </w:r>
        <w:r w:rsidR="00965289">
          <w:rPr>
            <w:noProof/>
            <w:webHidden/>
          </w:rPr>
          <w:instrText xml:space="preserve"> PAGEREF _Toc165554462 \h </w:instrText>
        </w:r>
        <w:r w:rsidR="00965289">
          <w:rPr>
            <w:noProof/>
            <w:webHidden/>
          </w:rPr>
        </w:r>
        <w:r w:rsidR="00965289">
          <w:rPr>
            <w:noProof/>
            <w:webHidden/>
          </w:rPr>
          <w:fldChar w:fldCharType="separate"/>
        </w:r>
        <w:r w:rsidR="00965289">
          <w:rPr>
            <w:noProof/>
            <w:webHidden/>
          </w:rPr>
          <w:t>29</w:t>
        </w:r>
        <w:r w:rsidR="00965289">
          <w:rPr>
            <w:noProof/>
            <w:webHidden/>
          </w:rPr>
          <w:fldChar w:fldCharType="end"/>
        </w:r>
      </w:hyperlink>
    </w:p>
    <w:p w14:paraId="20E86251" w14:textId="2463805B" w:rsidR="00965289" w:rsidRDefault="00B60487">
      <w:pPr>
        <w:pStyle w:val="TOC2"/>
        <w:rPr>
          <w:rFonts w:asciiTheme="minorHAnsi" w:eastAsiaTheme="minorEastAsia" w:hAnsiTheme="minorHAnsi" w:cstheme="minorBidi"/>
          <w:b w:val="0"/>
          <w:noProof/>
          <w:sz w:val="22"/>
          <w:szCs w:val="22"/>
        </w:rPr>
      </w:pPr>
      <w:hyperlink w:anchor="_Toc165554463" w:history="1">
        <w:r w:rsidR="00965289" w:rsidRPr="0048488A">
          <w:rPr>
            <w:rStyle w:val="Hyperlink"/>
            <w:noProof/>
          </w:rPr>
          <w:t>2.8</w:t>
        </w:r>
        <w:r w:rsidR="00965289">
          <w:rPr>
            <w:rFonts w:asciiTheme="minorHAnsi" w:eastAsiaTheme="minorEastAsia" w:hAnsiTheme="minorHAnsi" w:cstheme="minorBidi"/>
            <w:b w:val="0"/>
            <w:noProof/>
            <w:sz w:val="22"/>
            <w:szCs w:val="22"/>
          </w:rPr>
          <w:tab/>
        </w:r>
        <w:r w:rsidR="00965289" w:rsidRPr="0048488A">
          <w:rPr>
            <w:rStyle w:val="Hyperlink"/>
            <w:noProof/>
          </w:rPr>
          <w:t>SVA Non-Final Demand Facilities – update following Change Of Supplier, Change of Agent or change of  the Metering Systems registered for the Non-Final Demand  Facility</w:t>
        </w:r>
        <w:r w:rsidR="00965289">
          <w:rPr>
            <w:noProof/>
            <w:webHidden/>
          </w:rPr>
          <w:tab/>
        </w:r>
        <w:r w:rsidR="00965289">
          <w:rPr>
            <w:noProof/>
            <w:webHidden/>
          </w:rPr>
          <w:fldChar w:fldCharType="begin"/>
        </w:r>
        <w:r w:rsidR="00965289">
          <w:rPr>
            <w:noProof/>
            <w:webHidden/>
          </w:rPr>
          <w:instrText xml:space="preserve"> PAGEREF _Toc165554463 \h </w:instrText>
        </w:r>
        <w:r w:rsidR="00965289">
          <w:rPr>
            <w:noProof/>
            <w:webHidden/>
          </w:rPr>
        </w:r>
        <w:r w:rsidR="00965289">
          <w:rPr>
            <w:noProof/>
            <w:webHidden/>
          </w:rPr>
          <w:fldChar w:fldCharType="separate"/>
        </w:r>
        <w:r w:rsidR="00965289">
          <w:rPr>
            <w:noProof/>
            <w:webHidden/>
          </w:rPr>
          <w:t>31</w:t>
        </w:r>
        <w:r w:rsidR="00965289">
          <w:rPr>
            <w:noProof/>
            <w:webHidden/>
          </w:rPr>
          <w:fldChar w:fldCharType="end"/>
        </w:r>
      </w:hyperlink>
    </w:p>
    <w:p w14:paraId="0E10745A" w14:textId="47AFEA47" w:rsidR="00965289" w:rsidRDefault="00B60487">
      <w:pPr>
        <w:pStyle w:val="TOC2"/>
        <w:rPr>
          <w:rFonts w:asciiTheme="minorHAnsi" w:eastAsiaTheme="minorEastAsia" w:hAnsiTheme="minorHAnsi" w:cstheme="minorBidi"/>
          <w:b w:val="0"/>
          <w:noProof/>
          <w:sz w:val="22"/>
          <w:szCs w:val="22"/>
        </w:rPr>
      </w:pPr>
      <w:hyperlink w:anchor="_Toc165554464" w:history="1">
        <w:r w:rsidR="00965289" w:rsidRPr="0048488A">
          <w:rPr>
            <w:rStyle w:val="Hyperlink"/>
            <w:noProof/>
          </w:rPr>
          <w:t>2.9</w:t>
        </w:r>
        <w:r w:rsidR="00965289">
          <w:rPr>
            <w:rFonts w:asciiTheme="minorHAnsi" w:eastAsiaTheme="minorEastAsia" w:hAnsiTheme="minorHAnsi" w:cstheme="minorBidi"/>
            <w:b w:val="0"/>
            <w:noProof/>
            <w:sz w:val="22"/>
            <w:szCs w:val="22"/>
          </w:rPr>
          <w:tab/>
        </w:r>
        <w:r w:rsidR="00965289" w:rsidRPr="0048488A">
          <w:rPr>
            <w:rStyle w:val="Hyperlink"/>
            <w:noProof/>
            <w:lang w:val="en-US"/>
          </w:rPr>
          <w:t>Asset Registration</w:t>
        </w:r>
        <w:r w:rsidR="00965289">
          <w:rPr>
            <w:noProof/>
            <w:webHidden/>
          </w:rPr>
          <w:tab/>
        </w:r>
        <w:r w:rsidR="00965289">
          <w:rPr>
            <w:noProof/>
            <w:webHidden/>
          </w:rPr>
          <w:fldChar w:fldCharType="begin"/>
        </w:r>
        <w:r w:rsidR="00965289">
          <w:rPr>
            <w:noProof/>
            <w:webHidden/>
          </w:rPr>
          <w:instrText xml:space="preserve"> PAGEREF _Toc165554464 \h </w:instrText>
        </w:r>
        <w:r w:rsidR="00965289">
          <w:rPr>
            <w:noProof/>
            <w:webHidden/>
          </w:rPr>
        </w:r>
        <w:r w:rsidR="00965289">
          <w:rPr>
            <w:noProof/>
            <w:webHidden/>
          </w:rPr>
          <w:fldChar w:fldCharType="separate"/>
        </w:r>
        <w:r w:rsidR="00965289">
          <w:rPr>
            <w:noProof/>
            <w:webHidden/>
          </w:rPr>
          <w:t>34</w:t>
        </w:r>
        <w:r w:rsidR="00965289">
          <w:rPr>
            <w:noProof/>
            <w:webHidden/>
          </w:rPr>
          <w:fldChar w:fldCharType="end"/>
        </w:r>
      </w:hyperlink>
    </w:p>
    <w:p w14:paraId="284C59A5" w14:textId="0DD2934C" w:rsidR="00965289" w:rsidRDefault="00B60487">
      <w:pPr>
        <w:pStyle w:val="TOC2"/>
        <w:rPr>
          <w:rFonts w:asciiTheme="minorHAnsi" w:eastAsiaTheme="minorEastAsia" w:hAnsiTheme="minorHAnsi" w:cstheme="minorBidi"/>
          <w:b w:val="0"/>
          <w:noProof/>
          <w:sz w:val="22"/>
          <w:szCs w:val="22"/>
        </w:rPr>
      </w:pPr>
      <w:hyperlink w:anchor="_Toc165554465" w:history="1">
        <w:r w:rsidR="00965289" w:rsidRPr="0048488A">
          <w:rPr>
            <w:rStyle w:val="Hyperlink"/>
            <w:noProof/>
          </w:rPr>
          <w:t>2.10</w:t>
        </w:r>
        <w:r w:rsidR="00965289">
          <w:rPr>
            <w:rFonts w:asciiTheme="minorHAnsi" w:eastAsiaTheme="minorEastAsia" w:hAnsiTheme="minorHAnsi" w:cstheme="minorBidi"/>
            <w:b w:val="0"/>
            <w:noProof/>
            <w:sz w:val="22"/>
            <w:szCs w:val="22"/>
          </w:rPr>
          <w:tab/>
        </w:r>
        <w:r w:rsidR="00965289" w:rsidRPr="0048488A">
          <w:rPr>
            <w:rStyle w:val="Hyperlink"/>
            <w:noProof/>
          </w:rPr>
          <w:t>Registration of  Asset Metering Agents for Asset Metering System(s)</w:t>
        </w:r>
        <w:r w:rsidR="00965289">
          <w:rPr>
            <w:noProof/>
            <w:webHidden/>
          </w:rPr>
          <w:tab/>
        </w:r>
        <w:r w:rsidR="00965289">
          <w:rPr>
            <w:noProof/>
            <w:webHidden/>
          </w:rPr>
          <w:fldChar w:fldCharType="begin"/>
        </w:r>
        <w:r w:rsidR="00965289">
          <w:rPr>
            <w:noProof/>
            <w:webHidden/>
          </w:rPr>
          <w:instrText xml:space="preserve"> PAGEREF _Toc165554465 \h </w:instrText>
        </w:r>
        <w:r w:rsidR="00965289">
          <w:rPr>
            <w:noProof/>
            <w:webHidden/>
          </w:rPr>
        </w:r>
        <w:r w:rsidR="00965289">
          <w:rPr>
            <w:noProof/>
            <w:webHidden/>
          </w:rPr>
          <w:fldChar w:fldCharType="separate"/>
        </w:r>
        <w:r w:rsidR="00965289">
          <w:rPr>
            <w:noProof/>
            <w:webHidden/>
          </w:rPr>
          <w:t>36</w:t>
        </w:r>
        <w:r w:rsidR="00965289">
          <w:rPr>
            <w:noProof/>
            <w:webHidden/>
          </w:rPr>
          <w:fldChar w:fldCharType="end"/>
        </w:r>
      </w:hyperlink>
    </w:p>
    <w:p w14:paraId="1417C438" w14:textId="06D53327" w:rsidR="00965289" w:rsidRDefault="00B60487">
      <w:pPr>
        <w:pStyle w:val="TOC2"/>
        <w:rPr>
          <w:rFonts w:asciiTheme="minorHAnsi" w:eastAsiaTheme="minorEastAsia" w:hAnsiTheme="minorHAnsi" w:cstheme="minorBidi"/>
          <w:b w:val="0"/>
          <w:noProof/>
          <w:sz w:val="22"/>
          <w:szCs w:val="22"/>
        </w:rPr>
      </w:pPr>
      <w:hyperlink w:anchor="_Toc165554466" w:history="1">
        <w:r w:rsidR="00965289" w:rsidRPr="0048488A">
          <w:rPr>
            <w:rStyle w:val="Hyperlink"/>
            <w:noProof/>
          </w:rPr>
          <w:t>2.11</w:t>
        </w:r>
        <w:r w:rsidR="00965289">
          <w:rPr>
            <w:rFonts w:asciiTheme="minorHAnsi" w:eastAsiaTheme="minorEastAsia" w:hAnsiTheme="minorHAnsi" w:cstheme="minorBidi"/>
            <w:b w:val="0"/>
            <w:noProof/>
            <w:sz w:val="22"/>
            <w:szCs w:val="22"/>
          </w:rPr>
          <w:tab/>
        </w:r>
        <w:r w:rsidR="00965289" w:rsidRPr="0048488A">
          <w:rPr>
            <w:rStyle w:val="Hyperlink"/>
            <w:noProof/>
            <w:lang w:val="en-US"/>
          </w:rPr>
          <w:t>Registration of Asset Meter Details for an Asset and related Asset Metering Systems</w:t>
        </w:r>
        <w:r w:rsidR="00965289">
          <w:rPr>
            <w:noProof/>
            <w:webHidden/>
          </w:rPr>
          <w:tab/>
        </w:r>
        <w:r w:rsidR="00965289">
          <w:rPr>
            <w:noProof/>
            <w:webHidden/>
          </w:rPr>
          <w:fldChar w:fldCharType="begin"/>
        </w:r>
        <w:r w:rsidR="00965289">
          <w:rPr>
            <w:noProof/>
            <w:webHidden/>
          </w:rPr>
          <w:instrText xml:space="preserve"> PAGEREF _Toc165554466 \h </w:instrText>
        </w:r>
        <w:r w:rsidR="00965289">
          <w:rPr>
            <w:noProof/>
            <w:webHidden/>
          </w:rPr>
        </w:r>
        <w:r w:rsidR="00965289">
          <w:rPr>
            <w:noProof/>
            <w:webHidden/>
          </w:rPr>
          <w:fldChar w:fldCharType="separate"/>
        </w:r>
        <w:r w:rsidR="00965289">
          <w:rPr>
            <w:noProof/>
            <w:webHidden/>
          </w:rPr>
          <w:t>38</w:t>
        </w:r>
        <w:r w:rsidR="00965289">
          <w:rPr>
            <w:noProof/>
            <w:webHidden/>
          </w:rPr>
          <w:fldChar w:fldCharType="end"/>
        </w:r>
      </w:hyperlink>
    </w:p>
    <w:p w14:paraId="6ECF5170" w14:textId="778A5EA1" w:rsidR="00965289" w:rsidRDefault="00B60487">
      <w:pPr>
        <w:pStyle w:val="TOC2"/>
        <w:rPr>
          <w:rFonts w:asciiTheme="minorHAnsi" w:eastAsiaTheme="minorEastAsia" w:hAnsiTheme="minorHAnsi" w:cstheme="minorBidi"/>
          <w:b w:val="0"/>
          <w:noProof/>
          <w:sz w:val="22"/>
          <w:szCs w:val="22"/>
        </w:rPr>
      </w:pPr>
      <w:hyperlink w:anchor="_Toc165554467" w:history="1">
        <w:r w:rsidR="00965289" w:rsidRPr="0048488A">
          <w:rPr>
            <w:rStyle w:val="Hyperlink"/>
            <w:noProof/>
          </w:rPr>
          <w:t>2.12 BM Unit Allocation Baselining Detail</w:t>
        </w:r>
        <w:r w:rsidR="00965289">
          <w:rPr>
            <w:noProof/>
            <w:webHidden/>
          </w:rPr>
          <w:tab/>
        </w:r>
        <w:r w:rsidR="00965289">
          <w:rPr>
            <w:noProof/>
            <w:webHidden/>
          </w:rPr>
          <w:fldChar w:fldCharType="begin"/>
        </w:r>
        <w:r w:rsidR="00965289">
          <w:rPr>
            <w:noProof/>
            <w:webHidden/>
          </w:rPr>
          <w:instrText xml:space="preserve"> PAGEREF _Toc165554467 \h </w:instrText>
        </w:r>
        <w:r w:rsidR="00965289">
          <w:rPr>
            <w:noProof/>
            <w:webHidden/>
          </w:rPr>
        </w:r>
        <w:r w:rsidR="00965289">
          <w:rPr>
            <w:noProof/>
            <w:webHidden/>
          </w:rPr>
          <w:fldChar w:fldCharType="separate"/>
        </w:r>
        <w:r w:rsidR="00965289">
          <w:rPr>
            <w:noProof/>
            <w:webHidden/>
          </w:rPr>
          <w:t>40</w:t>
        </w:r>
        <w:r w:rsidR="00965289">
          <w:rPr>
            <w:noProof/>
            <w:webHidden/>
          </w:rPr>
          <w:fldChar w:fldCharType="end"/>
        </w:r>
      </w:hyperlink>
    </w:p>
    <w:p w14:paraId="22741F43" w14:textId="7FFDF6E7" w:rsidR="00965289" w:rsidRDefault="00B60487">
      <w:pPr>
        <w:pStyle w:val="TOC2"/>
        <w:rPr>
          <w:rFonts w:asciiTheme="minorHAnsi" w:eastAsiaTheme="minorEastAsia" w:hAnsiTheme="minorHAnsi" w:cstheme="minorBidi"/>
          <w:b w:val="0"/>
          <w:noProof/>
          <w:sz w:val="22"/>
          <w:szCs w:val="22"/>
        </w:rPr>
      </w:pPr>
      <w:hyperlink w:anchor="_Toc165554468" w:history="1">
        <w:r w:rsidR="00965289" w:rsidRPr="0048488A">
          <w:rPr>
            <w:rStyle w:val="Hyperlink"/>
            <w:noProof/>
          </w:rPr>
          <w:t>2.13</w:t>
        </w:r>
        <w:r w:rsidR="00965289">
          <w:rPr>
            <w:rFonts w:asciiTheme="minorHAnsi" w:eastAsiaTheme="minorEastAsia" w:hAnsiTheme="minorHAnsi" w:cstheme="minorBidi"/>
            <w:b w:val="0"/>
            <w:noProof/>
            <w:sz w:val="22"/>
            <w:szCs w:val="22"/>
          </w:rPr>
          <w:tab/>
        </w:r>
        <w:r w:rsidR="00965289" w:rsidRPr="0048488A">
          <w:rPr>
            <w:rStyle w:val="Hyperlink"/>
            <w:noProof/>
          </w:rPr>
          <w:t>BM Unit Submitted Expected Volumes</w:t>
        </w:r>
        <w:r w:rsidR="00965289">
          <w:rPr>
            <w:noProof/>
            <w:webHidden/>
          </w:rPr>
          <w:tab/>
        </w:r>
        <w:r w:rsidR="00965289">
          <w:rPr>
            <w:noProof/>
            <w:webHidden/>
          </w:rPr>
          <w:fldChar w:fldCharType="begin"/>
        </w:r>
        <w:r w:rsidR="00965289">
          <w:rPr>
            <w:noProof/>
            <w:webHidden/>
          </w:rPr>
          <w:instrText xml:space="preserve"> PAGEREF _Toc165554468 \h </w:instrText>
        </w:r>
        <w:r w:rsidR="00965289">
          <w:rPr>
            <w:noProof/>
            <w:webHidden/>
          </w:rPr>
        </w:r>
        <w:r w:rsidR="00965289">
          <w:rPr>
            <w:noProof/>
            <w:webHidden/>
          </w:rPr>
          <w:fldChar w:fldCharType="separate"/>
        </w:r>
        <w:r w:rsidR="00965289">
          <w:rPr>
            <w:noProof/>
            <w:webHidden/>
          </w:rPr>
          <w:t>42</w:t>
        </w:r>
        <w:r w:rsidR="00965289">
          <w:rPr>
            <w:noProof/>
            <w:webHidden/>
          </w:rPr>
          <w:fldChar w:fldCharType="end"/>
        </w:r>
      </w:hyperlink>
    </w:p>
    <w:p w14:paraId="5BE024A1" w14:textId="4E115328" w:rsidR="00965289" w:rsidRDefault="00B60487">
      <w:pPr>
        <w:pStyle w:val="TOC2"/>
        <w:rPr>
          <w:rFonts w:asciiTheme="minorHAnsi" w:eastAsiaTheme="minorEastAsia" w:hAnsiTheme="minorHAnsi" w:cstheme="minorBidi"/>
          <w:b w:val="0"/>
          <w:noProof/>
          <w:sz w:val="22"/>
          <w:szCs w:val="22"/>
        </w:rPr>
      </w:pPr>
      <w:hyperlink w:anchor="_Toc165554469" w:history="1">
        <w:r w:rsidR="00965289" w:rsidRPr="0048488A">
          <w:rPr>
            <w:rStyle w:val="Hyperlink"/>
            <w:noProof/>
          </w:rPr>
          <w:t>2.14</w:t>
        </w:r>
        <w:r w:rsidR="00965289">
          <w:rPr>
            <w:rFonts w:asciiTheme="minorHAnsi" w:eastAsiaTheme="minorEastAsia" w:hAnsiTheme="minorHAnsi" w:cstheme="minorBidi"/>
            <w:b w:val="0"/>
            <w:noProof/>
            <w:sz w:val="22"/>
            <w:szCs w:val="22"/>
          </w:rPr>
          <w:tab/>
        </w:r>
        <w:r w:rsidR="00965289" w:rsidRPr="0048488A">
          <w:rPr>
            <w:rStyle w:val="Hyperlink"/>
            <w:noProof/>
          </w:rPr>
          <w:t>BM Unit Allocation Event Day</w:t>
        </w:r>
        <w:r w:rsidR="00965289">
          <w:rPr>
            <w:noProof/>
            <w:webHidden/>
          </w:rPr>
          <w:tab/>
        </w:r>
        <w:r w:rsidR="00965289">
          <w:rPr>
            <w:noProof/>
            <w:webHidden/>
          </w:rPr>
          <w:fldChar w:fldCharType="begin"/>
        </w:r>
        <w:r w:rsidR="00965289">
          <w:rPr>
            <w:noProof/>
            <w:webHidden/>
          </w:rPr>
          <w:instrText xml:space="preserve"> PAGEREF _Toc165554469 \h </w:instrText>
        </w:r>
        <w:r w:rsidR="00965289">
          <w:rPr>
            <w:noProof/>
            <w:webHidden/>
          </w:rPr>
        </w:r>
        <w:r w:rsidR="00965289">
          <w:rPr>
            <w:noProof/>
            <w:webHidden/>
          </w:rPr>
          <w:fldChar w:fldCharType="separate"/>
        </w:r>
        <w:r w:rsidR="00965289">
          <w:rPr>
            <w:noProof/>
            <w:webHidden/>
          </w:rPr>
          <w:t>44</w:t>
        </w:r>
        <w:r w:rsidR="00965289">
          <w:rPr>
            <w:noProof/>
            <w:webHidden/>
          </w:rPr>
          <w:fldChar w:fldCharType="end"/>
        </w:r>
      </w:hyperlink>
    </w:p>
    <w:p w14:paraId="40EA25C8" w14:textId="1EDC395A" w:rsidR="00965289" w:rsidRDefault="00B60487">
      <w:pPr>
        <w:pStyle w:val="TOC2"/>
        <w:rPr>
          <w:rFonts w:asciiTheme="minorHAnsi" w:eastAsiaTheme="minorEastAsia" w:hAnsiTheme="minorHAnsi" w:cstheme="minorBidi"/>
          <w:b w:val="0"/>
          <w:noProof/>
          <w:sz w:val="22"/>
          <w:szCs w:val="22"/>
        </w:rPr>
      </w:pPr>
      <w:hyperlink w:anchor="_Toc165554470" w:history="1">
        <w:r w:rsidR="00965289" w:rsidRPr="0048488A">
          <w:rPr>
            <w:rStyle w:val="Hyperlink"/>
            <w:noProof/>
          </w:rPr>
          <w:t>2.15</w:t>
        </w:r>
        <w:r w:rsidR="00965289">
          <w:rPr>
            <w:rFonts w:asciiTheme="minorHAnsi" w:eastAsiaTheme="minorEastAsia" w:hAnsiTheme="minorHAnsi" w:cstheme="minorBidi"/>
            <w:b w:val="0"/>
            <w:noProof/>
            <w:sz w:val="22"/>
            <w:szCs w:val="22"/>
          </w:rPr>
          <w:tab/>
        </w:r>
        <w:r w:rsidR="00965289" w:rsidRPr="0048488A">
          <w:rPr>
            <w:rStyle w:val="Hyperlink"/>
            <w:noProof/>
          </w:rPr>
          <w:t>Submission of EMR Declarations</w:t>
        </w:r>
        <w:r w:rsidR="00965289">
          <w:rPr>
            <w:noProof/>
            <w:webHidden/>
          </w:rPr>
          <w:tab/>
        </w:r>
        <w:r w:rsidR="00965289">
          <w:rPr>
            <w:noProof/>
            <w:webHidden/>
          </w:rPr>
          <w:fldChar w:fldCharType="begin"/>
        </w:r>
        <w:r w:rsidR="00965289">
          <w:rPr>
            <w:noProof/>
            <w:webHidden/>
          </w:rPr>
          <w:instrText xml:space="preserve"> PAGEREF _Toc165554470 \h </w:instrText>
        </w:r>
        <w:r w:rsidR="00965289">
          <w:rPr>
            <w:noProof/>
            <w:webHidden/>
          </w:rPr>
        </w:r>
        <w:r w:rsidR="00965289">
          <w:rPr>
            <w:noProof/>
            <w:webHidden/>
          </w:rPr>
          <w:fldChar w:fldCharType="separate"/>
        </w:r>
        <w:r w:rsidR="00965289">
          <w:rPr>
            <w:noProof/>
            <w:webHidden/>
          </w:rPr>
          <w:t>45</w:t>
        </w:r>
        <w:r w:rsidR="00965289">
          <w:rPr>
            <w:noProof/>
            <w:webHidden/>
          </w:rPr>
          <w:fldChar w:fldCharType="end"/>
        </w:r>
      </w:hyperlink>
    </w:p>
    <w:p w14:paraId="71B835B5" w14:textId="181EFA94" w:rsidR="00965289" w:rsidRDefault="00B60487">
      <w:pPr>
        <w:pStyle w:val="TOC2"/>
        <w:rPr>
          <w:rFonts w:asciiTheme="minorHAnsi" w:eastAsiaTheme="minorEastAsia" w:hAnsiTheme="minorHAnsi" w:cstheme="minorBidi"/>
          <w:b w:val="0"/>
          <w:noProof/>
          <w:sz w:val="22"/>
          <w:szCs w:val="22"/>
        </w:rPr>
      </w:pPr>
      <w:hyperlink w:anchor="_Toc165554471" w:history="1">
        <w:r w:rsidR="00965289" w:rsidRPr="0048488A">
          <w:rPr>
            <w:rStyle w:val="Hyperlink"/>
            <w:noProof/>
          </w:rPr>
          <w:t>2.16</w:t>
        </w:r>
        <w:r w:rsidR="00965289">
          <w:rPr>
            <w:rFonts w:asciiTheme="minorHAnsi" w:eastAsiaTheme="minorEastAsia" w:hAnsiTheme="minorHAnsi" w:cstheme="minorBidi"/>
            <w:b w:val="0"/>
            <w:noProof/>
            <w:sz w:val="22"/>
            <w:szCs w:val="22"/>
          </w:rPr>
          <w:tab/>
        </w:r>
        <w:r w:rsidR="00965289" w:rsidRPr="0048488A">
          <w:rPr>
            <w:rStyle w:val="Hyperlink"/>
            <w:noProof/>
          </w:rPr>
          <w:t>Voluntary withdrawal of an EMR Declaration</w:t>
        </w:r>
        <w:r w:rsidR="00965289">
          <w:rPr>
            <w:noProof/>
            <w:webHidden/>
          </w:rPr>
          <w:tab/>
        </w:r>
        <w:r w:rsidR="00965289">
          <w:rPr>
            <w:noProof/>
            <w:webHidden/>
          </w:rPr>
          <w:fldChar w:fldCharType="begin"/>
        </w:r>
        <w:r w:rsidR="00965289">
          <w:rPr>
            <w:noProof/>
            <w:webHidden/>
          </w:rPr>
          <w:instrText xml:space="preserve"> PAGEREF _Toc165554471 \h </w:instrText>
        </w:r>
        <w:r w:rsidR="00965289">
          <w:rPr>
            <w:noProof/>
            <w:webHidden/>
          </w:rPr>
        </w:r>
        <w:r w:rsidR="00965289">
          <w:rPr>
            <w:noProof/>
            <w:webHidden/>
          </w:rPr>
          <w:fldChar w:fldCharType="separate"/>
        </w:r>
        <w:r w:rsidR="00965289">
          <w:rPr>
            <w:noProof/>
            <w:webHidden/>
          </w:rPr>
          <w:t>47</w:t>
        </w:r>
        <w:r w:rsidR="00965289">
          <w:rPr>
            <w:noProof/>
            <w:webHidden/>
          </w:rPr>
          <w:fldChar w:fldCharType="end"/>
        </w:r>
      </w:hyperlink>
    </w:p>
    <w:p w14:paraId="42F1489B" w14:textId="34A3B43E" w:rsidR="00965289" w:rsidRDefault="00B60487">
      <w:pPr>
        <w:pStyle w:val="TOC2"/>
        <w:rPr>
          <w:rFonts w:asciiTheme="minorHAnsi" w:eastAsiaTheme="minorEastAsia" w:hAnsiTheme="minorHAnsi" w:cstheme="minorBidi"/>
          <w:b w:val="0"/>
          <w:noProof/>
          <w:sz w:val="22"/>
          <w:szCs w:val="22"/>
        </w:rPr>
      </w:pPr>
      <w:hyperlink w:anchor="_Toc165554472" w:history="1">
        <w:r w:rsidR="00965289" w:rsidRPr="0048488A">
          <w:rPr>
            <w:rStyle w:val="Hyperlink"/>
            <w:noProof/>
          </w:rPr>
          <w:t>2.17 Enforced withdrawal of an EMR Declaration</w:t>
        </w:r>
        <w:r w:rsidR="00965289">
          <w:rPr>
            <w:noProof/>
            <w:webHidden/>
          </w:rPr>
          <w:tab/>
        </w:r>
        <w:r w:rsidR="00965289">
          <w:rPr>
            <w:noProof/>
            <w:webHidden/>
          </w:rPr>
          <w:fldChar w:fldCharType="begin"/>
        </w:r>
        <w:r w:rsidR="00965289">
          <w:rPr>
            <w:noProof/>
            <w:webHidden/>
          </w:rPr>
          <w:instrText xml:space="preserve"> PAGEREF _Toc165554472 \h </w:instrText>
        </w:r>
        <w:r w:rsidR="00965289">
          <w:rPr>
            <w:noProof/>
            <w:webHidden/>
          </w:rPr>
        </w:r>
        <w:r w:rsidR="00965289">
          <w:rPr>
            <w:noProof/>
            <w:webHidden/>
          </w:rPr>
          <w:fldChar w:fldCharType="separate"/>
        </w:r>
        <w:r w:rsidR="00965289">
          <w:rPr>
            <w:noProof/>
            <w:webHidden/>
          </w:rPr>
          <w:t>48</w:t>
        </w:r>
        <w:r w:rsidR="00965289">
          <w:rPr>
            <w:noProof/>
            <w:webHidden/>
          </w:rPr>
          <w:fldChar w:fldCharType="end"/>
        </w:r>
      </w:hyperlink>
    </w:p>
    <w:p w14:paraId="3D7B32DB" w14:textId="4543A82B" w:rsidR="00965289" w:rsidRDefault="00B60487">
      <w:pPr>
        <w:pStyle w:val="TOC1"/>
        <w:rPr>
          <w:rFonts w:asciiTheme="minorHAnsi" w:eastAsiaTheme="minorEastAsia" w:hAnsiTheme="minorHAnsi" w:cstheme="minorBidi"/>
          <w:b w:val="0"/>
          <w:noProof/>
          <w:sz w:val="22"/>
          <w:szCs w:val="22"/>
        </w:rPr>
      </w:pPr>
      <w:hyperlink w:anchor="_Toc165554473" w:history="1">
        <w:r w:rsidR="00965289" w:rsidRPr="0048488A">
          <w:rPr>
            <w:rStyle w:val="Hyperlink"/>
            <w:noProof/>
          </w:rPr>
          <w:t>3</w:t>
        </w:r>
        <w:r w:rsidR="00965289">
          <w:rPr>
            <w:rFonts w:asciiTheme="minorHAnsi" w:eastAsiaTheme="minorEastAsia" w:hAnsiTheme="minorHAnsi" w:cstheme="minorBidi"/>
            <w:b w:val="0"/>
            <w:noProof/>
            <w:sz w:val="22"/>
            <w:szCs w:val="22"/>
          </w:rPr>
          <w:tab/>
        </w:r>
        <w:r w:rsidR="00965289" w:rsidRPr="0048488A">
          <w:rPr>
            <w:rStyle w:val="Hyperlink"/>
            <w:noProof/>
          </w:rPr>
          <w:t>Appendices</w:t>
        </w:r>
        <w:r w:rsidR="00965289">
          <w:rPr>
            <w:noProof/>
            <w:webHidden/>
          </w:rPr>
          <w:tab/>
        </w:r>
        <w:r w:rsidR="00965289">
          <w:rPr>
            <w:noProof/>
            <w:webHidden/>
          </w:rPr>
          <w:fldChar w:fldCharType="begin"/>
        </w:r>
        <w:r w:rsidR="00965289">
          <w:rPr>
            <w:noProof/>
            <w:webHidden/>
          </w:rPr>
          <w:instrText xml:space="preserve"> PAGEREF _Toc165554473 \h </w:instrText>
        </w:r>
        <w:r w:rsidR="00965289">
          <w:rPr>
            <w:noProof/>
            <w:webHidden/>
          </w:rPr>
        </w:r>
        <w:r w:rsidR="00965289">
          <w:rPr>
            <w:noProof/>
            <w:webHidden/>
          </w:rPr>
          <w:fldChar w:fldCharType="separate"/>
        </w:r>
        <w:r w:rsidR="00965289">
          <w:rPr>
            <w:noProof/>
            <w:webHidden/>
          </w:rPr>
          <w:t>49</w:t>
        </w:r>
        <w:r w:rsidR="00965289">
          <w:rPr>
            <w:noProof/>
            <w:webHidden/>
          </w:rPr>
          <w:fldChar w:fldCharType="end"/>
        </w:r>
      </w:hyperlink>
    </w:p>
    <w:p w14:paraId="3A5ADF83" w14:textId="367C09FE" w:rsidR="00965289" w:rsidRDefault="00B60487">
      <w:pPr>
        <w:pStyle w:val="TOC2"/>
        <w:rPr>
          <w:rFonts w:asciiTheme="minorHAnsi" w:eastAsiaTheme="minorEastAsia" w:hAnsiTheme="minorHAnsi" w:cstheme="minorBidi"/>
          <w:b w:val="0"/>
          <w:noProof/>
          <w:sz w:val="22"/>
          <w:szCs w:val="22"/>
        </w:rPr>
      </w:pPr>
      <w:hyperlink w:anchor="_Toc165554474" w:history="1">
        <w:r w:rsidR="00965289" w:rsidRPr="0048488A">
          <w:rPr>
            <w:rStyle w:val="Hyperlink"/>
            <w:noProof/>
          </w:rPr>
          <w:t>3.1</w:t>
        </w:r>
        <w:r w:rsidR="00965289">
          <w:rPr>
            <w:rFonts w:asciiTheme="minorHAnsi" w:eastAsiaTheme="minorEastAsia" w:hAnsiTheme="minorHAnsi" w:cstheme="minorBidi"/>
            <w:b w:val="0"/>
            <w:noProof/>
            <w:sz w:val="22"/>
            <w:szCs w:val="22"/>
          </w:rPr>
          <w:tab/>
        </w:r>
        <w:r w:rsidR="00965289" w:rsidRPr="0048488A">
          <w:rPr>
            <w:rStyle w:val="Hyperlink"/>
            <w:noProof/>
          </w:rPr>
          <w:t>Validation of MSID Pair and AMSID Pair Allocation File</w:t>
        </w:r>
        <w:r w:rsidR="00965289">
          <w:rPr>
            <w:noProof/>
            <w:webHidden/>
          </w:rPr>
          <w:tab/>
        </w:r>
        <w:r w:rsidR="00965289">
          <w:rPr>
            <w:noProof/>
            <w:webHidden/>
          </w:rPr>
          <w:fldChar w:fldCharType="begin"/>
        </w:r>
        <w:r w:rsidR="00965289">
          <w:rPr>
            <w:noProof/>
            <w:webHidden/>
          </w:rPr>
          <w:instrText xml:space="preserve"> PAGEREF _Toc165554474 \h </w:instrText>
        </w:r>
        <w:r w:rsidR="00965289">
          <w:rPr>
            <w:noProof/>
            <w:webHidden/>
          </w:rPr>
        </w:r>
        <w:r w:rsidR="00965289">
          <w:rPr>
            <w:noProof/>
            <w:webHidden/>
          </w:rPr>
          <w:fldChar w:fldCharType="separate"/>
        </w:r>
        <w:r w:rsidR="00965289">
          <w:rPr>
            <w:noProof/>
            <w:webHidden/>
          </w:rPr>
          <w:t>49</w:t>
        </w:r>
        <w:r w:rsidR="00965289">
          <w:rPr>
            <w:noProof/>
            <w:webHidden/>
          </w:rPr>
          <w:fldChar w:fldCharType="end"/>
        </w:r>
      </w:hyperlink>
    </w:p>
    <w:p w14:paraId="4B3D8A44" w14:textId="65427C18" w:rsidR="00965289" w:rsidRDefault="00B60487">
      <w:pPr>
        <w:pStyle w:val="TOC2"/>
        <w:rPr>
          <w:rFonts w:asciiTheme="minorHAnsi" w:eastAsiaTheme="minorEastAsia" w:hAnsiTheme="minorHAnsi" w:cstheme="minorBidi"/>
          <w:b w:val="0"/>
          <w:noProof/>
          <w:sz w:val="22"/>
          <w:szCs w:val="22"/>
        </w:rPr>
      </w:pPr>
      <w:hyperlink w:anchor="_Toc165554475" w:history="1">
        <w:r w:rsidR="00965289" w:rsidRPr="0048488A">
          <w:rPr>
            <w:rStyle w:val="Hyperlink"/>
            <w:noProof/>
          </w:rPr>
          <w:t>3.2</w:t>
        </w:r>
        <w:r w:rsidR="00965289">
          <w:rPr>
            <w:rFonts w:asciiTheme="minorHAnsi" w:eastAsiaTheme="minorEastAsia" w:hAnsiTheme="minorHAnsi" w:cstheme="minorBidi"/>
            <w:b w:val="0"/>
            <w:noProof/>
            <w:sz w:val="22"/>
            <w:szCs w:val="22"/>
          </w:rPr>
          <w:tab/>
        </w:r>
        <w:r w:rsidR="00965289" w:rsidRPr="0048488A">
          <w:rPr>
            <w:rStyle w:val="Hyperlink"/>
            <w:noProof/>
            <w:lang w:val="en-US"/>
          </w:rPr>
          <w:t>Amendments to</w:t>
        </w:r>
        <w:r w:rsidR="00965289" w:rsidRPr="0048488A">
          <w:rPr>
            <w:rStyle w:val="Hyperlink"/>
            <w:noProof/>
          </w:rPr>
          <w:t xml:space="preserve"> MSID Pair Allocation or an AMSID Pair Allocation</w:t>
        </w:r>
        <w:r w:rsidR="00965289">
          <w:rPr>
            <w:noProof/>
            <w:webHidden/>
          </w:rPr>
          <w:tab/>
        </w:r>
        <w:r w:rsidR="00965289">
          <w:rPr>
            <w:noProof/>
            <w:webHidden/>
          </w:rPr>
          <w:fldChar w:fldCharType="begin"/>
        </w:r>
        <w:r w:rsidR="00965289">
          <w:rPr>
            <w:noProof/>
            <w:webHidden/>
          </w:rPr>
          <w:instrText xml:space="preserve"> PAGEREF _Toc165554475 \h </w:instrText>
        </w:r>
        <w:r w:rsidR="00965289">
          <w:rPr>
            <w:noProof/>
            <w:webHidden/>
          </w:rPr>
        </w:r>
        <w:r w:rsidR="00965289">
          <w:rPr>
            <w:noProof/>
            <w:webHidden/>
          </w:rPr>
          <w:fldChar w:fldCharType="separate"/>
        </w:r>
        <w:r w:rsidR="00965289">
          <w:rPr>
            <w:noProof/>
            <w:webHidden/>
          </w:rPr>
          <w:t>51</w:t>
        </w:r>
        <w:r w:rsidR="00965289">
          <w:rPr>
            <w:noProof/>
            <w:webHidden/>
          </w:rPr>
          <w:fldChar w:fldCharType="end"/>
        </w:r>
      </w:hyperlink>
    </w:p>
    <w:p w14:paraId="12EE3F34" w14:textId="70016C06" w:rsidR="00965289" w:rsidRDefault="00B60487">
      <w:pPr>
        <w:pStyle w:val="TOC2"/>
        <w:rPr>
          <w:rFonts w:asciiTheme="minorHAnsi" w:eastAsiaTheme="minorEastAsia" w:hAnsiTheme="minorHAnsi" w:cstheme="minorBidi"/>
          <w:b w:val="0"/>
          <w:noProof/>
          <w:sz w:val="22"/>
          <w:szCs w:val="22"/>
        </w:rPr>
      </w:pPr>
      <w:hyperlink w:anchor="_Toc165554476" w:history="1">
        <w:r w:rsidR="00965289" w:rsidRPr="0048488A">
          <w:rPr>
            <w:rStyle w:val="Hyperlink"/>
            <w:noProof/>
          </w:rPr>
          <w:t>3.3</w:t>
        </w:r>
        <w:r w:rsidR="00965289">
          <w:rPr>
            <w:rFonts w:asciiTheme="minorHAnsi" w:eastAsiaTheme="minorEastAsia" w:hAnsiTheme="minorHAnsi" w:cstheme="minorBidi"/>
            <w:b w:val="0"/>
            <w:noProof/>
            <w:sz w:val="22"/>
            <w:szCs w:val="22"/>
          </w:rPr>
          <w:tab/>
        </w:r>
        <w:r w:rsidR="00965289" w:rsidRPr="0048488A">
          <w:rPr>
            <w:rStyle w:val="Hyperlink"/>
            <w:noProof/>
            <w:lang w:val="en-US"/>
          </w:rPr>
          <w:t>Disputed MSID Pair or AMSID Pair Allocation Resolution</w:t>
        </w:r>
        <w:r w:rsidR="00965289">
          <w:rPr>
            <w:noProof/>
            <w:webHidden/>
          </w:rPr>
          <w:tab/>
        </w:r>
        <w:r w:rsidR="00965289">
          <w:rPr>
            <w:noProof/>
            <w:webHidden/>
          </w:rPr>
          <w:fldChar w:fldCharType="begin"/>
        </w:r>
        <w:r w:rsidR="00965289">
          <w:rPr>
            <w:noProof/>
            <w:webHidden/>
          </w:rPr>
          <w:instrText xml:space="preserve"> PAGEREF _Toc165554476 \h </w:instrText>
        </w:r>
        <w:r w:rsidR="00965289">
          <w:rPr>
            <w:noProof/>
            <w:webHidden/>
          </w:rPr>
        </w:r>
        <w:r w:rsidR="00965289">
          <w:rPr>
            <w:noProof/>
            <w:webHidden/>
          </w:rPr>
          <w:fldChar w:fldCharType="separate"/>
        </w:r>
        <w:r w:rsidR="00965289">
          <w:rPr>
            <w:noProof/>
            <w:webHidden/>
          </w:rPr>
          <w:t>51</w:t>
        </w:r>
        <w:r w:rsidR="00965289">
          <w:rPr>
            <w:noProof/>
            <w:webHidden/>
          </w:rPr>
          <w:fldChar w:fldCharType="end"/>
        </w:r>
      </w:hyperlink>
    </w:p>
    <w:p w14:paraId="58FB61F7" w14:textId="54D9ABDD" w:rsidR="00965289" w:rsidRDefault="00B60487">
      <w:pPr>
        <w:pStyle w:val="TOC2"/>
        <w:rPr>
          <w:rFonts w:asciiTheme="minorHAnsi" w:eastAsiaTheme="minorEastAsia" w:hAnsiTheme="minorHAnsi" w:cstheme="minorBidi"/>
          <w:b w:val="0"/>
          <w:noProof/>
          <w:sz w:val="22"/>
          <w:szCs w:val="22"/>
        </w:rPr>
      </w:pPr>
      <w:hyperlink w:anchor="_Toc165554477" w:history="1">
        <w:r w:rsidR="00965289" w:rsidRPr="0048488A">
          <w:rPr>
            <w:rStyle w:val="Hyperlink"/>
            <w:noProof/>
          </w:rPr>
          <w:t>3.4</w:t>
        </w:r>
        <w:r w:rsidR="00965289">
          <w:rPr>
            <w:rFonts w:asciiTheme="minorHAnsi" w:eastAsiaTheme="minorEastAsia" w:hAnsiTheme="minorHAnsi" w:cstheme="minorBidi"/>
            <w:b w:val="0"/>
            <w:noProof/>
            <w:sz w:val="22"/>
            <w:szCs w:val="22"/>
          </w:rPr>
          <w:tab/>
        </w:r>
        <w:r w:rsidR="00965289" w:rsidRPr="0048488A">
          <w:rPr>
            <w:rStyle w:val="Hyperlink"/>
            <w:noProof/>
          </w:rPr>
          <w:t>MSID Pair Delivered Volume or AMSID Pair Delivered Volume Notification</w:t>
        </w:r>
        <w:r w:rsidR="00965289">
          <w:rPr>
            <w:noProof/>
            <w:webHidden/>
          </w:rPr>
          <w:tab/>
        </w:r>
        <w:r w:rsidR="00965289">
          <w:rPr>
            <w:noProof/>
            <w:webHidden/>
          </w:rPr>
          <w:fldChar w:fldCharType="begin"/>
        </w:r>
        <w:r w:rsidR="00965289">
          <w:rPr>
            <w:noProof/>
            <w:webHidden/>
          </w:rPr>
          <w:instrText xml:space="preserve"> PAGEREF _Toc165554477 \h </w:instrText>
        </w:r>
        <w:r w:rsidR="00965289">
          <w:rPr>
            <w:noProof/>
            <w:webHidden/>
          </w:rPr>
        </w:r>
        <w:r w:rsidR="00965289">
          <w:rPr>
            <w:noProof/>
            <w:webHidden/>
          </w:rPr>
          <w:fldChar w:fldCharType="separate"/>
        </w:r>
        <w:r w:rsidR="00965289">
          <w:rPr>
            <w:noProof/>
            <w:webHidden/>
          </w:rPr>
          <w:t>52</w:t>
        </w:r>
        <w:r w:rsidR="00965289">
          <w:rPr>
            <w:noProof/>
            <w:webHidden/>
          </w:rPr>
          <w:fldChar w:fldCharType="end"/>
        </w:r>
      </w:hyperlink>
    </w:p>
    <w:p w14:paraId="3EEA23C9" w14:textId="2C1C50A3" w:rsidR="00965289" w:rsidRDefault="00B60487">
      <w:pPr>
        <w:pStyle w:val="TOC2"/>
        <w:rPr>
          <w:rFonts w:asciiTheme="minorHAnsi" w:eastAsiaTheme="minorEastAsia" w:hAnsiTheme="minorHAnsi" w:cstheme="minorBidi"/>
          <w:b w:val="0"/>
          <w:noProof/>
          <w:sz w:val="22"/>
          <w:szCs w:val="22"/>
        </w:rPr>
      </w:pPr>
      <w:hyperlink w:anchor="_Toc165554478" w:history="1">
        <w:r w:rsidR="00965289" w:rsidRPr="0048488A">
          <w:rPr>
            <w:rStyle w:val="Hyperlink"/>
            <w:noProof/>
            <w:lang w:val="en-US"/>
          </w:rPr>
          <w:t>3.5</w:t>
        </w:r>
        <w:r w:rsidR="00965289">
          <w:rPr>
            <w:rFonts w:asciiTheme="minorHAnsi" w:eastAsiaTheme="minorEastAsia" w:hAnsiTheme="minorHAnsi" w:cstheme="minorBidi"/>
            <w:b w:val="0"/>
            <w:noProof/>
            <w:sz w:val="22"/>
            <w:szCs w:val="22"/>
          </w:rPr>
          <w:tab/>
        </w:r>
        <w:r w:rsidR="00965289" w:rsidRPr="0048488A">
          <w:rPr>
            <w:rStyle w:val="Hyperlink"/>
            <w:noProof/>
            <w:lang w:val="en-US"/>
          </w:rPr>
          <w:t xml:space="preserve">Validation of </w:t>
        </w:r>
        <w:r w:rsidR="00965289" w:rsidRPr="0048488A">
          <w:rPr>
            <w:rStyle w:val="Hyperlink"/>
            <w:noProof/>
          </w:rPr>
          <w:t>MSID Pair Delivered Volume or AMSID Pair Delivered Volume Files</w:t>
        </w:r>
        <w:r w:rsidR="00965289">
          <w:rPr>
            <w:noProof/>
            <w:webHidden/>
          </w:rPr>
          <w:tab/>
        </w:r>
        <w:r w:rsidR="00965289">
          <w:rPr>
            <w:noProof/>
            <w:webHidden/>
          </w:rPr>
          <w:fldChar w:fldCharType="begin"/>
        </w:r>
        <w:r w:rsidR="00965289">
          <w:rPr>
            <w:noProof/>
            <w:webHidden/>
          </w:rPr>
          <w:instrText xml:space="preserve"> PAGEREF _Toc165554478 \h </w:instrText>
        </w:r>
        <w:r w:rsidR="00965289">
          <w:rPr>
            <w:noProof/>
            <w:webHidden/>
          </w:rPr>
        </w:r>
        <w:r w:rsidR="00965289">
          <w:rPr>
            <w:noProof/>
            <w:webHidden/>
          </w:rPr>
          <w:fldChar w:fldCharType="separate"/>
        </w:r>
        <w:r w:rsidR="00965289">
          <w:rPr>
            <w:noProof/>
            <w:webHidden/>
          </w:rPr>
          <w:t>53</w:t>
        </w:r>
        <w:r w:rsidR="00965289">
          <w:rPr>
            <w:noProof/>
            <w:webHidden/>
          </w:rPr>
          <w:fldChar w:fldCharType="end"/>
        </w:r>
      </w:hyperlink>
    </w:p>
    <w:p w14:paraId="376BB4CE" w14:textId="4A361694" w:rsidR="00965289" w:rsidRDefault="00B60487">
      <w:pPr>
        <w:pStyle w:val="TOC2"/>
        <w:rPr>
          <w:rFonts w:asciiTheme="minorHAnsi" w:eastAsiaTheme="minorEastAsia" w:hAnsiTheme="minorHAnsi" w:cstheme="minorBidi"/>
          <w:b w:val="0"/>
          <w:noProof/>
          <w:sz w:val="22"/>
          <w:szCs w:val="22"/>
        </w:rPr>
      </w:pPr>
      <w:hyperlink w:anchor="_Toc165554479" w:history="1">
        <w:r w:rsidR="00965289" w:rsidRPr="0048488A">
          <w:rPr>
            <w:rStyle w:val="Hyperlink"/>
            <w:noProof/>
          </w:rPr>
          <w:t>3.6</w:t>
        </w:r>
        <w:r w:rsidR="00965289">
          <w:rPr>
            <w:rFonts w:asciiTheme="minorHAnsi" w:eastAsiaTheme="minorEastAsia" w:hAnsiTheme="minorHAnsi" w:cstheme="minorBidi"/>
            <w:b w:val="0"/>
            <w:noProof/>
            <w:sz w:val="22"/>
            <w:szCs w:val="22"/>
          </w:rPr>
          <w:tab/>
        </w:r>
        <w:r w:rsidR="00965289" w:rsidRPr="0048488A">
          <w:rPr>
            <w:rStyle w:val="Hyperlink"/>
            <w:noProof/>
          </w:rPr>
          <w:t>Allocation of MSID Pair Delivered Volumes, AMSID Pair Delivered Volumes and ABS MSID Pair Delivered Volumes</w:t>
        </w:r>
        <w:r w:rsidR="00965289">
          <w:rPr>
            <w:noProof/>
            <w:webHidden/>
          </w:rPr>
          <w:tab/>
        </w:r>
        <w:r w:rsidR="00965289">
          <w:rPr>
            <w:noProof/>
            <w:webHidden/>
          </w:rPr>
          <w:fldChar w:fldCharType="begin"/>
        </w:r>
        <w:r w:rsidR="00965289">
          <w:rPr>
            <w:noProof/>
            <w:webHidden/>
          </w:rPr>
          <w:instrText xml:space="preserve"> PAGEREF _Toc165554479 \h </w:instrText>
        </w:r>
        <w:r w:rsidR="00965289">
          <w:rPr>
            <w:noProof/>
            <w:webHidden/>
          </w:rPr>
        </w:r>
        <w:r w:rsidR="00965289">
          <w:rPr>
            <w:noProof/>
            <w:webHidden/>
          </w:rPr>
          <w:fldChar w:fldCharType="separate"/>
        </w:r>
        <w:r w:rsidR="00965289">
          <w:rPr>
            <w:noProof/>
            <w:webHidden/>
          </w:rPr>
          <w:t>53</w:t>
        </w:r>
        <w:r w:rsidR="00965289">
          <w:rPr>
            <w:noProof/>
            <w:webHidden/>
          </w:rPr>
          <w:fldChar w:fldCharType="end"/>
        </w:r>
      </w:hyperlink>
    </w:p>
    <w:p w14:paraId="3A04140F" w14:textId="0A69A199" w:rsidR="00965289" w:rsidRDefault="00B60487">
      <w:pPr>
        <w:pStyle w:val="TOC2"/>
        <w:rPr>
          <w:rFonts w:asciiTheme="minorHAnsi" w:eastAsiaTheme="minorEastAsia" w:hAnsiTheme="minorHAnsi" w:cstheme="minorBidi"/>
          <w:b w:val="0"/>
          <w:noProof/>
          <w:sz w:val="22"/>
          <w:szCs w:val="22"/>
        </w:rPr>
      </w:pPr>
      <w:hyperlink w:anchor="_Toc165554480" w:history="1">
        <w:r w:rsidR="00965289" w:rsidRPr="0048488A">
          <w:rPr>
            <w:rStyle w:val="Hyperlink"/>
            <w:noProof/>
          </w:rPr>
          <w:t>3.7</w:t>
        </w:r>
        <w:r w:rsidR="00965289">
          <w:rPr>
            <w:rFonts w:asciiTheme="minorHAnsi" w:eastAsiaTheme="minorEastAsia" w:hAnsiTheme="minorHAnsi" w:cstheme="minorBidi"/>
            <w:b w:val="0"/>
            <w:noProof/>
            <w:sz w:val="22"/>
            <w:szCs w:val="22"/>
          </w:rPr>
          <w:tab/>
        </w:r>
        <w:r w:rsidR="00965289" w:rsidRPr="0048488A">
          <w:rPr>
            <w:rStyle w:val="Hyperlink"/>
            <w:noProof/>
          </w:rPr>
          <w:t>SVA Non-Final Demand Facilities</w:t>
        </w:r>
        <w:r w:rsidR="00965289">
          <w:rPr>
            <w:noProof/>
            <w:webHidden/>
          </w:rPr>
          <w:tab/>
        </w:r>
        <w:r w:rsidR="00965289">
          <w:rPr>
            <w:noProof/>
            <w:webHidden/>
          </w:rPr>
          <w:fldChar w:fldCharType="begin"/>
        </w:r>
        <w:r w:rsidR="00965289">
          <w:rPr>
            <w:noProof/>
            <w:webHidden/>
          </w:rPr>
          <w:instrText xml:space="preserve"> PAGEREF _Toc165554480 \h </w:instrText>
        </w:r>
        <w:r w:rsidR="00965289">
          <w:rPr>
            <w:noProof/>
            <w:webHidden/>
          </w:rPr>
        </w:r>
        <w:r w:rsidR="00965289">
          <w:rPr>
            <w:noProof/>
            <w:webHidden/>
          </w:rPr>
          <w:fldChar w:fldCharType="separate"/>
        </w:r>
        <w:r w:rsidR="00965289">
          <w:rPr>
            <w:noProof/>
            <w:webHidden/>
          </w:rPr>
          <w:t>54</w:t>
        </w:r>
        <w:r w:rsidR="00965289">
          <w:rPr>
            <w:noProof/>
            <w:webHidden/>
          </w:rPr>
          <w:fldChar w:fldCharType="end"/>
        </w:r>
      </w:hyperlink>
    </w:p>
    <w:p w14:paraId="49825964" w14:textId="0CE899E6" w:rsidR="00965289" w:rsidRDefault="00B60487">
      <w:pPr>
        <w:pStyle w:val="TOC2"/>
        <w:rPr>
          <w:rFonts w:asciiTheme="minorHAnsi" w:eastAsiaTheme="minorEastAsia" w:hAnsiTheme="minorHAnsi" w:cstheme="minorBidi"/>
          <w:b w:val="0"/>
          <w:noProof/>
          <w:sz w:val="22"/>
          <w:szCs w:val="22"/>
        </w:rPr>
      </w:pPr>
      <w:hyperlink w:anchor="_Toc165554481" w:history="1">
        <w:r w:rsidR="00965289" w:rsidRPr="0048488A">
          <w:rPr>
            <w:rStyle w:val="Hyperlink"/>
            <w:noProof/>
          </w:rPr>
          <w:t>3.8</w:t>
        </w:r>
        <w:r w:rsidR="00965289">
          <w:rPr>
            <w:rFonts w:asciiTheme="minorHAnsi" w:eastAsiaTheme="minorEastAsia" w:hAnsiTheme="minorHAnsi" w:cstheme="minorBidi"/>
            <w:b w:val="0"/>
            <w:noProof/>
            <w:sz w:val="22"/>
            <w:szCs w:val="22"/>
          </w:rPr>
          <w:tab/>
        </w:r>
        <w:r w:rsidR="00965289" w:rsidRPr="0048488A">
          <w:rPr>
            <w:rStyle w:val="Hyperlink"/>
            <w:noProof/>
          </w:rPr>
          <w:t>Data required for the Registration of Asset Metering Systems</w:t>
        </w:r>
        <w:r w:rsidR="00965289">
          <w:rPr>
            <w:noProof/>
            <w:webHidden/>
          </w:rPr>
          <w:tab/>
        </w:r>
        <w:r w:rsidR="00965289">
          <w:rPr>
            <w:noProof/>
            <w:webHidden/>
          </w:rPr>
          <w:fldChar w:fldCharType="begin"/>
        </w:r>
        <w:r w:rsidR="00965289">
          <w:rPr>
            <w:noProof/>
            <w:webHidden/>
          </w:rPr>
          <w:instrText xml:space="preserve"> PAGEREF _Toc165554481 \h </w:instrText>
        </w:r>
        <w:r w:rsidR="00965289">
          <w:rPr>
            <w:noProof/>
            <w:webHidden/>
          </w:rPr>
        </w:r>
        <w:r w:rsidR="00965289">
          <w:rPr>
            <w:noProof/>
            <w:webHidden/>
          </w:rPr>
          <w:fldChar w:fldCharType="separate"/>
        </w:r>
        <w:r w:rsidR="00965289">
          <w:rPr>
            <w:noProof/>
            <w:webHidden/>
          </w:rPr>
          <w:t>65</w:t>
        </w:r>
        <w:r w:rsidR="00965289">
          <w:rPr>
            <w:noProof/>
            <w:webHidden/>
          </w:rPr>
          <w:fldChar w:fldCharType="end"/>
        </w:r>
      </w:hyperlink>
    </w:p>
    <w:p w14:paraId="28AC3848" w14:textId="59BEA295" w:rsidR="00965289" w:rsidRDefault="00B60487">
      <w:pPr>
        <w:pStyle w:val="TOC2"/>
        <w:rPr>
          <w:rFonts w:asciiTheme="minorHAnsi" w:eastAsiaTheme="minorEastAsia" w:hAnsiTheme="minorHAnsi" w:cstheme="minorBidi"/>
          <w:b w:val="0"/>
          <w:noProof/>
          <w:sz w:val="22"/>
          <w:szCs w:val="22"/>
        </w:rPr>
      </w:pPr>
      <w:hyperlink w:anchor="_Toc165554482" w:history="1">
        <w:r w:rsidR="00965289" w:rsidRPr="0048488A">
          <w:rPr>
            <w:rStyle w:val="Hyperlink"/>
            <w:noProof/>
          </w:rPr>
          <w:t>3.9 Definitions of Asset Metering and Asset Differencing</w:t>
        </w:r>
        <w:r w:rsidR="00965289">
          <w:rPr>
            <w:noProof/>
            <w:webHidden/>
          </w:rPr>
          <w:tab/>
        </w:r>
        <w:r w:rsidR="00965289">
          <w:rPr>
            <w:noProof/>
            <w:webHidden/>
          </w:rPr>
          <w:fldChar w:fldCharType="begin"/>
        </w:r>
        <w:r w:rsidR="00965289">
          <w:rPr>
            <w:noProof/>
            <w:webHidden/>
          </w:rPr>
          <w:instrText xml:space="preserve"> PAGEREF _Toc165554482 \h </w:instrText>
        </w:r>
        <w:r w:rsidR="00965289">
          <w:rPr>
            <w:noProof/>
            <w:webHidden/>
          </w:rPr>
        </w:r>
        <w:r w:rsidR="00965289">
          <w:rPr>
            <w:noProof/>
            <w:webHidden/>
          </w:rPr>
          <w:fldChar w:fldCharType="separate"/>
        </w:r>
        <w:r w:rsidR="00965289">
          <w:rPr>
            <w:noProof/>
            <w:webHidden/>
          </w:rPr>
          <w:t>67</w:t>
        </w:r>
        <w:r w:rsidR="00965289">
          <w:rPr>
            <w:noProof/>
            <w:webHidden/>
          </w:rPr>
          <w:fldChar w:fldCharType="end"/>
        </w:r>
      </w:hyperlink>
    </w:p>
    <w:p w14:paraId="71F7EBA8" w14:textId="266DCB90" w:rsidR="00965289" w:rsidRDefault="00B60487">
      <w:pPr>
        <w:pStyle w:val="TOC2"/>
        <w:rPr>
          <w:rFonts w:asciiTheme="minorHAnsi" w:eastAsiaTheme="minorEastAsia" w:hAnsiTheme="minorHAnsi" w:cstheme="minorBidi"/>
          <w:b w:val="0"/>
          <w:noProof/>
          <w:sz w:val="22"/>
          <w:szCs w:val="22"/>
        </w:rPr>
      </w:pPr>
      <w:hyperlink w:anchor="_Toc165554483" w:history="1">
        <w:r w:rsidR="00965289" w:rsidRPr="0048488A">
          <w:rPr>
            <w:rStyle w:val="Hyperlink"/>
            <w:noProof/>
          </w:rPr>
          <w:t>3.10 Valid combinations of ‘MSID Pair Indicator’ and ‘AMSID Pair Asset Differencing Indicator’ in a Secondary BM Unit</w:t>
        </w:r>
        <w:r w:rsidR="00965289">
          <w:rPr>
            <w:noProof/>
            <w:webHidden/>
          </w:rPr>
          <w:tab/>
        </w:r>
        <w:r w:rsidR="00965289">
          <w:rPr>
            <w:noProof/>
            <w:webHidden/>
          </w:rPr>
          <w:fldChar w:fldCharType="begin"/>
        </w:r>
        <w:r w:rsidR="00965289">
          <w:rPr>
            <w:noProof/>
            <w:webHidden/>
          </w:rPr>
          <w:instrText xml:space="preserve"> PAGEREF _Toc165554483 \h </w:instrText>
        </w:r>
        <w:r w:rsidR="00965289">
          <w:rPr>
            <w:noProof/>
            <w:webHidden/>
          </w:rPr>
        </w:r>
        <w:r w:rsidR="00965289">
          <w:rPr>
            <w:noProof/>
            <w:webHidden/>
          </w:rPr>
          <w:fldChar w:fldCharType="separate"/>
        </w:r>
        <w:r w:rsidR="00965289">
          <w:rPr>
            <w:noProof/>
            <w:webHidden/>
          </w:rPr>
          <w:t>68</w:t>
        </w:r>
        <w:r w:rsidR="00965289">
          <w:rPr>
            <w:noProof/>
            <w:webHidden/>
          </w:rPr>
          <w:fldChar w:fldCharType="end"/>
        </w:r>
      </w:hyperlink>
    </w:p>
    <w:p w14:paraId="4F189380" w14:textId="020E65E6" w:rsidR="00965289" w:rsidRDefault="00B60487">
      <w:pPr>
        <w:pStyle w:val="TOC2"/>
        <w:rPr>
          <w:rFonts w:asciiTheme="minorHAnsi" w:eastAsiaTheme="minorEastAsia" w:hAnsiTheme="minorHAnsi" w:cstheme="minorBidi"/>
          <w:b w:val="0"/>
          <w:noProof/>
          <w:sz w:val="22"/>
          <w:szCs w:val="22"/>
        </w:rPr>
      </w:pPr>
      <w:hyperlink w:anchor="_Toc165554484" w:history="1">
        <w:r w:rsidR="00965289" w:rsidRPr="0048488A">
          <w:rPr>
            <w:rStyle w:val="Hyperlink"/>
            <w:noProof/>
          </w:rPr>
          <w:t>3.11 Shared use of MSID Pairs</w:t>
        </w:r>
        <w:r w:rsidR="00965289">
          <w:rPr>
            <w:noProof/>
            <w:webHidden/>
          </w:rPr>
          <w:tab/>
        </w:r>
        <w:r w:rsidR="00965289">
          <w:rPr>
            <w:noProof/>
            <w:webHidden/>
          </w:rPr>
          <w:fldChar w:fldCharType="begin"/>
        </w:r>
        <w:r w:rsidR="00965289">
          <w:rPr>
            <w:noProof/>
            <w:webHidden/>
          </w:rPr>
          <w:instrText xml:space="preserve"> PAGEREF _Toc165554484 \h </w:instrText>
        </w:r>
        <w:r w:rsidR="00965289">
          <w:rPr>
            <w:noProof/>
            <w:webHidden/>
          </w:rPr>
        </w:r>
        <w:r w:rsidR="00965289">
          <w:rPr>
            <w:noProof/>
            <w:webHidden/>
          </w:rPr>
          <w:fldChar w:fldCharType="separate"/>
        </w:r>
        <w:r w:rsidR="00965289">
          <w:rPr>
            <w:noProof/>
            <w:webHidden/>
          </w:rPr>
          <w:t>69</w:t>
        </w:r>
        <w:r w:rsidR="00965289">
          <w:rPr>
            <w:noProof/>
            <w:webHidden/>
          </w:rPr>
          <w:fldChar w:fldCharType="end"/>
        </w:r>
      </w:hyperlink>
    </w:p>
    <w:p w14:paraId="7CDF7EEC" w14:textId="5FB03195" w:rsidR="00965289" w:rsidRDefault="00B60487">
      <w:pPr>
        <w:pStyle w:val="TOC2"/>
        <w:rPr>
          <w:rFonts w:asciiTheme="minorHAnsi" w:eastAsiaTheme="minorEastAsia" w:hAnsiTheme="minorHAnsi" w:cstheme="minorBidi"/>
          <w:b w:val="0"/>
          <w:noProof/>
          <w:sz w:val="22"/>
          <w:szCs w:val="22"/>
        </w:rPr>
      </w:pPr>
      <w:hyperlink w:anchor="_Toc165554485" w:history="1">
        <w:r w:rsidR="00965289" w:rsidRPr="0048488A">
          <w:rPr>
            <w:rStyle w:val="Hyperlink"/>
            <w:noProof/>
          </w:rPr>
          <w:t>3.12 Effect of Proposed AMSID Pair use in AMSID Pair Allocations</w:t>
        </w:r>
        <w:r w:rsidR="00965289">
          <w:rPr>
            <w:noProof/>
            <w:webHidden/>
          </w:rPr>
          <w:tab/>
        </w:r>
        <w:r w:rsidR="00965289">
          <w:rPr>
            <w:noProof/>
            <w:webHidden/>
          </w:rPr>
          <w:fldChar w:fldCharType="begin"/>
        </w:r>
        <w:r w:rsidR="00965289">
          <w:rPr>
            <w:noProof/>
            <w:webHidden/>
          </w:rPr>
          <w:instrText xml:space="preserve"> PAGEREF _Toc165554485 \h </w:instrText>
        </w:r>
        <w:r w:rsidR="00965289">
          <w:rPr>
            <w:noProof/>
            <w:webHidden/>
          </w:rPr>
        </w:r>
        <w:r w:rsidR="00965289">
          <w:rPr>
            <w:noProof/>
            <w:webHidden/>
          </w:rPr>
          <w:fldChar w:fldCharType="separate"/>
        </w:r>
        <w:r w:rsidR="00965289">
          <w:rPr>
            <w:noProof/>
            <w:webHidden/>
          </w:rPr>
          <w:t>69</w:t>
        </w:r>
        <w:r w:rsidR="00965289">
          <w:rPr>
            <w:noProof/>
            <w:webHidden/>
          </w:rPr>
          <w:fldChar w:fldCharType="end"/>
        </w:r>
      </w:hyperlink>
    </w:p>
    <w:p w14:paraId="25151361" w14:textId="76B37255" w:rsidR="00965289" w:rsidRDefault="00B60487">
      <w:pPr>
        <w:pStyle w:val="TOC2"/>
        <w:rPr>
          <w:rFonts w:asciiTheme="minorHAnsi" w:eastAsiaTheme="minorEastAsia" w:hAnsiTheme="minorHAnsi" w:cstheme="minorBidi"/>
          <w:b w:val="0"/>
          <w:noProof/>
          <w:sz w:val="22"/>
          <w:szCs w:val="22"/>
        </w:rPr>
      </w:pPr>
      <w:hyperlink w:anchor="_Toc165554486" w:history="1">
        <w:r w:rsidR="00965289" w:rsidRPr="0048488A">
          <w:rPr>
            <w:rStyle w:val="Hyperlink"/>
            <w:noProof/>
          </w:rPr>
          <w:t>3.13</w:t>
        </w:r>
        <w:r w:rsidR="00965289">
          <w:rPr>
            <w:rFonts w:asciiTheme="minorHAnsi" w:eastAsiaTheme="minorEastAsia" w:hAnsiTheme="minorHAnsi" w:cstheme="minorBidi"/>
            <w:b w:val="0"/>
            <w:noProof/>
            <w:sz w:val="22"/>
            <w:szCs w:val="22"/>
          </w:rPr>
          <w:tab/>
        </w:r>
        <w:r w:rsidR="00965289" w:rsidRPr="0048488A">
          <w:rPr>
            <w:rStyle w:val="Hyperlink"/>
            <w:noProof/>
          </w:rPr>
          <w:t>Validation of Baselined or Inactive MSID Pair and AMSID Pair Files</w:t>
        </w:r>
        <w:r w:rsidR="00965289">
          <w:rPr>
            <w:noProof/>
            <w:webHidden/>
          </w:rPr>
          <w:tab/>
        </w:r>
        <w:r w:rsidR="00965289">
          <w:rPr>
            <w:noProof/>
            <w:webHidden/>
          </w:rPr>
          <w:fldChar w:fldCharType="begin"/>
        </w:r>
        <w:r w:rsidR="00965289">
          <w:rPr>
            <w:noProof/>
            <w:webHidden/>
          </w:rPr>
          <w:instrText xml:space="preserve"> PAGEREF _Toc165554486 \h </w:instrText>
        </w:r>
        <w:r w:rsidR="00965289">
          <w:rPr>
            <w:noProof/>
            <w:webHidden/>
          </w:rPr>
        </w:r>
        <w:r w:rsidR="00965289">
          <w:rPr>
            <w:noProof/>
            <w:webHidden/>
          </w:rPr>
          <w:fldChar w:fldCharType="separate"/>
        </w:r>
        <w:r w:rsidR="00965289">
          <w:rPr>
            <w:noProof/>
            <w:webHidden/>
          </w:rPr>
          <w:t>72</w:t>
        </w:r>
        <w:r w:rsidR="00965289">
          <w:rPr>
            <w:noProof/>
            <w:webHidden/>
          </w:rPr>
          <w:fldChar w:fldCharType="end"/>
        </w:r>
      </w:hyperlink>
    </w:p>
    <w:p w14:paraId="34953C97" w14:textId="772E7B3F" w:rsidR="00965289" w:rsidRDefault="00B60487">
      <w:pPr>
        <w:pStyle w:val="TOC2"/>
        <w:rPr>
          <w:rFonts w:asciiTheme="minorHAnsi" w:eastAsiaTheme="minorEastAsia" w:hAnsiTheme="minorHAnsi" w:cstheme="minorBidi"/>
          <w:b w:val="0"/>
          <w:noProof/>
          <w:sz w:val="22"/>
          <w:szCs w:val="22"/>
        </w:rPr>
      </w:pPr>
      <w:hyperlink w:anchor="_Toc165554487" w:history="1">
        <w:r w:rsidR="00965289" w:rsidRPr="0048488A">
          <w:rPr>
            <w:rStyle w:val="Hyperlink"/>
            <w:noProof/>
          </w:rPr>
          <w:t>3.14</w:t>
        </w:r>
        <w:r w:rsidR="00965289">
          <w:rPr>
            <w:rFonts w:asciiTheme="minorHAnsi" w:eastAsiaTheme="minorEastAsia" w:hAnsiTheme="minorHAnsi" w:cstheme="minorBidi"/>
            <w:b w:val="0"/>
            <w:noProof/>
            <w:sz w:val="22"/>
            <w:szCs w:val="22"/>
          </w:rPr>
          <w:tab/>
        </w:r>
        <w:r w:rsidR="00965289" w:rsidRPr="0048488A">
          <w:rPr>
            <w:rStyle w:val="Hyperlink"/>
            <w:noProof/>
          </w:rPr>
          <w:t>EMR Declarations</w:t>
        </w:r>
        <w:r w:rsidR="00965289">
          <w:rPr>
            <w:noProof/>
            <w:webHidden/>
          </w:rPr>
          <w:tab/>
        </w:r>
        <w:r w:rsidR="00965289">
          <w:rPr>
            <w:noProof/>
            <w:webHidden/>
          </w:rPr>
          <w:fldChar w:fldCharType="begin"/>
        </w:r>
        <w:r w:rsidR="00965289">
          <w:rPr>
            <w:noProof/>
            <w:webHidden/>
          </w:rPr>
          <w:instrText xml:space="preserve"> PAGEREF _Toc165554487 \h </w:instrText>
        </w:r>
        <w:r w:rsidR="00965289">
          <w:rPr>
            <w:noProof/>
            <w:webHidden/>
          </w:rPr>
        </w:r>
        <w:r w:rsidR="00965289">
          <w:rPr>
            <w:noProof/>
            <w:webHidden/>
          </w:rPr>
          <w:fldChar w:fldCharType="separate"/>
        </w:r>
        <w:r w:rsidR="00965289">
          <w:rPr>
            <w:noProof/>
            <w:webHidden/>
          </w:rPr>
          <w:t>73</w:t>
        </w:r>
        <w:r w:rsidR="00965289">
          <w:rPr>
            <w:noProof/>
            <w:webHidden/>
          </w:rPr>
          <w:fldChar w:fldCharType="end"/>
        </w:r>
      </w:hyperlink>
    </w:p>
    <w:p w14:paraId="5C424A37" w14:textId="3352B570" w:rsidR="00965289" w:rsidRDefault="00B60487">
      <w:pPr>
        <w:pStyle w:val="TOC1"/>
        <w:rPr>
          <w:rFonts w:asciiTheme="minorHAnsi" w:eastAsiaTheme="minorEastAsia" w:hAnsiTheme="minorHAnsi" w:cstheme="minorBidi"/>
          <w:b w:val="0"/>
          <w:noProof/>
          <w:sz w:val="22"/>
          <w:szCs w:val="22"/>
        </w:rPr>
      </w:pPr>
      <w:hyperlink w:anchor="_Toc165554488" w:history="1">
        <w:r w:rsidR="00965289" w:rsidRPr="0048488A">
          <w:rPr>
            <w:rStyle w:val="Hyperlink"/>
            <w:noProof/>
          </w:rPr>
          <w:t>AMENDMENT RECORD – BSCP602</w:t>
        </w:r>
        <w:r w:rsidR="00965289">
          <w:rPr>
            <w:noProof/>
            <w:webHidden/>
          </w:rPr>
          <w:tab/>
        </w:r>
        <w:r w:rsidR="00965289">
          <w:rPr>
            <w:noProof/>
            <w:webHidden/>
          </w:rPr>
          <w:fldChar w:fldCharType="begin"/>
        </w:r>
        <w:r w:rsidR="00965289">
          <w:rPr>
            <w:noProof/>
            <w:webHidden/>
          </w:rPr>
          <w:instrText xml:space="preserve"> PAGEREF _Toc165554488 \h </w:instrText>
        </w:r>
        <w:r w:rsidR="00965289">
          <w:rPr>
            <w:noProof/>
            <w:webHidden/>
          </w:rPr>
        </w:r>
        <w:r w:rsidR="00965289">
          <w:rPr>
            <w:noProof/>
            <w:webHidden/>
          </w:rPr>
          <w:fldChar w:fldCharType="separate"/>
        </w:r>
        <w:r w:rsidR="00965289">
          <w:rPr>
            <w:noProof/>
            <w:webHidden/>
          </w:rPr>
          <w:t>84</w:t>
        </w:r>
        <w:r w:rsidR="00965289">
          <w:rPr>
            <w:noProof/>
            <w:webHidden/>
          </w:rPr>
          <w:fldChar w:fldCharType="end"/>
        </w:r>
      </w:hyperlink>
    </w:p>
    <w:p w14:paraId="46F2B1DC" w14:textId="710D519E" w:rsidR="00FC05F6" w:rsidRDefault="00265A18" w:rsidP="00AC004C">
      <w:pPr>
        <w:pStyle w:val="TOC1"/>
        <w:ind w:left="0" w:firstLine="0"/>
        <w:rPr>
          <w:sz w:val="28"/>
          <w:szCs w:val="28"/>
        </w:rPr>
      </w:pPr>
      <w:r>
        <w:rPr>
          <w:sz w:val="28"/>
          <w:szCs w:val="28"/>
        </w:rPr>
        <w:fldChar w:fldCharType="end"/>
      </w:r>
    </w:p>
    <w:p w14:paraId="679E140B" w14:textId="14B0A521" w:rsidR="00FC05F6" w:rsidRDefault="00CE59A9" w:rsidP="00E05FC9">
      <w:pPr>
        <w:pStyle w:val="Heading1"/>
        <w:numPr>
          <w:ilvl w:val="0"/>
          <w:numId w:val="0"/>
        </w:numPr>
      </w:pPr>
      <w:bookmarkStart w:id="3" w:name="_Toc165554446"/>
      <w:r>
        <w:lastRenderedPageBreak/>
        <w:t>1</w:t>
      </w:r>
      <w:r>
        <w:tab/>
        <w:t>Introduction</w:t>
      </w:r>
      <w:bookmarkEnd w:id="3"/>
    </w:p>
    <w:p w14:paraId="3673E302" w14:textId="68F0325F" w:rsidR="00FC05F6" w:rsidRPr="008979A2" w:rsidRDefault="00CE59A9" w:rsidP="008A2A66">
      <w:pPr>
        <w:pStyle w:val="Heading2"/>
      </w:pPr>
      <w:bookmarkStart w:id="4" w:name="_Toc211240431"/>
      <w:bookmarkStart w:id="5" w:name="_Toc165554447"/>
      <w:r w:rsidRPr="00BF5F5B">
        <w:t>1.1</w:t>
      </w:r>
      <w:r w:rsidRPr="00BF5F5B">
        <w:tab/>
        <w:t>Purpose and Scope of the Procedure</w:t>
      </w:r>
      <w:bookmarkEnd w:id="4"/>
      <w:bookmarkEnd w:id="5"/>
    </w:p>
    <w:p w14:paraId="16D8849E" w14:textId="50A6B9C4" w:rsidR="00D808E3" w:rsidRDefault="00273142" w:rsidP="00273142">
      <w:pPr>
        <w:suppressAutoHyphens/>
        <w:ind w:left="851"/>
        <w:rPr>
          <w:sz w:val="23"/>
        </w:rPr>
      </w:pPr>
      <w:r>
        <w:t xml:space="preserve">The purpose of this Balancing and Settlement Code Procedure (BSCP) is to set out the processes for MSID Pair </w:t>
      </w:r>
      <w:r w:rsidR="00850247">
        <w:t xml:space="preserve">and AMSID Pair </w:t>
      </w:r>
      <w:r>
        <w:t>allocation</w:t>
      </w:r>
      <w:ins w:id="6" w:author="Colin Berry" w:date="2024-08-07T17:06:00Z" w16du:dateUtc="2024-08-07T16:06:00Z">
        <w:r w:rsidR="004752F1">
          <w:t>,</w:t>
        </w:r>
      </w:ins>
      <w:r>
        <w:t xml:space="preserve"> for supporting the calculation of network charges</w:t>
      </w:r>
      <w:r w:rsidR="00850247">
        <w:t xml:space="preserve"> and Final Consumption Levy (FCL) charges</w:t>
      </w:r>
      <w:r w:rsidR="00850247">
        <w:rPr>
          <w:rStyle w:val="FootnoteReference"/>
        </w:rPr>
        <w:footnoteReference w:id="2"/>
      </w:r>
      <w:r w:rsidR="00FF02AA">
        <w:t>, for Submitting Expected Volumes and for registering Event days</w:t>
      </w:r>
      <w:ins w:id="7" w:author="Colin Berry" w:date="2024-08-07T17:06:00Z" w16du:dateUtc="2024-08-07T16:06:00Z">
        <w:r w:rsidR="004752F1">
          <w:t>.</w:t>
        </w:r>
      </w:ins>
    </w:p>
    <w:p w14:paraId="0B64606B" w14:textId="316DB3E6" w:rsidR="00BB3447" w:rsidRPr="008979A2" w:rsidRDefault="00BB3447" w:rsidP="008A2A66">
      <w:pPr>
        <w:pStyle w:val="Heading3"/>
      </w:pPr>
      <w:r w:rsidRPr="00BF5F5B">
        <w:t>1.1.1</w:t>
      </w:r>
      <w:r w:rsidRPr="00BF5F5B">
        <w:tab/>
        <w:t>M</w:t>
      </w:r>
      <w:r w:rsidR="00D808E3" w:rsidRPr="00BF5F5B">
        <w:t xml:space="preserve">SID Pair </w:t>
      </w:r>
      <w:r w:rsidR="00850247">
        <w:t>and AMSID Pair</w:t>
      </w:r>
      <w:r w:rsidR="00850247" w:rsidRPr="00BF5F5B">
        <w:t xml:space="preserve"> </w:t>
      </w:r>
      <w:r w:rsidR="00D808E3" w:rsidRPr="00BF5F5B">
        <w:t>allocation</w:t>
      </w:r>
    </w:p>
    <w:p w14:paraId="24D39322" w14:textId="36188106" w:rsidR="003B22F9" w:rsidRDefault="00273142" w:rsidP="0012145C">
      <w:pPr>
        <w:pStyle w:val="StyleAfter12pt"/>
        <w:tabs>
          <w:tab w:val="clear" w:pos="709"/>
        </w:tabs>
        <w:ind w:left="851"/>
      </w:pPr>
      <w:r>
        <w:t>This</w:t>
      </w:r>
      <w:r w:rsidR="00CE59A9">
        <w:t xml:space="preserve"> BSCP set</w:t>
      </w:r>
      <w:r>
        <w:t>s</w:t>
      </w:r>
      <w:r w:rsidR="00CE59A9">
        <w:t xml:space="preserve"> out the process</w:t>
      </w:r>
      <w:r w:rsidR="007B00CE">
        <w:t>es</w:t>
      </w:r>
      <w:r w:rsidR="00CE59A9">
        <w:t xml:space="preserve"> that</w:t>
      </w:r>
      <w:r w:rsidR="000C6909">
        <w:t>:</w:t>
      </w:r>
      <w:r w:rsidR="00CE59A9">
        <w:t xml:space="preserve"> </w:t>
      </w:r>
    </w:p>
    <w:p w14:paraId="7BE586F8" w14:textId="7293F6E4" w:rsidR="000C6909" w:rsidRDefault="000C6909" w:rsidP="000C6909">
      <w:pPr>
        <w:pStyle w:val="StyleAfter12pt"/>
        <w:numPr>
          <w:ilvl w:val="0"/>
          <w:numId w:val="44"/>
        </w:numPr>
        <w:tabs>
          <w:tab w:val="clear" w:pos="709"/>
        </w:tabs>
        <w:spacing w:after="120"/>
        <w:ind w:left="1570" w:hanging="357"/>
      </w:pPr>
      <w:r>
        <w:t>Suppliers, Virtual Lead Parties (VLPs)</w:t>
      </w:r>
      <w:r w:rsidR="006C3ED5">
        <w:t>,</w:t>
      </w:r>
      <w:r>
        <w:t xml:space="preserve"> </w:t>
      </w:r>
      <w:r w:rsidR="006C3ED5">
        <w:t>Asset Metering Virtual Lead Parties (AMVLPs</w:t>
      </w:r>
      <w:r w:rsidR="006C3ED5">
        <w:rPr>
          <w:rStyle w:val="FootnoteReference"/>
        </w:rPr>
        <w:footnoteReference w:id="3"/>
      </w:r>
      <w:r w:rsidR="006C3ED5">
        <w:t xml:space="preserve">) </w:t>
      </w:r>
      <w:r>
        <w:t xml:space="preserve">and </w:t>
      </w:r>
      <w:r w:rsidR="00D4755D">
        <w:t xml:space="preserve">the </w:t>
      </w:r>
      <w:r>
        <w:t>NETSO</w:t>
      </w:r>
      <w:r w:rsidRPr="00CD6034">
        <w:t xml:space="preserve"> </w:t>
      </w:r>
      <w:r>
        <w:t>should follow when submitting MSID Pair allocation(s) and MSID Pair Delivered Volumes to the SVAA;</w:t>
      </w:r>
      <w:r w:rsidRPr="00CD6034">
        <w:t xml:space="preserve"> </w:t>
      </w:r>
    </w:p>
    <w:p w14:paraId="2F77C976" w14:textId="7F6C2300" w:rsidR="000C6909" w:rsidRDefault="000C6909" w:rsidP="000C6909">
      <w:pPr>
        <w:pStyle w:val="StyleAfter12pt"/>
        <w:numPr>
          <w:ilvl w:val="0"/>
          <w:numId w:val="44"/>
        </w:numPr>
        <w:tabs>
          <w:tab w:val="clear" w:pos="709"/>
        </w:tabs>
        <w:spacing w:after="120"/>
        <w:ind w:left="1570" w:hanging="357"/>
      </w:pPr>
      <w:r>
        <w:t>AMVLPs</w:t>
      </w:r>
      <w:bookmarkStart w:id="8" w:name="_Ref72762569"/>
      <w:r>
        <w:rPr>
          <w:rStyle w:val="FootnoteReference"/>
        </w:rPr>
        <w:footnoteReference w:id="4"/>
      </w:r>
      <w:bookmarkEnd w:id="8"/>
      <w:r w:rsidR="006C3ED5">
        <w:t xml:space="preserve">and Suppliers </w:t>
      </w:r>
      <w:r>
        <w:t>should follow when registering an Asset thus creating AMSID number(s)</w:t>
      </w:r>
      <w:r w:rsidRPr="004952F2">
        <w:t xml:space="preserve"> </w:t>
      </w:r>
      <w:r>
        <w:t>and an AMSID Pair;</w:t>
      </w:r>
      <w:r w:rsidRPr="00CD6034">
        <w:t xml:space="preserve"> </w:t>
      </w:r>
      <w:r>
        <w:t>and</w:t>
      </w:r>
      <w:r w:rsidRPr="005C2C55">
        <w:t xml:space="preserve"> </w:t>
      </w:r>
    </w:p>
    <w:p w14:paraId="217886F7" w14:textId="77777777" w:rsidR="000C6909" w:rsidRDefault="000C6909" w:rsidP="000C6909">
      <w:pPr>
        <w:pStyle w:val="StyleAfter12pt"/>
        <w:numPr>
          <w:ilvl w:val="0"/>
          <w:numId w:val="44"/>
        </w:numPr>
        <w:tabs>
          <w:tab w:val="clear" w:pos="709"/>
        </w:tabs>
        <w:spacing w:after="120"/>
        <w:ind w:left="1570" w:hanging="357"/>
      </w:pPr>
      <w:r>
        <w:t>AMVLPs should follow when</w:t>
      </w:r>
      <w:r w:rsidRPr="002663D7">
        <w:t xml:space="preserve"> </w:t>
      </w:r>
      <w:r>
        <w:t>submitting MSID Pair allocation(s) and AMSID Pair allocation(s) and MSID Pair Delivered Volumes or AMSID Pair Delivered Volumes to the SVAA.</w:t>
      </w:r>
    </w:p>
    <w:p w14:paraId="278A4C9D" w14:textId="7B3AB902" w:rsidR="007C5431" w:rsidRDefault="00A17A05" w:rsidP="007C5431">
      <w:pPr>
        <w:pStyle w:val="StyleAfter12pt"/>
        <w:tabs>
          <w:tab w:val="clear" w:pos="709"/>
        </w:tabs>
        <w:ind w:left="851"/>
      </w:pPr>
      <w:r w:rsidRPr="00EC1319">
        <w:t xml:space="preserve">A MSID Pair allocation is the notification from the </w:t>
      </w:r>
      <w:r w:rsidR="00D85837" w:rsidRPr="00EC1319">
        <w:t xml:space="preserve">Lead Party (i.e. </w:t>
      </w:r>
      <w:r w:rsidRPr="00EC1319">
        <w:t xml:space="preserve">Supplier </w:t>
      </w:r>
      <w:r w:rsidR="00D85837" w:rsidRPr="00EC1319">
        <w:t xml:space="preserve">or </w:t>
      </w:r>
      <w:r w:rsidRPr="00EC1319">
        <w:t>VLP</w:t>
      </w:r>
      <w:r w:rsidR="00D85837" w:rsidRPr="00EC1319">
        <w:t>)</w:t>
      </w:r>
      <w:r w:rsidRPr="00EC1319">
        <w:t xml:space="preserve"> </w:t>
      </w:r>
      <w:r w:rsidR="0025183F">
        <w:t>or the NETSO</w:t>
      </w:r>
      <w:r w:rsidR="0025183F" w:rsidRPr="00EC1319" w:rsidDel="00262253">
        <w:t xml:space="preserve"> </w:t>
      </w:r>
      <w:r w:rsidR="0025183F">
        <w:t xml:space="preserve">of </w:t>
      </w:r>
      <w:r w:rsidRPr="00EC1319">
        <w:t>MSID Pair</w:t>
      </w:r>
      <w:r w:rsidR="0025183F">
        <w:t>s</w:t>
      </w:r>
      <w:r w:rsidRPr="00EC1319">
        <w:t xml:space="preserve"> </w:t>
      </w:r>
      <w:r w:rsidR="009703F3">
        <w:t xml:space="preserve">that may be used </w:t>
      </w:r>
      <w:r w:rsidRPr="00EC1319">
        <w:t>for the purposes of providing Balancing Services</w:t>
      </w:r>
      <w:r w:rsidRPr="00EC1319">
        <w:rPr>
          <w:rStyle w:val="FootnoteReference"/>
        </w:rPr>
        <w:footnoteReference w:id="5"/>
      </w:r>
      <w:r w:rsidR="000C6909">
        <w:t xml:space="preserve"> or Applicable Balancing Services to the NETSO</w:t>
      </w:r>
      <w:r w:rsidR="002D53B6">
        <w:t>.</w:t>
      </w:r>
      <w:r w:rsidR="009703F3">
        <w:t xml:space="preserve"> Where the </w:t>
      </w:r>
      <w:r w:rsidR="009703F3" w:rsidRPr="00EC1319">
        <w:t>MSID Pair allocation</w:t>
      </w:r>
      <w:r w:rsidR="009703F3">
        <w:t xml:space="preserve"> is notified by a Lead Party,</w:t>
      </w:r>
      <w:r w:rsidR="000C6909">
        <w:t xml:space="preserve"> the BM Unit Id must be provided along with</w:t>
      </w:r>
      <w:r w:rsidR="009703F3">
        <w:t xml:space="preserve"> all MSID Pairs </w:t>
      </w:r>
      <w:r w:rsidR="008E4148">
        <w:t xml:space="preserve">associated with that </w:t>
      </w:r>
      <w:r w:rsidR="009703F3">
        <w:t>BM Unit</w:t>
      </w:r>
      <w:r w:rsidR="007C5431">
        <w:t xml:space="preserve">. Where a </w:t>
      </w:r>
      <w:r w:rsidR="009703F3" w:rsidRPr="00EC1319">
        <w:t>MSID Pair allocation</w:t>
      </w:r>
      <w:r w:rsidR="009703F3">
        <w:t xml:space="preserve"> is notified by the NETSO, no association with a BM Unit will be required.</w:t>
      </w:r>
      <w:r w:rsidR="007C5431" w:rsidRPr="007C5431">
        <w:t xml:space="preserve"> </w:t>
      </w:r>
    </w:p>
    <w:p w14:paraId="7FA9E8A4" w14:textId="77777777" w:rsidR="007C5431" w:rsidRDefault="007C5431" w:rsidP="007C5431">
      <w:pPr>
        <w:pStyle w:val="StyleAfter12pt"/>
        <w:tabs>
          <w:tab w:val="clear" w:pos="709"/>
        </w:tabs>
        <w:ind w:left="851"/>
      </w:pPr>
      <w:r w:rsidRPr="00EC1319">
        <w:t>A</w:t>
      </w:r>
      <w:r>
        <w:t>n</w:t>
      </w:r>
      <w:r w:rsidRPr="00EC1319">
        <w:t xml:space="preserve"> </w:t>
      </w:r>
      <w:r>
        <w:t>A</w:t>
      </w:r>
      <w:r w:rsidRPr="00EC1319">
        <w:t>MSID Pair allocati</w:t>
      </w:r>
      <w:r>
        <w:t>on is the notification from the AM</w:t>
      </w:r>
      <w:r w:rsidRPr="00EC1319">
        <w:t xml:space="preserve">VLP </w:t>
      </w:r>
      <w:r>
        <w:t>of an A</w:t>
      </w:r>
      <w:r w:rsidRPr="00EC1319">
        <w:t>MSID Pair</w:t>
      </w:r>
      <w:r>
        <w:t xml:space="preserve"> that may be used </w:t>
      </w:r>
      <w:r w:rsidRPr="00EC1319">
        <w:t>for the purposes of providing Balancing Services</w:t>
      </w:r>
      <w:r>
        <w:t xml:space="preserve"> as part of a Secondary BM Unit. </w:t>
      </w:r>
      <w:r w:rsidRPr="00EC1319">
        <w:t>A</w:t>
      </w:r>
      <w:r>
        <w:t>n</w:t>
      </w:r>
      <w:r w:rsidRPr="00EC1319">
        <w:t xml:space="preserve"> </w:t>
      </w:r>
      <w:r>
        <w:t>A</w:t>
      </w:r>
      <w:r w:rsidRPr="00EC1319">
        <w:t>MSID Pair allocati</w:t>
      </w:r>
      <w:r>
        <w:t>on must specify the MSID Pair in the Secondary BM Unit behind which the AMSID pair is located (the “Associated MSID Pair”) and which should be used in conjunction with the AMSID Pair in Settlement calculations, all related AMSID Pairs and an indicator whether the AMSID Pair Delivered Volume will be used for Asset Metering or for Asset Differencing.</w:t>
      </w:r>
    </w:p>
    <w:p w14:paraId="344ED1F7" w14:textId="77777777" w:rsidR="007C5431" w:rsidRDefault="007C5431" w:rsidP="007C5431">
      <w:pPr>
        <w:pStyle w:val="StyleAfter12pt"/>
        <w:tabs>
          <w:tab w:val="clear" w:pos="709"/>
        </w:tabs>
        <w:ind w:left="851"/>
      </w:pPr>
      <w:r>
        <w:t>Note that one or more AMSID Pairs may be associated with one or more MSID Pairs in a Secondary BM Unit. The paragraph above describes the scenario where one AMSID Pair is associated with one Boundary Point MSID Pair.</w:t>
      </w:r>
    </w:p>
    <w:p w14:paraId="61FA2333" w14:textId="623DDD2B" w:rsidR="00A17A05" w:rsidRDefault="007C5431" w:rsidP="0012145C">
      <w:pPr>
        <w:pStyle w:val="StyleAfter12pt"/>
        <w:tabs>
          <w:tab w:val="clear" w:pos="709"/>
        </w:tabs>
        <w:ind w:left="851"/>
      </w:pPr>
      <w:r>
        <w:t>Appendix 3.8 defines Asset Metering and Asset Differencing and Appendix 3.9 sets out the valid combinations of MSID Pair Indicator and AMSID Pair Asset Differencing Indicator allowed in a Secondary BM Unit for these different uses of AMSID Pairs.</w:t>
      </w:r>
      <w:ins w:id="9" w:author="Colin Berry" w:date="2024-07-23T16:21:00Z">
        <w:r w:rsidR="00D537E4">
          <w:t xml:space="preserve"> </w:t>
        </w:r>
      </w:ins>
      <w:r w:rsidR="00A17A05" w:rsidRPr="00EC1319">
        <w:t>A</w:t>
      </w:r>
      <w:r w:rsidR="00075952">
        <w:t>n</w:t>
      </w:r>
      <w:r w:rsidR="00A17A05" w:rsidRPr="00EC1319">
        <w:t xml:space="preserve"> </w:t>
      </w:r>
      <w:r w:rsidR="00A17A05" w:rsidRPr="00C32C81">
        <w:t xml:space="preserve">‘MSID Pair’ means one </w:t>
      </w:r>
      <w:r w:rsidR="00075952">
        <w:t xml:space="preserve">SVA HH </w:t>
      </w:r>
      <w:r w:rsidR="00A17A05" w:rsidRPr="00C32C81">
        <w:t xml:space="preserve">Import Metering System and, where applicable, one </w:t>
      </w:r>
      <w:r w:rsidR="00075952">
        <w:t xml:space="preserve">SVA HH </w:t>
      </w:r>
      <w:r w:rsidR="00A17A05" w:rsidRPr="00C32C81">
        <w:t>Export Metering System situa</w:t>
      </w:r>
      <w:r w:rsidR="009B6986" w:rsidRPr="00C32C81">
        <w:t xml:space="preserve">ted at a single Boundary </w:t>
      </w:r>
      <w:r w:rsidR="009B6986" w:rsidRPr="00C32C81">
        <w:lastRenderedPageBreak/>
        <w:t>Point</w:t>
      </w:r>
      <w:r w:rsidR="00EA5575">
        <w:t>.</w:t>
      </w:r>
      <w:r w:rsidR="00A17A05" w:rsidRPr="00C32C81">
        <w:t xml:space="preserve"> To clarify</w:t>
      </w:r>
      <w:r w:rsidR="00FC78EC">
        <w:t>,</w:t>
      </w:r>
      <w:r w:rsidR="00A17A05" w:rsidRPr="00C32C81">
        <w:t xml:space="preserve"> a</w:t>
      </w:r>
      <w:r w:rsidR="00075952">
        <w:t>n</w:t>
      </w:r>
      <w:r w:rsidR="00A17A05" w:rsidRPr="00C32C81">
        <w:t xml:space="preserve"> MSID Pair must contain a</w:t>
      </w:r>
      <w:r w:rsidR="00075952">
        <w:t>n</w:t>
      </w:r>
      <w:r w:rsidR="00A17A05" w:rsidRPr="00C32C81">
        <w:t xml:space="preserve"> SVA</w:t>
      </w:r>
      <w:r w:rsidR="00075952">
        <w:t xml:space="preserve"> HH</w:t>
      </w:r>
      <w:r w:rsidR="00A17A05" w:rsidRPr="00C32C81">
        <w:t xml:space="preserve"> Import Metering System but does not always have to contain a SVA </w:t>
      </w:r>
      <w:r w:rsidR="00075952">
        <w:t xml:space="preserve">HH </w:t>
      </w:r>
      <w:r w:rsidR="00A17A05" w:rsidRPr="00C32C81">
        <w:t>Export Metering</w:t>
      </w:r>
      <w:r w:rsidR="002D53B6">
        <w:t xml:space="preserve"> System.</w:t>
      </w:r>
    </w:p>
    <w:p w14:paraId="7C7157C4" w14:textId="77777777" w:rsidR="007C5431" w:rsidRDefault="007C5431" w:rsidP="007C5431">
      <w:pPr>
        <w:pStyle w:val="StyleAfter12pt"/>
        <w:tabs>
          <w:tab w:val="clear" w:pos="709"/>
        </w:tabs>
        <w:ind w:left="851"/>
        <w:rPr>
          <w:szCs w:val="22"/>
        </w:rPr>
      </w:pPr>
      <w:r>
        <w:rPr>
          <w:szCs w:val="22"/>
        </w:rPr>
        <w:t xml:space="preserve">An ‘AMSID Pair’ </w:t>
      </w:r>
      <w:r w:rsidRPr="00F219E9">
        <w:rPr>
          <w:szCs w:val="22"/>
        </w:rPr>
        <w:t xml:space="preserve">means one </w:t>
      </w:r>
      <w:r>
        <w:rPr>
          <w:szCs w:val="22"/>
        </w:rPr>
        <w:t>A</w:t>
      </w:r>
      <w:r w:rsidRPr="00F219E9">
        <w:rPr>
          <w:szCs w:val="22"/>
        </w:rPr>
        <w:t xml:space="preserve">MSID </w:t>
      </w:r>
      <w:r>
        <w:rPr>
          <w:szCs w:val="22"/>
        </w:rPr>
        <w:t xml:space="preserve">measuring the flow of electricity to the </w:t>
      </w:r>
      <w:r w:rsidRPr="001B692D">
        <w:rPr>
          <w:szCs w:val="22"/>
        </w:rPr>
        <w:t>Asset</w:t>
      </w:r>
      <w:r>
        <w:rPr>
          <w:szCs w:val="22"/>
        </w:rPr>
        <w:t xml:space="preserve"> and, where applicable,</w:t>
      </w:r>
      <w:r w:rsidRPr="00F219E9">
        <w:rPr>
          <w:szCs w:val="22"/>
        </w:rPr>
        <w:t xml:space="preserve"> one </w:t>
      </w:r>
      <w:r>
        <w:rPr>
          <w:szCs w:val="22"/>
        </w:rPr>
        <w:t xml:space="preserve">AMSID measuring the flow of electricity from the Asset, </w:t>
      </w:r>
      <w:r w:rsidRPr="00F219E9">
        <w:rPr>
          <w:szCs w:val="22"/>
        </w:rPr>
        <w:t>whose</w:t>
      </w:r>
      <w:r w:rsidRPr="00F219E9">
        <w:t xml:space="preserve"> </w:t>
      </w:r>
      <w:r>
        <w:rPr>
          <w:szCs w:val="22"/>
        </w:rPr>
        <w:t>Half Hourly</w:t>
      </w:r>
      <w:r w:rsidRPr="00F219E9">
        <w:rPr>
          <w:szCs w:val="22"/>
        </w:rPr>
        <w:t xml:space="preserve"> Metering Systems </w:t>
      </w:r>
      <w:r>
        <w:rPr>
          <w:szCs w:val="22"/>
        </w:rPr>
        <w:t xml:space="preserve">are used </w:t>
      </w:r>
      <w:r w:rsidRPr="00F219E9">
        <w:rPr>
          <w:szCs w:val="22"/>
        </w:rPr>
        <w:t>for the purposes</w:t>
      </w:r>
      <w:r>
        <w:rPr>
          <w:szCs w:val="22"/>
        </w:rPr>
        <w:t xml:space="preserve"> of offering Balancing Services.</w:t>
      </w:r>
    </w:p>
    <w:p w14:paraId="79A45474" w14:textId="234103D9" w:rsidR="007C5431" w:rsidRPr="00EC1319" w:rsidRDefault="007C5431" w:rsidP="007C5431">
      <w:pPr>
        <w:pStyle w:val="StyleAfter12pt"/>
        <w:tabs>
          <w:tab w:val="clear" w:pos="709"/>
        </w:tabs>
        <w:ind w:left="851"/>
      </w:pPr>
      <w:r w:rsidRPr="00C47F1E">
        <w:t>An ‘Associated MSID Pair’ is, in relation to an AMSID Pair, a Boundary Point MSID Pair which is included in the same Secondary BM Unit as that AMSID Pair and is connected to the Asset to which the AMSID Pair relates. Note that an AMSID Pair can have more than one Associated MSID Pair, if the Asset sits behind more than one Boundary Points on a site. If an AMSID Pair is involved in two Secondary BM Units (one for Asset Metering and one for Asset Differencing), it must have different Associated MSID Pair(s) in each Secondary BM Unit</w:t>
      </w:r>
      <w:r>
        <w:t xml:space="preserve"> (see section </w:t>
      </w:r>
      <w:r w:rsidRPr="0042273B">
        <w:t>3.9-3.11</w:t>
      </w:r>
      <w:r>
        <w:t xml:space="preserve"> for allowed combinations of MSID Pairs and AMSID Pairs in a Secondary BM Unit)</w:t>
      </w:r>
      <w:r w:rsidRPr="00C47F1E">
        <w:t>.</w:t>
      </w:r>
    </w:p>
    <w:p w14:paraId="54254866" w14:textId="17AB0F49" w:rsidR="005076A7" w:rsidRDefault="005076A7" w:rsidP="0012145C">
      <w:pPr>
        <w:pStyle w:val="StyleAfter12pt"/>
        <w:tabs>
          <w:tab w:val="clear" w:pos="709"/>
        </w:tabs>
        <w:ind w:left="851"/>
      </w:pPr>
      <w:r>
        <w:t xml:space="preserve">This BSC Procedure focuses on the interfaces between </w:t>
      </w:r>
      <w:r w:rsidR="005C6D36">
        <w:t>Lead Parties</w:t>
      </w:r>
      <w:r w:rsidR="00CE522F">
        <w:t xml:space="preserve"> </w:t>
      </w:r>
      <w:r w:rsidR="00075952">
        <w:t xml:space="preserve">or the NETSO </w:t>
      </w:r>
      <w:r>
        <w:t xml:space="preserve">and the </w:t>
      </w:r>
      <w:r w:rsidR="00A17A05">
        <w:t xml:space="preserve">SVAA </w:t>
      </w:r>
      <w:r>
        <w:t>seen from the perspective of</w:t>
      </w:r>
      <w:r w:rsidR="00CE522F">
        <w:t xml:space="preserve"> the </w:t>
      </w:r>
      <w:r w:rsidR="005C6D36">
        <w:t>Lead Party</w:t>
      </w:r>
      <w:r w:rsidR="00075952">
        <w:t xml:space="preserve"> or the NETSO</w:t>
      </w:r>
      <w:r w:rsidR="005C6D36">
        <w:t>.</w:t>
      </w:r>
    </w:p>
    <w:p w14:paraId="355747F9" w14:textId="77777777" w:rsidR="00FC05F6" w:rsidRDefault="00CE522F" w:rsidP="0012145C">
      <w:pPr>
        <w:pStyle w:val="StyleAfter12pt"/>
        <w:tabs>
          <w:tab w:val="clear" w:pos="709"/>
        </w:tabs>
        <w:ind w:left="851"/>
      </w:pPr>
      <w:r>
        <w:t>The purpose of this procedure is:</w:t>
      </w:r>
    </w:p>
    <w:p w14:paraId="7070E9E8" w14:textId="1B20BF7D" w:rsidR="00CE522F" w:rsidRDefault="00CE522F" w:rsidP="0012145C">
      <w:pPr>
        <w:pStyle w:val="StyleAfter12pt"/>
        <w:numPr>
          <w:ilvl w:val="0"/>
          <w:numId w:val="3"/>
        </w:numPr>
        <w:tabs>
          <w:tab w:val="clear" w:pos="709"/>
        </w:tabs>
        <w:ind w:left="1570" w:hanging="357"/>
      </w:pPr>
      <w:r>
        <w:t xml:space="preserve">to ensure </w:t>
      </w:r>
      <w:r w:rsidR="00745F69">
        <w:t xml:space="preserve">maintenance of an accurate, up-to-date SVA Metering System </w:t>
      </w:r>
      <w:r w:rsidR="007C5431">
        <w:t xml:space="preserve">and Asset Metering System </w:t>
      </w:r>
      <w:r w:rsidR="00745F69">
        <w:t>Register;</w:t>
      </w:r>
    </w:p>
    <w:p w14:paraId="36CA49F1" w14:textId="59505B73" w:rsidR="00745F69" w:rsidRDefault="00256633" w:rsidP="0012145C">
      <w:pPr>
        <w:pStyle w:val="StyleAfter12pt"/>
        <w:numPr>
          <w:ilvl w:val="0"/>
          <w:numId w:val="3"/>
        </w:numPr>
        <w:tabs>
          <w:tab w:val="clear" w:pos="709"/>
        </w:tabs>
        <w:ind w:left="1570" w:hanging="357"/>
      </w:pPr>
      <w:r>
        <w:t xml:space="preserve">to ensure the correct working of the SVAA internal processing for use in validating submissions of MSID Pair Allocations </w:t>
      </w:r>
      <w:r w:rsidR="007C5431">
        <w:t xml:space="preserve">and AMSID Pair Allocations </w:t>
      </w:r>
      <w:r>
        <w:t>to the SVA Metering System Register;</w:t>
      </w:r>
    </w:p>
    <w:p w14:paraId="09836252" w14:textId="06465CD6" w:rsidR="00256633" w:rsidRDefault="00256633" w:rsidP="0012145C">
      <w:pPr>
        <w:pStyle w:val="StyleAfter12pt"/>
        <w:numPr>
          <w:ilvl w:val="0"/>
          <w:numId w:val="3"/>
        </w:numPr>
        <w:tabs>
          <w:tab w:val="clear" w:pos="709"/>
        </w:tabs>
        <w:ind w:left="1570" w:hanging="357"/>
      </w:pPr>
      <w:r>
        <w:t xml:space="preserve">to ensure </w:t>
      </w:r>
      <w:r w:rsidR="000655FF">
        <w:t xml:space="preserve">MSID Pair Delivered Volumes </w:t>
      </w:r>
      <w:r w:rsidR="007C5431">
        <w:t xml:space="preserve">and AMSID Pair Delivered Volumes </w:t>
      </w:r>
      <w:r w:rsidR="000655FF">
        <w:t>are determined in good faith, in accordance with Good Industry Practice and notified in a timely manner; and</w:t>
      </w:r>
    </w:p>
    <w:p w14:paraId="105F8702" w14:textId="5F94D5EF" w:rsidR="0011228F" w:rsidRDefault="00256633" w:rsidP="0012145C">
      <w:pPr>
        <w:pStyle w:val="StyleAfter12pt"/>
        <w:numPr>
          <w:ilvl w:val="0"/>
          <w:numId w:val="3"/>
        </w:numPr>
        <w:tabs>
          <w:tab w:val="clear" w:pos="709"/>
        </w:tabs>
        <w:ind w:left="1570" w:hanging="357"/>
      </w:pPr>
      <w:r>
        <w:t>to ensure the correct working of the SVAA internal processing for use in validating MSID Pair Delivered Volumes</w:t>
      </w:r>
      <w:r w:rsidR="007C5431" w:rsidRPr="00E81B1D">
        <w:t xml:space="preserve"> </w:t>
      </w:r>
      <w:r w:rsidR="007C5431">
        <w:t>and AMSID Pair Delivered Volumes</w:t>
      </w:r>
      <w:r w:rsidR="000655FF">
        <w:t>.</w:t>
      </w:r>
    </w:p>
    <w:p w14:paraId="3BCB1970" w14:textId="08D1AD9D" w:rsidR="00BB3447" w:rsidRPr="008979A2" w:rsidRDefault="00D808E3" w:rsidP="008A2A66">
      <w:pPr>
        <w:pStyle w:val="Heading3"/>
      </w:pPr>
      <w:r w:rsidRPr="00BF5F5B">
        <w:t>1.1.2</w:t>
      </w:r>
      <w:r w:rsidR="00BB3447" w:rsidRPr="00BF5F5B">
        <w:tab/>
        <w:t>Supporting the calculation of network charges</w:t>
      </w:r>
    </w:p>
    <w:p w14:paraId="799BC2FD" w14:textId="4A4A1B0D" w:rsidR="00BB3447" w:rsidRDefault="00CE301C" w:rsidP="008B688F">
      <w:pPr>
        <w:ind w:left="851"/>
      </w:pPr>
      <w:r>
        <w:t xml:space="preserve">The </w:t>
      </w:r>
      <w:r w:rsidR="00BB3447">
        <w:t xml:space="preserve">SVAA must regularly produce and send the </w:t>
      </w:r>
      <w:r w:rsidR="006B0ADE">
        <w:t>P0210 ‘</w:t>
      </w:r>
      <w:proofErr w:type="spellStart"/>
      <w:r w:rsidR="00BB3447">
        <w:t>TU</w:t>
      </w:r>
      <w:r w:rsidR="00A574DA">
        <w:t>o</w:t>
      </w:r>
      <w:r w:rsidR="00BB3447">
        <w:t>S</w:t>
      </w:r>
      <w:proofErr w:type="spellEnd"/>
      <w:r w:rsidR="00BB3447">
        <w:t xml:space="preserve"> Report</w:t>
      </w:r>
      <w:r w:rsidR="006B0ADE">
        <w:t>’</w:t>
      </w:r>
      <w:r w:rsidR="00BB3447">
        <w:t xml:space="preserve"> to the NETSO. The </w:t>
      </w:r>
      <w:proofErr w:type="spellStart"/>
      <w:r w:rsidR="00BB3447">
        <w:t>TU</w:t>
      </w:r>
      <w:r w:rsidR="00A574DA">
        <w:t>o</w:t>
      </w:r>
      <w:r w:rsidR="00BB3447">
        <w:t>S</w:t>
      </w:r>
      <w:proofErr w:type="spellEnd"/>
      <w:r w:rsidR="00BB3447">
        <w:t xml:space="preserve"> Report contains details about Supplier BM Units’ net and gross metered volumes</w:t>
      </w:r>
      <w:r w:rsidR="00AD107D">
        <w:t xml:space="preserve"> (taking account of Imports to SVA </w:t>
      </w:r>
      <w:r w:rsidR="00DD2122">
        <w:t xml:space="preserve">Non-Final Demand </w:t>
      </w:r>
      <w:r w:rsidR="00AD107D">
        <w:t>Facilities)</w:t>
      </w:r>
      <w:r w:rsidR="00BB3447">
        <w:t xml:space="preserve">, which </w:t>
      </w:r>
      <w:r w:rsidR="00D4755D">
        <w:t xml:space="preserve">the </w:t>
      </w:r>
      <w:r w:rsidR="00BB3447">
        <w:t xml:space="preserve">NETSO uses in the calculation of </w:t>
      </w:r>
      <w:proofErr w:type="spellStart"/>
      <w:r w:rsidR="00BB3447">
        <w:t>TNU</w:t>
      </w:r>
      <w:r w:rsidR="00A574DA">
        <w:t>o</w:t>
      </w:r>
      <w:r w:rsidR="00BB3447">
        <w:t>S</w:t>
      </w:r>
      <w:proofErr w:type="spellEnd"/>
      <w:r w:rsidR="00BB3447">
        <w:t xml:space="preserve"> and </w:t>
      </w:r>
      <w:proofErr w:type="spellStart"/>
      <w:r w:rsidR="00BB3447">
        <w:t>BSU</w:t>
      </w:r>
      <w:r w:rsidR="00A574DA">
        <w:t>o</w:t>
      </w:r>
      <w:r w:rsidR="00BB3447">
        <w:t>S</w:t>
      </w:r>
      <w:proofErr w:type="spellEnd"/>
      <w:r w:rsidR="00BB3447">
        <w:t xml:space="preserve"> charges.</w:t>
      </w:r>
    </w:p>
    <w:p w14:paraId="679453ED" w14:textId="69BC8D03" w:rsidR="00BB3447" w:rsidRDefault="00BB3447" w:rsidP="008B688F">
      <w:pPr>
        <w:ind w:left="851"/>
      </w:pPr>
      <w:r>
        <w:t xml:space="preserve">The SVAA generates the </w:t>
      </w:r>
      <w:proofErr w:type="spellStart"/>
      <w:r>
        <w:t>TU</w:t>
      </w:r>
      <w:r w:rsidR="00A574DA">
        <w:t>o</w:t>
      </w:r>
      <w:r>
        <w:t>S</w:t>
      </w:r>
      <w:proofErr w:type="spellEnd"/>
      <w:r>
        <w:t xml:space="preserve"> Report </w:t>
      </w:r>
      <w:r w:rsidR="00CE301C">
        <w:t xml:space="preserve">in accordance with the Settlement Timetable </w:t>
      </w:r>
      <w:r>
        <w:t xml:space="preserve">so that it </w:t>
      </w:r>
      <w:r w:rsidR="00CE301C">
        <w:t>includes calculated</w:t>
      </w:r>
      <w:r>
        <w:t xml:space="preserve"> and recalculate</w:t>
      </w:r>
      <w:r w:rsidR="00CE301C">
        <w:t>d</w:t>
      </w:r>
      <w:r>
        <w:t xml:space="preserve"> metered volumes for each Settlement Day</w:t>
      </w:r>
      <w:r w:rsidR="00CE301C">
        <w:t xml:space="preserve"> for each Volume Allocation Run</w:t>
      </w:r>
      <w:r>
        <w:t>.</w:t>
      </w:r>
    </w:p>
    <w:p w14:paraId="40649A37" w14:textId="5168C005" w:rsidR="00BB3447" w:rsidRDefault="00BB3447" w:rsidP="008B688F">
      <w:pPr>
        <w:ind w:left="851"/>
      </w:pPr>
      <w:r>
        <w:t xml:space="preserve">In addition to overall net and gross metered volumes, </w:t>
      </w:r>
      <w:r w:rsidR="003035DC">
        <w:t xml:space="preserve">the </w:t>
      </w:r>
      <w:r>
        <w:t xml:space="preserve">SVAA is responsible for </w:t>
      </w:r>
      <w:r w:rsidR="0098341E">
        <w:t>receiving</w:t>
      </w:r>
      <w:r>
        <w:t xml:space="preserve"> Imports to </w:t>
      </w:r>
      <w:r w:rsidR="0098341E">
        <w:t xml:space="preserve">and Exports from </w:t>
      </w:r>
      <w:r>
        <w:t xml:space="preserve">declared SVA </w:t>
      </w:r>
      <w:r w:rsidR="00DD2122">
        <w:t xml:space="preserve">Non- Final Demand </w:t>
      </w:r>
      <w:r>
        <w:t xml:space="preserve">Facilities and reporting aggregated </w:t>
      </w:r>
      <w:r w:rsidR="0098341E">
        <w:t xml:space="preserve">Import </w:t>
      </w:r>
      <w:r>
        <w:t xml:space="preserve">metered volumes to NETSO in the </w:t>
      </w:r>
      <w:proofErr w:type="spellStart"/>
      <w:r>
        <w:t>TU</w:t>
      </w:r>
      <w:r w:rsidR="00A574DA">
        <w:t>o</w:t>
      </w:r>
      <w:r>
        <w:t>S</w:t>
      </w:r>
      <w:proofErr w:type="spellEnd"/>
      <w:r>
        <w:t xml:space="preserve"> Report. To do this, </w:t>
      </w:r>
      <w:r w:rsidR="003035DC">
        <w:t xml:space="preserve">the </w:t>
      </w:r>
      <w:r>
        <w:t xml:space="preserve">SVAA must validate (and keep under review) declarations made by </w:t>
      </w:r>
      <w:r>
        <w:lastRenderedPageBreak/>
        <w:t xml:space="preserve">Suppliers (on behalf of their customers, </w:t>
      </w:r>
      <w:r w:rsidR="00346A07">
        <w:t xml:space="preserve">SVA </w:t>
      </w:r>
      <w:r w:rsidR="00DD2122">
        <w:t xml:space="preserve">Non- Final Demand </w:t>
      </w:r>
      <w:r>
        <w:t>Facility Operators)</w:t>
      </w:r>
      <w:r w:rsidR="008042B5">
        <w:t xml:space="preserve"> and</w:t>
      </w:r>
      <w:r>
        <w:t xml:space="preserve"> maintain a record of these SVA </w:t>
      </w:r>
      <w:r w:rsidR="00DD2122">
        <w:t xml:space="preserve">Non- Final Demand </w:t>
      </w:r>
      <w:r>
        <w:t>Facilities</w:t>
      </w:r>
      <w:r w:rsidR="008042B5">
        <w:t xml:space="preserve">.  </w:t>
      </w:r>
      <w:r w:rsidR="00B6588F">
        <w:t>Also, t</w:t>
      </w:r>
      <w:r w:rsidR="008042B5">
        <w:t xml:space="preserve">he SVAA must </w:t>
      </w:r>
      <w:del w:id="10" w:author="Colin Berry" w:date="2024-08-06T15:34:00Z">
        <w:r w:rsidR="00B6588F" w:rsidDel="002230C2">
          <w:delText>instruct</w:delText>
        </w:r>
        <w:r w:rsidDel="002230C2">
          <w:delText xml:space="preserve"> HHDAs to report</w:delText>
        </w:r>
      </w:del>
      <w:ins w:id="11" w:author="Colin Berry" w:date="2024-08-06T15:34:00Z">
        <w:r w:rsidR="002230C2">
          <w:t>obtain</w:t>
        </w:r>
      </w:ins>
      <w:r>
        <w:t xml:space="preserve"> metered data for specific SVA </w:t>
      </w:r>
      <w:r w:rsidR="00DD2122">
        <w:t xml:space="preserve">Non- Final Demand </w:t>
      </w:r>
      <w:r>
        <w:t>Facilities, aggregate and report this metered data to the NETSO, and support BSCCo in its periodic review of declared facilities, the volumes reported and the operation of the processes.</w:t>
      </w:r>
    </w:p>
    <w:p w14:paraId="6E7D1821" w14:textId="4F2033C9" w:rsidR="00BB3447" w:rsidRDefault="00BB3447" w:rsidP="008B688F">
      <w:pPr>
        <w:ind w:left="851"/>
      </w:pPr>
      <w:r>
        <w:t>This BSCP sets out the processes followed by</w:t>
      </w:r>
      <w:r w:rsidR="003035DC">
        <w:t xml:space="preserve"> the</w:t>
      </w:r>
      <w:r>
        <w:t xml:space="preserve"> SVAA, SVA </w:t>
      </w:r>
      <w:r w:rsidR="00DD2122">
        <w:t xml:space="preserve">Non- Final Demand </w:t>
      </w:r>
      <w:r>
        <w:t>Facility Operators, Suppliers,</w:t>
      </w:r>
      <w:r w:rsidR="007C5431" w:rsidRPr="007C5431">
        <w:t xml:space="preserve"> </w:t>
      </w:r>
      <w:r w:rsidR="007C5431">
        <w:t>VLPs, AMVLPs</w:t>
      </w:r>
      <w:r>
        <w:t xml:space="preserve"> HHDAs and BSCCo</w:t>
      </w:r>
      <w:r w:rsidR="008D3141">
        <w:t xml:space="preserve"> to support the calculation of Network Charges</w:t>
      </w:r>
      <w:r>
        <w:t>.</w:t>
      </w:r>
    </w:p>
    <w:p w14:paraId="4C1D47B1" w14:textId="4F8E5550" w:rsidR="007463E4" w:rsidRDefault="00BB3447" w:rsidP="008B688F">
      <w:pPr>
        <w:ind w:left="851"/>
      </w:pPr>
      <w:r>
        <w:t xml:space="preserve">Appendix </w:t>
      </w:r>
      <w:r w:rsidR="001D2A3B">
        <w:t>3.7.3</w:t>
      </w:r>
      <w:r>
        <w:t xml:space="preserve"> sets out the template </w:t>
      </w:r>
      <w:r w:rsidR="00DD2122">
        <w:t xml:space="preserve">with the information </w:t>
      </w:r>
      <w:r>
        <w:t xml:space="preserve">that SVA </w:t>
      </w:r>
      <w:r w:rsidR="00DD2122">
        <w:t xml:space="preserve">Non- Final Demand </w:t>
      </w:r>
      <w:r>
        <w:t>F</w:t>
      </w:r>
      <w:r w:rsidR="00CE301C">
        <w:t xml:space="preserve">acility Operators must complete, which </w:t>
      </w:r>
      <w:r>
        <w:t>Suppliers send to</w:t>
      </w:r>
      <w:r w:rsidR="003035DC">
        <w:t xml:space="preserve"> the</w:t>
      </w:r>
      <w:r>
        <w:t xml:space="preserve"> SVAA</w:t>
      </w:r>
      <w:r w:rsidR="00CE301C">
        <w:t>,</w:t>
      </w:r>
      <w:r>
        <w:t xml:space="preserve"> when declaring an SVA </w:t>
      </w:r>
      <w:r w:rsidR="007463E4">
        <w:t xml:space="preserve">Non- Final Demand </w:t>
      </w:r>
      <w:r>
        <w:t>Facility.</w:t>
      </w:r>
      <w:r w:rsidR="00293220">
        <w:t xml:space="preserve"> </w:t>
      </w:r>
    </w:p>
    <w:p w14:paraId="28D61EF7" w14:textId="1D3AFF66" w:rsidR="001D2A3B" w:rsidRDefault="001D2A3B" w:rsidP="008B688F">
      <w:pPr>
        <w:ind w:left="851"/>
      </w:pPr>
      <w:r>
        <w:t xml:space="preserve">Appendix 3.7.4 sets out the template </w:t>
      </w:r>
      <w:r w:rsidR="007463E4">
        <w:t xml:space="preserve">with the information </w:t>
      </w:r>
      <w:r>
        <w:t xml:space="preserve">that </w:t>
      </w:r>
      <w:r w:rsidR="00346A07">
        <w:t xml:space="preserve">SVA </w:t>
      </w:r>
      <w:r w:rsidR="007463E4">
        <w:t xml:space="preserve">Non- Final Demand </w:t>
      </w:r>
      <w:r>
        <w:t>Facility Operators must use if they wish to stop being a</w:t>
      </w:r>
      <w:r w:rsidR="00346A07">
        <w:t>n SVA</w:t>
      </w:r>
      <w:r>
        <w:t xml:space="preserve"> </w:t>
      </w:r>
      <w:r w:rsidR="007463E4">
        <w:t xml:space="preserve">Non- Final Demand </w:t>
      </w:r>
      <w:r>
        <w:t>Facility Operator.</w:t>
      </w:r>
    </w:p>
    <w:p w14:paraId="43E67C10" w14:textId="0818A03F" w:rsidR="00D4755D" w:rsidRPr="005E5FA8" w:rsidRDefault="00D4755D" w:rsidP="00655212">
      <w:pPr>
        <w:pStyle w:val="Heading3"/>
      </w:pPr>
      <w:r w:rsidRPr="005E5FA8">
        <w:t>1.1.3</w:t>
      </w:r>
      <w:r w:rsidRPr="005E5FA8">
        <w:tab/>
        <w:t>Baselined BM Units</w:t>
      </w:r>
    </w:p>
    <w:p w14:paraId="7C3256BD" w14:textId="77777777" w:rsidR="00D4755D" w:rsidRPr="005024B3" w:rsidRDefault="00D4755D" w:rsidP="00655212">
      <w:pPr>
        <w:ind w:left="851"/>
      </w:pPr>
      <w:r w:rsidRPr="005024B3">
        <w:t xml:space="preserve">Suppliers and VLPs can opt </w:t>
      </w:r>
      <w:r>
        <w:t xml:space="preserve">for </w:t>
      </w:r>
      <w:r w:rsidRPr="005024B3">
        <w:t xml:space="preserve">their Additional and Secondary BM Units </w:t>
      </w:r>
      <w:r>
        <w:t>to be</w:t>
      </w:r>
      <w:r w:rsidRPr="005024B3">
        <w:t xml:space="preserve"> </w:t>
      </w:r>
      <w:r w:rsidRPr="00B73BA2">
        <w:t xml:space="preserve">a </w:t>
      </w:r>
      <w:r w:rsidRPr="005024B3">
        <w:t>“Baselined BM Unit”</w:t>
      </w:r>
      <w:r>
        <w:t xml:space="preserve">. Registration of a Baselined BM Unit is covered in BSCP15. </w:t>
      </w:r>
    </w:p>
    <w:p w14:paraId="32368433" w14:textId="77777777" w:rsidR="00D4755D" w:rsidRDefault="00D4755D" w:rsidP="00655212">
      <w:pPr>
        <w:ind w:left="851"/>
      </w:pPr>
      <w:r>
        <w:t>Note that t</w:t>
      </w:r>
      <w:r w:rsidRPr="005024B3">
        <w:t>he</w:t>
      </w:r>
      <w:r>
        <w:t xml:space="preserve"> Lead Party for a Baselined BM Unit must</w:t>
      </w:r>
      <w:r w:rsidRPr="005024B3">
        <w:t xml:space="preserve"> still submit an FPN to</w:t>
      </w:r>
      <w:r>
        <w:t xml:space="preserve"> the NETSO</w:t>
      </w:r>
      <w:r w:rsidRPr="005024B3">
        <w:t xml:space="preserve">, but the </w:t>
      </w:r>
      <w:r>
        <w:t>Final Physical Notification (</w:t>
      </w:r>
      <w:r w:rsidRPr="005024B3">
        <w:t>FPN</w:t>
      </w:r>
      <w:r>
        <w:t>)</w:t>
      </w:r>
      <w:r w:rsidRPr="005024B3">
        <w:t xml:space="preserve"> is</w:t>
      </w:r>
      <w:r>
        <w:t xml:space="preserve"> </w:t>
      </w:r>
      <w:r w:rsidRPr="005024B3">
        <w:t>n</w:t>
      </w:r>
      <w:r>
        <w:t>o</w:t>
      </w:r>
      <w:r w:rsidRPr="005024B3">
        <w:t>t used to calculate Non-Delivery Charges. Instead Settlement systems calc</w:t>
      </w:r>
      <w:r w:rsidRPr="008630E1">
        <w:t>ulate their own FPN</w:t>
      </w:r>
      <w:r>
        <w:t xml:space="preserve"> </w:t>
      </w:r>
      <w:r w:rsidRPr="008630E1">
        <w:t xml:space="preserve">equivalent known as </w:t>
      </w:r>
      <w:r w:rsidRPr="005024B3">
        <w:t>t</w:t>
      </w:r>
      <w:r w:rsidRPr="008630E1">
        <w:t>he “Settlement Expected Volume”</w:t>
      </w:r>
      <w:r w:rsidRPr="005024B3">
        <w:t>. The Lead Party specifies (when they allocate each MSID Pair or AMSID Pair to the Baselined BM Unit) how this will work:</w:t>
      </w:r>
    </w:p>
    <w:p w14:paraId="707A75F6" w14:textId="77777777" w:rsidR="00D4755D" w:rsidRPr="00B73BA2" w:rsidRDefault="00D4755D" w:rsidP="00D4755D">
      <w:pPr>
        <w:numPr>
          <w:ilvl w:val="0"/>
          <w:numId w:val="49"/>
        </w:numPr>
      </w:pPr>
      <w:r w:rsidRPr="00B73BA2">
        <w:rPr>
          <w:b/>
          <w:bCs/>
          <w:u w:val="single"/>
        </w:rPr>
        <w:t>Baselined MSID Pairs</w:t>
      </w:r>
      <w:r w:rsidRPr="00B73BA2">
        <w:t xml:space="preserve"> (or AMSID Pairs): </w:t>
      </w:r>
      <w:r>
        <w:t xml:space="preserve">The </w:t>
      </w:r>
      <w:r w:rsidRPr="00B73BA2">
        <w:t>SVAA will use historic metered data to calculate the baseline consumption for the MSID Pair</w:t>
      </w:r>
      <w:r>
        <w:t xml:space="preserve"> in accordance with the Baselining Methodology</w:t>
      </w:r>
    </w:p>
    <w:p w14:paraId="250C4B9D" w14:textId="77777777" w:rsidR="00D4755D" w:rsidRPr="00B73BA2" w:rsidRDefault="00D4755D" w:rsidP="00D4755D">
      <w:pPr>
        <w:numPr>
          <w:ilvl w:val="0"/>
          <w:numId w:val="49"/>
        </w:numPr>
      </w:pPr>
      <w:r w:rsidRPr="00B73BA2">
        <w:rPr>
          <w:b/>
          <w:bCs/>
          <w:u w:val="single"/>
        </w:rPr>
        <w:t>Non-Baselined MSID Pairs</w:t>
      </w:r>
      <w:r w:rsidRPr="00B73BA2">
        <w:t xml:space="preserve"> (or AMSID Pairs): The Lead Party works out the FPN-equivalent, and submits a total figure (per BM</w:t>
      </w:r>
      <w:r>
        <w:t xml:space="preserve"> </w:t>
      </w:r>
      <w:r w:rsidRPr="00B73BA2">
        <w:t>U</w:t>
      </w:r>
      <w:r>
        <w:t>nit</w:t>
      </w:r>
      <w:r w:rsidRPr="00B73BA2">
        <w:t xml:space="preserve"> and S</w:t>
      </w:r>
      <w:r>
        <w:t xml:space="preserve">ettlement </w:t>
      </w:r>
      <w:r w:rsidRPr="00B73BA2">
        <w:t>P</w:t>
      </w:r>
      <w:r>
        <w:t>eriod</w:t>
      </w:r>
      <w:r w:rsidRPr="00B73BA2">
        <w:t>) for all the non-Baselined MSID Pairs</w:t>
      </w:r>
    </w:p>
    <w:p w14:paraId="7BB9B0E8" w14:textId="77FD287A" w:rsidR="00D4755D" w:rsidRPr="00655212" w:rsidRDefault="00D4755D" w:rsidP="00655212">
      <w:pPr>
        <w:numPr>
          <w:ilvl w:val="0"/>
          <w:numId w:val="49"/>
        </w:numPr>
      </w:pPr>
      <w:r w:rsidRPr="00B73BA2">
        <w:rPr>
          <w:b/>
          <w:bCs/>
          <w:u w:val="single"/>
        </w:rPr>
        <w:t>Inactive MSID Pairs</w:t>
      </w:r>
      <w:r w:rsidRPr="00B73BA2">
        <w:rPr>
          <w:b/>
          <w:bCs/>
        </w:rPr>
        <w:t xml:space="preserve"> </w:t>
      </w:r>
      <w:r w:rsidRPr="00B73BA2">
        <w:t>(or AMSID Pairs): excluded from the BM Unit (for Settlement purposes). Secondary BM Units only</w:t>
      </w:r>
      <w:r>
        <w:t>.</w:t>
      </w:r>
    </w:p>
    <w:p w14:paraId="1DC4B4EF" w14:textId="33C84244" w:rsidR="00D4755D" w:rsidRPr="006A5384" w:rsidRDefault="00D4755D" w:rsidP="00D4755D">
      <w:pPr>
        <w:ind w:left="0"/>
        <w:rPr>
          <w:rFonts w:cs="Arial"/>
          <w:b/>
          <w:bCs/>
          <w:szCs w:val="26"/>
        </w:rPr>
      </w:pPr>
      <w:r w:rsidRPr="005E5FA8">
        <w:rPr>
          <w:rFonts w:cs="Arial"/>
          <w:b/>
          <w:bCs/>
          <w:szCs w:val="26"/>
        </w:rPr>
        <w:t>1.1.4</w:t>
      </w:r>
      <w:r w:rsidRPr="006A5384">
        <w:rPr>
          <w:rFonts w:cs="Arial"/>
          <w:b/>
          <w:bCs/>
          <w:szCs w:val="26"/>
        </w:rPr>
        <w:tab/>
        <w:t>Submitted Expected Volumes</w:t>
      </w:r>
    </w:p>
    <w:p w14:paraId="18B32973" w14:textId="4EDA6A32" w:rsidR="00D4755D" w:rsidRDefault="00D4755D" w:rsidP="00655212">
      <w:pPr>
        <w:ind w:left="851"/>
      </w:pPr>
      <w:r>
        <w:t>A BM Unit may contain a mix of MSID Pairs which are not suitable for having their expected usage calculated via a baselining methodology, for example where the site is highly variable, or the historical data required for baselining is not yet available. The Party can therefore select which sites they want expected volumes to be calculated via a baselining methodology.</w:t>
      </w:r>
    </w:p>
    <w:p w14:paraId="2B1AE85A" w14:textId="4DA902CA" w:rsidR="00D4755D" w:rsidRDefault="00D4755D" w:rsidP="00655212">
      <w:pPr>
        <w:ind w:left="851"/>
      </w:pPr>
      <w:r>
        <w:t xml:space="preserve">Submitted Expected Volumes are registered by a Lead Party (i.e. VLP or Supplier) for MSID Pairs in a Baselined BM Unit not using the Baselining Methodology. The Lead </w:t>
      </w:r>
      <w:r>
        <w:lastRenderedPageBreak/>
        <w:t>Party will register Submitted Expected Volumes as a single value per BM Unit for all non-Basel</w:t>
      </w:r>
      <w:r w:rsidR="005E5FA8">
        <w:t>ined MSID Pairs (section 2.13).</w:t>
      </w:r>
    </w:p>
    <w:p w14:paraId="25FC2C31" w14:textId="1388FE7B" w:rsidR="00D4755D" w:rsidRDefault="00D4755D" w:rsidP="00655212">
      <w:pPr>
        <w:ind w:left="851"/>
      </w:pPr>
      <w:r>
        <w:t>The Submitted Expected Volumes and calculated Baselined Expected Volumes are added together to create a Settlement Expected Volume for the BMU. The Settlement Expected Volumes will replace the current FPN received from the NETSO in the Settlement of the Balancing Service.</w:t>
      </w:r>
    </w:p>
    <w:p w14:paraId="56380D45" w14:textId="24A2F915" w:rsidR="00D4755D" w:rsidRPr="005E5FA8" w:rsidRDefault="00D4755D" w:rsidP="00655212">
      <w:pPr>
        <w:ind w:left="0"/>
        <w:rPr>
          <w:rFonts w:cs="Arial"/>
          <w:b/>
          <w:bCs/>
          <w:szCs w:val="26"/>
        </w:rPr>
      </w:pPr>
      <w:r w:rsidRPr="005E5FA8">
        <w:rPr>
          <w:rFonts w:cs="Arial"/>
          <w:b/>
          <w:bCs/>
          <w:szCs w:val="26"/>
        </w:rPr>
        <w:t>1.1.5</w:t>
      </w:r>
      <w:r w:rsidRPr="005E5FA8">
        <w:rPr>
          <w:rFonts w:cs="Arial"/>
          <w:b/>
          <w:bCs/>
          <w:szCs w:val="26"/>
        </w:rPr>
        <w:tab/>
        <w:t>Event Days</w:t>
      </w:r>
    </w:p>
    <w:p w14:paraId="3F61F61E" w14:textId="77777777" w:rsidR="00D4755D" w:rsidRPr="008979A2" w:rsidRDefault="00D4755D" w:rsidP="00655212">
      <w:pPr>
        <w:ind w:left="851"/>
      </w:pPr>
      <w:r>
        <w:t xml:space="preserve">If an MSID Pairs is selected by the Lead Party to </w:t>
      </w:r>
      <w:r w:rsidRPr="002D4868">
        <w:t>have its expected vo</w:t>
      </w:r>
      <w:r>
        <w:t>lumes derived from a Baselining M</w:t>
      </w:r>
      <w:r w:rsidRPr="002D4868">
        <w:t>ethodology</w:t>
      </w:r>
      <w:r>
        <w:t xml:space="preserve"> it will be calculated based on normal usage. The Baselining Methodology needs to discount days where the site is doing something abnormal (e.g. providing a balancing service). This will be known as an Event Day and will be removed from the Baselining Methodology calculation (section 2.14). The SVAA can cancel an Event Day at any time if it was created in error.</w:t>
      </w:r>
    </w:p>
    <w:p w14:paraId="0B1411B7" w14:textId="155962E0" w:rsidR="006C3ED5" w:rsidRDefault="006C3ED5" w:rsidP="006C3ED5">
      <w:pPr>
        <w:ind w:left="0"/>
        <w:rPr>
          <w:rFonts w:cs="Arial"/>
          <w:b/>
          <w:bCs/>
          <w:szCs w:val="26"/>
        </w:rPr>
      </w:pPr>
      <w:r w:rsidRPr="00AD724D">
        <w:rPr>
          <w:rFonts w:cs="Arial"/>
          <w:b/>
          <w:bCs/>
          <w:szCs w:val="26"/>
        </w:rPr>
        <w:t>1.1.6</w:t>
      </w:r>
      <w:r>
        <w:rPr>
          <w:rFonts w:cs="Arial"/>
          <w:b/>
          <w:bCs/>
          <w:szCs w:val="26"/>
        </w:rPr>
        <w:tab/>
      </w:r>
      <w:r w:rsidRPr="00AD724D">
        <w:rPr>
          <w:rFonts w:cs="Arial"/>
          <w:b/>
          <w:bCs/>
          <w:szCs w:val="26"/>
        </w:rPr>
        <w:t>EMR Declarations</w:t>
      </w:r>
    </w:p>
    <w:p w14:paraId="1BF8422B" w14:textId="77777777" w:rsidR="006C3ED5" w:rsidRDefault="006C3ED5" w:rsidP="006E7465">
      <w:pPr>
        <w:ind w:left="851"/>
      </w:pPr>
      <w:r>
        <w:t xml:space="preserve">BEIS and Ofgem’s joint Smart Systems and Flexibility Plan (2017) specifies that the Final Consumption Levy charges calculated by </w:t>
      </w:r>
      <w:proofErr w:type="spellStart"/>
      <w:r>
        <w:t>EMRCo</w:t>
      </w:r>
      <w:proofErr w:type="spellEnd"/>
      <w:r>
        <w:t xml:space="preserve"> should exclude electricity imported for the purposes of Licensed Generation (including Battery Storage). In order to receive FCL charges based on “Chargeable Demand”, rather than “Gross Demand”, Suppliers and Registrants of CVA BM Units (other than Interconnector BM Units) are required to declare the necessary information to BSC systems.</w:t>
      </w:r>
    </w:p>
    <w:p w14:paraId="1E0F374D" w14:textId="77777777" w:rsidR="006C3ED5" w:rsidRDefault="006C3ED5" w:rsidP="006E7465">
      <w:pPr>
        <w:ind w:left="851"/>
      </w:pPr>
      <w:r>
        <w:t>There are three types of EMR Declaration:</w:t>
      </w:r>
    </w:p>
    <w:p w14:paraId="48C949FB" w14:textId="77777777" w:rsidR="006C3ED5" w:rsidRDefault="006C3ED5" w:rsidP="006C3ED5">
      <w:pPr>
        <w:pStyle w:val="ListParagraph"/>
        <w:numPr>
          <w:ilvl w:val="0"/>
          <w:numId w:val="51"/>
        </w:numPr>
        <w:tabs>
          <w:tab w:val="clear" w:pos="709"/>
        </w:tabs>
        <w:spacing w:before="120" w:after="120"/>
        <w:ind w:left="709" w:hanging="567"/>
      </w:pPr>
      <w:r w:rsidRPr="000A6EA5">
        <w:rPr>
          <w:b/>
        </w:rPr>
        <w:t>EMR MSID Declaration</w:t>
      </w:r>
      <w:r w:rsidRPr="002869D4">
        <w:t>: where Generat</w:t>
      </w:r>
      <w:r>
        <w:t xml:space="preserve">ion </w:t>
      </w:r>
      <w:r w:rsidRPr="002869D4">
        <w:t xml:space="preserve">and </w:t>
      </w:r>
      <w:r>
        <w:t xml:space="preserve">/ </w:t>
      </w:r>
      <w:r w:rsidRPr="002869D4">
        <w:t xml:space="preserve">or Battery Storage – but </w:t>
      </w:r>
      <w:r>
        <w:t>no Final Demand</w:t>
      </w:r>
      <w:r w:rsidRPr="002869D4">
        <w:t xml:space="preserve"> - is </w:t>
      </w:r>
      <w:r>
        <w:t>supplied via</w:t>
      </w:r>
      <w:r w:rsidRPr="002869D4">
        <w:t xml:space="preserve"> </w:t>
      </w:r>
      <w:r>
        <w:t xml:space="preserve">a </w:t>
      </w:r>
      <w:r w:rsidRPr="002869D4">
        <w:t xml:space="preserve">SVA </w:t>
      </w:r>
      <w:r>
        <w:t xml:space="preserve">Import </w:t>
      </w:r>
      <w:r w:rsidRPr="002869D4">
        <w:t>Metering System</w:t>
      </w:r>
      <w:r>
        <w:rPr>
          <w:rStyle w:val="FootnoteReference"/>
        </w:rPr>
        <w:footnoteReference w:id="6"/>
      </w:r>
      <w:r w:rsidRPr="002869D4">
        <w:t>, the Supplier for that Metering System should specify the SVA Boundary Point Import MSID</w:t>
      </w:r>
      <w:r>
        <w:t>.</w:t>
      </w:r>
      <w:r w:rsidRPr="002869D4">
        <w:t xml:space="preserve"> </w:t>
      </w:r>
    </w:p>
    <w:p w14:paraId="6D28072F" w14:textId="77777777" w:rsidR="006C3ED5" w:rsidRDefault="006C3ED5" w:rsidP="006C3ED5">
      <w:pPr>
        <w:pStyle w:val="ListParagraph"/>
        <w:tabs>
          <w:tab w:val="clear" w:pos="709"/>
        </w:tabs>
        <w:spacing w:before="120" w:after="120"/>
        <w:ind w:left="709"/>
        <w:rPr>
          <w:i/>
        </w:rPr>
      </w:pPr>
    </w:p>
    <w:p w14:paraId="33A89095" w14:textId="77777777" w:rsidR="006C3ED5" w:rsidRPr="002F4775" w:rsidRDefault="006C3ED5" w:rsidP="006C3ED5">
      <w:pPr>
        <w:pStyle w:val="ListParagraph"/>
        <w:tabs>
          <w:tab w:val="clear" w:pos="709"/>
        </w:tabs>
        <w:spacing w:before="120" w:after="120"/>
        <w:ind w:left="709"/>
        <w:rPr>
          <w:i/>
        </w:rPr>
      </w:pPr>
      <w:r w:rsidRPr="002F4775">
        <w:rPr>
          <w:i/>
        </w:rPr>
        <w:t>The total HH Metering System Metered Volume for the SVA Boundary Point Import MSID will be non-chargeable for the purposes of calculating FCL charges</w:t>
      </w:r>
      <w:r>
        <w:rPr>
          <w:i/>
        </w:rPr>
        <w:t>, and will be deducted from the SVA BM Unit Demand sent to SAA</w:t>
      </w:r>
      <w:r w:rsidRPr="002F4775">
        <w:rPr>
          <w:i/>
        </w:rPr>
        <w:t>.</w:t>
      </w:r>
    </w:p>
    <w:p w14:paraId="64BF7D5E" w14:textId="77777777" w:rsidR="006C3ED5" w:rsidRPr="00A016BE" w:rsidRDefault="006C3ED5" w:rsidP="006C3ED5">
      <w:pPr>
        <w:pStyle w:val="ListParagraph"/>
        <w:tabs>
          <w:tab w:val="clear" w:pos="709"/>
        </w:tabs>
        <w:spacing w:before="120" w:after="120"/>
        <w:ind w:left="426" w:hanging="284"/>
        <w:rPr>
          <w:sz w:val="16"/>
          <w:szCs w:val="16"/>
        </w:rPr>
      </w:pPr>
    </w:p>
    <w:p w14:paraId="213965CD" w14:textId="77777777" w:rsidR="006C3ED5" w:rsidRPr="00A016BE" w:rsidRDefault="006C3ED5" w:rsidP="006C3ED5">
      <w:pPr>
        <w:pStyle w:val="ListParagraph"/>
        <w:numPr>
          <w:ilvl w:val="0"/>
          <w:numId w:val="51"/>
        </w:numPr>
        <w:tabs>
          <w:tab w:val="clear" w:pos="709"/>
        </w:tabs>
        <w:spacing w:before="120" w:after="120"/>
        <w:ind w:left="709" w:hanging="567"/>
      </w:pPr>
      <w:r w:rsidRPr="00A016BE">
        <w:rPr>
          <w:b/>
        </w:rPr>
        <w:t>EMR AMSID Declaration</w:t>
      </w:r>
      <w:r w:rsidRPr="00A016BE">
        <w:t xml:space="preserve">: where Generation and / or Battery Storage is co-located with Final Demand is supplied by one or more Import SVA Boundary Point Metering Systems which have the same Supplier, the Import Supplier should specify the relevant SVA Boundary Point MSID Pair(s) and AMSID Pair(s) that relate to the Licensed Generation and </w:t>
      </w:r>
      <w:r w:rsidRPr="00E945B3">
        <w:t xml:space="preserve">/ or Battery Storage </w:t>
      </w:r>
      <w:r w:rsidRPr="00D26E14">
        <w:t xml:space="preserve">facilities. Each </w:t>
      </w:r>
      <w:r w:rsidRPr="005C3613">
        <w:t xml:space="preserve">Generation and Battery Storage </w:t>
      </w:r>
      <w:r w:rsidRPr="00A016BE">
        <w:t>facility must be registered as an Asset in accordance with Sections 2.9 – 2.11 of this BSCP to obtain the AMSID Pair.</w:t>
      </w:r>
    </w:p>
    <w:p w14:paraId="32033D78" w14:textId="77777777" w:rsidR="006C3ED5" w:rsidRPr="00A016BE" w:rsidRDefault="006C3ED5" w:rsidP="006C3ED5">
      <w:pPr>
        <w:pStyle w:val="ListParagraph"/>
        <w:tabs>
          <w:tab w:val="clear" w:pos="709"/>
        </w:tabs>
        <w:spacing w:before="120" w:after="120"/>
        <w:ind w:left="709"/>
        <w:rPr>
          <w:i/>
          <w:sz w:val="16"/>
          <w:szCs w:val="16"/>
        </w:rPr>
      </w:pPr>
    </w:p>
    <w:p w14:paraId="4159EFD2" w14:textId="77777777" w:rsidR="006C3ED5" w:rsidRPr="00722337" w:rsidRDefault="006C3ED5" w:rsidP="006C3ED5">
      <w:pPr>
        <w:pStyle w:val="ListParagraph"/>
        <w:tabs>
          <w:tab w:val="clear" w:pos="709"/>
        </w:tabs>
        <w:spacing w:before="120" w:after="120"/>
        <w:ind w:left="709"/>
        <w:rPr>
          <w:i/>
        </w:rPr>
      </w:pPr>
      <w:r w:rsidRPr="004B75BB">
        <w:rPr>
          <w:i/>
        </w:rPr>
        <w:t xml:space="preserve">The proportion of the </w:t>
      </w:r>
      <w:r w:rsidRPr="002F4775">
        <w:rPr>
          <w:i/>
        </w:rPr>
        <w:t>HH Metering System Metered Volume for the SVA Boundary Point Import MSID</w:t>
      </w:r>
      <w:r>
        <w:rPr>
          <w:i/>
        </w:rPr>
        <w:t>(s) which w</w:t>
      </w:r>
      <w:r w:rsidRPr="002F4775">
        <w:rPr>
          <w:i/>
        </w:rPr>
        <w:t>ill be non-chargeable for the purposes of calculating FCL charges</w:t>
      </w:r>
      <w:r>
        <w:rPr>
          <w:i/>
        </w:rPr>
        <w:t xml:space="preserve"> will be calculated according to a formula set out in the BSC Configurable Item </w:t>
      </w:r>
      <w:r>
        <w:rPr>
          <w:i/>
        </w:rPr>
        <w:lastRenderedPageBreak/>
        <w:t>‘</w:t>
      </w:r>
      <w:r w:rsidRPr="006A2935">
        <w:rPr>
          <w:i/>
        </w:rPr>
        <w:t>On-Sit</w:t>
      </w:r>
      <w:r>
        <w:rPr>
          <w:i/>
        </w:rPr>
        <w:t>e Energy Allocation Methodology’,</w:t>
      </w:r>
      <w:r w:rsidRPr="006A2935">
        <w:rPr>
          <w:i/>
        </w:rPr>
        <w:t xml:space="preserve"> </w:t>
      </w:r>
      <w:r>
        <w:rPr>
          <w:i/>
        </w:rPr>
        <w:t>and will be deducted from the SVA BM Unit Demand sent to SAA.</w:t>
      </w:r>
    </w:p>
    <w:p w14:paraId="32523337" w14:textId="77777777" w:rsidR="006C3ED5" w:rsidRPr="002869D4" w:rsidRDefault="006C3ED5" w:rsidP="006C3ED5">
      <w:pPr>
        <w:pStyle w:val="ListParagraph"/>
        <w:tabs>
          <w:tab w:val="clear" w:pos="709"/>
        </w:tabs>
        <w:spacing w:before="120" w:after="120"/>
        <w:ind w:left="426" w:hanging="284"/>
      </w:pPr>
    </w:p>
    <w:p w14:paraId="16839C5A" w14:textId="77777777" w:rsidR="006C3ED5" w:rsidRDefault="006C3ED5" w:rsidP="006C3ED5">
      <w:pPr>
        <w:pStyle w:val="ListParagraph"/>
        <w:numPr>
          <w:ilvl w:val="0"/>
          <w:numId w:val="51"/>
        </w:numPr>
        <w:tabs>
          <w:tab w:val="clear" w:pos="709"/>
        </w:tabs>
        <w:spacing w:before="120" w:after="120"/>
        <w:ind w:left="709" w:hanging="567"/>
      </w:pPr>
      <w:r w:rsidRPr="000A6EA5">
        <w:rPr>
          <w:b/>
        </w:rPr>
        <w:t>EMR CVA BM Unit Declaration</w:t>
      </w:r>
      <w:r w:rsidRPr="002869D4">
        <w:t>: where Generat</w:t>
      </w:r>
      <w:r>
        <w:t xml:space="preserve">ion </w:t>
      </w:r>
      <w:r w:rsidRPr="002869D4">
        <w:t xml:space="preserve">and </w:t>
      </w:r>
      <w:r>
        <w:t xml:space="preserve">/ </w:t>
      </w:r>
      <w:r w:rsidRPr="002869D4">
        <w:t>or Battery Storage is located behind one or more CVA Boundary Point Metering Systems included in a single</w:t>
      </w:r>
      <w:r>
        <w:t xml:space="preserve"> </w:t>
      </w:r>
      <w:r w:rsidRPr="002869D4">
        <w:t>CVA BM unit</w:t>
      </w:r>
      <w:r w:rsidRPr="008C3931">
        <w:t xml:space="preserve"> </w:t>
      </w:r>
      <w:r>
        <w:t>(Type T or E only)</w:t>
      </w:r>
      <w:r w:rsidRPr="002869D4">
        <w:t xml:space="preserve">, the registrant of that BM Unit </w:t>
      </w:r>
      <w:r>
        <w:t>should</w:t>
      </w:r>
      <w:r w:rsidRPr="002869D4">
        <w:t xml:space="preserve"> specify that CVA BM Unit.</w:t>
      </w:r>
    </w:p>
    <w:p w14:paraId="5211D43A" w14:textId="77777777" w:rsidR="006C3ED5" w:rsidRPr="00A016BE" w:rsidRDefault="006C3ED5" w:rsidP="006C3ED5">
      <w:pPr>
        <w:pStyle w:val="ListParagraph"/>
        <w:tabs>
          <w:tab w:val="clear" w:pos="709"/>
        </w:tabs>
        <w:spacing w:before="120" w:after="120"/>
        <w:ind w:left="709"/>
        <w:rPr>
          <w:i/>
          <w:sz w:val="16"/>
          <w:szCs w:val="16"/>
        </w:rPr>
      </w:pPr>
    </w:p>
    <w:p w14:paraId="1107A35E" w14:textId="77777777" w:rsidR="006C3ED5" w:rsidRPr="006A2935" w:rsidRDefault="006C3ED5" w:rsidP="006C3ED5">
      <w:pPr>
        <w:pStyle w:val="ListParagraph"/>
        <w:tabs>
          <w:tab w:val="clear" w:pos="709"/>
        </w:tabs>
        <w:spacing w:before="120" w:after="120"/>
        <w:ind w:left="709"/>
        <w:rPr>
          <w:i/>
        </w:rPr>
      </w:pPr>
      <w:r w:rsidRPr="006A2935">
        <w:rPr>
          <w:i/>
        </w:rPr>
        <w:t xml:space="preserve">For each Settlement Period where a CVA BM Unit is net importing, the </w:t>
      </w:r>
      <w:r>
        <w:rPr>
          <w:i/>
        </w:rPr>
        <w:t xml:space="preserve">SAA </w:t>
      </w:r>
      <w:r w:rsidRPr="006A2935">
        <w:rPr>
          <w:i/>
        </w:rPr>
        <w:t xml:space="preserve">will </w:t>
      </w:r>
      <w:r>
        <w:rPr>
          <w:i/>
        </w:rPr>
        <w:t xml:space="preserve">set the </w:t>
      </w:r>
      <w:r w:rsidRPr="006A2935">
        <w:rPr>
          <w:i/>
        </w:rPr>
        <w:t xml:space="preserve">chargeable Demand </w:t>
      </w:r>
      <w:r>
        <w:rPr>
          <w:i/>
        </w:rPr>
        <w:t>for that CVA BM Unit to be</w:t>
      </w:r>
      <w:r w:rsidRPr="006A2935">
        <w:rPr>
          <w:i/>
        </w:rPr>
        <w:t xml:space="preserve"> 0 MWh for the purposes of calculating FCL charges.</w:t>
      </w:r>
    </w:p>
    <w:p w14:paraId="41B43446" w14:textId="77777777" w:rsidR="00D4755D" w:rsidRDefault="00D4755D" w:rsidP="008B688F">
      <w:pPr>
        <w:ind w:left="851"/>
      </w:pPr>
    </w:p>
    <w:p w14:paraId="1453334E" w14:textId="013274B2" w:rsidR="00FC05F6" w:rsidRDefault="007B00CE" w:rsidP="008A2A66">
      <w:pPr>
        <w:pStyle w:val="Heading2"/>
      </w:pPr>
      <w:bookmarkStart w:id="12" w:name="_Toc165554448"/>
      <w:r>
        <w:t>1.2</w:t>
      </w:r>
      <w:r w:rsidR="00CE59A9">
        <w:tab/>
        <w:t>Main Users of the Procedure</w:t>
      </w:r>
      <w:bookmarkEnd w:id="12"/>
    </w:p>
    <w:p w14:paraId="56E3EA83" w14:textId="77777777" w:rsidR="00FC05F6" w:rsidRDefault="00CE59A9" w:rsidP="0012145C">
      <w:pPr>
        <w:pStyle w:val="StyleAfter12pt"/>
        <w:tabs>
          <w:tab w:val="clear" w:pos="709"/>
        </w:tabs>
        <w:ind w:left="851"/>
      </w:pPr>
      <w:r>
        <w:t xml:space="preserve">This BSC Procedure should be used by: </w:t>
      </w:r>
    </w:p>
    <w:p w14:paraId="00A87FC1" w14:textId="77777777" w:rsidR="00FC05F6" w:rsidRDefault="000655FF" w:rsidP="0012145C">
      <w:pPr>
        <w:numPr>
          <w:ilvl w:val="0"/>
          <w:numId w:val="2"/>
        </w:numPr>
        <w:tabs>
          <w:tab w:val="clear" w:pos="709"/>
          <w:tab w:val="clear" w:pos="1134"/>
        </w:tabs>
        <w:ind w:left="1701" w:hanging="567"/>
      </w:pPr>
      <w:r>
        <w:t>Suppliers</w:t>
      </w:r>
    </w:p>
    <w:p w14:paraId="5B39D29F" w14:textId="7025F695" w:rsidR="00FC05F6" w:rsidRDefault="000655FF" w:rsidP="0012145C">
      <w:pPr>
        <w:numPr>
          <w:ilvl w:val="0"/>
          <w:numId w:val="2"/>
        </w:numPr>
        <w:tabs>
          <w:tab w:val="clear" w:pos="709"/>
          <w:tab w:val="clear" w:pos="1134"/>
        </w:tabs>
        <w:ind w:left="1701" w:hanging="567"/>
      </w:pPr>
      <w:r>
        <w:t>VLPs</w:t>
      </w:r>
    </w:p>
    <w:p w14:paraId="7B719375" w14:textId="7936A51B" w:rsidR="007C5431" w:rsidRDefault="007C5431" w:rsidP="007C5431">
      <w:pPr>
        <w:numPr>
          <w:ilvl w:val="0"/>
          <w:numId w:val="2"/>
        </w:numPr>
        <w:tabs>
          <w:tab w:val="clear" w:pos="709"/>
          <w:tab w:val="clear" w:pos="1134"/>
        </w:tabs>
        <w:ind w:left="1701" w:hanging="567"/>
      </w:pPr>
      <w:r>
        <w:t>AMVLPs</w:t>
      </w:r>
    </w:p>
    <w:p w14:paraId="545210DA" w14:textId="77777777" w:rsidR="007E27B3" w:rsidRDefault="007E27B3" w:rsidP="0012145C">
      <w:pPr>
        <w:numPr>
          <w:ilvl w:val="0"/>
          <w:numId w:val="2"/>
        </w:numPr>
        <w:tabs>
          <w:tab w:val="clear" w:pos="709"/>
          <w:tab w:val="clear" w:pos="1134"/>
        </w:tabs>
        <w:ind w:left="1701" w:hanging="567"/>
      </w:pPr>
      <w:r>
        <w:t>The NETSO</w:t>
      </w:r>
    </w:p>
    <w:p w14:paraId="6B5D607F" w14:textId="77777777" w:rsidR="0011228F" w:rsidRDefault="000655FF" w:rsidP="0012145C">
      <w:pPr>
        <w:numPr>
          <w:ilvl w:val="0"/>
          <w:numId w:val="2"/>
        </w:numPr>
        <w:tabs>
          <w:tab w:val="clear" w:pos="709"/>
          <w:tab w:val="clear" w:pos="1134"/>
        </w:tabs>
        <w:ind w:left="1701" w:hanging="567"/>
      </w:pPr>
      <w:r>
        <w:t>SVAA</w:t>
      </w:r>
    </w:p>
    <w:p w14:paraId="784BD827" w14:textId="7287ACA2" w:rsidR="00D808E3" w:rsidRDefault="00346A07" w:rsidP="0012145C">
      <w:pPr>
        <w:numPr>
          <w:ilvl w:val="0"/>
          <w:numId w:val="2"/>
        </w:numPr>
        <w:tabs>
          <w:tab w:val="clear" w:pos="709"/>
          <w:tab w:val="clear" w:pos="1134"/>
        </w:tabs>
        <w:ind w:left="1701" w:hanging="567"/>
      </w:pPr>
      <w:r>
        <w:t xml:space="preserve">SVA </w:t>
      </w:r>
      <w:r w:rsidR="00F45DBD">
        <w:t xml:space="preserve">Non-Final Demand </w:t>
      </w:r>
      <w:r w:rsidR="00D808E3">
        <w:t>Facility Operators</w:t>
      </w:r>
    </w:p>
    <w:p w14:paraId="10B03F4A" w14:textId="31E02F0C" w:rsidR="0011228F" w:rsidRDefault="000655FF" w:rsidP="0012145C">
      <w:pPr>
        <w:tabs>
          <w:tab w:val="clear" w:pos="709"/>
        </w:tabs>
      </w:pPr>
      <w:r>
        <w:t xml:space="preserve">The systems and processes used by </w:t>
      </w:r>
      <w:r w:rsidR="0011228F">
        <w:t>Supplier</w:t>
      </w:r>
      <w:r w:rsidR="00D808E3">
        <w:t>s,</w:t>
      </w:r>
      <w:r w:rsidR="0011228F">
        <w:t xml:space="preserve"> VLP</w:t>
      </w:r>
      <w:r w:rsidR="00223238">
        <w:t>s</w:t>
      </w:r>
      <w:r w:rsidR="00D808E3">
        <w:t>,</w:t>
      </w:r>
      <w:r w:rsidR="007C5431" w:rsidRPr="007C5431">
        <w:t xml:space="preserve"> </w:t>
      </w:r>
      <w:r w:rsidR="007C5431">
        <w:t>AMVLPs,</w:t>
      </w:r>
      <w:r w:rsidR="00D808E3">
        <w:t xml:space="preserve"> </w:t>
      </w:r>
      <w:r w:rsidR="003035DC">
        <w:t xml:space="preserve">the </w:t>
      </w:r>
      <w:r w:rsidR="00D808E3">
        <w:t xml:space="preserve">NETSO, </w:t>
      </w:r>
      <w:r w:rsidR="003035DC">
        <w:t xml:space="preserve">the </w:t>
      </w:r>
      <w:r w:rsidR="00D808E3">
        <w:t xml:space="preserve">SVAA and </w:t>
      </w:r>
      <w:r w:rsidR="00346A07">
        <w:t xml:space="preserve">SVA </w:t>
      </w:r>
      <w:r w:rsidR="00D808E3">
        <w:t xml:space="preserve"> </w:t>
      </w:r>
      <w:r w:rsidR="00F45DBD">
        <w:t xml:space="preserve">Non-Final Demand </w:t>
      </w:r>
      <w:r w:rsidR="00D808E3">
        <w:t>Facility Operators</w:t>
      </w:r>
      <w:r>
        <w:t xml:space="preserve"> must comply with all other applicable requirements set out in the Code, PSL100 </w:t>
      </w:r>
      <w:r w:rsidR="007C5431">
        <w:t>,</w:t>
      </w:r>
      <w:r w:rsidR="007C5431" w:rsidRPr="00D6251D">
        <w:t xml:space="preserve"> </w:t>
      </w:r>
      <w:hyperlink r:id="rId11" w:history="1">
        <w:r w:rsidR="007C5431" w:rsidRPr="0048619B">
          <w:rPr>
            <w:rStyle w:val="Hyperlink"/>
          </w:rPr>
          <w:t>CoP11</w:t>
        </w:r>
      </w:hyperlink>
      <w:r w:rsidR="007C5431" w:rsidRPr="003A71C4">
        <w:t>,</w:t>
      </w:r>
      <w:r w:rsidR="006C3ED5">
        <w:t xml:space="preserve"> </w:t>
      </w:r>
      <w:hyperlink r:id="rId12" w:history="1">
        <w:r w:rsidRPr="0048619B">
          <w:rPr>
            <w:rStyle w:val="Hyperlink"/>
          </w:rPr>
          <w:t>BSCP537</w:t>
        </w:r>
      </w:hyperlink>
      <w:r w:rsidR="00047CB4">
        <w:t xml:space="preserve"> and </w:t>
      </w:r>
      <w:hyperlink r:id="rId13" w:history="1">
        <w:r w:rsidR="00047CB4" w:rsidRPr="00C727CD">
          <w:rPr>
            <w:rStyle w:val="Hyperlink"/>
          </w:rPr>
          <w:t>BSCP603</w:t>
        </w:r>
      </w:hyperlink>
      <w:r>
        <w:t>.</w:t>
      </w:r>
    </w:p>
    <w:p w14:paraId="5478BBBE" w14:textId="78EF53B3" w:rsidR="00FC05F6" w:rsidRDefault="007B00CE" w:rsidP="008A2A66">
      <w:pPr>
        <w:pStyle w:val="Heading2"/>
      </w:pPr>
      <w:bookmarkStart w:id="13" w:name="_Toc165554449"/>
      <w:r>
        <w:t>1.3</w:t>
      </w:r>
      <w:r w:rsidR="00CE59A9">
        <w:tab/>
        <w:t>Use of Procedure</w:t>
      </w:r>
      <w:bookmarkEnd w:id="13"/>
    </w:p>
    <w:p w14:paraId="36C75B44" w14:textId="77777777" w:rsidR="00FC05F6" w:rsidRDefault="00CE59A9" w:rsidP="00FE7291">
      <w:pPr>
        <w:pStyle w:val="StyleAfter12pt"/>
        <w:tabs>
          <w:tab w:val="clear" w:pos="709"/>
        </w:tabs>
        <w:ind w:left="851"/>
      </w:pPr>
      <w:r>
        <w:t>The remaining sections in this document are:</w:t>
      </w:r>
    </w:p>
    <w:p w14:paraId="1905011E" w14:textId="340F6D71" w:rsidR="00FC05F6" w:rsidRDefault="00B60487" w:rsidP="0012145C">
      <w:pPr>
        <w:numPr>
          <w:ilvl w:val="0"/>
          <w:numId w:val="2"/>
        </w:numPr>
        <w:tabs>
          <w:tab w:val="clear" w:pos="709"/>
          <w:tab w:val="clear" w:pos="1134"/>
        </w:tabs>
        <w:ind w:left="1701" w:hanging="567"/>
      </w:pPr>
      <w:hyperlink r:id="rId14" w:anchor="2" w:history="1">
        <w:r w:rsidR="00CE59A9" w:rsidRPr="00C727CD">
          <w:rPr>
            <w:rStyle w:val="Hyperlink"/>
          </w:rPr>
          <w:t>Section 2</w:t>
        </w:r>
      </w:hyperlink>
      <w:r w:rsidR="00CE59A9">
        <w:t xml:space="preserve"> – Interface and Timetable Information: this section defines the step by step process</w:t>
      </w:r>
      <w:r w:rsidR="00A17A05">
        <w:t>es</w:t>
      </w:r>
      <w:r w:rsidR="00CE59A9">
        <w:t xml:space="preserve"> for </w:t>
      </w:r>
      <w:r w:rsidR="00A17A05">
        <w:t>the SVA Metering System</w:t>
      </w:r>
      <w:r w:rsidR="00361BDF">
        <w:t xml:space="preserve"> &amp; Asset Metering System</w:t>
      </w:r>
      <w:r w:rsidR="00A17A05">
        <w:t xml:space="preserve"> Register</w:t>
      </w:r>
      <w:r w:rsidR="00CE59A9">
        <w:t>.</w:t>
      </w:r>
    </w:p>
    <w:p w14:paraId="7008A553" w14:textId="2C6F1876" w:rsidR="00FC05F6" w:rsidRPr="008D4620" w:rsidRDefault="00B60487" w:rsidP="0012145C">
      <w:pPr>
        <w:numPr>
          <w:ilvl w:val="0"/>
          <w:numId w:val="2"/>
        </w:numPr>
        <w:tabs>
          <w:tab w:val="clear" w:pos="709"/>
          <w:tab w:val="clear" w:pos="1134"/>
        </w:tabs>
        <w:ind w:left="1701" w:hanging="567"/>
      </w:pPr>
      <w:hyperlink r:id="rId15" w:anchor="3" w:history="1">
        <w:r w:rsidR="00CE59A9" w:rsidRPr="00C727CD">
          <w:rPr>
            <w:rStyle w:val="Hyperlink"/>
          </w:rPr>
          <w:t>Section 3</w:t>
        </w:r>
      </w:hyperlink>
      <w:r w:rsidR="00CE59A9" w:rsidRPr="008D4620">
        <w:t xml:space="preserve"> – Appendi</w:t>
      </w:r>
      <w:r w:rsidR="00A17A05" w:rsidRPr="008D4620">
        <w:t>ces</w:t>
      </w:r>
      <w:r w:rsidR="00CE59A9" w:rsidRPr="008D4620">
        <w:t xml:space="preserve">: this section contains </w:t>
      </w:r>
      <w:r w:rsidR="00A17A05" w:rsidRPr="008D4620">
        <w:t xml:space="preserve">supporting </w:t>
      </w:r>
      <w:r w:rsidR="009B6986" w:rsidRPr="008D4620">
        <w:t>information</w:t>
      </w:r>
      <w:r w:rsidR="00CE59A9" w:rsidRPr="008D4620">
        <w:t>.</w:t>
      </w:r>
    </w:p>
    <w:p w14:paraId="16BB61A8" w14:textId="77777777" w:rsidR="00FC05F6" w:rsidRDefault="0011228F" w:rsidP="00AC004C">
      <w:pPr>
        <w:pStyle w:val="Heading2"/>
        <w:pageBreakBefore/>
        <w:ind w:left="851" w:hanging="851"/>
      </w:pPr>
      <w:bookmarkStart w:id="14" w:name="_Toc165554450"/>
      <w:r>
        <w:lastRenderedPageBreak/>
        <w:t>1.4</w:t>
      </w:r>
      <w:r w:rsidR="00CE59A9">
        <w:tab/>
        <w:t>Balancing and Settlement Code Provision</w:t>
      </w:r>
      <w:r w:rsidR="00A17A05">
        <w:t>s</w:t>
      </w:r>
      <w:bookmarkEnd w:id="14"/>
    </w:p>
    <w:p w14:paraId="2D9E314A" w14:textId="77777777" w:rsidR="00FC05F6" w:rsidRDefault="00CE59A9" w:rsidP="00FE7291">
      <w:pPr>
        <w:pStyle w:val="StyleAfter12pt"/>
        <w:tabs>
          <w:tab w:val="clear" w:pos="709"/>
        </w:tabs>
        <w:ind w:left="851"/>
      </w:pPr>
      <w:r>
        <w:t xml:space="preserve">This BSC Procedure has been produced in accordance with the provisions of the </w:t>
      </w:r>
      <w:r w:rsidR="0011228F">
        <w:t>Balancing and Settlement Code (</w:t>
      </w:r>
      <w:r>
        <w:t>BSC</w:t>
      </w:r>
      <w:r w:rsidR="0011228F">
        <w:t>)</w:t>
      </w:r>
      <w:r>
        <w:t>. In the event of an inconsistency between the provisions of this BSC Procedure and the BSC, the provisions of the BSC shall prevail.</w:t>
      </w:r>
    </w:p>
    <w:p w14:paraId="28D5B3C2" w14:textId="1B3A4DF5" w:rsidR="00FC05F6" w:rsidRDefault="0011228F" w:rsidP="00FE7291">
      <w:pPr>
        <w:pStyle w:val="Heading2"/>
        <w:ind w:left="851" w:hanging="851"/>
      </w:pPr>
      <w:bookmarkStart w:id="15" w:name="_Toc165554451"/>
      <w:r>
        <w:t>1.5</w:t>
      </w:r>
      <w:r w:rsidR="00CE59A9">
        <w:tab/>
        <w:t>Associated BSC Procedures</w:t>
      </w:r>
      <w:bookmarkEnd w:id="15"/>
    </w:p>
    <w:p w14:paraId="295DE515" w14:textId="77777777" w:rsidR="00FC05F6" w:rsidRDefault="00CE59A9" w:rsidP="0012145C">
      <w:pPr>
        <w:tabs>
          <w:tab w:val="clear" w:pos="709"/>
        </w:tabs>
      </w:pPr>
      <w:r>
        <w:t>This BSC Procedure interfaces with:</w:t>
      </w:r>
    </w:p>
    <w:tbl>
      <w:tblPr>
        <w:tblStyle w:val="TableGrid"/>
        <w:tblW w:w="0" w:type="auto"/>
        <w:tblInd w:w="851" w:type="dxa"/>
        <w:tblLook w:val="01E0" w:firstRow="1" w:lastRow="1" w:firstColumn="1" w:lastColumn="1" w:noHBand="0" w:noVBand="0"/>
      </w:tblPr>
      <w:tblGrid>
        <w:gridCol w:w="1039"/>
        <w:gridCol w:w="7170"/>
      </w:tblGrid>
      <w:tr w:rsidR="00CC3EC0" w14:paraId="79FA6EBC" w14:textId="77777777" w:rsidTr="00BF5F5B">
        <w:tc>
          <w:tcPr>
            <w:tcW w:w="0" w:type="auto"/>
            <w:tcMar>
              <w:top w:w="85" w:type="dxa"/>
              <w:left w:w="85" w:type="dxa"/>
              <w:bottom w:w="85" w:type="dxa"/>
              <w:right w:w="85" w:type="dxa"/>
            </w:tcMar>
          </w:tcPr>
          <w:p w14:paraId="3DE6B2DB" w14:textId="14B9C24E" w:rsidR="00CC3EC0" w:rsidRDefault="00D4755D" w:rsidP="00CC3EC0">
            <w:pPr>
              <w:tabs>
                <w:tab w:val="clear" w:pos="709"/>
              </w:tabs>
              <w:spacing w:after="0"/>
              <w:ind w:left="0"/>
              <w:rPr>
                <w:sz w:val="22"/>
                <w:szCs w:val="22"/>
              </w:rPr>
            </w:pPr>
            <w:r>
              <w:rPr>
                <w:sz w:val="22"/>
                <w:szCs w:val="22"/>
              </w:rPr>
              <w:t>BSCP15</w:t>
            </w:r>
          </w:p>
        </w:tc>
        <w:tc>
          <w:tcPr>
            <w:tcW w:w="0" w:type="auto"/>
            <w:tcMar>
              <w:top w:w="85" w:type="dxa"/>
              <w:left w:w="85" w:type="dxa"/>
              <w:bottom w:w="85" w:type="dxa"/>
              <w:right w:w="85" w:type="dxa"/>
            </w:tcMar>
          </w:tcPr>
          <w:p w14:paraId="56684A62" w14:textId="2A1B9B56" w:rsidR="00CC3EC0" w:rsidRDefault="00D4755D" w:rsidP="00CC3EC0">
            <w:pPr>
              <w:tabs>
                <w:tab w:val="clear" w:pos="709"/>
              </w:tabs>
              <w:spacing w:after="0"/>
              <w:ind w:left="0"/>
              <w:rPr>
                <w:sz w:val="22"/>
                <w:szCs w:val="22"/>
              </w:rPr>
            </w:pPr>
            <w:r>
              <w:rPr>
                <w:sz w:val="22"/>
                <w:szCs w:val="22"/>
              </w:rPr>
              <w:t>BM Unit Registration</w:t>
            </w:r>
          </w:p>
        </w:tc>
      </w:tr>
      <w:tr w:rsidR="00CC3EC0" w14:paraId="7039BDA7" w14:textId="77777777" w:rsidTr="00BF5F5B">
        <w:tc>
          <w:tcPr>
            <w:tcW w:w="0" w:type="auto"/>
            <w:tcMar>
              <w:top w:w="85" w:type="dxa"/>
              <w:left w:w="85" w:type="dxa"/>
              <w:bottom w:w="85" w:type="dxa"/>
              <w:right w:w="85" w:type="dxa"/>
            </w:tcMar>
          </w:tcPr>
          <w:p w14:paraId="122A14AC" w14:textId="77777777" w:rsidR="00CC3EC0" w:rsidRDefault="00CC3EC0" w:rsidP="00CC3EC0">
            <w:pPr>
              <w:tabs>
                <w:tab w:val="clear" w:pos="709"/>
              </w:tabs>
              <w:spacing w:after="0"/>
              <w:ind w:left="0"/>
              <w:rPr>
                <w:sz w:val="22"/>
                <w:szCs w:val="22"/>
              </w:rPr>
            </w:pPr>
            <w:r>
              <w:rPr>
                <w:sz w:val="22"/>
                <w:szCs w:val="22"/>
              </w:rPr>
              <w:t>BSCP503</w:t>
            </w:r>
          </w:p>
        </w:tc>
        <w:tc>
          <w:tcPr>
            <w:tcW w:w="0" w:type="auto"/>
            <w:tcMar>
              <w:top w:w="85" w:type="dxa"/>
              <w:left w:w="85" w:type="dxa"/>
              <w:bottom w:w="85" w:type="dxa"/>
              <w:right w:w="85" w:type="dxa"/>
            </w:tcMar>
          </w:tcPr>
          <w:p w14:paraId="7367CD3E" w14:textId="77777777" w:rsidR="00CC3EC0" w:rsidRDefault="00CC3EC0" w:rsidP="00CC3EC0">
            <w:pPr>
              <w:tabs>
                <w:tab w:val="clear" w:pos="709"/>
              </w:tabs>
              <w:spacing w:after="0"/>
              <w:ind w:left="0"/>
              <w:rPr>
                <w:sz w:val="22"/>
                <w:szCs w:val="22"/>
              </w:rPr>
            </w:pPr>
            <w:r>
              <w:rPr>
                <w:sz w:val="22"/>
                <w:szCs w:val="22"/>
              </w:rPr>
              <w:t>Half Hourly Data Aggregation for SVA Metering Systems Registered in SMRS</w:t>
            </w:r>
          </w:p>
        </w:tc>
      </w:tr>
      <w:tr w:rsidR="00CC3EC0" w14:paraId="03EFB18A" w14:textId="77777777" w:rsidTr="00BF5F5B">
        <w:tc>
          <w:tcPr>
            <w:tcW w:w="0" w:type="auto"/>
            <w:tcMar>
              <w:top w:w="85" w:type="dxa"/>
              <w:left w:w="85" w:type="dxa"/>
              <w:bottom w:w="85" w:type="dxa"/>
              <w:right w:w="85" w:type="dxa"/>
            </w:tcMar>
          </w:tcPr>
          <w:p w14:paraId="722DB2DD" w14:textId="77777777" w:rsidR="00CC3EC0" w:rsidRDefault="00CC3EC0" w:rsidP="00CC3EC0">
            <w:pPr>
              <w:tabs>
                <w:tab w:val="clear" w:pos="709"/>
              </w:tabs>
              <w:spacing w:after="0"/>
              <w:ind w:left="0"/>
              <w:rPr>
                <w:sz w:val="22"/>
                <w:szCs w:val="22"/>
              </w:rPr>
            </w:pPr>
            <w:r>
              <w:rPr>
                <w:sz w:val="22"/>
                <w:szCs w:val="22"/>
              </w:rPr>
              <w:t>BSCP507</w:t>
            </w:r>
          </w:p>
        </w:tc>
        <w:tc>
          <w:tcPr>
            <w:tcW w:w="0" w:type="auto"/>
            <w:tcMar>
              <w:top w:w="85" w:type="dxa"/>
              <w:left w:w="85" w:type="dxa"/>
              <w:bottom w:w="85" w:type="dxa"/>
              <w:right w:w="85" w:type="dxa"/>
            </w:tcMar>
          </w:tcPr>
          <w:p w14:paraId="5E33CA95" w14:textId="77777777" w:rsidR="00CC3EC0" w:rsidRDefault="00CC3EC0" w:rsidP="00CC3EC0">
            <w:pPr>
              <w:tabs>
                <w:tab w:val="clear" w:pos="709"/>
              </w:tabs>
              <w:spacing w:after="0"/>
              <w:ind w:left="0"/>
              <w:rPr>
                <w:sz w:val="22"/>
                <w:szCs w:val="22"/>
              </w:rPr>
            </w:pPr>
            <w:r>
              <w:rPr>
                <w:sz w:val="22"/>
                <w:szCs w:val="22"/>
              </w:rPr>
              <w:t>Supplier Volume Allocation Standing Data Changes</w:t>
            </w:r>
          </w:p>
        </w:tc>
      </w:tr>
      <w:tr w:rsidR="00CC3EC0" w14:paraId="21492649" w14:textId="77777777" w:rsidTr="00BF5F5B">
        <w:tc>
          <w:tcPr>
            <w:tcW w:w="0" w:type="auto"/>
            <w:tcMar>
              <w:top w:w="85" w:type="dxa"/>
              <w:left w:w="85" w:type="dxa"/>
              <w:bottom w:w="85" w:type="dxa"/>
              <w:right w:w="85" w:type="dxa"/>
            </w:tcMar>
          </w:tcPr>
          <w:p w14:paraId="1D7AB4D4" w14:textId="77777777" w:rsidR="00CC3EC0" w:rsidRDefault="00CC3EC0" w:rsidP="00CC3EC0">
            <w:pPr>
              <w:tabs>
                <w:tab w:val="clear" w:pos="709"/>
              </w:tabs>
              <w:spacing w:after="0"/>
              <w:ind w:left="0"/>
              <w:rPr>
                <w:sz w:val="22"/>
                <w:szCs w:val="22"/>
              </w:rPr>
            </w:pPr>
            <w:r>
              <w:rPr>
                <w:sz w:val="22"/>
                <w:szCs w:val="22"/>
              </w:rPr>
              <w:t>BSCP508</w:t>
            </w:r>
          </w:p>
        </w:tc>
        <w:tc>
          <w:tcPr>
            <w:tcW w:w="0" w:type="auto"/>
            <w:tcMar>
              <w:top w:w="85" w:type="dxa"/>
              <w:left w:w="85" w:type="dxa"/>
              <w:bottom w:w="85" w:type="dxa"/>
              <w:right w:w="85" w:type="dxa"/>
            </w:tcMar>
          </w:tcPr>
          <w:p w14:paraId="0777FD9D" w14:textId="77777777" w:rsidR="00CC3EC0" w:rsidRDefault="00CC3EC0" w:rsidP="00CC3EC0">
            <w:pPr>
              <w:tabs>
                <w:tab w:val="clear" w:pos="709"/>
              </w:tabs>
              <w:spacing w:after="0"/>
              <w:ind w:left="0"/>
              <w:rPr>
                <w:sz w:val="22"/>
                <w:szCs w:val="22"/>
              </w:rPr>
            </w:pPr>
            <w:r>
              <w:rPr>
                <w:sz w:val="22"/>
                <w:szCs w:val="22"/>
              </w:rPr>
              <w:t>Supplier Volume Allocation Agent</w:t>
            </w:r>
          </w:p>
        </w:tc>
      </w:tr>
      <w:tr w:rsidR="00CC3EC0" w14:paraId="0359DCAA" w14:textId="77777777" w:rsidTr="00BF5F5B">
        <w:tc>
          <w:tcPr>
            <w:tcW w:w="0" w:type="auto"/>
            <w:tcMar>
              <w:top w:w="85" w:type="dxa"/>
              <w:left w:w="85" w:type="dxa"/>
              <w:bottom w:w="85" w:type="dxa"/>
              <w:right w:w="85" w:type="dxa"/>
            </w:tcMar>
          </w:tcPr>
          <w:p w14:paraId="0E4E857B" w14:textId="77777777" w:rsidR="00CC3EC0" w:rsidRDefault="00CC3EC0" w:rsidP="00CC3EC0">
            <w:pPr>
              <w:tabs>
                <w:tab w:val="clear" w:pos="709"/>
              </w:tabs>
              <w:spacing w:after="0"/>
              <w:ind w:left="0"/>
              <w:rPr>
                <w:sz w:val="22"/>
                <w:szCs w:val="22"/>
              </w:rPr>
            </w:pPr>
            <w:r>
              <w:rPr>
                <w:sz w:val="22"/>
                <w:szCs w:val="22"/>
              </w:rPr>
              <w:t>BSCP537</w:t>
            </w:r>
          </w:p>
        </w:tc>
        <w:tc>
          <w:tcPr>
            <w:tcW w:w="0" w:type="auto"/>
            <w:tcMar>
              <w:top w:w="85" w:type="dxa"/>
              <w:left w:w="85" w:type="dxa"/>
              <w:bottom w:w="85" w:type="dxa"/>
              <w:right w:w="85" w:type="dxa"/>
            </w:tcMar>
          </w:tcPr>
          <w:p w14:paraId="756373AE" w14:textId="23C74457" w:rsidR="00CC3EC0" w:rsidRDefault="00CC3EC0" w:rsidP="00CC3EC0">
            <w:pPr>
              <w:tabs>
                <w:tab w:val="clear" w:pos="709"/>
              </w:tabs>
              <w:spacing w:after="0"/>
              <w:ind w:left="0"/>
              <w:rPr>
                <w:sz w:val="22"/>
                <w:szCs w:val="22"/>
              </w:rPr>
            </w:pPr>
            <w:r>
              <w:rPr>
                <w:sz w:val="22"/>
                <w:szCs w:val="22"/>
              </w:rPr>
              <w:t xml:space="preserve">Qualification Process for SVA Parties, SVA Party Agents </w:t>
            </w:r>
            <w:r w:rsidR="006556AD">
              <w:rPr>
                <w:sz w:val="22"/>
                <w:szCs w:val="22"/>
              </w:rPr>
              <w:t xml:space="preserve">VLPs, AMVLPs, AMVLP Agents </w:t>
            </w:r>
            <w:r>
              <w:rPr>
                <w:sz w:val="22"/>
                <w:szCs w:val="22"/>
              </w:rPr>
              <w:t>and CVA MOAs</w:t>
            </w:r>
          </w:p>
        </w:tc>
      </w:tr>
      <w:tr w:rsidR="006E6832" w14:paraId="07D5373E" w14:textId="77777777" w:rsidTr="00BF5F5B">
        <w:tc>
          <w:tcPr>
            <w:tcW w:w="0" w:type="auto"/>
            <w:tcMar>
              <w:top w:w="85" w:type="dxa"/>
              <w:left w:w="85" w:type="dxa"/>
              <w:bottom w:w="85" w:type="dxa"/>
              <w:right w:w="85" w:type="dxa"/>
            </w:tcMar>
          </w:tcPr>
          <w:p w14:paraId="5D89493F" w14:textId="28F7D80D" w:rsidR="006E6832" w:rsidRDefault="006E6832" w:rsidP="006E6832">
            <w:pPr>
              <w:tabs>
                <w:tab w:val="clear" w:pos="709"/>
              </w:tabs>
              <w:spacing w:after="0"/>
              <w:ind w:left="0"/>
              <w:rPr>
                <w:sz w:val="22"/>
                <w:szCs w:val="22"/>
              </w:rPr>
            </w:pPr>
            <w:r>
              <w:rPr>
                <w:sz w:val="22"/>
                <w:szCs w:val="22"/>
              </w:rPr>
              <w:t>BSCP603</w:t>
            </w:r>
          </w:p>
        </w:tc>
        <w:tc>
          <w:tcPr>
            <w:tcW w:w="0" w:type="auto"/>
            <w:tcMar>
              <w:top w:w="85" w:type="dxa"/>
              <w:left w:w="85" w:type="dxa"/>
              <w:bottom w:w="85" w:type="dxa"/>
              <w:right w:w="85" w:type="dxa"/>
            </w:tcMar>
          </w:tcPr>
          <w:p w14:paraId="76CBE9CC" w14:textId="47283979" w:rsidR="006E6832" w:rsidRDefault="006E6832" w:rsidP="006E6832">
            <w:pPr>
              <w:tabs>
                <w:tab w:val="clear" w:pos="709"/>
              </w:tabs>
              <w:spacing w:after="0"/>
              <w:ind w:left="0"/>
              <w:rPr>
                <w:sz w:val="22"/>
                <w:szCs w:val="22"/>
              </w:rPr>
            </w:pPr>
            <w:r w:rsidRPr="008D189D">
              <w:rPr>
                <w:sz w:val="22"/>
                <w:szCs w:val="22"/>
              </w:rPr>
              <w:t>Meter Operations and Data Collection for Asset Metering Systems</w:t>
            </w:r>
          </w:p>
        </w:tc>
      </w:tr>
    </w:tbl>
    <w:p w14:paraId="29732260" w14:textId="02ED17F1" w:rsidR="00FC05F6" w:rsidRDefault="0011228F" w:rsidP="00FE7291">
      <w:pPr>
        <w:pStyle w:val="Heading2"/>
        <w:ind w:left="851" w:hanging="851"/>
      </w:pPr>
      <w:bookmarkStart w:id="16" w:name="_Toc165554452"/>
      <w:r>
        <w:t>1.6</w:t>
      </w:r>
      <w:r w:rsidR="00CE59A9">
        <w:tab/>
        <w:t>Acronyms and Definitions</w:t>
      </w:r>
      <w:bookmarkEnd w:id="16"/>
    </w:p>
    <w:p w14:paraId="40FA94B1" w14:textId="77777777" w:rsidR="00FC05F6" w:rsidRDefault="00CE59A9" w:rsidP="0012145C">
      <w:pPr>
        <w:tabs>
          <w:tab w:val="clear" w:pos="709"/>
        </w:tabs>
      </w:pPr>
      <w:r>
        <w:t>Any capitalised term that is not defined in this BSCP shall have the same meaning given to it as in the Code.</w:t>
      </w:r>
    </w:p>
    <w:p w14:paraId="68271FA4" w14:textId="77777777" w:rsidR="00FC05F6" w:rsidRDefault="00CE59A9" w:rsidP="0012145C">
      <w:pPr>
        <w:tabs>
          <w:tab w:val="clear" w:pos="709"/>
        </w:tabs>
      </w:pPr>
      <w:r>
        <w:t>The acronyms used in this BSC Procedure are defined as follows:</w:t>
      </w:r>
    </w:p>
    <w:tbl>
      <w:tblPr>
        <w:tblStyle w:val="TableGrid"/>
        <w:tblW w:w="0" w:type="auto"/>
        <w:tblInd w:w="851" w:type="dxa"/>
        <w:tblLook w:val="01E0" w:firstRow="1" w:lastRow="1" w:firstColumn="1" w:lastColumn="1" w:noHBand="0" w:noVBand="0"/>
      </w:tblPr>
      <w:tblGrid>
        <w:gridCol w:w="1148"/>
        <w:gridCol w:w="4135"/>
      </w:tblGrid>
      <w:tr w:rsidR="00FC05F6" w14:paraId="26F64424" w14:textId="77777777" w:rsidTr="00BF5F5B">
        <w:tc>
          <w:tcPr>
            <w:tcW w:w="0" w:type="auto"/>
            <w:tcMar>
              <w:top w:w="85" w:type="dxa"/>
              <w:left w:w="85" w:type="dxa"/>
              <w:bottom w:w="85" w:type="dxa"/>
              <w:right w:w="85" w:type="dxa"/>
            </w:tcMar>
          </w:tcPr>
          <w:p w14:paraId="3FF5D283" w14:textId="77777777" w:rsidR="00FC05F6" w:rsidRPr="00A17A05" w:rsidRDefault="00A17A05" w:rsidP="00FE7291">
            <w:pPr>
              <w:tabs>
                <w:tab w:val="clear" w:pos="709"/>
              </w:tabs>
              <w:spacing w:after="0"/>
              <w:ind w:left="0"/>
              <w:rPr>
                <w:b/>
                <w:sz w:val="22"/>
                <w:szCs w:val="22"/>
              </w:rPr>
            </w:pPr>
            <w:r w:rsidRPr="00A17A05">
              <w:rPr>
                <w:b/>
                <w:sz w:val="22"/>
                <w:szCs w:val="22"/>
              </w:rPr>
              <w:t>Acronym</w:t>
            </w:r>
          </w:p>
        </w:tc>
        <w:tc>
          <w:tcPr>
            <w:tcW w:w="0" w:type="auto"/>
            <w:tcMar>
              <w:top w:w="85" w:type="dxa"/>
              <w:left w:w="85" w:type="dxa"/>
              <w:bottom w:w="85" w:type="dxa"/>
              <w:right w:w="85" w:type="dxa"/>
            </w:tcMar>
          </w:tcPr>
          <w:p w14:paraId="5499AFB3" w14:textId="77777777" w:rsidR="00FC05F6" w:rsidRPr="00A17A05" w:rsidRDefault="00A17A05" w:rsidP="00FE7291">
            <w:pPr>
              <w:tabs>
                <w:tab w:val="clear" w:pos="709"/>
              </w:tabs>
              <w:spacing w:after="0"/>
              <w:ind w:left="0"/>
              <w:rPr>
                <w:b/>
                <w:sz w:val="22"/>
                <w:szCs w:val="22"/>
              </w:rPr>
            </w:pPr>
            <w:r w:rsidRPr="00A17A05">
              <w:rPr>
                <w:b/>
                <w:sz w:val="22"/>
                <w:szCs w:val="22"/>
              </w:rPr>
              <w:t>Expression</w:t>
            </w:r>
          </w:p>
        </w:tc>
      </w:tr>
      <w:tr w:rsidR="00D074C0" w14:paraId="360FB21C" w14:textId="77777777" w:rsidTr="00BF5F5B">
        <w:tc>
          <w:tcPr>
            <w:tcW w:w="0" w:type="auto"/>
            <w:tcMar>
              <w:top w:w="85" w:type="dxa"/>
              <w:left w:w="85" w:type="dxa"/>
              <w:bottom w:w="85" w:type="dxa"/>
              <w:right w:w="85" w:type="dxa"/>
            </w:tcMar>
          </w:tcPr>
          <w:p w14:paraId="50EDBF66" w14:textId="7C12FC3E" w:rsidR="00D074C0" w:rsidRDefault="00D074C0" w:rsidP="00D074C0">
            <w:pPr>
              <w:tabs>
                <w:tab w:val="clear" w:pos="709"/>
              </w:tabs>
              <w:spacing w:after="0"/>
              <w:ind w:left="0"/>
              <w:rPr>
                <w:sz w:val="22"/>
                <w:szCs w:val="22"/>
              </w:rPr>
            </w:pPr>
            <w:r>
              <w:rPr>
                <w:sz w:val="22"/>
                <w:szCs w:val="22"/>
              </w:rPr>
              <w:t>AMHHDC</w:t>
            </w:r>
          </w:p>
        </w:tc>
        <w:tc>
          <w:tcPr>
            <w:tcW w:w="0" w:type="auto"/>
            <w:tcMar>
              <w:top w:w="85" w:type="dxa"/>
              <w:left w:w="85" w:type="dxa"/>
              <w:bottom w:w="85" w:type="dxa"/>
              <w:right w:w="85" w:type="dxa"/>
            </w:tcMar>
          </w:tcPr>
          <w:p w14:paraId="4BD49973" w14:textId="7F63D539" w:rsidR="00D074C0" w:rsidRDefault="00D074C0" w:rsidP="00D074C0">
            <w:pPr>
              <w:tabs>
                <w:tab w:val="clear" w:pos="709"/>
              </w:tabs>
              <w:spacing w:after="0"/>
              <w:ind w:left="0"/>
              <w:rPr>
                <w:sz w:val="22"/>
                <w:szCs w:val="22"/>
              </w:rPr>
            </w:pPr>
            <w:r>
              <w:rPr>
                <w:sz w:val="22"/>
                <w:szCs w:val="22"/>
              </w:rPr>
              <w:t>Asset Metering Half Hourly Data Collector</w:t>
            </w:r>
          </w:p>
        </w:tc>
      </w:tr>
      <w:tr w:rsidR="00D074C0" w14:paraId="071121D8" w14:textId="77777777" w:rsidTr="00BF5F5B">
        <w:tc>
          <w:tcPr>
            <w:tcW w:w="0" w:type="auto"/>
            <w:tcMar>
              <w:top w:w="85" w:type="dxa"/>
              <w:left w:w="85" w:type="dxa"/>
              <w:bottom w:w="85" w:type="dxa"/>
              <w:right w:w="85" w:type="dxa"/>
            </w:tcMar>
          </w:tcPr>
          <w:p w14:paraId="2FE106DE" w14:textId="33F7F1E8" w:rsidR="00D074C0" w:rsidRDefault="00D074C0" w:rsidP="00D074C0">
            <w:pPr>
              <w:tabs>
                <w:tab w:val="clear" w:pos="709"/>
              </w:tabs>
              <w:spacing w:after="0"/>
              <w:ind w:left="0"/>
              <w:rPr>
                <w:sz w:val="22"/>
                <w:szCs w:val="22"/>
              </w:rPr>
            </w:pPr>
            <w:r>
              <w:rPr>
                <w:sz w:val="22"/>
                <w:szCs w:val="22"/>
              </w:rPr>
              <w:t>AMMOA</w:t>
            </w:r>
          </w:p>
        </w:tc>
        <w:tc>
          <w:tcPr>
            <w:tcW w:w="0" w:type="auto"/>
            <w:tcMar>
              <w:top w:w="85" w:type="dxa"/>
              <w:left w:w="85" w:type="dxa"/>
              <w:bottom w:w="85" w:type="dxa"/>
              <w:right w:w="85" w:type="dxa"/>
            </w:tcMar>
          </w:tcPr>
          <w:p w14:paraId="66D150AE" w14:textId="4A08110C" w:rsidR="00D074C0" w:rsidRDefault="00D074C0" w:rsidP="00D074C0">
            <w:pPr>
              <w:tabs>
                <w:tab w:val="clear" w:pos="709"/>
              </w:tabs>
              <w:spacing w:after="0"/>
              <w:ind w:left="0"/>
              <w:rPr>
                <w:sz w:val="22"/>
                <w:szCs w:val="22"/>
              </w:rPr>
            </w:pPr>
            <w:r>
              <w:rPr>
                <w:sz w:val="22"/>
                <w:szCs w:val="22"/>
              </w:rPr>
              <w:t>Asset Metering Meter Operator Agent</w:t>
            </w:r>
          </w:p>
        </w:tc>
      </w:tr>
      <w:tr w:rsidR="00D074C0" w14:paraId="31F0A713" w14:textId="77777777" w:rsidTr="00BF5F5B">
        <w:tc>
          <w:tcPr>
            <w:tcW w:w="0" w:type="auto"/>
            <w:tcMar>
              <w:top w:w="85" w:type="dxa"/>
              <w:left w:w="85" w:type="dxa"/>
              <w:bottom w:w="85" w:type="dxa"/>
              <w:right w:w="85" w:type="dxa"/>
            </w:tcMar>
          </w:tcPr>
          <w:p w14:paraId="78C873D2" w14:textId="3282C2F1" w:rsidR="00D074C0" w:rsidRDefault="00D074C0" w:rsidP="00D074C0">
            <w:pPr>
              <w:tabs>
                <w:tab w:val="clear" w:pos="709"/>
              </w:tabs>
              <w:spacing w:after="0"/>
              <w:ind w:left="0"/>
              <w:rPr>
                <w:sz w:val="22"/>
                <w:szCs w:val="22"/>
              </w:rPr>
            </w:pPr>
            <w:r>
              <w:rPr>
                <w:sz w:val="22"/>
                <w:szCs w:val="22"/>
              </w:rPr>
              <w:t>AMSID</w:t>
            </w:r>
          </w:p>
        </w:tc>
        <w:tc>
          <w:tcPr>
            <w:tcW w:w="0" w:type="auto"/>
            <w:tcMar>
              <w:top w:w="85" w:type="dxa"/>
              <w:left w:w="85" w:type="dxa"/>
              <w:bottom w:w="85" w:type="dxa"/>
              <w:right w:w="85" w:type="dxa"/>
            </w:tcMar>
          </w:tcPr>
          <w:p w14:paraId="3D1035E7" w14:textId="5D7D5943" w:rsidR="00D074C0" w:rsidRDefault="00D074C0" w:rsidP="00D074C0">
            <w:pPr>
              <w:tabs>
                <w:tab w:val="clear" w:pos="709"/>
              </w:tabs>
              <w:spacing w:after="0"/>
              <w:ind w:left="0"/>
              <w:rPr>
                <w:sz w:val="22"/>
                <w:szCs w:val="22"/>
              </w:rPr>
            </w:pPr>
            <w:r>
              <w:rPr>
                <w:sz w:val="22"/>
                <w:szCs w:val="22"/>
              </w:rPr>
              <w:t>Asset Metering System Identifier</w:t>
            </w:r>
          </w:p>
        </w:tc>
      </w:tr>
      <w:tr w:rsidR="00D074C0" w14:paraId="24AEFF13" w14:textId="77777777" w:rsidTr="00BF5F5B">
        <w:tc>
          <w:tcPr>
            <w:tcW w:w="0" w:type="auto"/>
            <w:tcMar>
              <w:top w:w="85" w:type="dxa"/>
              <w:left w:w="85" w:type="dxa"/>
              <w:bottom w:w="85" w:type="dxa"/>
              <w:right w:w="85" w:type="dxa"/>
            </w:tcMar>
          </w:tcPr>
          <w:p w14:paraId="6FA87CE8" w14:textId="2CD644A5" w:rsidR="00D074C0" w:rsidRDefault="00D074C0" w:rsidP="00D074C0">
            <w:pPr>
              <w:tabs>
                <w:tab w:val="clear" w:pos="709"/>
              </w:tabs>
              <w:spacing w:after="0"/>
              <w:ind w:left="0"/>
              <w:rPr>
                <w:sz w:val="22"/>
                <w:szCs w:val="22"/>
              </w:rPr>
            </w:pPr>
            <w:r>
              <w:rPr>
                <w:sz w:val="22"/>
                <w:szCs w:val="22"/>
              </w:rPr>
              <w:t>AMVLP</w:t>
            </w:r>
          </w:p>
        </w:tc>
        <w:tc>
          <w:tcPr>
            <w:tcW w:w="0" w:type="auto"/>
            <w:tcMar>
              <w:top w:w="85" w:type="dxa"/>
              <w:left w:w="85" w:type="dxa"/>
              <w:bottom w:w="85" w:type="dxa"/>
              <w:right w:w="85" w:type="dxa"/>
            </w:tcMar>
          </w:tcPr>
          <w:p w14:paraId="2DCCCBB1" w14:textId="33143799" w:rsidR="00D074C0" w:rsidRDefault="00D074C0" w:rsidP="00D074C0">
            <w:pPr>
              <w:tabs>
                <w:tab w:val="clear" w:pos="709"/>
              </w:tabs>
              <w:spacing w:after="0"/>
              <w:ind w:left="0"/>
              <w:rPr>
                <w:sz w:val="22"/>
                <w:szCs w:val="22"/>
              </w:rPr>
            </w:pPr>
            <w:r>
              <w:rPr>
                <w:sz w:val="22"/>
                <w:szCs w:val="22"/>
              </w:rPr>
              <w:t>Asset Metering Virtual Lead Party</w:t>
            </w:r>
          </w:p>
        </w:tc>
      </w:tr>
      <w:tr w:rsidR="00D074C0" w14:paraId="42D9C67E" w14:textId="77777777" w:rsidTr="00BF5F5B">
        <w:tc>
          <w:tcPr>
            <w:tcW w:w="0" w:type="auto"/>
            <w:tcMar>
              <w:top w:w="85" w:type="dxa"/>
              <w:left w:w="85" w:type="dxa"/>
              <w:bottom w:w="85" w:type="dxa"/>
              <w:right w:w="85" w:type="dxa"/>
            </w:tcMar>
          </w:tcPr>
          <w:p w14:paraId="50A0D1F3" w14:textId="77777777" w:rsidR="00D074C0" w:rsidRDefault="00D074C0" w:rsidP="00D074C0">
            <w:pPr>
              <w:tabs>
                <w:tab w:val="clear" w:pos="709"/>
              </w:tabs>
              <w:spacing w:after="0"/>
              <w:ind w:left="0"/>
              <w:rPr>
                <w:sz w:val="22"/>
                <w:szCs w:val="22"/>
              </w:rPr>
            </w:pPr>
            <w:r>
              <w:rPr>
                <w:sz w:val="22"/>
                <w:szCs w:val="22"/>
              </w:rPr>
              <w:t>BM</w:t>
            </w:r>
          </w:p>
        </w:tc>
        <w:tc>
          <w:tcPr>
            <w:tcW w:w="0" w:type="auto"/>
            <w:tcMar>
              <w:top w:w="85" w:type="dxa"/>
              <w:left w:w="85" w:type="dxa"/>
              <w:bottom w:w="85" w:type="dxa"/>
              <w:right w:w="85" w:type="dxa"/>
            </w:tcMar>
          </w:tcPr>
          <w:p w14:paraId="44A32BF2" w14:textId="77777777" w:rsidR="00D074C0" w:rsidRDefault="00D074C0" w:rsidP="00D074C0">
            <w:pPr>
              <w:tabs>
                <w:tab w:val="clear" w:pos="709"/>
              </w:tabs>
              <w:spacing w:after="0"/>
              <w:ind w:left="0"/>
              <w:rPr>
                <w:sz w:val="22"/>
                <w:szCs w:val="22"/>
              </w:rPr>
            </w:pPr>
            <w:r>
              <w:rPr>
                <w:sz w:val="22"/>
                <w:szCs w:val="22"/>
              </w:rPr>
              <w:t>Balancing Mechanism</w:t>
            </w:r>
          </w:p>
        </w:tc>
      </w:tr>
      <w:tr w:rsidR="00D074C0" w14:paraId="0BB86DBC" w14:textId="77777777" w:rsidTr="00BF5F5B">
        <w:tc>
          <w:tcPr>
            <w:tcW w:w="0" w:type="auto"/>
            <w:tcMar>
              <w:top w:w="85" w:type="dxa"/>
              <w:left w:w="85" w:type="dxa"/>
              <w:bottom w:w="85" w:type="dxa"/>
              <w:right w:w="85" w:type="dxa"/>
            </w:tcMar>
          </w:tcPr>
          <w:p w14:paraId="37A0B8F9" w14:textId="77777777" w:rsidR="00D074C0" w:rsidRDefault="00D074C0" w:rsidP="00D074C0">
            <w:pPr>
              <w:tabs>
                <w:tab w:val="clear" w:pos="709"/>
              </w:tabs>
              <w:spacing w:after="0"/>
              <w:ind w:left="0"/>
              <w:rPr>
                <w:sz w:val="22"/>
                <w:szCs w:val="22"/>
              </w:rPr>
            </w:pPr>
            <w:r>
              <w:rPr>
                <w:sz w:val="22"/>
                <w:szCs w:val="22"/>
              </w:rPr>
              <w:t>BSC</w:t>
            </w:r>
          </w:p>
        </w:tc>
        <w:tc>
          <w:tcPr>
            <w:tcW w:w="0" w:type="auto"/>
            <w:tcMar>
              <w:top w:w="85" w:type="dxa"/>
              <w:left w:w="85" w:type="dxa"/>
              <w:bottom w:w="85" w:type="dxa"/>
              <w:right w:w="85" w:type="dxa"/>
            </w:tcMar>
          </w:tcPr>
          <w:p w14:paraId="2BE50332" w14:textId="77777777" w:rsidR="00D074C0" w:rsidRDefault="00D074C0" w:rsidP="00D074C0">
            <w:pPr>
              <w:tabs>
                <w:tab w:val="clear" w:pos="709"/>
              </w:tabs>
              <w:spacing w:after="0"/>
              <w:ind w:left="0"/>
              <w:rPr>
                <w:sz w:val="22"/>
                <w:szCs w:val="22"/>
              </w:rPr>
            </w:pPr>
            <w:r>
              <w:rPr>
                <w:sz w:val="22"/>
                <w:szCs w:val="22"/>
              </w:rPr>
              <w:t>Balancing and Settlement Code (the “Code”)</w:t>
            </w:r>
          </w:p>
        </w:tc>
      </w:tr>
      <w:tr w:rsidR="00D074C0" w14:paraId="7941DB2B" w14:textId="77777777" w:rsidTr="00BF5F5B">
        <w:tc>
          <w:tcPr>
            <w:tcW w:w="0" w:type="auto"/>
            <w:tcMar>
              <w:top w:w="85" w:type="dxa"/>
              <w:left w:w="85" w:type="dxa"/>
              <w:bottom w:w="85" w:type="dxa"/>
              <w:right w:w="85" w:type="dxa"/>
            </w:tcMar>
          </w:tcPr>
          <w:p w14:paraId="3D566D3C" w14:textId="77777777" w:rsidR="00D074C0" w:rsidRDefault="00D074C0" w:rsidP="00D074C0">
            <w:pPr>
              <w:tabs>
                <w:tab w:val="clear" w:pos="709"/>
              </w:tabs>
              <w:spacing w:after="0"/>
              <w:ind w:left="0"/>
              <w:rPr>
                <w:sz w:val="22"/>
                <w:szCs w:val="22"/>
              </w:rPr>
            </w:pPr>
            <w:r>
              <w:rPr>
                <w:sz w:val="22"/>
                <w:szCs w:val="22"/>
              </w:rPr>
              <w:t>BSCCo</w:t>
            </w:r>
          </w:p>
        </w:tc>
        <w:tc>
          <w:tcPr>
            <w:tcW w:w="0" w:type="auto"/>
            <w:tcMar>
              <w:top w:w="85" w:type="dxa"/>
              <w:left w:w="85" w:type="dxa"/>
              <w:bottom w:w="85" w:type="dxa"/>
              <w:right w:w="85" w:type="dxa"/>
            </w:tcMar>
          </w:tcPr>
          <w:p w14:paraId="37A96985" w14:textId="77777777" w:rsidR="00D074C0" w:rsidRDefault="00D074C0" w:rsidP="00D074C0">
            <w:pPr>
              <w:tabs>
                <w:tab w:val="clear" w:pos="709"/>
              </w:tabs>
              <w:spacing w:after="0"/>
              <w:ind w:left="0"/>
              <w:rPr>
                <w:sz w:val="22"/>
                <w:szCs w:val="22"/>
              </w:rPr>
            </w:pPr>
            <w:r>
              <w:rPr>
                <w:sz w:val="22"/>
                <w:szCs w:val="22"/>
              </w:rPr>
              <w:t>Balancing and Settlement Code Company</w:t>
            </w:r>
          </w:p>
        </w:tc>
      </w:tr>
      <w:tr w:rsidR="00D074C0" w14:paraId="7630AC88" w14:textId="77777777" w:rsidTr="00BF5F5B">
        <w:tc>
          <w:tcPr>
            <w:tcW w:w="0" w:type="auto"/>
            <w:tcMar>
              <w:top w:w="85" w:type="dxa"/>
              <w:left w:w="85" w:type="dxa"/>
              <w:bottom w:w="85" w:type="dxa"/>
              <w:right w:w="85" w:type="dxa"/>
            </w:tcMar>
          </w:tcPr>
          <w:p w14:paraId="6E82083D" w14:textId="77777777" w:rsidR="00D074C0" w:rsidRDefault="00D074C0" w:rsidP="00D074C0">
            <w:pPr>
              <w:tabs>
                <w:tab w:val="clear" w:pos="709"/>
              </w:tabs>
              <w:spacing w:after="0"/>
              <w:ind w:left="0"/>
              <w:rPr>
                <w:sz w:val="22"/>
                <w:szCs w:val="22"/>
              </w:rPr>
            </w:pPr>
            <w:r>
              <w:rPr>
                <w:sz w:val="22"/>
                <w:szCs w:val="22"/>
              </w:rPr>
              <w:t>BSCP</w:t>
            </w:r>
          </w:p>
        </w:tc>
        <w:tc>
          <w:tcPr>
            <w:tcW w:w="0" w:type="auto"/>
            <w:tcMar>
              <w:top w:w="85" w:type="dxa"/>
              <w:left w:w="85" w:type="dxa"/>
              <w:bottom w:w="85" w:type="dxa"/>
              <w:right w:w="85" w:type="dxa"/>
            </w:tcMar>
          </w:tcPr>
          <w:p w14:paraId="0D8303AD" w14:textId="77777777" w:rsidR="00D074C0" w:rsidRDefault="00D074C0" w:rsidP="00D074C0">
            <w:pPr>
              <w:tabs>
                <w:tab w:val="clear" w:pos="709"/>
              </w:tabs>
              <w:spacing w:after="0"/>
              <w:ind w:left="0"/>
              <w:rPr>
                <w:sz w:val="22"/>
                <w:szCs w:val="22"/>
              </w:rPr>
            </w:pPr>
            <w:r>
              <w:rPr>
                <w:sz w:val="22"/>
                <w:szCs w:val="22"/>
              </w:rPr>
              <w:t>Balancing and Settlement Code Procedure</w:t>
            </w:r>
          </w:p>
        </w:tc>
      </w:tr>
      <w:tr w:rsidR="00D074C0" w14:paraId="56DB4AC3" w14:textId="77777777" w:rsidTr="00BF5F5B">
        <w:tc>
          <w:tcPr>
            <w:tcW w:w="0" w:type="auto"/>
            <w:tcMar>
              <w:top w:w="85" w:type="dxa"/>
              <w:left w:w="85" w:type="dxa"/>
              <w:bottom w:w="85" w:type="dxa"/>
              <w:right w:w="85" w:type="dxa"/>
            </w:tcMar>
          </w:tcPr>
          <w:p w14:paraId="4457CF72" w14:textId="77777777" w:rsidR="00D074C0" w:rsidRDefault="00D074C0" w:rsidP="00D074C0">
            <w:pPr>
              <w:tabs>
                <w:tab w:val="clear" w:pos="709"/>
              </w:tabs>
              <w:spacing w:after="0"/>
              <w:ind w:left="0"/>
              <w:rPr>
                <w:sz w:val="22"/>
                <w:szCs w:val="22"/>
              </w:rPr>
            </w:pPr>
            <w:r>
              <w:rPr>
                <w:sz w:val="22"/>
                <w:szCs w:val="22"/>
              </w:rPr>
              <w:t>BSP</w:t>
            </w:r>
          </w:p>
        </w:tc>
        <w:tc>
          <w:tcPr>
            <w:tcW w:w="0" w:type="auto"/>
            <w:tcMar>
              <w:top w:w="85" w:type="dxa"/>
              <w:left w:w="85" w:type="dxa"/>
              <w:bottom w:w="85" w:type="dxa"/>
              <w:right w:w="85" w:type="dxa"/>
            </w:tcMar>
          </w:tcPr>
          <w:p w14:paraId="77BE33EF" w14:textId="77777777" w:rsidR="00D074C0" w:rsidRDefault="00D074C0" w:rsidP="00D074C0">
            <w:pPr>
              <w:tabs>
                <w:tab w:val="clear" w:pos="709"/>
              </w:tabs>
              <w:spacing w:after="0"/>
              <w:ind w:left="0"/>
              <w:rPr>
                <w:sz w:val="22"/>
                <w:szCs w:val="22"/>
              </w:rPr>
            </w:pPr>
            <w:r>
              <w:rPr>
                <w:sz w:val="22"/>
                <w:szCs w:val="22"/>
              </w:rPr>
              <w:t>Balancing Service Provider</w:t>
            </w:r>
          </w:p>
        </w:tc>
      </w:tr>
      <w:tr w:rsidR="00D074C0" w14:paraId="698256E7" w14:textId="77777777" w:rsidTr="00F23632">
        <w:tc>
          <w:tcPr>
            <w:tcW w:w="0" w:type="auto"/>
            <w:tcMar>
              <w:top w:w="85" w:type="dxa"/>
              <w:left w:w="85" w:type="dxa"/>
              <w:bottom w:w="85" w:type="dxa"/>
              <w:right w:w="85" w:type="dxa"/>
            </w:tcMar>
          </w:tcPr>
          <w:p w14:paraId="18A1B619" w14:textId="3C044B9D" w:rsidR="00D074C0" w:rsidRDefault="00D074C0" w:rsidP="00D074C0">
            <w:pPr>
              <w:tabs>
                <w:tab w:val="clear" w:pos="709"/>
              </w:tabs>
              <w:spacing w:after="0"/>
              <w:ind w:left="0"/>
              <w:rPr>
                <w:sz w:val="22"/>
                <w:szCs w:val="22"/>
              </w:rPr>
            </w:pPr>
            <w:r>
              <w:rPr>
                <w:sz w:val="22"/>
                <w:szCs w:val="22"/>
              </w:rPr>
              <w:t>BSUoS</w:t>
            </w:r>
          </w:p>
        </w:tc>
        <w:tc>
          <w:tcPr>
            <w:tcW w:w="0" w:type="auto"/>
            <w:tcMar>
              <w:top w:w="85" w:type="dxa"/>
              <w:left w:w="85" w:type="dxa"/>
              <w:bottom w:w="85" w:type="dxa"/>
              <w:right w:w="85" w:type="dxa"/>
            </w:tcMar>
          </w:tcPr>
          <w:p w14:paraId="0ED3AC36" w14:textId="42563C57" w:rsidR="00D074C0" w:rsidRDefault="00D074C0" w:rsidP="00D074C0">
            <w:pPr>
              <w:tabs>
                <w:tab w:val="clear" w:pos="709"/>
              </w:tabs>
              <w:spacing w:after="0"/>
              <w:ind w:left="0"/>
              <w:rPr>
                <w:sz w:val="22"/>
                <w:szCs w:val="22"/>
              </w:rPr>
            </w:pPr>
            <w:r>
              <w:rPr>
                <w:sz w:val="22"/>
                <w:szCs w:val="22"/>
              </w:rPr>
              <w:t xml:space="preserve">Balancing Services Use of System   </w:t>
            </w:r>
          </w:p>
        </w:tc>
      </w:tr>
      <w:tr w:rsidR="00D074C0" w14:paraId="5BC9CBA1" w14:textId="77777777" w:rsidTr="00BF5F5B">
        <w:tc>
          <w:tcPr>
            <w:tcW w:w="0" w:type="auto"/>
            <w:tcMar>
              <w:top w:w="85" w:type="dxa"/>
              <w:left w:w="85" w:type="dxa"/>
              <w:bottom w:w="85" w:type="dxa"/>
              <w:right w:w="85" w:type="dxa"/>
            </w:tcMar>
          </w:tcPr>
          <w:p w14:paraId="35D00D42" w14:textId="77777777" w:rsidR="00D074C0" w:rsidRDefault="00D074C0" w:rsidP="00D074C0">
            <w:pPr>
              <w:tabs>
                <w:tab w:val="clear" w:pos="709"/>
              </w:tabs>
              <w:spacing w:after="0"/>
              <w:ind w:left="0"/>
              <w:rPr>
                <w:sz w:val="22"/>
                <w:szCs w:val="22"/>
              </w:rPr>
            </w:pPr>
            <w:r>
              <w:rPr>
                <w:sz w:val="22"/>
                <w:szCs w:val="22"/>
              </w:rPr>
              <w:t>CRA</w:t>
            </w:r>
          </w:p>
        </w:tc>
        <w:tc>
          <w:tcPr>
            <w:tcW w:w="0" w:type="auto"/>
            <w:tcMar>
              <w:top w:w="85" w:type="dxa"/>
              <w:left w:w="85" w:type="dxa"/>
              <w:bottom w:w="85" w:type="dxa"/>
              <w:right w:w="85" w:type="dxa"/>
            </w:tcMar>
          </w:tcPr>
          <w:p w14:paraId="09995E78" w14:textId="77777777" w:rsidR="00D074C0" w:rsidRDefault="00D074C0" w:rsidP="00D074C0">
            <w:pPr>
              <w:tabs>
                <w:tab w:val="clear" w:pos="709"/>
              </w:tabs>
              <w:spacing w:after="0"/>
              <w:ind w:left="0"/>
              <w:rPr>
                <w:sz w:val="22"/>
                <w:szCs w:val="22"/>
              </w:rPr>
            </w:pPr>
            <w:r>
              <w:rPr>
                <w:sz w:val="22"/>
                <w:szCs w:val="22"/>
              </w:rPr>
              <w:t>Central Registration Agent</w:t>
            </w:r>
          </w:p>
        </w:tc>
      </w:tr>
      <w:tr w:rsidR="00D074C0" w14:paraId="25DAFB68" w14:textId="77777777" w:rsidTr="00BF5F5B">
        <w:tblPrEx>
          <w:tblLook w:val="04A0" w:firstRow="1" w:lastRow="0" w:firstColumn="1" w:lastColumn="0" w:noHBand="0" w:noVBand="1"/>
        </w:tblPrEx>
        <w:tc>
          <w:tcPr>
            <w:tcW w:w="0" w:type="auto"/>
            <w:tcMar>
              <w:top w:w="85" w:type="dxa"/>
              <w:left w:w="85" w:type="dxa"/>
              <w:bottom w:w="85" w:type="dxa"/>
              <w:right w:w="85" w:type="dxa"/>
            </w:tcMar>
          </w:tcPr>
          <w:p w14:paraId="6795B581" w14:textId="77777777" w:rsidR="00D074C0" w:rsidRDefault="00D074C0" w:rsidP="00D074C0">
            <w:pPr>
              <w:tabs>
                <w:tab w:val="clear" w:pos="709"/>
              </w:tabs>
              <w:spacing w:after="0"/>
              <w:ind w:left="0"/>
              <w:rPr>
                <w:sz w:val="22"/>
                <w:szCs w:val="22"/>
              </w:rPr>
            </w:pPr>
            <w:r>
              <w:rPr>
                <w:sz w:val="22"/>
                <w:szCs w:val="22"/>
              </w:rPr>
              <w:t>ECOES</w:t>
            </w:r>
          </w:p>
        </w:tc>
        <w:tc>
          <w:tcPr>
            <w:tcW w:w="0" w:type="auto"/>
            <w:tcMar>
              <w:top w:w="85" w:type="dxa"/>
              <w:left w:w="85" w:type="dxa"/>
              <w:bottom w:w="85" w:type="dxa"/>
              <w:right w:w="85" w:type="dxa"/>
            </w:tcMar>
          </w:tcPr>
          <w:p w14:paraId="756103C8" w14:textId="77777777" w:rsidR="00D074C0" w:rsidRDefault="00D074C0" w:rsidP="00D074C0">
            <w:pPr>
              <w:tabs>
                <w:tab w:val="clear" w:pos="709"/>
              </w:tabs>
              <w:spacing w:after="0"/>
              <w:ind w:left="0"/>
              <w:rPr>
                <w:sz w:val="22"/>
                <w:szCs w:val="22"/>
              </w:rPr>
            </w:pPr>
            <w:r w:rsidRPr="001F423A">
              <w:rPr>
                <w:sz w:val="22"/>
                <w:szCs w:val="22"/>
              </w:rPr>
              <w:t>Electricity Central Online Enquiry</w:t>
            </w:r>
            <w:r>
              <w:rPr>
                <w:sz w:val="22"/>
                <w:szCs w:val="22"/>
              </w:rPr>
              <w:t xml:space="preserve"> </w:t>
            </w:r>
            <w:r w:rsidRPr="001F423A">
              <w:rPr>
                <w:sz w:val="22"/>
                <w:szCs w:val="22"/>
              </w:rPr>
              <w:t>Service</w:t>
            </w:r>
          </w:p>
        </w:tc>
      </w:tr>
      <w:tr w:rsidR="00D074C0" w14:paraId="7257B752" w14:textId="77777777" w:rsidTr="00BF5F5B">
        <w:tc>
          <w:tcPr>
            <w:tcW w:w="0" w:type="auto"/>
            <w:tcMar>
              <w:top w:w="85" w:type="dxa"/>
              <w:left w:w="85" w:type="dxa"/>
              <w:bottom w:w="85" w:type="dxa"/>
              <w:right w:w="85" w:type="dxa"/>
            </w:tcMar>
          </w:tcPr>
          <w:p w14:paraId="5CEB800C" w14:textId="77777777" w:rsidR="00D074C0" w:rsidRDefault="00D074C0" w:rsidP="00D074C0">
            <w:pPr>
              <w:tabs>
                <w:tab w:val="clear" w:pos="709"/>
              </w:tabs>
              <w:spacing w:after="0"/>
              <w:ind w:left="0"/>
              <w:rPr>
                <w:sz w:val="22"/>
                <w:szCs w:val="22"/>
              </w:rPr>
            </w:pPr>
            <w:r>
              <w:rPr>
                <w:sz w:val="22"/>
                <w:szCs w:val="22"/>
              </w:rPr>
              <w:t>EFSD</w:t>
            </w:r>
          </w:p>
        </w:tc>
        <w:tc>
          <w:tcPr>
            <w:tcW w:w="0" w:type="auto"/>
            <w:tcMar>
              <w:top w:w="85" w:type="dxa"/>
              <w:left w:w="85" w:type="dxa"/>
              <w:bottom w:w="85" w:type="dxa"/>
              <w:right w:w="85" w:type="dxa"/>
            </w:tcMar>
          </w:tcPr>
          <w:p w14:paraId="519C4033" w14:textId="77777777" w:rsidR="00D074C0" w:rsidRDefault="00D074C0" w:rsidP="00D074C0">
            <w:pPr>
              <w:tabs>
                <w:tab w:val="clear" w:pos="709"/>
              </w:tabs>
              <w:spacing w:after="0"/>
              <w:ind w:left="0"/>
              <w:rPr>
                <w:sz w:val="22"/>
                <w:szCs w:val="22"/>
              </w:rPr>
            </w:pPr>
            <w:r>
              <w:rPr>
                <w:sz w:val="22"/>
                <w:szCs w:val="22"/>
              </w:rPr>
              <w:t>Effective From Settlement Date</w:t>
            </w:r>
          </w:p>
        </w:tc>
      </w:tr>
      <w:tr w:rsidR="006C3ED5" w14:paraId="69C75E37" w14:textId="77777777" w:rsidTr="00F63538">
        <w:tc>
          <w:tcPr>
            <w:tcW w:w="0" w:type="auto"/>
            <w:tcMar>
              <w:top w:w="85" w:type="dxa"/>
              <w:left w:w="85" w:type="dxa"/>
              <w:bottom w:w="85" w:type="dxa"/>
              <w:right w:w="85" w:type="dxa"/>
            </w:tcMar>
          </w:tcPr>
          <w:p w14:paraId="32A4A333" w14:textId="77777777" w:rsidR="006C3ED5" w:rsidRDefault="006C3ED5" w:rsidP="00F63538">
            <w:pPr>
              <w:tabs>
                <w:tab w:val="clear" w:pos="709"/>
              </w:tabs>
              <w:spacing w:after="0"/>
              <w:ind w:left="0"/>
              <w:rPr>
                <w:sz w:val="22"/>
                <w:szCs w:val="22"/>
              </w:rPr>
            </w:pPr>
            <w:r>
              <w:rPr>
                <w:sz w:val="22"/>
                <w:szCs w:val="22"/>
              </w:rPr>
              <w:lastRenderedPageBreak/>
              <w:t>EMR</w:t>
            </w:r>
          </w:p>
        </w:tc>
        <w:tc>
          <w:tcPr>
            <w:tcW w:w="0" w:type="auto"/>
            <w:tcMar>
              <w:top w:w="85" w:type="dxa"/>
              <w:left w:w="85" w:type="dxa"/>
              <w:bottom w:w="85" w:type="dxa"/>
              <w:right w:w="85" w:type="dxa"/>
            </w:tcMar>
          </w:tcPr>
          <w:p w14:paraId="7115BB82" w14:textId="77777777" w:rsidR="006C3ED5" w:rsidRDefault="006C3ED5" w:rsidP="00F63538">
            <w:pPr>
              <w:tabs>
                <w:tab w:val="clear" w:pos="709"/>
              </w:tabs>
              <w:spacing w:after="0"/>
              <w:ind w:left="0"/>
              <w:rPr>
                <w:sz w:val="22"/>
                <w:szCs w:val="22"/>
              </w:rPr>
            </w:pPr>
            <w:r>
              <w:rPr>
                <w:sz w:val="22"/>
                <w:szCs w:val="22"/>
              </w:rPr>
              <w:t>Electricity Market Reform</w:t>
            </w:r>
          </w:p>
        </w:tc>
      </w:tr>
      <w:tr w:rsidR="00D074C0" w14:paraId="3811F060" w14:textId="77777777" w:rsidTr="00BF5F5B">
        <w:tc>
          <w:tcPr>
            <w:tcW w:w="0" w:type="auto"/>
            <w:tcMar>
              <w:top w:w="85" w:type="dxa"/>
              <w:left w:w="85" w:type="dxa"/>
              <w:bottom w:w="85" w:type="dxa"/>
              <w:right w:w="85" w:type="dxa"/>
            </w:tcMar>
          </w:tcPr>
          <w:p w14:paraId="2A20B9FB" w14:textId="77777777" w:rsidR="00D074C0" w:rsidRDefault="00D074C0" w:rsidP="00D074C0">
            <w:pPr>
              <w:tabs>
                <w:tab w:val="clear" w:pos="709"/>
              </w:tabs>
              <w:spacing w:after="0"/>
              <w:ind w:left="0"/>
              <w:rPr>
                <w:sz w:val="22"/>
                <w:szCs w:val="22"/>
              </w:rPr>
            </w:pPr>
            <w:r>
              <w:rPr>
                <w:sz w:val="22"/>
                <w:szCs w:val="22"/>
              </w:rPr>
              <w:t>ETSD</w:t>
            </w:r>
          </w:p>
        </w:tc>
        <w:tc>
          <w:tcPr>
            <w:tcW w:w="0" w:type="auto"/>
            <w:tcMar>
              <w:top w:w="85" w:type="dxa"/>
              <w:left w:w="85" w:type="dxa"/>
              <w:bottom w:w="85" w:type="dxa"/>
              <w:right w:w="85" w:type="dxa"/>
            </w:tcMar>
          </w:tcPr>
          <w:p w14:paraId="448B88F5" w14:textId="77777777" w:rsidR="00D074C0" w:rsidRDefault="00D074C0" w:rsidP="00D074C0">
            <w:pPr>
              <w:tabs>
                <w:tab w:val="clear" w:pos="709"/>
              </w:tabs>
              <w:spacing w:after="0"/>
              <w:ind w:left="0"/>
              <w:rPr>
                <w:sz w:val="22"/>
                <w:szCs w:val="22"/>
              </w:rPr>
            </w:pPr>
            <w:r>
              <w:rPr>
                <w:sz w:val="22"/>
                <w:szCs w:val="22"/>
              </w:rPr>
              <w:t>Effective To Settlement Date</w:t>
            </w:r>
          </w:p>
        </w:tc>
      </w:tr>
      <w:tr w:rsidR="006C3ED5" w14:paraId="21D2F3BF" w14:textId="77777777" w:rsidTr="00F63538">
        <w:tc>
          <w:tcPr>
            <w:tcW w:w="0" w:type="auto"/>
            <w:tcMar>
              <w:top w:w="85" w:type="dxa"/>
              <w:left w:w="85" w:type="dxa"/>
              <w:bottom w:w="85" w:type="dxa"/>
              <w:right w:w="85" w:type="dxa"/>
            </w:tcMar>
          </w:tcPr>
          <w:p w14:paraId="69481721" w14:textId="77777777" w:rsidR="006C3ED5" w:rsidRDefault="006C3ED5" w:rsidP="00F63538">
            <w:pPr>
              <w:tabs>
                <w:tab w:val="clear" w:pos="709"/>
              </w:tabs>
              <w:spacing w:after="0"/>
              <w:ind w:left="0"/>
              <w:rPr>
                <w:sz w:val="22"/>
                <w:szCs w:val="22"/>
              </w:rPr>
            </w:pPr>
            <w:r>
              <w:rPr>
                <w:sz w:val="22"/>
                <w:szCs w:val="22"/>
              </w:rPr>
              <w:t xml:space="preserve">FCL </w:t>
            </w:r>
          </w:p>
        </w:tc>
        <w:tc>
          <w:tcPr>
            <w:tcW w:w="0" w:type="auto"/>
            <w:tcMar>
              <w:top w:w="85" w:type="dxa"/>
              <w:left w:w="85" w:type="dxa"/>
              <w:bottom w:w="85" w:type="dxa"/>
              <w:right w:w="85" w:type="dxa"/>
            </w:tcMar>
          </w:tcPr>
          <w:p w14:paraId="0DAC30A5" w14:textId="77777777" w:rsidR="006C3ED5" w:rsidRDefault="006C3ED5" w:rsidP="00F63538">
            <w:pPr>
              <w:tabs>
                <w:tab w:val="clear" w:pos="709"/>
              </w:tabs>
              <w:spacing w:after="0"/>
              <w:ind w:left="0"/>
              <w:rPr>
                <w:sz w:val="22"/>
                <w:szCs w:val="22"/>
              </w:rPr>
            </w:pPr>
            <w:r>
              <w:rPr>
                <w:sz w:val="22"/>
                <w:szCs w:val="22"/>
              </w:rPr>
              <w:t>Final Consumption Levy</w:t>
            </w:r>
          </w:p>
        </w:tc>
      </w:tr>
      <w:tr w:rsidR="00D074C0" w14:paraId="3E4870E8" w14:textId="77777777" w:rsidTr="00BF5F5B">
        <w:tc>
          <w:tcPr>
            <w:tcW w:w="0" w:type="auto"/>
            <w:tcMar>
              <w:top w:w="85" w:type="dxa"/>
              <w:left w:w="85" w:type="dxa"/>
              <w:bottom w:w="85" w:type="dxa"/>
              <w:right w:w="85" w:type="dxa"/>
            </w:tcMar>
          </w:tcPr>
          <w:p w14:paraId="233F76C2" w14:textId="77777777" w:rsidR="00D074C0" w:rsidRDefault="00D074C0" w:rsidP="00D074C0">
            <w:pPr>
              <w:tabs>
                <w:tab w:val="clear" w:pos="709"/>
              </w:tabs>
              <w:spacing w:after="0"/>
              <w:ind w:left="0"/>
              <w:rPr>
                <w:sz w:val="22"/>
                <w:szCs w:val="22"/>
              </w:rPr>
            </w:pPr>
            <w:r>
              <w:rPr>
                <w:sz w:val="22"/>
                <w:szCs w:val="22"/>
              </w:rPr>
              <w:t>HHDA</w:t>
            </w:r>
          </w:p>
        </w:tc>
        <w:tc>
          <w:tcPr>
            <w:tcW w:w="0" w:type="auto"/>
            <w:tcMar>
              <w:top w:w="85" w:type="dxa"/>
              <w:left w:w="85" w:type="dxa"/>
              <w:bottom w:w="85" w:type="dxa"/>
              <w:right w:w="85" w:type="dxa"/>
            </w:tcMar>
          </w:tcPr>
          <w:p w14:paraId="54BBA8D2" w14:textId="77777777" w:rsidR="00D074C0" w:rsidRDefault="00D074C0" w:rsidP="00D074C0">
            <w:pPr>
              <w:tabs>
                <w:tab w:val="clear" w:pos="709"/>
              </w:tabs>
              <w:spacing w:after="0"/>
              <w:ind w:left="0"/>
              <w:rPr>
                <w:sz w:val="22"/>
                <w:szCs w:val="22"/>
              </w:rPr>
            </w:pPr>
            <w:r>
              <w:rPr>
                <w:sz w:val="22"/>
                <w:szCs w:val="22"/>
              </w:rPr>
              <w:t>Half Hourly Data Aggregator</w:t>
            </w:r>
          </w:p>
        </w:tc>
      </w:tr>
      <w:tr w:rsidR="00D074C0" w14:paraId="5238EC15" w14:textId="77777777" w:rsidTr="00BF5F5B">
        <w:tc>
          <w:tcPr>
            <w:tcW w:w="0" w:type="auto"/>
            <w:tcMar>
              <w:top w:w="85" w:type="dxa"/>
              <w:left w:w="85" w:type="dxa"/>
              <w:bottom w:w="85" w:type="dxa"/>
              <w:right w:w="85" w:type="dxa"/>
            </w:tcMar>
          </w:tcPr>
          <w:p w14:paraId="65B30CF4" w14:textId="09745A2A" w:rsidR="00D074C0" w:rsidRDefault="00D074C0" w:rsidP="00D074C0">
            <w:pPr>
              <w:tabs>
                <w:tab w:val="clear" w:pos="709"/>
              </w:tabs>
              <w:spacing w:after="0"/>
              <w:ind w:left="0"/>
              <w:rPr>
                <w:sz w:val="22"/>
                <w:szCs w:val="22"/>
              </w:rPr>
            </w:pPr>
            <w:r>
              <w:rPr>
                <w:sz w:val="22"/>
                <w:szCs w:val="22"/>
              </w:rPr>
              <w:t>HHDC</w:t>
            </w:r>
          </w:p>
        </w:tc>
        <w:tc>
          <w:tcPr>
            <w:tcW w:w="0" w:type="auto"/>
            <w:tcMar>
              <w:top w:w="85" w:type="dxa"/>
              <w:left w:w="85" w:type="dxa"/>
              <w:bottom w:w="85" w:type="dxa"/>
              <w:right w:w="85" w:type="dxa"/>
            </w:tcMar>
          </w:tcPr>
          <w:p w14:paraId="2104DA56" w14:textId="4FB3A0D9" w:rsidR="00D074C0" w:rsidRDefault="00D074C0" w:rsidP="00D074C0">
            <w:pPr>
              <w:tabs>
                <w:tab w:val="clear" w:pos="709"/>
              </w:tabs>
              <w:spacing w:after="0"/>
              <w:ind w:left="0"/>
              <w:rPr>
                <w:sz w:val="22"/>
                <w:szCs w:val="22"/>
              </w:rPr>
            </w:pPr>
            <w:r>
              <w:rPr>
                <w:sz w:val="22"/>
                <w:szCs w:val="22"/>
              </w:rPr>
              <w:t>Half Hourly Data Collector</w:t>
            </w:r>
          </w:p>
        </w:tc>
      </w:tr>
      <w:tr w:rsidR="00D074C0" w14:paraId="53D303F6" w14:textId="77777777" w:rsidTr="00BF5F5B">
        <w:tc>
          <w:tcPr>
            <w:tcW w:w="0" w:type="auto"/>
            <w:tcMar>
              <w:top w:w="85" w:type="dxa"/>
              <w:left w:w="85" w:type="dxa"/>
              <w:bottom w:w="85" w:type="dxa"/>
              <w:right w:w="85" w:type="dxa"/>
            </w:tcMar>
          </w:tcPr>
          <w:p w14:paraId="7C204E57" w14:textId="77777777" w:rsidR="00D074C0" w:rsidRDefault="00D074C0" w:rsidP="00D074C0">
            <w:pPr>
              <w:tabs>
                <w:tab w:val="clear" w:pos="709"/>
              </w:tabs>
              <w:spacing w:after="0"/>
              <w:ind w:left="0"/>
              <w:rPr>
                <w:sz w:val="22"/>
                <w:szCs w:val="22"/>
              </w:rPr>
            </w:pPr>
            <w:r>
              <w:rPr>
                <w:sz w:val="22"/>
                <w:szCs w:val="22"/>
              </w:rPr>
              <w:t>kWh</w:t>
            </w:r>
          </w:p>
        </w:tc>
        <w:tc>
          <w:tcPr>
            <w:tcW w:w="0" w:type="auto"/>
            <w:tcMar>
              <w:top w:w="85" w:type="dxa"/>
              <w:left w:w="85" w:type="dxa"/>
              <w:bottom w:w="85" w:type="dxa"/>
              <w:right w:w="85" w:type="dxa"/>
            </w:tcMar>
          </w:tcPr>
          <w:p w14:paraId="7E6A6C8B" w14:textId="77777777" w:rsidR="00D074C0" w:rsidRDefault="00D074C0" w:rsidP="00D074C0">
            <w:pPr>
              <w:tabs>
                <w:tab w:val="clear" w:pos="709"/>
              </w:tabs>
              <w:spacing w:after="0"/>
              <w:ind w:left="0"/>
              <w:rPr>
                <w:sz w:val="22"/>
                <w:szCs w:val="22"/>
              </w:rPr>
            </w:pPr>
            <w:r>
              <w:rPr>
                <w:sz w:val="22"/>
                <w:szCs w:val="22"/>
              </w:rPr>
              <w:t>Kilowatt-hour</w:t>
            </w:r>
          </w:p>
        </w:tc>
      </w:tr>
      <w:tr w:rsidR="00D074C0" w14:paraId="12B5734C" w14:textId="77777777" w:rsidTr="00BF5F5B">
        <w:tc>
          <w:tcPr>
            <w:tcW w:w="0" w:type="auto"/>
            <w:tcMar>
              <w:top w:w="85" w:type="dxa"/>
              <w:left w:w="85" w:type="dxa"/>
              <w:bottom w:w="85" w:type="dxa"/>
              <w:right w:w="85" w:type="dxa"/>
            </w:tcMar>
          </w:tcPr>
          <w:p w14:paraId="23A34E16" w14:textId="0CDBC97C" w:rsidR="00D074C0" w:rsidRDefault="00D074C0" w:rsidP="00D074C0">
            <w:pPr>
              <w:tabs>
                <w:tab w:val="clear" w:pos="709"/>
              </w:tabs>
              <w:spacing w:after="0"/>
              <w:ind w:left="0"/>
              <w:rPr>
                <w:sz w:val="22"/>
                <w:szCs w:val="22"/>
              </w:rPr>
            </w:pPr>
            <w:r>
              <w:rPr>
                <w:sz w:val="22"/>
                <w:szCs w:val="22"/>
              </w:rPr>
              <w:t>MOA</w:t>
            </w:r>
          </w:p>
        </w:tc>
        <w:tc>
          <w:tcPr>
            <w:tcW w:w="0" w:type="auto"/>
            <w:tcMar>
              <w:top w:w="85" w:type="dxa"/>
              <w:left w:w="85" w:type="dxa"/>
              <w:bottom w:w="85" w:type="dxa"/>
              <w:right w:w="85" w:type="dxa"/>
            </w:tcMar>
          </w:tcPr>
          <w:p w14:paraId="4AF777A3" w14:textId="66CD4EA5" w:rsidR="00D074C0" w:rsidRDefault="00D074C0" w:rsidP="00D074C0">
            <w:pPr>
              <w:tabs>
                <w:tab w:val="clear" w:pos="709"/>
              </w:tabs>
              <w:spacing w:after="0"/>
              <w:ind w:left="0"/>
              <w:rPr>
                <w:sz w:val="22"/>
                <w:szCs w:val="22"/>
              </w:rPr>
            </w:pPr>
            <w:r>
              <w:rPr>
                <w:sz w:val="22"/>
                <w:szCs w:val="22"/>
              </w:rPr>
              <w:t>Meter Operator Agent</w:t>
            </w:r>
          </w:p>
        </w:tc>
      </w:tr>
      <w:tr w:rsidR="00931A9C" w14:paraId="24CE7258" w14:textId="77777777" w:rsidTr="00BF5F5B">
        <w:trPr>
          <w:ins w:id="17" w:author="Colin Berry" w:date="2024-08-07T17:08:00Z"/>
        </w:trPr>
        <w:tc>
          <w:tcPr>
            <w:tcW w:w="0" w:type="auto"/>
            <w:tcMar>
              <w:top w:w="85" w:type="dxa"/>
              <w:left w:w="85" w:type="dxa"/>
              <w:bottom w:w="85" w:type="dxa"/>
              <w:right w:w="85" w:type="dxa"/>
            </w:tcMar>
          </w:tcPr>
          <w:p w14:paraId="352E4F29" w14:textId="73A83760" w:rsidR="00931A9C" w:rsidRDefault="00931A9C" w:rsidP="00D074C0">
            <w:pPr>
              <w:tabs>
                <w:tab w:val="clear" w:pos="709"/>
              </w:tabs>
              <w:spacing w:after="0"/>
              <w:ind w:left="0"/>
              <w:rPr>
                <w:ins w:id="18" w:author="Colin Berry" w:date="2024-08-07T17:08:00Z" w16du:dateUtc="2024-08-07T16:08:00Z"/>
                <w:sz w:val="22"/>
                <w:szCs w:val="22"/>
              </w:rPr>
            </w:pPr>
            <w:ins w:id="19" w:author="Colin Berry" w:date="2024-08-07T17:08:00Z" w16du:dateUtc="2024-08-07T16:08:00Z">
              <w:r>
                <w:rPr>
                  <w:sz w:val="22"/>
                  <w:szCs w:val="22"/>
                </w:rPr>
                <w:t>MHHS</w:t>
              </w:r>
            </w:ins>
          </w:p>
        </w:tc>
        <w:tc>
          <w:tcPr>
            <w:tcW w:w="0" w:type="auto"/>
            <w:tcMar>
              <w:top w:w="85" w:type="dxa"/>
              <w:left w:w="85" w:type="dxa"/>
              <w:bottom w:w="85" w:type="dxa"/>
              <w:right w:w="85" w:type="dxa"/>
            </w:tcMar>
          </w:tcPr>
          <w:p w14:paraId="4C9FAD76" w14:textId="4B641DC9" w:rsidR="00931A9C" w:rsidRDefault="00117194" w:rsidP="00D074C0">
            <w:pPr>
              <w:tabs>
                <w:tab w:val="clear" w:pos="709"/>
              </w:tabs>
              <w:spacing w:after="0"/>
              <w:ind w:left="0"/>
              <w:rPr>
                <w:ins w:id="20" w:author="Colin Berry" w:date="2024-08-07T17:08:00Z" w16du:dateUtc="2024-08-07T16:08:00Z"/>
                <w:sz w:val="22"/>
                <w:szCs w:val="22"/>
              </w:rPr>
            </w:pPr>
            <w:ins w:id="21" w:author="Colin Berry" w:date="2024-08-07T17:11:00Z">
              <w:r w:rsidRPr="00117194">
                <w:rPr>
                  <w:sz w:val="22"/>
                  <w:szCs w:val="22"/>
                </w:rPr>
                <w:t xml:space="preserve">Market-wide </w:t>
              </w:r>
            </w:ins>
            <w:ins w:id="22" w:author="Colin Berry" w:date="2024-08-07T17:10:00Z" w16du:dateUtc="2024-08-07T16:10:00Z">
              <w:r w:rsidRPr="00117194">
                <w:rPr>
                  <w:sz w:val="22"/>
                  <w:szCs w:val="22"/>
                </w:rPr>
                <w:t xml:space="preserve">Half </w:t>
              </w:r>
            </w:ins>
            <w:ins w:id="23" w:author="Colin Berry" w:date="2024-08-07T17:11:00Z" w16du:dateUtc="2024-08-07T16:11:00Z">
              <w:r w:rsidR="00DD1290">
                <w:rPr>
                  <w:sz w:val="22"/>
                  <w:szCs w:val="22"/>
                </w:rPr>
                <w:t>H</w:t>
              </w:r>
            </w:ins>
            <w:ins w:id="24" w:author="Colin Berry" w:date="2024-08-07T17:10:00Z" w16du:dateUtc="2024-08-07T16:10:00Z">
              <w:r w:rsidRPr="00117194">
                <w:rPr>
                  <w:sz w:val="22"/>
                  <w:szCs w:val="22"/>
                </w:rPr>
                <w:t xml:space="preserve">ourly </w:t>
              </w:r>
            </w:ins>
            <w:ins w:id="25" w:author="Colin Berry" w:date="2024-08-07T17:12:00Z" w16du:dateUtc="2024-08-07T16:12:00Z">
              <w:r w:rsidR="001253CF">
                <w:rPr>
                  <w:sz w:val="22"/>
                  <w:szCs w:val="22"/>
                </w:rPr>
                <w:t>Settlement</w:t>
              </w:r>
            </w:ins>
          </w:p>
        </w:tc>
      </w:tr>
      <w:tr w:rsidR="00D074C0" w14:paraId="437A8E84" w14:textId="77777777" w:rsidTr="00BF5F5B">
        <w:tc>
          <w:tcPr>
            <w:tcW w:w="0" w:type="auto"/>
            <w:tcMar>
              <w:top w:w="85" w:type="dxa"/>
              <w:left w:w="85" w:type="dxa"/>
              <w:bottom w:w="85" w:type="dxa"/>
              <w:right w:w="85" w:type="dxa"/>
            </w:tcMar>
          </w:tcPr>
          <w:p w14:paraId="614BCAC2" w14:textId="77777777" w:rsidR="00D074C0" w:rsidRDefault="00D074C0" w:rsidP="00D074C0">
            <w:pPr>
              <w:tabs>
                <w:tab w:val="clear" w:pos="709"/>
              </w:tabs>
              <w:spacing w:after="0"/>
              <w:ind w:left="0"/>
              <w:rPr>
                <w:sz w:val="22"/>
                <w:szCs w:val="22"/>
              </w:rPr>
            </w:pPr>
            <w:r>
              <w:rPr>
                <w:sz w:val="22"/>
                <w:szCs w:val="22"/>
              </w:rPr>
              <w:t>MSID</w:t>
            </w:r>
          </w:p>
        </w:tc>
        <w:tc>
          <w:tcPr>
            <w:tcW w:w="0" w:type="auto"/>
            <w:tcMar>
              <w:top w:w="85" w:type="dxa"/>
              <w:left w:w="85" w:type="dxa"/>
              <w:bottom w:w="85" w:type="dxa"/>
              <w:right w:w="85" w:type="dxa"/>
            </w:tcMar>
          </w:tcPr>
          <w:p w14:paraId="33AE5EE0" w14:textId="77777777" w:rsidR="00D074C0" w:rsidRDefault="00D074C0" w:rsidP="00D074C0">
            <w:pPr>
              <w:tabs>
                <w:tab w:val="clear" w:pos="709"/>
              </w:tabs>
              <w:spacing w:after="0"/>
              <w:ind w:left="0"/>
              <w:rPr>
                <w:sz w:val="22"/>
                <w:szCs w:val="22"/>
              </w:rPr>
            </w:pPr>
            <w:r>
              <w:rPr>
                <w:sz w:val="22"/>
                <w:szCs w:val="22"/>
              </w:rPr>
              <w:t xml:space="preserve">Metering System Identifier </w:t>
            </w:r>
          </w:p>
        </w:tc>
      </w:tr>
      <w:tr w:rsidR="00D074C0" w14:paraId="369EC260" w14:textId="77777777" w:rsidTr="00BF5F5B">
        <w:tc>
          <w:tcPr>
            <w:tcW w:w="0" w:type="auto"/>
            <w:tcMar>
              <w:top w:w="85" w:type="dxa"/>
              <w:left w:w="85" w:type="dxa"/>
              <w:bottom w:w="85" w:type="dxa"/>
              <w:right w:w="85" w:type="dxa"/>
            </w:tcMar>
          </w:tcPr>
          <w:p w14:paraId="4FBA414F" w14:textId="77777777" w:rsidR="00D074C0" w:rsidRDefault="00D074C0" w:rsidP="00D074C0">
            <w:pPr>
              <w:tabs>
                <w:tab w:val="clear" w:pos="709"/>
              </w:tabs>
              <w:spacing w:after="0"/>
              <w:ind w:left="0"/>
              <w:rPr>
                <w:sz w:val="22"/>
                <w:szCs w:val="22"/>
              </w:rPr>
            </w:pPr>
            <w:r>
              <w:rPr>
                <w:sz w:val="22"/>
                <w:szCs w:val="22"/>
              </w:rPr>
              <w:t>Ref</w:t>
            </w:r>
          </w:p>
        </w:tc>
        <w:tc>
          <w:tcPr>
            <w:tcW w:w="0" w:type="auto"/>
            <w:tcMar>
              <w:top w:w="85" w:type="dxa"/>
              <w:left w:w="85" w:type="dxa"/>
              <w:bottom w:w="85" w:type="dxa"/>
              <w:right w:w="85" w:type="dxa"/>
            </w:tcMar>
          </w:tcPr>
          <w:p w14:paraId="376847FF" w14:textId="77777777" w:rsidR="00D074C0" w:rsidRDefault="00D074C0" w:rsidP="00D074C0">
            <w:pPr>
              <w:tabs>
                <w:tab w:val="clear" w:pos="709"/>
              </w:tabs>
              <w:spacing w:after="0"/>
              <w:ind w:left="0"/>
              <w:rPr>
                <w:sz w:val="22"/>
                <w:szCs w:val="22"/>
              </w:rPr>
            </w:pPr>
            <w:r>
              <w:rPr>
                <w:sz w:val="22"/>
                <w:szCs w:val="22"/>
              </w:rPr>
              <w:t>Reference</w:t>
            </w:r>
          </w:p>
        </w:tc>
      </w:tr>
      <w:tr w:rsidR="00D074C0" w14:paraId="4F6FE10E" w14:textId="77777777" w:rsidTr="00BF5F5B">
        <w:tc>
          <w:tcPr>
            <w:tcW w:w="0" w:type="auto"/>
            <w:tcMar>
              <w:top w:w="85" w:type="dxa"/>
              <w:left w:w="85" w:type="dxa"/>
              <w:bottom w:w="85" w:type="dxa"/>
              <w:right w:w="85" w:type="dxa"/>
            </w:tcMar>
          </w:tcPr>
          <w:p w14:paraId="0393B452" w14:textId="77777777" w:rsidR="00D074C0" w:rsidRDefault="00D074C0" w:rsidP="00D074C0">
            <w:pPr>
              <w:tabs>
                <w:tab w:val="clear" w:pos="709"/>
              </w:tabs>
              <w:spacing w:after="0"/>
              <w:ind w:left="0"/>
              <w:rPr>
                <w:sz w:val="22"/>
                <w:szCs w:val="22"/>
              </w:rPr>
            </w:pPr>
            <w:r>
              <w:rPr>
                <w:sz w:val="22"/>
                <w:szCs w:val="22"/>
              </w:rPr>
              <w:t>SVA</w:t>
            </w:r>
          </w:p>
        </w:tc>
        <w:tc>
          <w:tcPr>
            <w:tcW w:w="0" w:type="auto"/>
            <w:tcMar>
              <w:top w:w="85" w:type="dxa"/>
              <w:left w:w="85" w:type="dxa"/>
              <w:bottom w:w="85" w:type="dxa"/>
              <w:right w:w="85" w:type="dxa"/>
            </w:tcMar>
          </w:tcPr>
          <w:p w14:paraId="5479604A" w14:textId="77777777" w:rsidR="00D074C0" w:rsidRDefault="00D074C0" w:rsidP="00D074C0">
            <w:pPr>
              <w:tabs>
                <w:tab w:val="clear" w:pos="709"/>
              </w:tabs>
              <w:spacing w:after="0"/>
              <w:ind w:left="0"/>
              <w:rPr>
                <w:sz w:val="22"/>
                <w:szCs w:val="22"/>
              </w:rPr>
            </w:pPr>
            <w:r>
              <w:rPr>
                <w:sz w:val="22"/>
                <w:szCs w:val="22"/>
              </w:rPr>
              <w:t>Supplier Volume Allocation</w:t>
            </w:r>
          </w:p>
        </w:tc>
      </w:tr>
      <w:tr w:rsidR="00D074C0" w14:paraId="41E4236B" w14:textId="77777777" w:rsidTr="00BF5F5B">
        <w:tc>
          <w:tcPr>
            <w:tcW w:w="0" w:type="auto"/>
            <w:tcMar>
              <w:top w:w="85" w:type="dxa"/>
              <w:left w:w="85" w:type="dxa"/>
              <w:bottom w:w="85" w:type="dxa"/>
              <w:right w:w="85" w:type="dxa"/>
            </w:tcMar>
          </w:tcPr>
          <w:p w14:paraId="1219BEB0" w14:textId="77777777" w:rsidR="00D074C0" w:rsidRDefault="00D074C0" w:rsidP="00D074C0">
            <w:pPr>
              <w:tabs>
                <w:tab w:val="clear" w:pos="709"/>
              </w:tabs>
              <w:spacing w:after="0"/>
              <w:ind w:left="0"/>
              <w:rPr>
                <w:sz w:val="22"/>
                <w:szCs w:val="22"/>
              </w:rPr>
            </w:pPr>
            <w:r>
              <w:rPr>
                <w:sz w:val="22"/>
                <w:szCs w:val="22"/>
              </w:rPr>
              <w:t>SVAA</w:t>
            </w:r>
          </w:p>
        </w:tc>
        <w:tc>
          <w:tcPr>
            <w:tcW w:w="0" w:type="auto"/>
            <w:tcMar>
              <w:top w:w="85" w:type="dxa"/>
              <w:left w:w="85" w:type="dxa"/>
              <w:bottom w:w="85" w:type="dxa"/>
              <w:right w:w="85" w:type="dxa"/>
            </w:tcMar>
          </w:tcPr>
          <w:p w14:paraId="00B52F4C" w14:textId="77777777" w:rsidR="00D074C0" w:rsidRDefault="00D074C0" w:rsidP="00D074C0">
            <w:pPr>
              <w:tabs>
                <w:tab w:val="clear" w:pos="709"/>
              </w:tabs>
              <w:spacing w:after="0"/>
              <w:ind w:left="0"/>
              <w:rPr>
                <w:sz w:val="22"/>
                <w:szCs w:val="22"/>
              </w:rPr>
            </w:pPr>
            <w:r>
              <w:rPr>
                <w:sz w:val="22"/>
                <w:szCs w:val="22"/>
              </w:rPr>
              <w:t>Supplier Volume Allocation Agent</w:t>
            </w:r>
          </w:p>
        </w:tc>
      </w:tr>
      <w:tr w:rsidR="00D074C0" w14:paraId="5B7AA56C" w14:textId="77777777" w:rsidTr="00F23632">
        <w:tc>
          <w:tcPr>
            <w:tcW w:w="0" w:type="auto"/>
            <w:tcMar>
              <w:top w:w="85" w:type="dxa"/>
              <w:left w:w="85" w:type="dxa"/>
              <w:bottom w:w="85" w:type="dxa"/>
              <w:right w:w="85" w:type="dxa"/>
            </w:tcMar>
          </w:tcPr>
          <w:p w14:paraId="4DCC2FE4" w14:textId="1AE383BA" w:rsidR="00D074C0" w:rsidRDefault="00D074C0" w:rsidP="00D074C0">
            <w:pPr>
              <w:tabs>
                <w:tab w:val="clear" w:pos="709"/>
              </w:tabs>
              <w:spacing w:after="0"/>
              <w:ind w:left="0"/>
              <w:rPr>
                <w:sz w:val="22"/>
                <w:szCs w:val="22"/>
              </w:rPr>
            </w:pPr>
            <w:proofErr w:type="spellStart"/>
            <w:r>
              <w:rPr>
                <w:sz w:val="22"/>
                <w:szCs w:val="22"/>
              </w:rPr>
              <w:t>TNUoS</w:t>
            </w:r>
            <w:proofErr w:type="spellEnd"/>
          </w:p>
        </w:tc>
        <w:tc>
          <w:tcPr>
            <w:tcW w:w="0" w:type="auto"/>
            <w:tcMar>
              <w:top w:w="85" w:type="dxa"/>
              <w:left w:w="85" w:type="dxa"/>
              <w:bottom w:w="85" w:type="dxa"/>
              <w:right w:w="85" w:type="dxa"/>
            </w:tcMar>
          </w:tcPr>
          <w:p w14:paraId="2D561BF1" w14:textId="2DA0A514" w:rsidR="00D074C0" w:rsidRDefault="00D074C0" w:rsidP="00D074C0">
            <w:pPr>
              <w:tabs>
                <w:tab w:val="clear" w:pos="709"/>
              </w:tabs>
              <w:spacing w:after="0"/>
              <w:ind w:left="0"/>
              <w:rPr>
                <w:sz w:val="22"/>
                <w:szCs w:val="22"/>
              </w:rPr>
            </w:pPr>
            <w:r>
              <w:rPr>
                <w:sz w:val="22"/>
                <w:szCs w:val="22"/>
              </w:rPr>
              <w:t>Transmission Network Use of System</w:t>
            </w:r>
          </w:p>
        </w:tc>
      </w:tr>
      <w:tr w:rsidR="00D074C0" w14:paraId="1AE718A8" w14:textId="77777777" w:rsidTr="00F23632">
        <w:tc>
          <w:tcPr>
            <w:tcW w:w="0" w:type="auto"/>
            <w:tcMar>
              <w:top w:w="85" w:type="dxa"/>
              <w:left w:w="85" w:type="dxa"/>
              <w:bottom w:w="85" w:type="dxa"/>
              <w:right w:w="85" w:type="dxa"/>
            </w:tcMar>
          </w:tcPr>
          <w:p w14:paraId="4FB7DE93" w14:textId="0E43AA00" w:rsidR="00D074C0" w:rsidRDefault="00D074C0" w:rsidP="00D074C0">
            <w:pPr>
              <w:tabs>
                <w:tab w:val="clear" w:pos="709"/>
              </w:tabs>
              <w:spacing w:after="0"/>
              <w:ind w:left="0"/>
              <w:rPr>
                <w:sz w:val="22"/>
                <w:szCs w:val="22"/>
              </w:rPr>
            </w:pPr>
            <w:proofErr w:type="spellStart"/>
            <w:r>
              <w:rPr>
                <w:sz w:val="22"/>
                <w:szCs w:val="22"/>
              </w:rPr>
              <w:t>TUoS</w:t>
            </w:r>
            <w:proofErr w:type="spellEnd"/>
          </w:p>
        </w:tc>
        <w:tc>
          <w:tcPr>
            <w:tcW w:w="0" w:type="auto"/>
            <w:tcMar>
              <w:top w:w="85" w:type="dxa"/>
              <w:left w:w="85" w:type="dxa"/>
              <w:bottom w:w="85" w:type="dxa"/>
              <w:right w:w="85" w:type="dxa"/>
            </w:tcMar>
          </w:tcPr>
          <w:p w14:paraId="5BE27D20" w14:textId="56A13967" w:rsidR="00D074C0" w:rsidRDefault="00D074C0" w:rsidP="00D074C0">
            <w:pPr>
              <w:tabs>
                <w:tab w:val="clear" w:pos="709"/>
              </w:tabs>
              <w:spacing w:after="0"/>
              <w:ind w:left="0"/>
              <w:rPr>
                <w:sz w:val="22"/>
                <w:szCs w:val="22"/>
              </w:rPr>
            </w:pPr>
            <w:r>
              <w:rPr>
                <w:sz w:val="22"/>
                <w:szCs w:val="22"/>
              </w:rPr>
              <w:t>Transmission Use of System</w:t>
            </w:r>
          </w:p>
        </w:tc>
      </w:tr>
      <w:tr w:rsidR="00D074C0" w14:paraId="74D52832" w14:textId="77777777" w:rsidTr="00BF5F5B">
        <w:tc>
          <w:tcPr>
            <w:tcW w:w="0" w:type="auto"/>
            <w:tcMar>
              <w:top w:w="85" w:type="dxa"/>
              <w:left w:w="85" w:type="dxa"/>
              <w:bottom w:w="85" w:type="dxa"/>
              <w:right w:w="85" w:type="dxa"/>
            </w:tcMar>
          </w:tcPr>
          <w:p w14:paraId="682F8B2C" w14:textId="77777777" w:rsidR="00D074C0" w:rsidRDefault="00D074C0" w:rsidP="00D074C0">
            <w:pPr>
              <w:tabs>
                <w:tab w:val="clear" w:pos="709"/>
              </w:tabs>
              <w:spacing w:after="0"/>
              <w:ind w:left="0"/>
              <w:rPr>
                <w:sz w:val="22"/>
                <w:szCs w:val="22"/>
              </w:rPr>
            </w:pPr>
            <w:r>
              <w:rPr>
                <w:sz w:val="22"/>
                <w:szCs w:val="22"/>
              </w:rPr>
              <w:t>VAR</w:t>
            </w:r>
          </w:p>
        </w:tc>
        <w:tc>
          <w:tcPr>
            <w:tcW w:w="0" w:type="auto"/>
            <w:tcMar>
              <w:top w:w="85" w:type="dxa"/>
              <w:left w:w="85" w:type="dxa"/>
              <w:bottom w:w="85" w:type="dxa"/>
              <w:right w:w="85" w:type="dxa"/>
            </w:tcMar>
          </w:tcPr>
          <w:p w14:paraId="02FB1159" w14:textId="77777777" w:rsidR="00D074C0" w:rsidRDefault="00D074C0" w:rsidP="00D074C0">
            <w:pPr>
              <w:tabs>
                <w:tab w:val="clear" w:pos="709"/>
              </w:tabs>
              <w:spacing w:after="0"/>
              <w:ind w:left="0"/>
              <w:rPr>
                <w:sz w:val="22"/>
                <w:szCs w:val="22"/>
              </w:rPr>
            </w:pPr>
            <w:r>
              <w:rPr>
                <w:sz w:val="22"/>
                <w:szCs w:val="22"/>
              </w:rPr>
              <w:t>Volume Allocation Run</w:t>
            </w:r>
          </w:p>
        </w:tc>
      </w:tr>
      <w:tr w:rsidR="00D074C0" w14:paraId="12176667" w14:textId="77777777" w:rsidTr="00BF5F5B">
        <w:tc>
          <w:tcPr>
            <w:tcW w:w="0" w:type="auto"/>
            <w:tcMar>
              <w:top w:w="85" w:type="dxa"/>
              <w:left w:w="85" w:type="dxa"/>
              <w:bottom w:w="85" w:type="dxa"/>
              <w:right w:w="85" w:type="dxa"/>
            </w:tcMar>
          </w:tcPr>
          <w:p w14:paraId="3073EE18" w14:textId="77777777" w:rsidR="00D074C0" w:rsidRDefault="00D074C0" w:rsidP="00D074C0">
            <w:pPr>
              <w:tabs>
                <w:tab w:val="clear" w:pos="709"/>
              </w:tabs>
              <w:spacing w:after="0"/>
              <w:ind w:left="0"/>
              <w:rPr>
                <w:sz w:val="22"/>
                <w:szCs w:val="22"/>
              </w:rPr>
            </w:pPr>
            <w:r>
              <w:rPr>
                <w:sz w:val="22"/>
                <w:szCs w:val="22"/>
              </w:rPr>
              <w:t>WD</w:t>
            </w:r>
          </w:p>
        </w:tc>
        <w:tc>
          <w:tcPr>
            <w:tcW w:w="0" w:type="auto"/>
            <w:tcMar>
              <w:top w:w="85" w:type="dxa"/>
              <w:left w:w="85" w:type="dxa"/>
              <w:bottom w:w="85" w:type="dxa"/>
              <w:right w:w="85" w:type="dxa"/>
            </w:tcMar>
          </w:tcPr>
          <w:p w14:paraId="6A81D6B9" w14:textId="77777777" w:rsidR="00D074C0" w:rsidRDefault="00D074C0" w:rsidP="00D074C0">
            <w:pPr>
              <w:tabs>
                <w:tab w:val="clear" w:pos="709"/>
              </w:tabs>
              <w:spacing w:after="0"/>
              <w:ind w:left="0"/>
              <w:rPr>
                <w:sz w:val="22"/>
                <w:szCs w:val="22"/>
              </w:rPr>
            </w:pPr>
            <w:r>
              <w:rPr>
                <w:sz w:val="22"/>
                <w:szCs w:val="22"/>
              </w:rPr>
              <w:t>Working Day</w:t>
            </w:r>
          </w:p>
        </w:tc>
      </w:tr>
    </w:tbl>
    <w:p w14:paraId="26C0462D" w14:textId="77777777" w:rsidR="00FC05F6" w:rsidRDefault="00FC05F6" w:rsidP="00FE7291">
      <w:pPr>
        <w:tabs>
          <w:tab w:val="clear" w:pos="709"/>
        </w:tabs>
        <w:ind w:left="0"/>
      </w:pPr>
    </w:p>
    <w:p w14:paraId="3950EE23" w14:textId="77777777" w:rsidR="00FC05F6" w:rsidRDefault="00FC05F6" w:rsidP="00FE7291">
      <w:pPr>
        <w:tabs>
          <w:tab w:val="clear" w:pos="709"/>
        </w:tabs>
        <w:ind w:left="0"/>
      </w:pPr>
    </w:p>
    <w:p w14:paraId="70CC7A9F" w14:textId="77777777" w:rsidR="00FB2A13" w:rsidRDefault="00FB2A13" w:rsidP="00FE7291">
      <w:pPr>
        <w:tabs>
          <w:tab w:val="clear" w:pos="709"/>
        </w:tabs>
        <w:ind w:left="0"/>
        <w:sectPr w:rsidR="00FB2A13">
          <w:headerReference w:type="default" r:id="rId16"/>
          <w:footerReference w:type="default" r:id="rId17"/>
          <w:pgSz w:w="11906" w:h="16838" w:code="9"/>
          <w:pgMar w:top="1418" w:right="1418" w:bottom="1418" w:left="1418" w:header="709" w:footer="709" w:gutter="0"/>
          <w:cols w:space="708"/>
          <w:docGrid w:linePitch="360"/>
        </w:sectPr>
      </w:pPr>
    </w:p>
    <w:p w14:paraId="6F8911A8" w14:textId="2132F69B" w:rsidR="00FC05F6" w:rsidRDefault="00CE59A9" w:rsidP="00FE7291">
      <w:pPr>
        <w:pStyle w:val="Heading1"/>
        <w:numPr>
          <w:ilvl w:val="0"/>
          <w:numId w:val="0"/>
        </w:numPr>
        <w:ind w:left="851" w:hanging="851"/>
      </w:pPr>
      <w:bookmarkStart w:id="29" w:name="_Toc165554453"/>
      <w:r>
        <w:lastRenderedPageBreak/>
        <w:t>2.</w:t>
      </w:r>
      <w:r>
        <w:tab/>
        <w:t>Interface and Timetable Information</w:t>
      </w:r>
      <w:bookmarkEnd w:id="29"/>
    </w:p>
    <w:p w14:paraId="78774972" w14:textId="77777777" w:rsidR="00FC05F6" w:rsidRDefault="00CE59A9" w:rsidP="00FE7291">
      <w:pPr>
        <w:pStyle w:val="Heading2"/>
        <w:spacing w:before="0"/>
        <w:ind w:left="851" w:hanging="851"/>
        <w:rPr>
          <w:b w:val="0"/>
        </w:rPr>
      </w:pPr>
      <w:bookmarkStart w:id="30" w:name="_Toc165554454"/>
      <w:r>
        <w:t>2.1</w:t>
      </w:r>
      <w:r>
        <w:tab/>
      </w:r>
      <w:r w:rsidR="009D305E">
        <w:t xml:space="preserve">MSID Pair </w:t>
      </w:r>
      <w:r w:rsidR="002D0F27">
        <w:t>Allocation Notification</w:t>
      </w:r>
      <w:bookmarkEnd w:id="30"/>
    </w:p>
    <w:p w14:paraId="13499E84" w14:textId="6F6D4208" w:rsidR="00A17A05" w:rsidRPr="00A17A05" w:rsidRDefault="00A17A05" w:rsidP="00FB2A13">
      <w:pPr>
        <w:tabs>
          <w:tab w:val="clear" w:pos="709"/>
        </w:tabs>
        <w:ind w:left="851"/>
      </w:pPr>
      <w:r>
        <w:t>Where a VLP</w:t>
      </w:r>
      <w:r w:rsidR="006C3ED5">
        <w:t xml:space="preserve"> or AMVLP</w:t>
      </w:r>
      <w:r>
        <w:t xml:space="preserve"> has registered a Secondary BM Unit, or a Supplier intends to use a</w:t>
      </w:r>
      <w:r w:rsidR="005C6D36">
        <w:t>n Additional</w:t>
      </w:r>
      <w:r w:rsidR="00C16BE6">
        <w:t xml:space="preserve"> </w:t>
      </w:r>
      <w:r w:rsidRPr="00E67CB6">
        <w:t>Primary</w:t>
      </w:r>
      <w:r>
        <w:t xml:space="preserve"> BM Unit, for the purposes of providing Balancing Services</w:t>
      </w:r>
      <w:r>
        <w:rPr>
          <w:rStyle w:val="FootnoteReference"/>
        </w:rPr>
        <w:footnoteReference w:id="7"/>
      </w:r>
      <w:r>
        <w:t>, the BM Unit must be specified in terms of the component MSID Pairs.</w:t>
      </w:r>
      <w:r w:rsidR="00225841">
        <w:t xml:space="preserve"> Where the NETSO has contracts with non BM Applicable Balancing Services Providers, it must specify the MSID Pairs that may be used to provide those non BM Applicable Balancing Services.</w:t>
      </w:r>
    </w:p>
    <w:tbl>
      <w:tblPr>
        <w:tblStyle w:val="TableGrid"/>
        <w:tblW w:w="5000" w:type="pct"/>
        <w:tblLook w:val="01E0" w:firstRow="1" w:lastRow="1" w:firstColumn="1" w:lastColumn="1" w:noHBand="0" w:noVBand="0"/>
      </w:tblPr>
      <w:tblGrid>
        <w:gridCol w:w="992"/>
        <w:gridCol w:w="2301"/>
        <w:gridCol w:w="4302"/>
        <w:gridCol w:w="1086"/>
        <w:gridCol w:w="1273"/>
        <w:gridCol w:w="2653"/>
        <w:gridCol w:w="1385"/>
      </w:tblGrid>
      <w:tr w:rsidR="008B688F" w:rsidRPr="00874C05" w14:paraId="4AA6AC34" w14:textId="77777777" w:rsidTr="00874C05">
        <w:trPr>
          <w:cantSplit/>
          <w:tblHeader/>
        </w:trPr>
        <w:tc>
          <w:tcPr>
            <w:tcW w:w="354" w:type="pct"/>
            <w:shd w:val="clear" w:color="91B8D1" w:fill="auto"/>
            <w:tcMar>
              <w:top w:w="85" w:type="dxa"/>
              <w:left w:w="85" w:type="dxa"/>
              <w:bottom w:w="85" w:type="dxa"/>
              <w:right w:w="85" w:type="dxa"/>
            </w:tcMar>
          </w:tcPr>
          <w:p w14:paraId="0A52EA6D" w14:textId="77777777" w:rsidR="00A15864" w:rsidRPr="00874C05" w:rsidRDefault="00A15864" w:rsidP="00874C05">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29F7FB1E" w14:textId="77777777" w:rsidR="00A15864" w:rsidRPr="00874C05" w:rsidRDefault="00A15864" w:rsidP="00874C05">
            <w:pPr>
              <w:tabs>
                <w:tab w:val="clear" w:pos="709"/>
              </w:tabs>
              <w:spacing w:after="0"/>
              <w:ind w:left="0"/>
              <w:jc w:val="center"/>
              <w:rPr>
                <w:b/>
                <w:sz w:val="20"/>
                <w:szCs w:val="20"/>
              </w:rPr>
            </w:pPr>
            <w:r w:rsidRPr="00874C05">
              <w:rPr>
                <w:b/>
                <w:sz w:val="20"/>
                <w:szCs w:val="20"/>
              </w:rPr>
              <w:t>WHEN</w:t>
            </w:r>
          </w:p>
        </w:tc>
        <w:tc>
          <w:tcPr>
            <w:tcW w:w="1537" w:type="pct"/>
            <w:shd w:val="clear" w:color="91B8D1" w:fill="auto"/>
            <w:tcMar>
              <w:top w:w="85" w:type="dxa"/>
              <w:left w:w="85" w:type="dxa"/>
              <w:bottom w:w="85" w:type="dxa"/>
              <w:right w:w="85" w:type="dxa"/>
            </w:tcMar>
          </w:tcPr>
          <w:p w14:paraId="2969651F" w14:textId="77777777" w:rsidR="00A15864" w:rsidRPr="00874C05" w:rsidRDefault="00A15864" w:rsidP="00874C05">
            <w:pPr>
              <w:tabs>
                <w:tab w:val="clear" w:pos="709"/>
              </w:tabs>
              <w:spacing w:after="0"/>
              <w:ind w:left="0"/>
              <w:jc w:val="center"/>
              <w:rPr>
                <w:b/>
                <w:sz w:val="20"/>
                <w:szCs w:val="20"/>
              </w:rPr>
            </w:pPr>
            <w:r w:rsidRPr="00874C05">
              <w:rPr>
                <w:b/>
                <w:sz w:val="20"/>
                <w:szCs w:val="20"/>
              </w:rPr>
              <w:t>ACTION</w:t>
            </w:r>
          </w:p>
        </w:tc>
        <w:tc>
          <w:tcPr>
            <w:tcW w:w="388" w:type="pct"/>
            <w:shd w:val="clear" w:color="91B8D1" w:fill="auto"/>
            <w:tcMar>
              <w:top w:w="85" w:type="dxa"/>
              <w:left w:w="85" w:type="dxa"/>
              <w:bottom w:w="85" w:type="dxa"/>
              <w:right w:w="85" w:type="dxa"/>
            </w:tcMar>
          </w:tcPr>
          <w:p w14:paraId="4B592B15" w14:textId="77777777" w:rsidR="00A15864" w:rsidRPr="00874C05" w:rsidRDefault="00A15864" w:rsidP="00874C05">
            <w:pPr>
              <w:tabs>
                <w:tab w:val="clear" w:pos="709"/>
              </w:tabs>
              <w:spacing w:after="0"/>
              <w:ind w:left="0"/>
              <w:jc w:val="center"/>
              <w:rPr>
                <w:b/>
                <w:sz w:val="20"/>
                <w:szCs w:val="20"/>
              </w:rPr>
            </w:pPr>
            <w:r w:rsidRPr="00874C05">
              <w:rPr>
                <w:b/>
                <w:sz w:val="20"/>
                <w:szCs w:val="20"/>
              </w:rPr>
              <w:t>FROM</w:t>
            </w:r>
          </w:p>
        </w:tc>
        <w:tc>
          <w:tcPr>
            <w:tcW w:w="455" w:type="pct"/>
            <w:shd w:val="clear" w:color="91B8D1" w:fill="auto"/>
            <w:tcMar>
              <w:top w:w="85" w:type="dxa"/>
              <w:left w:w="85" w:type="dxa"/>
              <w:bottom w:w="85" w:type="dxa"/>
              <w:right w:w="85" w:type="dxa"/>
            </w:tcMar>
          </w:tcPr>
          <w:p w14:paraId="36D68FC8" w14:textId="77777777" w:rsidR="00A15864" w:rsidRPr="00874C05" w:rsidRDefault="00A15864" w:rsidP="00874C05">
            <w:pPr>
              <w:tabs>
                <w:tab w:val="clear" w:pos="709"/>
              </w:tabs>
              <w:spacing w:after="0"/>
              <w:ind w:left="0"/>
              <w:jc w:val="center"/>
              <w:rPr>
                <w:b/>
                <w:sz w:val="20"/>
                <w:szCs w:val="20"/>
              </w:rPr>
            </w:pPr>
            <w:r w:rsidRPr="00874C05">
              <w:rPr>
                <w:b/>
                <w:sz w:val="20"/>
                <w:szCs w:val="20"/>
              </w:rPr>
              <w:t>TO</w:t>
            </w:r>
          </w:p>
        </w:tc>
        <w:tc>
          <w:tcPr>
            <w:tcW w:w="948" w:type="pct"/>
            <w:shd w:val="clear" w:color="91B8D1" w:fill="auto"/>
            <w:tcMar>
              <w:top w:w="85" w:type="dxa"/>
              <w:left w:w="85" w:type="dxa"/>
              <w:bottom w:w="85" w:type="dxa"/>
              <w:right w:w="85" w:type="dxa"/>
            </w:tcMar>
          </w:tcPr>
          <w:p w14:paraId="6056CC9D" w14:textId="77777777" w:rsidR="00A15864" w:rsidRPr="00874C05" w:rsidRDefault="00A15864" w:rsidP="00874C05">
            <w:pPr>
              <w:tabs>
                <w:tab w:val="clear" w:pos="709"/>
              </w:tabs>
              <w:spacing w:after="0"/>
              <w:ind w:left="0"/>
              <w:jc w:val="center"/>
              <w:rPr>
                <w:b/>
                <w:sz w:val="20"/>
                <w:szCs w:val="20"/>
              </w:rPr>
            </w:pPr>
            <w:r w:rsidRPr="00874C05">
              <w:rPr>
                <w:b/>
                <w:sz w:val="20"/>
                <w:szCs w:val="20"/>
              </w:rPr>
              <w:t>INFORMATION REQUIRED</w:t>
            </w:r>
          </w:p>
        </w:tc>
        <w:tc>
          <w:tcPr>
            <w:tcW w:w="495" w:type="pct"/>
            <w:shd w:val="clear" w:color="91B8D1" w:fill="auto"/>
            <w:tcMar>
              <w:top w:w="85" w:type="dxa"/>
              <w:left w:w="85" w:type="dxa"/>
              <w:bottom w:w="85" w:type="dxa"/>
              <w:right w:w="85" w:type="dxa"/>
            </w:tcMar>
          </w:tcPr>
          <w:p w14:paraId="7CF47E85" w14:textId="77777777" w:rsidR="00A15864" w:rsidRPr="00874C05" w:rsidRDefault="00A15864" w:rsidP="00874C05">
            <w:pPr>
              <w:tabs>
                <w:tab w:val="clear" w:pos="709"/>
              </w:tabs>
              <w:spacing w:after="0"/>
              <w:ind w:left="0"/>
              <w:jc w:val="center"/>
              <w:rPr>
                <w:b/>
                <w:sz w:val="20"/>
                <w:szCs w:val="20"/>
              </w:rPr>
            </w:pPr>
            <w:r w:rsidRPr="00874C05">
              <w:rPr>
                <w:b/>
                <w:sz w:val="20"/>
                <w:szCs w:val="20"/>
              </w:rPr>
              <w:t>METHOD</w:t>
            </w:r>
          </w:p>
        </w:tc>
      </w:tr>
      <w:tr w:rsidR="00A15864" w:rsidRPr="00874C05" w14:paraId="116C8C24" w14:textId="77777777" w:rsidTr="00BF5F5B">
        <w:trPr>
          <w:cantSplit/>
        </w:trPr>
        <w:tc>
          <w:tcPr>
            <w:tcW w:w="354" w:type="pct"/>
            <w:tcMar>
              <w:top w:w="85" w:type="dxa"/>
              <w:left w:w="85" w:type="dxa"/>
              <w:bottom w:w="85" w:type="dxa"/>
              <w:right w:w="85" w:type="dxa"/>
            </w:tcMar>
          </w:tcPr>
          <w:p w14:paraId="77291257" w14:textId="77777777" w:rsidR="00A15864" w:rsidRPr="00874C05" w:rsidRDefault="00697FCF" w:rsidP="00874C05">
            <w:pPr>
              <w:pStyle w:val="Table"/>
              <w:tabs>
                <w:tab w:val="clear" w:pos="709"/>
              </w:tabs>
              <w:spacing w:after="0"/>
              <w:ind w:left="0"/>
            </w:pPr>
            <w:r w:rsidRPr="00874C05">
              <w:t>2</w:t>
            </w:r>
            <w:r w:rsidR="00253BB3" w:rsidRPr="00874C05">
              <w:t>.1.1</w:t>
            </w:r>
          </w:p>
        </w:tc>
        <w:tc>
          <w:tcPr>
            <w:tcW w:w="822" w:type="pct"/>
            <w:tcMar>
              <w:top w:w="85" w:type="dxa"/>
              <w:left w:w="85" w:type="dxa"/>
              <w:bottom w:w="85" w:type="dxa"/>
              <w:right w:w="85" w:type="dxa"/>
            </w:tcMar>
          </w:tcPr>
          <w:p w14:paraId="7DB1906F" w14:textId="77777777" w:rsidR="00DB1EE2" w:rsidRPr="00874C05" w:rsidRDefault="00887BDC" w:rsidP="00874C05">
            <w:pPr>
              <w:pStyle w:val="Table"/>
              <w:tabs>
                <w:tab w:val="clear" w:pos="709"/>
              </w:tabs>
              <w:spacing w:after="0"/>
              <w:rPr>
                <w:lang w:val="en-US"/>
              </w:rPr>
            </w:pPr>
            <w:r w:rsidRPr="00874C05">
              <w:rPr>
                <w:lang w:val="en-US"/>
              </w:rPr>
              <w:t>A</w:t>
            </w:r>
            <w:r w:rsidR="00653BFA" w:rsidRPr="00874C05">
              <w:rPr>
                <w:lang w:val="en-US"/>
              </w:rPr>
              <w:t xml:space="preserve">t least 5 WD before the EFSD of the MSID Pair </w:t>
            </w:r>
          </w:p>
        </w:tc>
        <w:tc>
          <w:tcPr>
            <w:tcW w:w="1537" w:type="pct"/>
            <w:tcMar>
              <w:top w:w="85" w:type="dxa"/>
              <w:left w:w="85" w:type="dxa"/>
              <w:bottom w:w="85" w:type="dxa"/>
              <w:right w:w="85" w:type="dxa"/>
            </w:tcMar>
          </w:tcPr>
          <w:p w14:paraId="1FFEE3D8" w14:textId="77777777" w:rsidR="00A15864" w:rsidRPr="00874C05" w:rsidRDefault="000777D6" w:rsidP="00874C05">
            <w:pPr>
              <w:pStyle w:val="Table"/>
              <w:tabs>
                <w:tab w:val="clear" w:pos="709"/>
              </w:tabs>
              <w:spacing w:after="0"/>
              <w:ind w:left="0"/>
            </w:pPr>
            <w:r w:rsidRPr="00874C05">
              <w:rPr>
                <w:lang w:val="en-US"/>
              </w:rPr>
              <w:t>Send the MSID Pair Allocation</w:t>
            </w:r>
          </w:p>
        </w:tc>
        <w:tc>
          <w:tcPr>
            <w:tcW w:w="388" w:type="pct"/>
            <w:tcMar>
              <w:top w:w="85" w:type="dxa"/>
              <w:left w:w="85" w:type="dxa"/>
              <w:bottom w:w="85" w:type="dxa"/>
              <w:right w:w="85" w:type="dxa"/>
            </w:tcMar>
          </w:tcPr>
          <w:p w14:paraId="10779024" w14:textId="77777777" w:rsidR="00225841" w:rsidRDefault="005C6D36" w:rsidP="00225841">
            <w:pPr>
              <w:pStyle w:val="Table"/>
              <w:tabs>
                <w:tab w:val="clear" w:pos="709"/>
              </w:tabs>
              <w:spacing w:after="0"/>
            </w:pPr>
            <w:r w:rsidRPr="00874C05">
              <w:t>Lead Party</w:t>
            </w:r>
            <w:r w:rsidR="00225841">
              <w:t>,</w:t>
            </w:r>
          </w:p>
          <w:p w14:paraId="55E1712B" w14:textId="77777777" w:rsidR="00A15864" w:rsidRPr="00874C05" w:rsidRDefault="00225841" w:rsidP="00225841">
            <w:pPr>
              <w:pStyle w:val="Table"/>
              <w:tabs>
                <w:tab w:val="clear" w:pos="709"/>
              </w:tabs>
              <w:spacing w:after="0"/>
            </w:pPr>
            <w:r>
              <w:t>NETSO</w:t>
            </w:r>
          </w:p>
        </w:tc>
        <w:tc>
          <w:tcPr>
            <w:tcW w:w="455" w:type="pct"/>
            <w:tcMar>
              <w:top w:w="85" w:type="dxa"/>
              <w:left w:w="85" w:type="dxa"/>
              <w:bottom w:w="85" w:type="dxa"/>
              <w:right w:w="85" w:type="dxa"/>
            </w:tcMar>
          </w:tcPr>
          <w:p w14:paraId="44BF7263" w14:textId="77777777" w:rsidR="00A15864" w:rsidRPr="00874C05" w:rsidRDefault="00253BB3" w:rsidP="00874C05">
            <w:pPr>
              <w:pStyle w:val="Table"/>
              <w:tabs>
                <w:tab w:val="clear" w:pos="709"/>
              </w:tabs>
              <w:spacing w:after="0"/>
              <w:ind w:left="0"/>
            </w:pPr>
            <w:r w:rsidRPr="00874C05">
              <w:t>SVAA</w:t>
            </w:r>
          </w:p>
        </w:tc>
        <w:tc>
          <w:tcPr>
            <w:tcW w:w="948" w:type="pct"/>
            <w:tcMar>
              <w:top w:w="85" w:type="dxa"/>
              <w:left w:w="85" w:type="dxa"/>
              <w:bottom w:w="85" w:type="dxa"/>
              <w:right w:w="85" w:type="dxa"/>
            </w:tcMar>
          </w:tcPr>
          <w:p w14:paraId="7F940BCA" w14:textId="77777777" w:rsidR="00D036FB" w:rsidRPr="00874C05" w:rsidRDefault="00422049" w:rsidP="00874C05">
            <w:pPr>
              <w:pStyle w:val="Table"/>
              <w:tabs>
                <w:tab w:val="clear" w:pos="709"/>
              </w:tabs>
              <w:spacing w:after="0"/>
            </w:pPr>
            <w:r w:rsidRPr="00874C05">
              <w:t>P0278</w:t>
            </w:r>
            <w:r w:rsidR="00E64464" w:rsidRPr="00874C05">
              <w:t xml:space="preserve"> </w:t>
            </w:r>
            <w:r w:rsidR="000777D6" w:rsidRPr="00874C05">
              <w:t xml:space="preserve">– </w:t>
            </w:r>
            <w:r w:rsidR="00253BB3" w:rsidRPr="00874C05">
              <w:t xml:space="preserve">MSID Pair </w:t>
            </w:r>
            <w:r w:rsidR="000777D6" w:rsidRPr="00874C05">
              <w:t xml:space="preserve">Allocation </w:t>
            </w:r>
          </w:p>
        </w:tc>
        <w:tc>
          <w:tcPr>
            <w:tcW w:w="495" w:type="pct"/>
            <w:tcMar>
              <w:top w:w="85" w:type="dxa"/>
              <w:left w:w="85" w:type="dxa"/>
              <w:bottom w:w="85" w:type="dxa"/>
              <w:right w:w="85" w:type="dxa"/>
            </w:tcMar>
          </w:tcPr>
          <w:p w14:paraId="6D953DB0" w14:textId="77777777" w:rsidR="00A15864" w:rsidRPr="00874C05" w:rsidRDefault="004B2D0A" w:rsidP="00874C05">
            <w:pPr>
              <w:pStyle w:val="Table"/>
              <w:tabs>
                <w:tab w:val="clear" w:pos="709"/>
              </w:tabs>
              <w:spacing w:after="0"/>
            </w:pPr>
            <w:r w:rsidRPr="00874C05">
              <w:rPr>
                <w:lang w:val="en-US"/>
              </w:rPr>
              <w:t xml:space="preserve">Self-Service Gateway </w:t>
            </w:r>
            <w:r w:rsidR="00253BB3" w:rsidRPr="00874C05">
              <w:rPr>
                <w:lang w:val="en-US"/>
              </w:rPr>
              <w:t>or other method, as agreed.</w:t>
            </w:r>
          </w:p>
        </w:tc>
      </w:tr>
      <w:tr w:rsidR="00FE5534" w:rsidRPr="00874C05" w14:paraId="7908E39E" w14:textId="77777777" w:rsidTr="00BF5F5B">
        <w:trPr>
          <w:cantSplit/>
        </w:trPr>
        <w:tc>
          <w:tcPr>
            <w:tcW w:w="354" w:type="pct"/>
            <w:tcMar>
              <w:top w:w="85" w:type="dxa"/>
              <w:left w:w="85" w:type="dxa"/>
              <w:bottom w:w="85" w:type="dxa"/>
              <w:right w:w="85" w:type="dxa"/>
            </w:tcMar>
          </w:tcPr>
          <w:p w14:paraId="0C48F6A8" w14:textId="77777777" w:rsidR="00FE5534" w:rsidRPr="00874C05" w:rsidRDefault="00FE5534" w:rsidP="00874C05">
            <w:pPr>
              <w:pStyle w:val="Table"/>
              <w:tabs>
                <w:tab w:val="clear" w:pos="709"/>
              </w:tabs>
              <w:spacing w:after="0"/>
              <w:ind w:left="0"/>
            </w:pPr>
            <w:r w:rsidRPr="00874C05">
              <w:t>2.1.2</w:t>
            </w:r>
          </w:p>
        </w:tc>
        <w:tc>
          <w:tcPr>
            <w:tcW w:w="822" w:type="pct"/>
            <w:tcMar>
              <w:top w:w="85" w:type="dxa"/>
              <w:left w:w="85" w:type="dxa"/>
              <w:bottom w:w="85" w:type="dxa"/>
              <w:right w:w="85" w:type="dxa"/>
            </w:tcMar>
          </w:tcPr>
          <w:p w14:paraId="662B39A2" w14:textId="77777777" w:rsidR="00FE5534" w:rsidRPr="00874C05" w:rsidRDefault="00FE5534" w:rsidP="00874C05">
            <w:pPr>
              <w:pStyle w:val="Table"/>
              <w:tabs>
                <w:tab w:val="clear" w:pos="709"/>
              </w:tabs>
              <w:spacing w:after="0"/>
              <w:rPr>
                <w:lang w:val="en-US"/>
              </w:rPr>
            </w:pPr>
            <w:r w:rsidRPr="00874C05">
              <w:rPr>
                <w:lang w:val="en-US"/>
              </w:rPr>
              <w:t>As required upon receiving additional information</w:t>
            </w:r>
          </w:p>
        </w:tc>
        <w:tc>
          <w:tcPr>
            <w:tcW w:w="1537" w:type="pct"/>
            <w:tcMar>
              <w:top w:w="85" w:type="dxa"/>
              <w:left w:w="85" w:type="dxa"/>
              <w:bottom w:w="85" w:type="dxa"/>
              <w:right w:w="85" w:type="dxa"/>
            </w:tcMar>
          </w:tcPr>
          <w:p w14:paraId="234EFB4F" w14:textId="44863DB0" w:rsidR="00FE5534" w:rsidRPr="00874C05" w:rsidRDefault="00FE5534" w:rsidP="00874C05">
            <w:pPr>
              <w:pStyle w:val="Table"/>
              <w:tabs>
                <w:tab w:val="clear" w:pos="709"/>
              </w:tabs>
              <w:spacing w:after="0"/>
              <w:rPr>
                <w:lang w:val="en-US"/>
              </w:rPr>
            </w:pPr>
            <w:r w:rsidRPr="00874C05">
              <w:rPr>
                <w:lang w:val="en-US"/>
              </w:rPr>
              <w:t xml:space="preserve">Send </w:t>
            </w:r>
            <w:r w:rsidR="009B6986" w:rsidRPr="00874C05">
              <w:rPr>
                <w:lang w:val="en-US"/>
              </w:rPr>
              <w:t xml:space="preserve">an </w:t>
            </w:r>
            <w:r w:rsidR="0020308D" w:rsidRPr="00874C05">
              <w:rPr>
                <w:lang w:val="en-US"/>
              </w:rPr>
              <w:t>amended</w:t>
            </w:r>
            <w:r w:rsidRPr="00874C05">
              <w:rPr>
                <w:lang w:val="en-US"/>
              </w:rPr>
              <w:t xml:space="preserve"> MSID Pair Allocation</w:t>
            </w:r>
            <w:r w:rsidRPr="00874C05">
              <w:rPr>
                <w:rStyle w:val="FootnoteReference"/>
                <w:lang w:val="en-US"/>
              </w:rPr>
              <w:footnoteReference w:id="8"/>
            </w:r>
          </w:p>
        </w:tc>
        <w:tc>
          <w:tcPr>
            <w:tcW w:w="388" w:type="pct"/>
            <w:tcMar>
              <w:top w:w="85" w:type="dxa"/>
              <w:left w:w="85" w:type="dxa"/>
              <w:bottom w:w="85" w:type="dxa"/>
              <w:right w:w="85" w:type="dxa"/>
            </w:tcMar>
          </w:tcPr>
          <w:p w14:paraId="280BB80E" w14:textId="77777777" w:rsidR="00225841" w:rsidRDefault="005C6D36" w:rsidP="00225841">
            <w:pPr>
              <w:pStyle w:val="Table"/>
              <w:tabs>
                <w:tab w:val="clear" w:pos="709"/>
              </w:tabs>
              <w:spacing w:after="0"/>
            </w:pPr>
            <w:r w:rsidRPr="00874C05">
              <w:t>Lead Party</w:t>
            </w:r>
            <w:r w:rsidR="00225841">
              <w:t>,</w:t>
            </w:r>
          </w:p>
          <w:p w14:paraId="64A0A6F5" w14:textId="77777777" w:rsidR="00FE5534" w:rsidRPr="00874C05" w:rsidRDefault="00225841" w:rsidP="00225841">
            <w:pPr>
              <w:pStyle w:val="Table"/>
              <w:tabs>
                <w:tab w:val="clear" w:pos="709"/>
              </w:tabs>
              <w:spacing w:after="0"/>
            </w:pPr>
            <w:r>
              <w:t>NETSO</w:t>
            </w:r>
          </w:p>
        </w:tc>
        <w:tc>
          <w:tcPr>
            <w:tcW w:w="455" w:type="pct"/>
            <w:tcMar>
              <w:top w:w="85" w:type="dxa"/>
              <w:left w:w="85" w:type="dxa"/>
              <w:bottom w:w="85" w:type="dxa"/>
              <w:right w:w="85" w:type="dxa"/>
            </w:tcMar>
          </w:tcPr>
          <w:p w14:paraId="0231F5DA" w14:textId="77777777" w:rsidR="00FE5534" w:rsidRPr="00874C05" w:rsidRDefault="00FE5534" w:rsidP="00874C05">
            <w:pPr>
              <w:pStyle w:val="Table"/>
              <w:tabs>
                <w:tab w:val="clear" w:pos="709"/>
              </w:tabs>
              <w:spacing w:after="0"/>
              <w:ind w:left="0"/>
            </w:pPr>
            <w:r w:rsidRPr="00874C05">
              <w:t>SVAA</w:t>
            </w:r>
          </w:p>
        </w:tc>
        <w:tc>
          <w:tcPr>
            <w:tcW w:w="948" w:type="pct"/>
            <w:tcMar>
              <w:top w:w="85" w:type="dxa"/>
              <w:left w:w="85" w:type="dxa"/>
              <w:bottom w:w="85" w:type="dxa"/>
              <w:right w:w="85" w:type="dxa"/>
            </w:tcMar>
          </w:tcPr>
          <w:p w14:paraId="51B14E70" w14:textId="77777777" w:rsidR="00C56399" w:rsidRPr="00874C05" w:rsidRDefault="00196FF6" w:rsidP="00874C05">
            <w:pPr>
              <w:pStyle w:val="Table"/>
              <w:tabs>
                <w:tab w:val="clear" w:pos="709"/>
              </w:tabs>
              <w:spacing w:after="120"/>
              <w:ind w:left="0"/>
            </w:pPr>
            <w:r w:rsidRPr="00874C05">
              <w:t xml:space="preserve">P0278 </w:t>
            </w:r>
            <w:r w:rsidR="00C56399" w:rsidRPr="00874C05">
              <w:t>– MSID Pair Allocation</w:t>
            </w:r>
          </w:p>
          <w:p w14:paraId="1A1AF8E8" w14:textId="77777777" w:rsidR="00FE5534" w:rsidRPr="00874C05" w:rsidRDefault="00FE5534" w:rsidP="00874C05">
            <w:pPr>
              <w:pStyle w:val="Table"/>
              <w:tabs>
                <w:tab w:val="clear" w:pos="709"/>
              </w:tabs>
              <w:spacing w:after="0"/>
            </w:pPr>
            <w:r w:rsidRPr="00874C05">
              <w:t xml:space="preserve">Appendix 3.2 – </w:t>
            </w:r>
            <w:r w:rsidRPr="00874C05">
              <w:rPr>
                <w:lang w:val="en-US"/>
              </w:rPr>
              <w:t>Amendments to</w:t>
            </w:r>
            <w:r w:rsidRPr="00874C05">
              <w:t xml:space="preserve"> MSID Pair Allocations</w:t>
            </w:r>
          </w:p>
        </w:tc>
        <w:tc>
          <w:tcPr>
            <w:tcW w:w="495" w:type="pct"/>
            <w:tcMar>
              <w:top w:w="85" w:type="dxa"/>
              <w:left w:w="85" w:type="dxa"/>
              <w:bottom w:w="85" w:type="dxa"/>
              <w:right w:w="85" w:type="dxa"/>
            </w:tcMar>
          </w:tcPr>
          <w:p w14:paraId="17CB9B13" w14:textId="77777777" w:rsidR="00FE5534" w:rsidRPr="00874C05" w:rsidRDefault="004B2D0A" w:rsidP="00874C05">
            <w:pPr>
              <w:pStyle w:val="Table"/>
              <w:tabs>
                <w:tab w:val="clear" w:pos="709"/>
              </w:tabs>
              <w:spacing w:after="0"/>
              <w:rPr>
                <w:lang w:val="en-US"/>
              </w:rPr>
            </w:pPr>
            <w:r w:rsidRPr="00874C05">
              <w:rPr>
                <w:lang w:val="en-US"/>
              </w:rPr>
              <w:t>Self-Service Gateway</w:t>
            </w:r>
            <w:r w:rsidR="00FE5534" w:rsidRPr="00874C05">
              <w:rPr>
                <w:lang w:val="en-US"/>
              </w:rPr>
              <w:t>, as agreed.</w:t>
            </w:r>
          </w:p>
        </w:tc>
      </w:tr>
      <w:tr w:rsidR="00FE5534" w:rsidRPr="00874C05" w14:paraId="010FE76A" w14:textId="77777777" w:rsidTr="00BF5F5B">
        <w:trPr>
          <w:cantSplit/>
        </w:trPr>
        <w:tc>
          <w:tcPr>
            <w:tcW w:w="354" w:type="pct"/>
            <w:tcMar>
              <w:top w:w="85" w:type="dxa"/>
              <w:left w:w="85" w:type="dxa"/>
              <w:bottom w:w="85" w:type="dxa"/>
              <w:right w:w="85" w:type="dxa"/>
            </w:tcMar>
          </w:tcPr>
          <w:p w14:paraId="65111BAF" w14:textId="77777777" w:rsidR="00FE5534" w:rsidRPr="00874C05" w:rsidRDefault="00FE5534" w:rsidP="00874C05">
            <w:pPr>
              <w:pStyle w:val="Table"/>
              <w:tabs>
                <w:tab w:val="clear" w:pos="709"/>
              </w:tabs>
              <w:spacing w:after="0"/>
              <w:ind w:left="0"/>
            </w:pPr>
            <w:r w:rsidRPr="00874C05">
              <w:t>2.1.3</w:t>
            </w:r>
          </w:p>
        </w:tc>
        <w:tc>
          <w:tcPr>
            <w:tcW w:w="822" w:type="pct"/>
            <w:tcMar>
              <w:top w:w="85" w:type="dxa"/>
              <w:left w:w="85" w:type="dxa"/>
              <w:bottom w:w="85" w:type="dxa"/>
              <w:right w:w="85" w:type="dxa"/>
            </w:tcMar>
          </w:tcPr>
          <w:p w14:paraId="5C5FE901" w14:textId="77777777" w:rsidR="00FE5534" w:rsidRPr="00874C05" w:rsidRDefault="00FE5534" w:rsidP="00874C05">
            <w:pPr>
              <w:pStyle w:val="Table"/>
              <w:tabs>
                <w:tab w:val="clear" w:pos="709"/>
              </w:tabs>
              <w:spacing w:after="120"/>
              <w:ind w:left="0"/>
              <w:rPr>
                <w:lang w:val="en-US"/>
              </w:rPr>
            </w:pPr>
            <w:r w:rsidRPr="00874C05">
              <w:rPr>
                <w:lang w:val="en-US"/>
              </w:rPr>
              <w:t>Within 1 WD of 2.1.1</w:t>
            </w:r>
          </w:p>
          <w:p w14:paraId="667AC2CC" w14:textId="77777777" w:rsidR="0020308D" w:rsidRPr="00874C05" w:rsidRDefault="0020308D" w:rsidP="00874C05">
            <w:pPr>
              <w:pStyle w:val="Table"/>
              <w:tabs>
                <w:tab w:val="clear" w:pos="709"/>
              </w:tabs>
              <w:spacing w:after="0"/>
              <w:rPr>
                <w:lang w:val="en-US"/>
              </w:rPr>
            </w:pPr>
            <w:r w:rsidRPr="00874C05">
              <w:t>or where appropriate within 1 WD of 2.1.2</w:t>
            </w:r>
          </w:p>
        </w:tc>
        <w:tc>
          <w:tcPr>
            <w:tcW w:w="1537" w:type="pct"/>
            <w:tcMar>
              <w:top w:w="85" w:type="dxa"/>
              <w:left w:w="85" w:type="dxa"/>
              <w:bottom w:w="85" w:type="dxa"/>
              <w:right w:w="85" w:type="dxa"/>
            </w:tcMar>
          </w:tcPr>
          <w:p w14:paraId="0E8FFA7B" w14:textId="47CF8744" w:rsidR="00FE5534" w:rsidRPr="00874C05" w:rsidRDefault="00604D08">
            <w:pPr>
              <w:pStyle w:val="Table"/>
              <w:tabs>
                <w:tab w:val="clear" w:pos="709"/>
              </w:tabs>
              <w:spacing w:after="0"/>
              <w:rPr>
                <w:lang w:val="en-US"/>
              </w:rPr>
            </w:pPr>
            <w:r>
              <w:rPr>
                <w:lang w:val="en-US"/>
              </w:rPr>
              <w:t xml:space="preserve">If the MSID Pair Allocation was not submitted via the </w:t>
            </w:r>
            <w:r w:rsidRPr="00874C05">
              <w:rPr>
                <w:lang w:val="en-US"/>
              </w:rPr>
              <w:t>Self-Service Gateway</w:t>
            </w:r>
            <w:r>
              <w:rPr>
                <w:lang w:val="en-US"/>
              </w:rPr>
              <w:t>, l</w:t>
            </w:r>
            <w:r w:rsidRPr="00874C05">
              <w:rPr>
                <w:lang w:val="en-US"/>
              </w:rPr>
              <w:t xml:space="preserve">og </w:t>
            </w:r>
            <w:r w:rsidR="00FE5534" w:rsidRPr="00874C05">
              <w:rPr>
                <w:lang w:val="en-US"/>
              </w:rPr>
              <w:t>MSID Pair</w:t>
            </w:r>
            <w:r>
              <w:rPr>
                <w:lang w:val="en-US"/>
              </w:rPr>
              <w:t xml:space="preserve"> in the SVA Metering System and Asset Metering System Register.</w:t>
            </w:r>
            <w:r w:rsidRPr="00874C05" w:rsidDel="004B50AC">
              <w:rPr>
                <w:lang w:val="en-US"/>
              </w:rPr>
              <w:t xml:space="preserve"> </w:t>
            </w:r>
            <w:r w:rsidR="00FE5534" w:rsidRPr="00874C05">
              <w:rPr>
                <w:lang w:val="en-US"/>
              </w:rPr>
              <w:t xml:space="preserve"> </w:t>
            </w:r>
            <w:r w:rsidR="005C6D36" w:rsidRPr="00874C05" w:rsidDel="005C6D36">
              <w:rPr>
                <w:lang w:val="en-US"/>
              </w:rPr>
              <w:t xml:space="preserve"> </w:t>
            </w:r>
          </w:p>
        </w:tc>
        <w:tc>
          <w:tcPr>
            <w:tcW w:w="388" w:type="pct"/>
            <w:tcMar>
              <w:top w:w="85" w:type="dxa"/>
              <w:left w:w="85" w:type="dxa"/>
              <w:bottom w:w="85" w:type="dxa"/>
              <w:right w:w="85" w:type="dxa"/>
            </w:tcMar>
          </w:tcPr>
          <w:p w14:paraId="44890984" w14:textId="77777777" w:rsidR="00FE5534" w:rsidRPr="00874C05" w:rsidRDefault="00FE5534" w:rsidP="00874C05">
            <w:pPr>
              <w:pStyle w:val="Table"/>
              <w:tabs>
                <w:tab w:val="clear" w:pos="709"/>
              </w:tabs>
              <w:spacing w:after="0"/>
            </w:pPr>
            <w:r w:rsidRPr="00874C05">
              <w:t>SVAA</w:t>
            </w:r>
          </w:p>
        </w:tc>
        <w:tc>
          <w:tcPr>
            <w:tcW w:w="455" w:type="pct"/>
            <w:tcMar>
              <w:top w:w="85" w:type="dxa"/>
              <w:left w:w="85" w:type="dxa"/>
              <w:bottom w:w="85" w:type="dxa"/>
              <w:right w:w="85" w:type="dxa"/>
            </w:tcMar>
          </w:tcPr>
          <w:p w14:paraId="583ED5B5" w14:textId="77777777" w:rsidR="00FE5534" w:rsidRPr="00874C05" w:rsidRDefault="00FE5534" w:rsidP="00874C05">
            <w:pPr>
              <w:pStyle w:val="Table"/>
              <w:tabs>
                <w:tab w:val="clear" w:pos="709"/>
              </w:tabs>
              <w:spacing w:after="0"/>
              <w:ind w:left="0"/>
            </w:pPr>
          </w:p>
        </w:tc>
        <w:tc>
          <w:tcPr>
            <w:tcW w:w="948" w:type="pct"/>
            <w:tcMar>
              <w:top w:w="85" w:type="dxa"/>
              <w:left w:w="85" w:type="dxa"/>
              <w:bottom w:w="85" w:type="dxa"/>
              <w:right w:w="85" w:type="dxa"/>
            </w:tcMar>
          </w:tcPr>
          <w:p w14:paraId="7D9968E7" w14:textId="2F9B270A" w:rsidR="00FE5534" w:rsidRPr="00874C05" w:rsidRDefault="00FE5534">
            <w:pPr>
              <w:pStyle w:val="Table"/>
              <w:tabs>
                <w:tab w:val="clear" w:pos="709"/>
              </w:tabs>
              <w:spacing w:after="0"/>
            </w:pPr>
          </w:p>
        </w:tc>
        <w:tc>
          <w:tcPr>
            <w:tcW w:w="495" w:type="pct"/>
            <w:tcMar>
              <w:top w:w="85" w:type="dxa"/>
              <w:left w:w="85" w:type="dxa"/>
              <w:bottom w:w="85" w:type="dxa"/>
              <w:right w:w="85" w:type="dxa"/>
            </w:tcMar>
          </w:tcPr>
          <w:p w14:paraId="015A5232" w14:textId="77777777" w:rsidR="00FE5534" w:rsidRPr="00874C05" w:rsidRDefault="00FE5534" w:rsidP="00874C05">
            <w:pPr>
              <w:pStyle w:val="Table"/>
              <w:tabs>
                <w:tab w:val="clear" w:pos="709"/>
              </w:tabs>
              <w:spacing w:after="0"/>
              <w:rPr>
                <w:lang w:val="en-US"/>
              </w:rPr>
            </w:pPr>
            <w:r w:rsidRPr="00874C05">
              <w:rPr>
                <w:lang w:val="en-US"/>
              </w:rPr>
              <w:t>Internal Process</w:t>
            </w:r>
          </w:p>
        </w:tc>
      </w:tr>
      <w:tr w:rsidR="00ED311E" w:rsidRPr="00874C05" w14:paraId="0D274C36" w14:textId="77777777" w:rsidTr="00786354">
        <w:trPr>
          <w:cantSplit/>
        </w:trPr>
        <w:tc>
          <w:tcPr>
            <w:tcW w:w="354" w:type="pct"/>
            <w:tcBorders>
              <w:bottom w:val="single" w:sz="4" w:space="0" w:color="auto"/>
            </w:tcBorders>
            <w:tcMar>
              <w:top w:w="85" w:type="dxa"/>
              <w:left w:w="85" w:type="dxa"/>
              <w:bottom w:w="85" w:type="dxa"/>
              <w:right w:w="85" w:type="dxa"/>
            </w:tcMar>
          </w:tcPr>
          <w:p w14:paraId="4387B7AE" w14:textId="01398B33" w:rsidR="00ED311E" w:rsidRPr="00874C05" w:rsidRDefault="00ED311E" w:rsidP="00ED311E">
            <w:pPr>
              <w:pStyle w:val="Table"/>
              <w:tabs>
                <w:tab w:val="clear" w:pos="709"/>
              </w:tabs>
              <w:spacing w:after="0"/>
              <w:ind w:left="0"/>
            </w:pPr>
            <w:r>
              <w:t>2.1.4</w:t>
            </w:r>
          </w:p>
        </w:tc>
        <w:tc>
          <w:tcPr>
            <w:tcW w:w="822" w:type="pct"/>
            <w:tcBorders>
              <w:bottom w:val="single" w:sz="4" w:space="0" w:color="auto"/>
            </w:tcBorders>
            <w:tcMar>
              <w:top w:w="85" w:type="dxa"/>
              <w:left w:w="85" w:type="dxa"/>
              <w:bottom w:w="85" w:type="dxa"/>
              <w:right w:w="85" w:type="dxa"/>
            </w:tcMar>
          </w:tcPr>
          <w:p w14:paraId="489E6581" w14:textId="179DCC4B" w:rsidR="00ED311E" w:rsidRPr="00874C05" w:rsidRDefault="00ED311E" w:rsidP="00ED311E">
            <w:pPr>
              <w:pStyle w:val="Table"/>
              <w:tabs>
                <w:tab w:val="clear" w:pos="709"/>
              </w:tabs>
              <w:spacing w:after="120"/>
              <w:ind w:left="0"/>
              <w:rPr>
                <w:lang w:val="en-US"/>
              </w:rPr>
            </w:pPr>
            <w:r>
              <w:rPr>
                <w:lang w:val="en-US"/>
              </w:rPr>
              <w:t>Immediately following 2.1.1, 2.1.2 or 2.1.3</w:t>
            </w:r>
          </w:p>
        </w:tc>
        <w:tc>
          <w:tcPr>
            <w:tcW w:w="1537" w:type="pct"/>
            <w:tcBorders>
              <w:bottom w:val="single" w:sz="4" w:space="0" w:color="auto"/>
            </w:tcBorders>
            <w:tcMar>
              <w:top w:w="85" w:type="dxa"/>
              <w:left w:w="85" w:type="dxa"/>
              <w:bottom w:w="85" w:type="dxa"/>
              <w:right w:w="85" w:type="dxa"/>
            </w:tcMar>
          </w:tcPr>
          <w:p w14:paraId="7FA8D0CA" w14:textId="1BB30588" w:rsidR="00ED311E" w:rsidRPr="00874C05" w:rsidRDefault="00ED311E" w:rsidP="00ED311E">
            <w:pPr>
              <w:pStyle w:val="Table"/>
              <w:tabs>
                <w:tab w:val="clear" w:pos="709"/>
              </w:tabs>
              <w:spacing w:after="0"/>
              <w:rPr>
                <w:lang w:val="en-US"/>
              </w:rPr>
            </w:pPr>
            <w:r>
              <w:rPr>
                <w:lang w:val="en-US"/>
              </w:rPr>
              <w:t>V</w:t>
            </w:r>
            <w:r w:rsidRPr="00874C05">
              <w:rPr>
                <w:lang w:val="en-US"/>
              </w:rPr>
              <w:t>alidate MSID</w:t>
            </w:r>
            <w:r>
              <w:rPr>
                <w:lang w:val="en-US"/>
              </w:rPr>
              <w:t xml:space="preserve"> Pair </w:t>
            </w:r>
            <w:r w:rsidRPr="00874C05">
              <w:rPr>
                <w:lang w:val="en-US"/>
              </w:rPr>
              <w:t>Allocation in accordance with Appendix 3.1 – Validation</w:t>
            </w:r>
            <w:r w:rsidRPr="00874C05" w:rsidDel="005C6D36">
              <w:rPr>
                <w:lang w:val="en-US"/>
              </w:rPr>
              <w:t xml:space="preserve"> </w:t>
            </w:r>
            <w:r>
              <w:rPr>
                <w:lang w:val="en-US"/>
              </w:rPr>
              <w:t xml:space="preserve">of </w:t>
            </w:r>
            <w:r w:rsidRPr="00874C05">
              <w:rPr>
                <w:lang w:val="en-US"/>
              </w:rPr>
              <w:t>MSID</w:t>
            </w:r>
            <w:r>
              <w:rPr>
                <w:lang w:val="en-US"/>
              </w:rPr>
              <w:t xml:space="preserve"> Pair </w:t>
            </w:r>
            <w:r w:rsidRPr="00874C05">
              <w:rPr>
                <w:lang w:val="en-US"/>
              </w:rPr>
              <w:t xml:space="preserve">Allocation </w:t>
            </w:r>
            <w:r>
              <w:rPr>
                <w:lang w:val="en-US"/>
              </w:rPr>
              <w:t>and A</w:t>
            </w:r>
            <w:r w:rsidRPr="00874C05">
              <w:rPr>
                <w:lang w:val="en-US"/>
              </w:rPr>
              <w:t>MSID</w:t>
            </w:r>
            <w:r>
              <w:rPr>
                <w:lang w:val="en-US"/>
              </w:rPr>
              <w:t xml:space="preserve"> Pair </w:t>
            </w:r>
            <w:r w:rsidRPr="00874C05">
              <w:rPr>
                <w:lang w:val="en-US"/>
              </w:rPr>
              <w:t xml:space="preserve">Allocation </w:t>
            </w:r>
            <w:r>
              <w:rPr>
                <w:lang w:val="en-US"/>
              </w:rPr>
              <w:t>f</w:t>
            </w:r>
            <w:r w:rsidRPr="00874C05">
              <w:rPr>
                <w:lang w:val="en-US"/>
              </w:rPr>
              <w:t>ile</w:t>
            </w:r>
            <w:r>
              <w:rPr>
                <w:lang w:val="en-US"/>
              </w:rPr>
              <w:t>s</w:t>
            </w:r>
          </w:p>
        </w:tc>
        <w:tc>
          <w:tcPr>
            <w:tcW w:w="388" w:type="pct"/>
            <w:tcBorders>
              <w:bottom w:val="single" w:sz="4" w:space="0" w:color="auto"/>
            </w:tcBorders>
            <w:tcMar>
              <w:top w:w="85" w:type="dxa"/>
              <w:left w:w="85" w:type="dxa"/>
              <w:bottom w:w="85" w:type="dxa"/>
              <w:right w:w="85" w:type="dxa"/>
            </w:tcMar>
          </w:tcPr>
          <w:p w14:paraId="0A5EC7CD" w14:textId="3DE7FECC" w:rsidR="00ED311E" w:rsidRPr="00874C05" w:rsidRDefault="00ED311E" w:rsidP="00ED311E">
            <w:pPr>
              <w:pStyle w:val="Table"/>
              <w:tabs>
                <w:tab w:val="clear" w:pos="709"/>
              </w:tabs>
              <w:spacing w:after="0"/>
            </w:pPr>
            <w:r>
              <w:t>SVAA</w:t>
            </w:r>
          </w:p>
        </w:tc>
        <w:tc>
          <w:tcPr>
            <w:tcW w:w="455" w:type="pct"/>
            <w:tcBorders>
              <w:bottom w:val="single" w:sz="4" w:space="0" w:color="auto"/>
            </w:tcBorders>
            <w:tcMar>
              <w:top w:w="85" w:type="dxa"/>
              <w:left w:w="85" w:type="dxa"/>
              <w:bottom w:w="85" w:type="dxa"/>
              <w:right w:w="85" w:type="dxa"/>
            </w:tcMar>
          </w:tcPr>
          <w:p w14:paraId="7123C508" w14:textId="77777777" w:rsidR="00ED311E" w:rsidRPr="00874C05" w:rsidRDefault="00ED311E" w:rsidP="00ED311E">
            <w:pPr>
              <w:pStyle w:val="Table"/>
              <w:tabs>
                <w:tab w:val="clear" w:pos="709"/>
              </w:tabs>
              <w:spacing w:after="0"/>
              <w:ind w:left="0"/>
            </w:pPr>
          </w:p>
        </w:tc>
        <w:tc>
          <w:tcPr>
            <w:tcW w:w="948" w:type="pct"/>
            <w:tcBorders>
              <w:bottom w:val="single" w:sz="4" w:space="0" w:color="auto"/>
            </w:tcBorders>
            <w:tcMar>
              <w:top w:w="85" w:type="dxa"/>
              <w:left w:w="85" w:type="dxa"/>
              <w:bottom w:w="85" w:type="dxa"/>
              <w:right w:w="85" w:type="dxa"/>
            </w:tcMar>
          </w:tcPr>
          <w:p w14:paraId="044AC1A4" w14:textId="0826A5C7" w:rsidR="00ED311E" w:rsidRPr="00874C05" w:rsidRDefault="00ED311E" w:rsidP="00ED311E">
            <w:pPr>
              <w:pStyle w:val="Table"/>
              <w:tabs>
                <w:tab w:val="clear" w:pos="709"/>
              </w:tabs>
              <w:spacing w:after="0"/>
            </w:pPr>
            <w:r w:rsidRPr="00874C05">
              <w:t>Appendix 3.1 – MSID Pair Allocation File Validation</w:t>
            </w:r>
          </w:p>
        </w:tc>
        <w:tc>
          <w:tcPr>
            <w:tcW w:w="495" w:type="pct"/>
            <w:tcBorders>
              <w:bottom w:val="single" w:sz="4" w:space="0" w:color="auto"/>
            </w:tcBorders>
            <w:tcMar>
              <w:top w:w="85" w:type="dxa"/>
              <w:left w:w="85" w:type="dxa"/>
              <w:bottom w:w="85" w:type="dxa"/>
              <w:right w:w="85" w:type="dxa"/>
            </w:tcMar>
          </w:tcPr>
          <w:p w14:paraId="42F35C43" w14:textId="77777777" w:rsidR="00ED311E" w:rsidRPr="00874C05" w:rsidRDefault="00ED311E" w:rsidP="00ED311E">
            <w:pPr>
              <w:pStyle w:val="Table"/>
              <w:tabs>
                <w:tab w:val="clear" w:pos="709"/>
              </w:tabs>
              <w:spacing w:after="0"/>
              <w:rPr>
                <w:lang w:val="en-US"/>
              </w:rPr>
            </w:pPr>
          </w:p>
        </w:tc>
      </w:tr>
      <w:tr w:rsidR="00ED311E" w:rsidRPr="00874C05" w14:paraId="230D50FB" w14:textId="77777777" w:rsidTr="00786354">
        <w:trPr>
          <w:cantSplit/>
        </w:trPr>
        <w:tc>
          <w:tcPr>
            <w:tcW w:w="354" w:type="pct"/>
            <w:tcBorders>
              <w:bottom w:val="single" w:sz="4" w:space="0" w:color="auto"/>
            </w:tcBorders>
            <w:tcMar>
              <w:top w:w="85" w:type="dxa"/>
              <w:left w:w="85" w:type="dxa"/>
              <w:bottom w:w="85" w:type="dxa"/>
              <w:right w:w="85" w:type="dxa"/>
            </w:tcMar>
          </w:tcPr>
          <w:p w14:paraId="157458D4" w14:textId="77777777" w:rsidR="00ED311E" w:rsidRPr="00874C05" w:rsidRDefault="00ED311E" w:rsidP="00ED311E">
            <w:pPr>
              <w:pStyle w:val="Table"/>
              <w:tabs>
                <w:tab w:val="clear" w:pos="709"/>
              </w:tabs>
              <w:spacing w:after="0"/>
              <w:ind w:left="0"/>
            </w:pPr>
            <w:r w:rsidRPr="00874C05">
              <w:t>2.1.5</w:t>
            </w:r>
          </w:p>
        </w:tc>
        <w:tc>
          <w:tcPr>
            <w:tcW w:w="822" w:type="pct"/>
            <w:tcBorders>
              <w:bottom w:val="single" w:sz="4" w:space="0" w:color="auto"/>
            </w:tcBorders>
            <w:tcMar>
              <w:top w:w="85" w:type="dxa"/>
              <w:left w:w="85" w:type="dxa"/>
              <w:bottom w:w="85" w:type="dxa"/>
              <w:right w:w="85" w:type="dxa"/>
            </w:tcMar>
          </w:tcPr>
          <w:p w14:paraId="2B806AA6" w14:textId="157B6F64" w:rsidR="00ED311E" w:rsidRPr="00874C05" w:rsidRDefault="00ED311E" w:rsidP="00ED311E">
            <w:pPr>
              <w:pStyle w:val="Table"/>
              <w:tabs>
                <w:tab w:val="clear" w:pos="709"/>
              </w:tabs>
              <w:spacing w:after="120"/>
              <w:ind w:left="0"/>
              <w:rPr>
                <w:lang w:val="en-US"/>
              </w:rPr>
            </w:pPr>
            <w:r>
              <w:rPr>
                <w:lang w:val="en-US"/>
              </w:rPr>
              <w:t>I</w:t>
            </w:r>
            <w:r w:rsidR="00FB1C3F">
              <w:rPr>
                <w:lang w:val="en-US"/>
              </w:rPr>
              <w:t>mmediatel</w:t>
            </w:r>
            <w:r>
              <w:rPr>
                <w:lang w:val="en-US"/>
              </w:rPr>
              <w:t>y following</w:t>
            </w:r>
            <w:r w:rsidRPr="00874C05">
              <w:rPr>
                <w:lang w:val="en-US"/>
              </w:rPr>
              <w:t>2.1.</w:t>
            </w:r>
            <w:r>
              <w:rPr>
                <w:lang w:val="en-US"/>
              </w:rPr>
              <w:t>4</w:t>
            </w:r>
          </w:p>
          <w:p w14:paraId="78882D88" w14:textId="3B6D1397" w:rsidR="00ED311E" w:rsidRPr="00874C05" w:rsidRDefault="00ED311E" w:rsidP="00ED311E">
            <w:pPr>
              <w:pStyle w:val="Table"/>
              <w:tabs>
                <w:tab w:val="clear" w:pos="709"/>
              </w:tabs>
              <w:spacing w:after="0"/>
              <w:ind w:left="0"/>
              <w:rPr>
                <w:lang w:val="en-US"/>
              </w:rPr>
            </w:pPr>
          </w:p>
        </w:tc>
        <w:tc>
          <w:tcPr>
            <w:tcW w:w="1537" w:type="pct"/>
            <w:tcBorders>
              <w:bottom w:val="single" w:sz="4" w:space="0" w:color="auto"/>
            </w:tcBorders>
            <w:tcMar>
              <w:top w:w="85" w:type="dxa"/>
              <w:left w:w="85" w:type="dxa"/>
              <w:bottom w:w="85" w:type="dxa"/>
              <w:right w:w="85" w:type="dxa"/>
            </w:tcMar>
          </w:tcPr>
          <w:p w14:paraId="1B47A256" w14:textId="77777777" w:rsidR="00ED311E" w:rsidRPr="00874C05" w:rsidRDefault="00ED311E" w:rsidP="00ED311E">
            <w:pPr>
              <w:pStyle w:val="Table"/>
              <w:tabs>
                <w:tab w:val="clear" w:pos="709"/>
              </w:tabs>
              <w:spacing w:after="0"/>
              <w:ind w:left="0"/>
              <w:rPr>
                <w:lang w:val="en-US"/>
              </w:rPr>
            </w:pPr>
            <w:r w:rsidRPr="00874C05">
              <w:rPr>
                <w:lang w:val="en-US"/>
              </w:rPr>
              <w:t>If MSID Pair Allocation is invalid, the SVAA shall send notification of the rejection to the Lead Party</w:t>
            </w:r>
            <w:r>
              <w:rPr>
                <w:lang w:val="en-US"/>
              </w:rPr>
              <w:t xml:space="preserve"> or the NETSO</w:t>
            </w:r>
          </w:p>
        </w:tc>
        <w:tc>
          <w:tcPr>
            <w:tcW w:w="388" w:type="pct"/>
            <w:tcBorders>
              <w:bottom w:val="single" w:sz="4" w:space="0" w:color="auto"/>
            </w:tcBorders>
            <w:tcMar>
              <w:top w:w="85" w:type="dxa"/>
              <w:left w:w="85" w:type="dxa"/>
              <w:bottom w:w="85" w:type="dxa"/>
              <w:right w:w="85" w:type="dxa"/>
            </w:tcMar>
          </w:tcPr>
          <w:p w14:paraId="262B6E52" w14:textId="77777777" w:rsidR="00ED311E" w:rsidRPr="00874C05" w:rsidRDefault="00ED311E" w:rsidP="00ED311E">
            <w:pPr>
              <w:pStyle w:val="Table"/>
              <w:tabs>
                <w:tab w:val="clear" w:pos="709"/>
              </w:tabs>
              <w:spacing w:after="0"/>
              <w:ind w:left="0"/>
            </w:pPr>
            <w:r w:rsidRPr="00874C05">
              <w:t>SVAA</w:t>
            </w:r>
          </w:p>
        </w:tc>
        <w:tc>
          <w:tcPr>
            <w:tcW w:w="455" w:type="pct"/>
            <w:tcBorders>
              <w:bottom w:val="single" w:sz="4" w:space="0" w:color="auto"/>
            </w:tcBorders>
            <w:tcMar>
              <w:top w:w="85" w:type="dxa"/>
              <w:left w:w="85" w:type="dxa"/>
              <w:bottom w:w="85" w:type="dxa"/>
              <w:right w:w="85" w:type="dxa"/>
            </w:tcMar>
          </w:tcPr>
          <w:p w14:paraId="6B3418A7" w14:textId="77777777" w:rsidR="00ED311E" w:rsidRPr="00874C05" w:rsidRDefault="00ED311E" w:rsidP="00ED311E">
            <w:pPr>
              <w:pStyle w:val="Table"/>
              <w:tabs>
                <w:tab w:val="clear" w:pos="709"/>
              </w:tabs>
              <w:spacing w:after="0"/>
              <w:ind w:left="0"/>
            </w:pPr>
            <w:r w:rsidRPr="00874C05">
              <w:t>Lead Party</w:t>
            </w:r>
            <w:r>
              <w:t>, NETSO</w:t>
            </w:r>
          </w:p>
        </w:tc>
        <w:tc>
          <w:tcPr>
            <w:tcW w:w="948" w:type="pct"/>
            <w:tcBorders>
              <w:bottom w:val="single" w:sz="4" w:space="0" w:color="auto"/>
            </w:tcBorders>
            <w:tcMar>
              <w:top w:w="85" w:type="dxa"/>
              <w:left w:w="85" w:type="dxa"/>
              <w:bottom w:w="85" w:type="dxa"/>
              <w:right w:w="85" w:type="dxa"/>
            </w:tcMar>
          </w:tcPr>
          <w:p w14:paraId="48A2A8D7" w14:textId="77777777" w:rsidR="00ED311E" w:rsidRPr="00874C05" w:rsidRDefault="00ED311E" w:rsidP="00ED311E">
            <w:pPr>
              <w:pStyle w:val="Table"/>
              <w:tabs>
                <w:tab w:val="clear" w:pos="709"/>
              </w:tabs>
              <w:spacing w:after="0"/>
              <w:ind w:left="0"/>
            </w:pPr>
            <w:r w:rsidRPr="00874C05">
              <w:t xml:space="preserve">P0280 – Rejection of MSID Pair Allocation </w:t>
            </w:r>
          </w:p>
        </w:tc>
        <w:tc>
          <w:tcPr>
            <w:tcW w:w="495" w:type="pct"/>
            <w:tcBorders>
              <w:bottom w:val="single" w:sz="4" w:space="0" w:color="auto"/>
            </w:tcBorders>
            <w:tcMar>
              <w:top w:w="85" w:type="dxa"/>
              <w:left w:w="85" w:type="dxa"/>
              <w:bottom w:w="85" w:type="dxa"/>
              <w:right w:w="85" w:type="dxa"/>
            </w:tcMar>
          </w:tcPr>
          <w:p w14:paraId="233428C8" w14:textId="77777777" w:rsidR="00ED311E" w:rsidRPr="00874C05" w:rsidRDefault="00ED311E" w:rsidP="00ED311E">
            <w:pPr>
              <w:pStyle w:val="Table"/>
              <w:tabs>
                <w:tab w:val="clear" w:pos="709"/>
              </w:tabs>
              <w:spacing w:after="0"/>
              <w:ind w:left="0"/>
              <w:rPr>
                <w:lang w:val="en-US"/>
              </w:rPr>
            </w:pPr>
            <w:r w:rsidRPr="00874C05">
              <w:rPr>
                <w:lang w:val="en-US"/>
              </w:rPr>
              <w:t>Self-Service Gateway or other method, as agreed.</w:t>
            </w:r>
          </w:p>
        </w:tc>
      </w:tr>
      <w:tr w:rsidR="00ED311E" w:rsidRPr="00874C05" w14:paraId="7363E417" w14:textId="77777777" w:rsidTr="00786354">
        <w:trPr>
          <w:cantSplit/>
        </w:trPr>
        <w:tc>
          <w:tcPr>
            <w:tcW w:w="354" w:type="pct"/>
            <w:tcBorders>
              <w:top w:val="single" w:sz="4" w:space="0" w:color="auto"/>
            </w:tcBorders>
            <w:tcMar>
              <w:top w:w="85" w:type="dxa"/>
              <w:left w:w="85" w:type="dxa"/>
              <w:bottom w:w="85" w:type="dxa"/>
              <w:right w:w="85" w:type="dxa"/>
            </w:tcMar>
          </w:tcPr>
          <w:p w14:paraId="50E87C3B" w14:textId="7DC8D3B1" w:rsidR="00ED311E" w:rsidRPr="00874C05" w:rsidRDefault="00ED311E" w:rsidP="00ED311E">
            <w:pPr>
              <w:pStyle w:val="Table"/>
              <w:tabs>
                <w:tab w:val="clear" w:pos="709"/>
              </w:tabs>
              <w:spacing w:after="0"/>
              <w:ind w:left="0"/>
            </w:pPr>
            <w:r>
              <w:lastRenderedPageBreak/>
              <w:t>2.1.6</w:t>
            </w:r>
          </w:p>
        </w:tc>
        <w:tc>
          <w:tcPr>
            <w:tcW w:w="822" w:type="pct"/>
            <w:tcBorders>
              <w:top w:val="single" w:sz="4" w:space="0" w:color="auto"/>
            </w:tcBorders>
            <w:tcMar>
              <w:top w:w="85" w:type="dxa"/>
              <w:left w:w="85" w:type="dxa"/>
              <w:bottom w:w="85" w:type="dxa"/>
              <w:right w:w="85" w:type="dxa"/>
            </w:tcMar>
          </w:tcPr>
          <w:p w14:paraId="01F2D57B" w14:textId="592E769A" w:rsidR="00ED311E" w:rsidRPr="00874C05" w:rsidRDefault="00ED311E" w:rsidP="00ED311E">
            <w:pPr>
              <w:pStyle w:val="Table"/>
              <w:tabs>
                <w:tab w:val="clear" w:pos="709"/>
              </w:tabs>
              <w:spacing w:after="0"/>
              <w:rPr>
                <w:lang w:val="en-US"/>
              </w:rPr>
            </w:pPr>
            <w:r>
              <w:rPr>
                <w:lang w:val="en-US"/>
              </w:rPr>
              <w:t>After 2.1.5</w:t>
            </w:r>
          </w:p>
        </w:tc>
        <w:tc>
          <w:tcPr>
            <w:tcW w:w="1537" w:type="pct"/>
            <w:tcBorders>
              <w:top w:val="single" w:sz="4" w:space="0" w:color="auto"/>
            </w:tcBorders>
            <w:tcMar>
              <w:top w:w="85" w:type="dxa"/>
              <w:left w:w="85" w:type="dxa"/>
              <w:bottom w:w="85" w:type="dxa"/>
              <w:right w:w="85" w:type="dxa"/>
            </w:tcMar>
          </w:tcPr>
          <w:p w14:paraId="5BF46E54" w14:textId="62954D89" w:rsidR="00ED311E" w:rsidRPr="00874C05" w:rsidRDefault="00ED311E" w:rsidP="00ED311E">
            <w:pPr>
              <w:pStyle w:val="Table"/>
              <w:tabs>
                <w:tab w:val="clear" w:pos="709"/>
              </w:tabs>
              <w:spacing w:after="0"/>
              <w:rPr>
                <w:lang w:val="en-US"/>
              </w:rPr>
            </w:pPr>
            <w:r w:rsidRPr="00874C05">
              <w:rPr>
                <w:lang w:val="en-US"/>
              </w:rPr>
              <w:t>Return to 2.1.</w:t>
            </w:r>
            <w:r>
              <w:rPr>
                <w:lang w:val="en-US"/>
              </w:rPr>
              <w:t>2</w:t>
            </w:r>
            <w:r w:rsidRPr="00874C05">
              <w:rPr>
                <w:lang w:val="en-US"/>
              </w:rPr>
              <w:t xml:space="preserve"> if </w:t>
            </w:r>
            <w:r w:rsidRPr="00874C05">
              <w:t>Lead Party</w:t>
            </w:r>
            <w:r>
              <w:t xml:space="preserve"> or the NETSO</w:t>
            </w:r>
            <w:r w:rsidRPr="00874C05" w:rsidDel="009B0584">
              <w:rPr>
                <w:lang w:val="en-US"/>
              </w:rPr>
              <w:t xml:space="preserve"> </w:t>
            </w:r>
            <w:r w:rsidRPr="00874C05">
              <w:rPr>
                <w:lang w:val="en-US"/>
              </w:rPr>
              <w:t>wishes to provide revised notification.</w:t>
            </w:r>
          </w:p>
        </w:tc>
        <w:tc>
          <w:tcPr>
            <w:tcW w:w="388" w:type="pct"/>
            <w:tcBorders>
              <w:top w:val="single" w:sz="4" w:space="0" w:color="auto"/>
            </w:tcBorders>
            <w:tcMar>
              <w:top w:w="85" w:type="dxa"/>
              <w:left w:w="85" w:type="dxa"/>
              <w:bottom w:w="85" w:type="dxa"/>
              <w:right w:w="85" w:type="dxa"/>
            </w:tcMar>
          </w:tcPr>
          <w:p w14:paraId="4B397185" w14:textId="4B5C742D" w:rsidR="00ED311E" w:rsidRPr="00874C05" w:rsidRDefault="003174B0" w:rsidP="00ED311E">
            <w:pPr>
              <w:pStyle w:val="Table"/>
              <w:tabs>
                <w:tab w:val="clear" w:pos="709"/>
              </w:tabs>
              <w:spacing w:after="0"/>
            </w:pPr>
            <w:r>
              <w:t>Lead Party NETSO</w:t>
            </w:r>
          </w:p>
        </w:tc>
        <w:tc>
          <w:tcPr>
            <w:tcW w:w="455" w:type="pct"/>
            <w:tcBorders>
              <w:top w:val="single" w:sz="4" w:space="0" w:color="auto"/>
            </w:tcBorders>
            <w:tcMar>
              <w:top w:w="85" w:type="dxa"/>
              <w:left w:w="85" w:type="dxa"/>
              <w:bottom w:w="85" w:type="dxa"/>
              <w:right w:w="85" w:type="dxa"/>
            </w:tcMar>
          </w:tcPr>
          <w:p w14:paraId="75C4E676" w14:textId="77777777" w:rsidR="00ED311E" w:rsidRPr="00874C05" w:rsidRDefault="00ED311E" w:rsidP="00ED311E">
            <w:pPr>
              <w:pStyle w:val="Table"/>
              <w:tabs>
                <w:tab w:val="clear" w:pos="709"/>
              </w:tabs>
              <w:spacing w:after="0"/>
            </w:pPr>
          </w:p>
        </w:tc>
        <w:tc>
          <w:tcPr>
            <w:tcW w:w="948" w:type="pct"/>
            <w:tcBorders>
              <w:top w:val="single" w:sz="4" w:space="0" w:color="auto"/>
            </w:tcBorders>
            <w:tcMar>
              <w:top w:w="85" w:type="dxa"/>
              <w:left w:w="85" w:type="dxa"/>
              <w:bottom w:w="85" w:type="dxa"/>
              <w:right w:w="85" w:type="dxa"/>
            </w:tcMar>
          </w:tcPr>
          <w:p w14:paraId="1DCA3355" w14:textId="77777777" w:rsidR="00ED311E" w:rsidRPr="00874C05" w:rsidRDefault="00ED311E" w:rsidP="00ED311E">
            <w:pPr>
              <w:pStyle w:val="Table"/>
              <w:tabs>
                <w:tab w:val="clear" w:pos="709"/>
              </w:tabs>
              <w:spacing w:after="0"/>
            </w:pPr>
          </w:p>
        </w:tc>
        <w:tc>
          <w:tcPr>
            <w:tcW w:w="495" w:type="pct"/>
            <w:tcBorders>
              <w:top w:val="single" w:sz="4" w:space="0" w:color="auto"/>
            </w:tcBorders>
            <w:tcMar>
              <w:top w:w="85" w:type="dxa"/>
              <w:left w:w="85" w:type="dxa"/>
              <w:bottom w:w="85" w:type="dxa"/>
              <w:right w:w="85" w:type="dxa"/>
            </w:tcMar>
          </w:tcPr>
          <w:p w14:paraId="711FFE18" w14:textId="77777777" w:rsidR="00ED311E" w:rsidRPr="00874C05" w:rsidRDefault="00ED311E" w:rsidP="00ED311E">
            <w:pPr>
              <w:pStyle w:val="Table"/>
              <w:tabs>
                <w:tab w:val="clear" w:pos="709"/>
              </w:tabs>
              <w:spacing w:after="0"/>
              <w:rPr>
                <w:lang w:val="en-US"/>
              </w:rPr>
            </w:pPr>
          </w:p>
        </w:tc>
      </w:tr>
      <w:tr w:rsidR="00ED311E" w:rsidRPr="00874C05" w14:paraId="06F68188" w14:textId="77777777" w:rsidTr="00BF5F5B">
        <w:trPr>
          <w:cantSplit/>
        </w:trPr>
        <w:tc>
          <w:tcPr>
            <w:tcW w:w="354" w:type="pct"/>
            <w:tcMar>
              <w:top w:w="85" w:type="dxa"/>
              <w:left w:w="85" w:type="dxa"/>
              <w:bottom w:w="85" w:type="dxa"/>
              <w:right w:w="85" w:type="dxa"/>
            </w:tcMar>
          </w:tcPr>
          <w:p w14:paraId="5A322C7B" w14:textId="14CC7E21" w:rsidR="00ED311E" w:rsidRPr="00874C05" w:rsidRDefault="00ED311E" w:rsidP="00FB1C3F">
            <w:pPr>
              <w:pStyle w:val="Table"/>
              <w:tabs>
                <w:tab w:val="clear" w:pos="709"/>
              </w:tabs>
              <w:spacing w:after="0"/>
              <w:ind w:left="0"/>
            </w:pPr>
            <w:r w:rsidRPr="00874C05">
              <w:t>2.1.</w:t>
            </w:r>
            <w:r w:rsidR="00FB1C3F">
              <w:t>7</w:t>
            </w:r>
          </w:p>
        </w:tc>
        <w:tc>
          <w:tcPr>
            <w:tcW w:w="822" w:type="pct"/>
            <w:tcMar>
              <w:top w:w="85" w:type="dxa"/>
              <w:left w:w="85" w:type="dxa"/>
              <w:bottom w:w="85" w:type="dxa"/>
              <w:right w:w="85" w:type="dxa"/>
            </w:tcMar>
          </w:tcPr>
          <w:p w14:paraId="51E15AB3" w14:textId="5DF0ED88" w:rsidR="00ED311E" w:rsidRPr="00874C05" w:rsidRDefault="00FB1C3F" w:rsidP="00ED311E">
            <w:pPr>
              <w:pStyle w:val="Table"/>
              <w:tabs>
                <w:tab w:val="clear" w:pos="709"/>
              </w:tabs>
              <w:spacing w:after="120"/>
              <w:ind w:left="0"/>
              <w:rPr>
                <w:lang w:val="en-US"/>
              </w:rPr>
            </w:pPr>
            <w:r>
              <w:rPr>
                <w:lang w:val="en-US"/>
              </w:rPr>
              <w:t>Immediately following</w:t>
            </w:r>
            <w:r w:rsidR="00ED311E" w:rsidRPr="00874C05">
              <w:rPr>
                <w:lang w:val="en-US"/>
              </w:rPr>
              <w:t xml:space="preserve"> 2.1.</w:t>
            </w:r>
            <w:r>
              <w:rPr>
                <w:lang w:val="en-US"/>
              </w:rPr>
              <w:t>4</w:t>
            </w:r>
          </w:p>
          <w:p w14:paraId="4D617412" w14:textId="77777777" w:rsidR="00ED311E" w:rsidRPr="00874C05" w:rsidRDefault="00ED311E" w:rsidP="00ED311E">
            <w:pPr>
              <w:pStyle w:val="Table"/>
              <w:tabs>
                <w:tab w:val="clear" w:pos="709"/>
              </w:tabs>
              <w:spacing w:after="0"/>
              <w:rPr>
                <w:lang w:val="en-US"/>
              </w:rPr>
            </w:pPr>
            <w:r w:rsidRPr="00874C05">
              <w:t>or where appropriate within 1 WD of 2.1.2</w:t>
            </w:r>
          </w:p>
        </w:tc>
        <w:tc>
          <w:tcPr>
            <w:tcW w:w="1537" w:type="pct"/>
            <w:tcMar>
              <w:top w:w="85" w:type="dxa"/>
              <w:left w:w="85" w:type="dxa"/>
              <w:bottom w:w="85" w:type="dxa"/>
              <w:right w:w="85" w:type="dxa"/>
            </w:tcMar>
          </w:tcPr>
          <w:p w14:paraId="2EAEB7B9" w14:textId="5AEDD0F6" w:rsidR="00ED311E" w:rsidRPr="00874C05" w:rsidRDefault="00ED311E" w:rsidP="00156CC4">
            <w:pPr>
              <w:pStyle w:val="Table"/>
              <w:tabs>
                <w:tab w:val="clear" w:pos="709"/>
              </w:tabs>
              <w:spacing w:after="0"/>
              <w:rPr>
                <w:lang w:val="en-US"/>
              </w:rPr>
            </w:pPr>
            <w:r w:rsidRPr="00874C05">
              <w:rPr>
                <w:lang w:val="en-US"/>
              </w:rPr>
              <w:t xml:space="preserve">If MSID Pair Allocation is valid, </w:t>
            </w:r>
            <w:r w:rsidR="00156CC4">
              <w:rPr>
                <w:lang w:val="en-US"/>
              </w:rPr>
              <w:t>log</w:t>
            </w:r>
            <w:r w:rsidRPr="00874C05">
              <w:rPr>
                <w:lang w:val="en-US"/>
              </w:rPr>
              <w:t xml:space="preserve"> the MSID Pair in the SVA Metering System</w:t>
            </w:r>
            <w:r w:rsidR="00156CC4">
              <w:rPr>
                <w:lang w:val="en-US"/>
              </w:rPr>
              <w:t xml:space="preserve"> &amp; Asset </w:t>
            </w:r>
            <w:r w:rsidR="00156CC4">
              <w:t>Metering System</w:t>
            </w:r>
            <w:r w:rsidRPr="00874C05">
              <w:rPr>
                <w:lang w:val="en-US"/>
              </w:rPr>
              <w:t xml:space="preserve"> </w:t>
            </w:r>
            <w:proofErr w:type="gramStart"/>
            <w:r w:rsidRPr="00874C05">
              <w:rPr>
                <w:lang w:val="en-US"/>
              </w:rPr>
              <w:t xml:space="preserve">Register </w:t>
            </w:r>
            <w:r w:rsidR="00156CC4">
              <w:rPr>
                <w:lang w:val="en-US"/>
              </w:rPr>
              <w:t>.</w:t>
            </w:r>
            <w:proofErr w:type="gramEnd"/>
          </w:p>
        </w:tc>
        <w:tc>
          <w:tcPr>
            <w:tcW w:w="388" w:type="pct"/>
            <w:tcMar>
              <w:top w:w="85" w:type="dxa"/>
              <w:left w:w="85" w:type="dxa"/>
              <w:bottom w:w="85" w:type="dxa"/>
              <w:right w:w="85" w:type="dxa"/>
            </w:tcMar>
          </w:tcPr>
          <w:p w14:paraId="7FCAFE3C" w14:textId="77777777" w:rsidR="00ED311E" w:rsidRPr="00874C05" w:rsidRDefault="00ED311E" w:rsidP="00ED311E">
            <w:pPr>
              <w:pStyle w:val="Table"/>
              <w:tabs>
                <w:tab w:val="clear" w:pos="709"/>
              </w:tabs>
              <w:spacing w:after="0"/>
            </w:pPr>
            <w:r w:rsidRPr="00874C05">
              <w:t>SVAA</w:t>
            </w:r>
          </w:p>
        </w:tc>
        <w:tc>
          <w:tcPr>
            <w:tcW w:w="455" w:type="pct"/>
            <w:tcMar>
              <w:top w:w="85" w:type="dxa"/>
              <w:left w:w="85" w:type="dxa"/>
              <w:bottom w:w="85" w:type="dxa"/>
              <w:right w:w="85" w:type="dxa"/>
            </w:tcMar>
          </w:tcPr>
          <w:p w14:paraId="29882F52" w14:textId="04E14A91" w:rsidR="00ED311E" w:rsidRPr="00874C05" w:rsidRDefault="00ED311E" w:rsidP="00ED311E">
            <w:pPr>
              <w:pStyle w:val="Table"/>
              <w:tabs>
                <w:tab w:val="clear" w:pos="709"/>
              </w:tabs>
              <w:spacing w:after="0"/>
              <w:ind w:left="0"/>
            </w:pPr>
          </w:p>
        </w:tc>
        <w:tc>
          <w:tcPr>
            <w:tcW w:w="948" w:type="pct"/>
            <w:tcMar>
              <w:top w:w="85" w:type="dxa"/>
              <w:left w:w="85" w:type="dxa"/>
              <w:bottom w:w="85" w:type="dxa"/>
              <w:right w:w="85" w:type="dxa"/>
            </w:tcMar>
          </w:tcPr>
          <w:p w14:paraId="688C2970" w14:textId="728D2CE8" w:rsidR="00ED311E" w:rsidRPr="00874C05" w:rsidRDefault="00ED311E" w:rsidP="00ED311E">
            <w:pPr>
              <w:pStyle w:val="Table"/>
              <w:tabs>
                <w:tab w:val="clear" w:pos="709"/>
              </w:tabs>
              <w:spacing w:after="0"/>
            </w:pPr>
          </w:p>
        </w:tc>
        <w:tc>
          <w:tcPr>
            <w:tcW w:w="495" w:type="pct"/>
            <w:tcMar>
              <w:top w:w="85" w:type="dxa"/>
              <w:left w:w="85" w:type="dxa"/>
              <w:bottom w:w="85" w:type="dxa"/>
              <w:right w:w="85" w:type="dxa"/>
            </w:tcMar>
          </w:tcPr>
          <w:p w14:paraId="641EA6EB" w14:textId="2D00A390" w:rsidR="00ED311E" w:rsidRPr="00874C05" w:rsidRDefault="00ED311E" w:rsidP="00ED311E">
            <w:pPr>
              <w:pStyle w:val="Table"/>
              <w:tabs>
                <w:tab w:val="clear" w:pos="709"/>
              </w:tabs>
              <w:spacing w:after="0"/>
              <w:rPr>
                <w:lang w:val="en-US"/>
              </w:rPr>
            </w:pPr>
          </w:p>
        </w:tc>
      </w:tr>
      <w:tr w:rsidR="00156CC4" w:rsidRPr="00874C05" w14:paraId="406F9517" w14:textId="77777777" w:rsidTr="00BF5F5B">
        <w:trPr>
          <w:cantSplit/>
        </w:trPr>
        <w:tc>
          <w:tcPr>
            <w:tcW w:w="354" w:type="pct"/>
            <w:tcMar>
              <w:top w:w="85" w:type="dxa"/>
              <w:left w:w="85" w:type="dxa"/>
              <w:bottom w:w="85" w:type="dxa"/>
              <w:right w:w="85" w:type="dxa"/>
            </w:tcMar>
          </w:tcPr>
          <w:p w14:paraId="43BC4896" w14:textId="78060050" w:rsidR="00156CC4" w:rsidRDefault="00156CC4" w:rsidP="00156CC4">
            <w:pPr>
              <w:pStyle w:val="Table"/>
              <w:tabs>
                <w:tab w:val="clear" w:pos="709"/>
              </w:tabs>
              <w:spacing w:after="0"/>
              <w:ind w:left="0"/>
            </w:pPr>
            <w:r>
              <w:t>2.1.8</w:t>
            </w:r>
          </w:p>
        </w:tc>
        <w:tc>
          <w:tcPr>
            <w:tcW w:w="822" w:type="pct"/>
            <w:tcMar>
              <w:top w:w="85" w:type="dxa"/>
              <w:left w:w="85" w:type="dxa"/>
              <w:bottom w:w="85" w:type="dxa"/>
              <w:right w:w="85" w:type="dxa"/>
            </w:tcMar>
          </w:tcPr>
          <w:p w14:paraId="29398789" w14:textId="1946FDA4" w:rsidR="00156CC4" w:rsidRPr="00E0388A" w:rsidRDefault="00156CC4" w:rsidP="00156CC4">
            <w:pPr>
              <w:pStyle w:val="Table"/>
              <w:tabs>
                <w:tab w:val="clear" w:pos="709"/>
              </w:tabs>
              <w:spacing w:after="120"/>
              <w:ind w:left="0"/>
              <w:rPr>
                <w:lang w:val="en-US"/>
              </w:rPr>
            </w:pPr>
            <w:r>
              <w:rPr>
                <w:lang w:val="en-US"/>
              </w:rPr>
              <w:t>Immediately following</w:t>
            </w:r>
            <w:r w:rsidRPr="00874C05">
              <w:rPr>
                <w:lang w:val="en-US"/>
              </w:rPr>
              <w:t xml:space="preserve"> 2.1.</w:t>
            </w:r>
            <w:r>
              <w:rPr>
                <w:lang w:val="en-US"/>
              </w:rPr>
              <w:t>7</w:t>
            </w:r>
          </w:p>
        </w:tc>
        <w:tc>
          <w:tcPr>
            <w:tcW w:w="1537" w:type="pct"/>
            <w:tcMar>
              <w:top w:w="85" w:type="dxa"/>
              <w:left w:w="85" w:type="dxa"/>
              <w:bottom w:w="85" w:type="dxa"/>
              <w:right w:w="85" w:type="dxa"/>
            </w:tcMar>
          </w:tcPr>
          <w:p w14:paraId="1F115742" w14:textId="537D4ABA" w:rsidR="00156CC4" w:rsidRPr="00E0388A" w:rsidRDefault="00156CC4" w:rsidP="00156CC4">
            <w:pPr>
              <w:pStyle w:val="Table"/>
              <w:tabs>
                <w:tab w:val="clear" w:pos="709"/>
              </w:tabs>
              <w:spacing w:after="0"/>
              <w:rPr>
                <w:lang w:val="en-US"/>
              </w:rPr>
            </w:pPr>
            <w:r>
              <w:rPr>
                <w:lang w:val="en-US"/>
              </w:rPr>
              <w:t xml:space="preserve">Send </w:t>
            </w:r>
            <w:r>
              <w:t>c</w:t>
            </w:r>
            <w:r w:rsidRPr="00874C05">
              <w:t>onfirmation of MSID</w:t>
            </w:r>
            <w:r>
              <w:t xml:space="preserve"> Pair Allocation.</w:t>
            </w:r>
          </w:p>
        </w:tc>
        <w:tc>
          <w:tcPr>
            <w:tcW w:w="388" w:type="pct"/>
            <w:tcMar>
              <w:top w:w="85" w:type="dxa"/>
              <w:left w:w="85" w:type="dxa"/>
              <w:bottom w:w="85" w:type="dxa"/>
              <w:right w:w="85" w:type="dxa"/>
            </w:tcMar>
          </w:tcPr>
          <w:p w14:paraId="774D3333" w14:textId="08A8ACB9" w:rsidR="00156CC4" w:rsidRDefault="00156CC4" w:rsidP="00156CC4">
            <w:pPr>
              <w:pStyle w:val="Table"/>
              <w:tabs>
                <w:tab w:val="clear" w:pos="709"/>
              </w:tabs>
              <w:spacing w:after="0"/>
            </w:pPr>
            <w:r w:rsidRPr="00874C05">
              <w:t>SVAA</w:t>
            </w:r>
          </w:p>
        </w:tc>
        <w:tc>
          <w:tcPr>
            <w:tcW w:w="455" w:type="pct"/>
            <w:tcMar>
              <w:top w:w="85" w:type="dxa"/>
              <w:left w:w="85" w:type="dxa"/>
              <w:bottom w:w="85" w:type="dxa"/>
              <w:right w:w="85" w:type="dxa"/>
            </w:tcMar>
          </w:tcPr>
          <w:p w14:paraId="67B21C84" w14:textId="49F6DEF1" w:rsidR="00156CC4" w:rsidRDefault="00156CC4" w:rsidP="00156CC4">
            <w:pPr>
              <w:pStyle w:val="Table"/>
              <w:tabs>
                <w:tab w:val="clear" w:pos="709"/>
              </w:tabs>
              <w:spacing w:after="0"/>
              <w:ind w:left="0"/>
            </w:pPr>
            <w:r w:rsidRPr="00874C05">
              <w:t>Lead Party</w:t>
            </w:r>
            <w:r>
              <w:t>, NETSO</w:t>
            </w:r>
          </w:p>
        </w:tc>
        <w:tc>
          <w:tcPr>
            <w:tcW w:w="948" w:type="pct"/>
            <w:tcMar>
              <w:top w:w="85" w:type="dxa"/>
              <w:left w:w="85" w:type="dxa"/>
              <w:bottom w:w="85" w:type="dxa"/>
              <w:right w:w="85" w:type="dxa"/>
            </w:tcMar>
          </w:tcPr>
          <w:p w14:paraId="36FCF0DC" w14:textId="1ED3A410" w:rsidR="00156CC4" w:rsidRPr="00E0388A" w:rsidRDefault="00156CC4" w:rsidP="00156CC4">
            <w:pPr>
              <w:pStyle w:val="Table"/>
              <w:tabs>
                <w:tab w:val="clear" w:pos="709"/>
              </w:tabs>
              <w:spacing w:after="0"/>
            </w:pPr>
            <w:r w:rsidRPr="00874C05">
              <w:t>P0279 – Confirmation of MSID</w:t>
            </w:r>
            <w:r>
              <w:t xml:space="preserve"> Pair Allocation</w:t>
            </w:r>
          </w:p>
        </w:tc>
        <w:tc>
          <w:tcPr>
            <w:tcW w:w="495" w:type="pct"/>
            <w:tcMar>
              <w:top w:w="85" w:type="dxa"/>
              <w:left w:w="85" w:type="dxa"/>
              <w:bottom w:w="85" w:type="dxa"/>
              <w:right w:w="85" w:type="dxa"/>
            </w:tcMar>
          </w:tcPr>
          <w:p w14:paraId="20B0F9E5" w14:textId="3849AB7E" w:rsidR="00156CC4" w:rsidRPr="00E0388A" w:rsidRDefault="00156CC4" w:rsidP="00156CC4">
            <w:pPr>
              <w:pStyle w:val="Table"/>
              <w:tabs>
                <w:tab w:val="clear" w:pos="709"/>
              </w:tabs>
              <w:spacing w:after="0"/>
              <w:rPr>
                <w:lang w:val="en-US"/>
              </w:rPr>
            </w:pPr>
            <w:r w:rsidRPr="00874C05">
              <w:rPr>
                <w:lang w:val="en-US"/>
              </w:rPr>
              <w:t>Self-Service Gateway or other method, as agreed.</w:t>
            </w:r>
          </w:p>
        </w:tc>
      </w:tr>
      <w:tr w:rsidR="00156CC4" w:rsidRPr="00874C05" w14:paraId="0A00B3DC" w14:textId="77777777" w:rsidTr="00BF5F5B">
        <w:trPr>
          <w:cantSplit/>
        </w:trPr>
        <w:tc>
          <w:tcPr>
            <w:tcW w:w="354" w:type="pct"/>
            <w:tcMar>
              <w:top w:w="85" w:type="dxa"/>
              <w:left w:w="85" w:type="dxa"/>
              <w:bottom w:w="85" w:type="dxa"/>
              <w:right w:w="85" w:type="dxa"/>
            </w:tcMar>
          </w:tcPr>
          <w:p w14:paraId="39D3F10F" w14:textId="0C8F98B8" w:rsidR="00156CC4" w:rsidRPr="00874C05" w:rsidRDefault="00156CC4" w:rsidP="00156CC4">
            <w:pPr>
              <w:pStyle w:val="Table"/>
              <w:tabs>
                <w:tab w:val="clear" w:pos="709"/>
              </w:tabs>
              <w:spacing w:after="0"/>
              <w:ind w:left="0"/>
            </w:pPr>
            <w:r>
              <w:t>2.1.9</w:t>
            </w:r>
          </w:p>
        </w:tc>
        <w:tc>
          <w:tcPr>
            <w:tcW w:w="822" w:type="pct"/>
            <w:tcMar>
              <w:top w:w="85" w:type="dxa"/>
              <w:left w:w="85" w:type="dxa"/>
              <w:bottom w:w="85" w:type="dxa"/>
              <w:right w:w="85" w:type="dxa"/>
            </w:tcMar>
          </w:tcPr>
          <w:p w14:paraId="12D39E33" w14:textId="7BE2704E" w:rsidR="00156CC4" w:rsidRPr="00874C05" w:rsidRDefault="00156CC4" w:rsidP="00156CC4">
            <w:pPr>
              <w:pStyle w:val="Table"/>
              <w:tabs>
                <w:tab w:val="clear" w:pos="709"/>
              </w:tabs>
              <w:spacing w:after="120"/>
              <w:ind w:left="0"/>
              <w:rPr>
                <w:lang w:val="en-US"/>
              </w:rPr>
            </w:pPr>
            <w:r w:rsidRPr="00E0388A">
              <w:rPr>
                <w:lang w:val="en-US"/>
              </w:rPr>
              <w:t>Immediately following 2.1.</w:t>
            </w:r>
            <w:r>
              <w:rPr>
                <w:lang w:val="en-US"/>
              </w:rPr>
              <w:t>7</w:t>
            </w:r>
          </w:p>
        </w:tc>
        <w:tc>
          <w:tcPr>
            <w:tcW w:w="1537" w:type="pct"/>
            <w:tcMar>
              <w:top w:w="85" w:type="dxa"/>
              <w:left w:w="85" w:type="dxa"/>
              <w:bottom w:w="85" w:type="dxa"/>
              <w:right w:w="85" w:type="dxa"/>
            </w:tcMar>
          </w:tcPr>
          <w:p w14:paraId="5B68C485" w14:textId="77777777" w:rsidR="00156CC4" w:rsidRPr="00E0388A" w:rsidRDefault="00156CC4" w:rsidP="00156CC4">
            <w:pPr>
              <w:pStyle w:val="Table"/>
              <w:tabs>
                <w:tab w:val="clear" w:pos="709"/>
              </w:tabs>
              <w:spacing w:after="0"/>
              <w:rPr>
                <w:lang w:val="en-US"/>
              </w:rPr>
            </w:pPr>
            <w:r w:rsidRPr="00E0388A">
              <w:rPr>
                <w:lang w:val="en-US"/>
              </w:rPr>
              <w:t>Where an MSID Pair is allocated to a Lead Party and to the NETSO at the same time the SVAA shall notify the NETSO of the dual allocation immediately.</w:t>
            </w:r>
          </w:p>
          <w:p w14:paraId="5D4812C8" w14:textId="77777777" w:rsidR="00156CC4" w:rsidRPr="00874C05" w:rsidRDefault="00156CC4" w:rsidP="00156CC4">
            <w:pPr>
              <w:pStyle w:val="Table"/>
              <w:tabs>
                <w:tab w:val="clear" w:pos="709"/>
              </w:tabs>
              <w:spacing w:after="0"/>
              <w:rPr>
                <w:lang w:val="en-US"/>
              </w:rPr>
            </w:pPr>
            <w:r w:rsidRPr="00E0388A">
              <w:rPr>
                <w:lang w:val="en-US"/>
              </w:rPr>
              <w:t>Note that this is allowed, and so the Lead Party will not lose the MSID Pair.</w:t>
            </w:r>
          </w:p>
        </w:tc>
        <w:tc>
          <w:tcPr>
            <w:tcW w:w="388" w:type="pct"/>
            <w:tcMar>
              <w:top w:w="85" w:type="dxa"/>
              <w:left w:w="85" w:type="dxa"/>
              <w:bottom w:w="85" w:type="dxa"/>
              <w:right w:w="85" w:type="dxa"/>
            </w:tcMar>
          </w:tcPr>
          <w:p w14:paraId="31057526" w14:textId="77777777" w:rsidR="00156CC4" w:rsidRPr="00874C05" w:rsidRDefault="00156CC4" w:rsidP="00156CC4">
            <w:pPr>
              <w:pStyle w:val="Table"/>
              <w:tabs>
                <w:tab w:val="clear" w:pos="709"/>
              </w:tabs>
              <w:spacing w:after="0"/>
            </w:pPr>
            <w:r>
              <w:t>SVAA</w:t>
            </w:r>
          </w:p>
        </w:tc>
        <w:tc>
          <w:tcPr>
            <w:tcW w:w="455" w:type="pct"/>
            <w:tcMar>
              <w:top w:w="85" w:type="dxa"/>
              <w:left w:w="85" w:type="dxa"/>
              <w:bottom w:w="85" w:type="dxa"/>
              <w:right w:w="85" w:type="dxa"/>
            </w:tcMar>
          </w:tcPr>
          <w:p w14:paraId="396BFB43" w14:textId="77777777" w:rsidR="00156CC4" w:rsidRPr="00874C05" w:rsidRDefault="00156CC4" w:rsidP="00156CC4">
            <w:pPr>
              <w:pStyle w:val="Table"/>
              <w:tabs>
                <w:tab w:val="clear" w:pos="709"/>
              </w:tabs>
              <w:spacing w:after="0"/>
              <w:ind w:left="0"/>
            </w:pPr>
            <w:r>
              <w:t>NETSO</w:t>
            </w:r>
          </w:p>
        </w:tc>
        <w:tc>
          <w:tcPr>
            <w:tcW w:w="948" w:type="pct"/>
            <w:tcMar>
              <w:top w:w="85" w:type="dxa"/>
              <w:left w:w="85" w:type="dxa"/>
              <w:bottom w:w="85" w:type="dxa"/>
              <w:right w:w="85" w:type="dxa"/>
            </w:tcMar>
          </w:tcPr>
          <w:p w14:paraId="7E93059D" w14:textId="77777777" w:rsidR="00156CC4" w:rsidRPr="00874C05" w:rsidRDefault="00156CC4" w:rsidP="00156CC4">
            <w:pPr>
              <w:pStyle w:val="Table"/>
              <w:tabs>
                <w:tab w:val="clear" w:pos="709"/>
              </w:tabs>
              <w:spacing w:after="0"/>
            </w:pPr>
            <w:r w:rsidRPr="00E0388A">
              <w:t>Import MSID and related Secondary BM Unit Id.</w:t>
            </w:r>
          </w:p>
        </w:tc>
        <w:tc>
          <w:tcPr>
            <w:tcW w:w="495" w:type="pct"/>
            <w:tcMar>
              <w:top w:w="85" w:type="dxa"/>
              <w:left w:w="85" w:type="dxa"/>
              <w:bottom w:w="85" w:type="dxa"/>
              <w:right w:w="85" w:type="dxa"/>
            </w:tcMar>
          </w:tcPr>
          <w:p w14:paraId="694B54CA" w14:textId="77777777" w:rsidR="00156CC4" w:rsidRPr="00874C05" w:rsidRDefault="00156CC4" w:rsidP="00156CC4">
            <w:pPr>
              <w:pStyle w:val="Table"/>
              <w:tabs>
                <w:tab w:val="clear" w:pos="709"/>
              </w:tabs>
              <w:spacing w:after="0"/>
              <w:rPr>
                <w:lang w:val="en-US"/>
              </w:rPr>
            </w:pPr>
            <w:r w:rsidRPr="00E0388A">
              <w:rPr>
                <w:lang w:val="en-US"/>
              </w:rPr>
              <w:t>Email or other method, as agreed.</w:t>
            </w:r>
          </w:p>
        </w:tc>
      </w:tr>
      <w:tr w:rsidR="00156CC4" w:rsidRPr="00874C05" w14:paraId="0889CA65" w14:textId="77777777" w:rsidTr="00BF5F5B">
        <w:trPr>
          <w:cantSplit/>
        </w:trPr>
        <w:tc>
          <w:tcPr>
            <w:tcW w:w="354" w:type="pct"/>
            <w:tcMar>
              <w:top w:w="85" w:type="dxa"/>
              <w:left w:w="85" w:type="dxa"/>
              <w:bottom w:w="85" w:type="dxa"/>
              <w:right w:w="85" w:type="dxa"/>
            </w:tcMar>
          </w:tcPr>
          <w:p w14:paraId="5800B6AB" w14:textId="38FB59A5" w:rsidR="00156CC4" w:rsidRPr="00874C05" w:rsidRDefault="00156CC4" w:rsidP="00156CC4">
            <w:pPr>
              <w:pStyle w:val="Table"/>
              <w:tabs>
                <w:tab w:val="clear" w:pos="709"/>
              </w:tabs>
              <w:spacing w:after="0"/>
              <w:ind w:left="0"/>
            </w:pPr>
            <w:r w:rsidRPr="00874C05">
              <w:t>2.1.</w:t>
            </w:r>
            <w:r>
              <w:t>10</w:t>
            </w:r>
          </w:p>
        </w:tc>
        <w:tc>
          <w:tcPr>
            <w:tcW w:w="822" w:type="pct"/>
            <w:tcMar>
              <w:top w:w="85" w:type="dxa"/>
              <w:left w:w="85" w:type="dxa"/>
              <w:bottom w:w="85" w:type="dxa"/>
              <w:right w:w="85" w:type="dxa"/>
            </w:tcMar>
          </w:tcPr>
          <w:p w14:paraId="2E6C9D5B" w14:textId="77777777" w:rsidR="00156CC4" w:rsidRPr="00874C05" w:rsidRDefault="00156CC4" w:rsidP="00156CC4">
            <w:pPr>
              <w:pStyle w:val="Table"/>
              <w:tabs>
                <w:tab w:val="clear" w:pos="709"/>
              </w:tabs>
              <w:spacing w:after="0"/>
              <w:rPr>
                <w:lang w:val="en-US"/>
              </w:rPr>
            </w:pPr>
          </w:p>
        </w:tc>
        <w:tc>
          <w:tcPr>
            <w:tcW w:w="1537" w:type="pct"/>
            <w:tcMar>
              <w:top w:w="85" w:type="dxa"/>
              <w:left w:w="85" w:type="dxa"/>
              <w:bottom w:w="85" w:type="dxa"/>
              <w:right w:w="85" w:type="dxa"/>
            </w:tcMar>
          </w:tcPr>
          <w:p w14:paraId="17DD80BB" w14:textId="56F57E38" w:rsidR="00156CC4" w:rsidRPr="00874C05" w:rsidRDefault="00156CC4" w:rsidP="00156CC4">
            <w:pPr>
              <w:pStyle w:val="Table"/>
              <w:tabs>
                <w:tab w:val="clear" w:pos="709"/>
              </w:tabs>
              <w:spacing w:after="0"/>
              <w:rPr>
                <w:lang w:val="en-US"/>
              </w:rPr>
            </w:pPr>
            <w:r w:rsidRPr="00874C05">
              <w:rPr>
                <w:lang w:val="en-US"/>
              </w:rPr>
              <w:t>If the MSID Pair was already allocated to a different Lead Party, the SVAA shall transfer the MSID Pair allocation from that Lead Party (the ‘Losing Lead Party’) to the new Lead Party (the ‘Gaining Lead Party’) in the SVA Metering System</w:t>
            </w:r>
            <w:r>
              <w:rPr>
                <w:lang w:val="en-US"/>
              </w:rPr>
              <w:t xml:space="preserve"> &amp; Asset </w:t>
            </w:r>
            <w:r>
              <w:t>Metering System</w:t>
            </w:r>
            <w:r w:rsidRPr="00874C05">
              <w:rPr>
                <w:lang w:val="en-US"/>
              </w:rPr>
              <w:t xml:space="preserve"> Re</w:t>
            </w:r>
            <w:r>
              <w:rPr>
                <w:lang w:val="en-US"/>
              </w:rPr>
              <w:t>gister.</w:t>
            </w:r>
          </w:p>
        </w:tc>
        <w:tc>
          <w:tcPr>
            <w:tcW w:w="388" w:type="pct"/>
            <w:tcMar>
              <w:top w:w="85" w:type="dxa"/>
              <w:left w:w="85" w:type="dxa"/>
              <w:bottom w:w="85" w:type="dxa"/>
              <w:right w:w="85" w:type="dxa"/>
            </w:tcMar>
          </w:tcPr>
          <w:p w14:paraId="27A04327" w14:textId="77777777" w:rsidR="00156CC4" w:rsidRPr="00874C05" w:rsidRDefault="00156CC4" w:rsidP="00156CC4">
            <w:pPr>
              <w:pStyle w:val="Table"/>
              <w:tabs>
                <w:tab w:val="clear" w:pos="709"/>
              </w:tabs>
              <w:spacing w:after="0"/>
            </w:pPr>
            <w:r w:rsidRPr="00874C05">
              <w:t>SVAA</w:t>
            </w:r>
          </w:p>
        </w:tc>
        <w:tc>
          <w:tcPr>
            <w:tcW w:w="455" w:type="pct"/>
            <w:tcMar>
              <w:top w:w="85" w:type="dxa"/>
              <w:left w:w="85" w:type="dxa"/>
              <w:bottom w:w="85" w:type="dxa"/>
              <w:right w:w="85" w:type="dxa"/>
            </w:tcMar>
          </w:tcPr>
          <w:p w14:paraId="4A3CF201" w14:textId="77777777" w:rsidR="00156CC4" w:rsidRPr="00874C05" w:rsidRDefault="00156CC4" w:rsidP="00156CC4">
            <w:pPr>
              <w:pStyle w:val="Table"/>
              <w:tabs>
                <w:tab w:val="clear" w:pos="709"/>
              </w:tabs>
              <w:spacing w:after="0"/>
              <w:ind w:left="0"/>
            </w:pPr>
          </w:p>
        </w:tc>
        <w:tc>
          <w:tcPr>
            <w:tcW w:w="948" w:type="pct"/>
            <w:tcMar>
              <w:top w:w="85" w:type="dxa"/>
              <w:left w:w="85" w:type="dxa"/>
              <w:bottom w:w="85" w:type="dxa"/>
              <w:right w:w="85" w:type="dxa"/>
            </w:tcMar>
          </w:tcPr>
          <w:p w14:paraId="1F1CEB1B" w14:textId="77777777" w:rsidR="00156CC4" w:rsidRPr="00874C05" w:rsidDel="00A71A9D" w:rsidRDefault="00156CC4" w:rsidP="00156CC4">
            <w:pPr>
              <w:pStyle w:val="Table"/>
              <w:tabs>
                <w:tab w:val="clear" w:pos="709"/>
              </w:tabs>
              <w:spacing w:after="0"/>
            </w:pPr>
            <w:r w:rsidRPr="00874C05">
              <w:t>Internal process</w:t>
            </w:r>
          </w:p>
        </w:tc>
        <w:tc>
          <w:tcPr>
            <w:tcW w:w="495" w:type="pct"/>
            <w:tcMar>
              <w:top w:w="85" w:type="dxa"/>
              <w:left w:w="85" w:type="dxa"/>
              <w:bottom w:w="85" w:type="dxa"/>
              <w:right w:w="85" w:type="dxa"/>
            </w:tcMar>
          </w:tcPr>
          <w:p w14:paraId="33741D03" w14:textId="77777777" w:rsidR="00156CC4" w:rsidRPr="00874C05" w:rsidRDefault="00156CC4" w:rsidP="00156CC4">
            <w:pPr>
              <w:pStyle w:val="Table"/>
              <w:tabs>
                <w:tab w:val="clear" w:pos="709"/>
              </w:tabs>
              <w:spacing w:after="0"/>
              <w:rPr>
                <w:lang w:val="en-US"/>
              </w:rPr>
            </w:pPr>
          </w:p>
        </w:tc>
      </w:tr>
      <w:tr w:rsidR="00156CC4" w:rsidRPr="00874C05" w14:paraId="2316E23E" w14:textId="77777777" w:rsidTr="00BF5F5B">
        <w:trPr>
          <w:cantSplit/>
        </w:trPr>
        <w:tc>
          <w:tcPr>
            <w:tcW w:w="354" w:type="pct"/>
            <w:tcBorders>
              <w:bottom w:val="nil"/>
            </w:tcBorders>
            <w:tcMar>
              <w:top w:w="85" w:type="dxa"/>
              <w:left w:w="85" w:type="dxa"/>
              <w:bottom w:w="85" w:type="dxa"/>
              <w:right w:w="85" w:type="dxa"/>
            </w:tcMar>
          </w:tcPr>
          <w:p w14:paraId="2926310D" w14:textId="1DAAEBC8" w:rsidR="00156CC4" w:rsidRPr="00874C05" w:rsidRDefault="00156CC4" w:rsidP="00686DCB">
            <w:pPr>
              <w:pStyle w:val="Table"/>
              <w:tabs>
                <w:tab w:val="clear" w:pos="709"/>
              </w:tabs>
              <w:spacing w:after="0"/>
              <w:ind w:left="0"/>
            </w:pPr>
            <w:r w:rsidRPr="00874C05">
              <w:t>2.1.</w:t>
            </w:r>
            <w:r w:rsidR="00686DCB">
              <w:t>11</w:t>
            </w:r>
          </w:p>
        </w:tc>
        <w:tc>
          <w:tcPr>
            <w:tcW w:w="822" w:type="pct"/>
            <w:tcBorders>
              <w:bottom w:val="nil"/>
            </w:tcBorders>
            <w:tcMar>
              <w:top w:w="85" w:type="dxa"/>
              <w:left w:w="85" w:type="dxa"/>
              <w:bottom w:w="85" w:type="dxa"/>
              <w:right w:w="85" w:type="dxa"/>
            </w:tcMar>
          </w:tcPr>
          <w:p w14:paraId="39348794" w14:textId="41240D28" w:rsidR="00156CC4" w:rsidRPr="00874C05" w:rsidRDefault="00156CC4" w:rsidP="00686DCB">
            <w:pPr>
              <w:pStyle w:val="Table"/>
              <w:tabs>
                <w:tab w:val="clear" w:pos="709"/>
              </w:tabs>
              <w:spacing w:after="0"/>
              <w:rPr>
                <w:lang w:val="en-US"/>
              </w:rPr>
            </w:pPr>
            <w:r w:rsidRPr="00874C05">
              <w:rPr>
                <w:lang w:val="en-US"/>
              </w:rPr>
              <w:t>Within 1 WD of 2.1.</w:t>
            </w:r>
            <w:r w:rsidR="00686DCB">
              <w:rPr>
                <w:lang w:val="en-US"/>
              </w:rPr>
              <w:t>10</w:t>
            </w:r>
          </w:p>
        </w:tc>
        <w:tc>
          <w:tcPr>
            <w:tcW w:w="1537" w:type="pct"/>
            <w:tcBorders>
              <w:bottom w:val="nil"/>
            </w:tcBorders>
            <w:tcMar>
              <w:top w:w="85" w:type="dxa"/>
              <w:left w:w="85" w:type="dxa"/>
              <w:bottom w:w="85" w:type="dxa"/>
              <w:right w:w="85" w:type="dxa"/>
            </w:tcMar>
          </w:tcPr>
          <w:p w14:paraId="2F421A06" w14:textId="77777777" w:rsidR="00156CC4" w:rsidRPr="00874C05" w:rsidRDefault="00156CC4" w:rsidP="00156CC4">
            <w:pPr>
              <w:pStyle w:val="Table"/>
              <w:tabs>
                <w:tab w:val="clear" w:pos="709"/>
              </w:tabs>
              <w:spacing w:after="0"/>
              <w:rPr>
                <w:lang w:val="en-US"/>
              </w:rPr>
            </w:pPr>
            <w:r w:rsidRPr="00874C05">
              <w:rPr>
                <w:lang w:val="en-US"/>
              </w:rPr>
              <w:t>Upon allocation to the</w:t>
            </w:r>
            <w:r w:rsidRPr="00874C05">
              <w:rPr>
                <w:rStyle w:val="CommentReference"/>
                <w:rFonts w:eastAsiaTheme="minorEastAsia"/>
                <w:sz w:val="20"/>
                <w:szCs w:val="20"/>
              </w:rPr>
              <w:t xml:space="preserve"> Gaining Lead P</w:t>
            </w:r>
            <w:r w:rsidRPr="00874C05">
              <w:rPr>
                <w:lang w:val="en-US"/>
              </w:rPr>
              <w:t>arty the SVAA shall send a Loss of MSID Pair Allocation notification  to the Losing Lead Party</w:t>
            </w:r>
          </w:p>
        </w:tc>
        <w:tc>
          <w:tcPr>
            <w:tcW w:w="388" w:type="pct"/>
            <w:tcBorders>
              <w:bottom w:val="nil"/>
            </w:tcBorders>
            <w:tcMar>
              <w:top w:w="85" w:type="dxa"/>
              <w:left w:w="85" w:type="dxa"/>
              <w:bottom w:w="85" w:type="dxa"/>
              <w:right w:w="85" w:type="dxa"/>
            </w:tcMar>
          </w:tcPr>
          <w:p w14:paraId="15ED292E" w14:textId="77777777" w:rsidR="00156CC4" w:rsidRPr="00874C05" w:rsidDel="00105853" w:rsidRDefault="00156CC4" w:rsidP="00156CC4">
            <w:pPr>
              <w:pStyle w:val="Table"/>
              <w:tabs>
                <w:tab w:val="clear" w:pos="709"/>
              </w:tabs>
              <w:spacing w:after="0"/>
            </w:pPr>
            <w:r w:rsidRPr="00874C05">
              <w:t>SVAA</w:t>
            </w:r>
          </w:p>
        </w:tc>
        <w:tc>
          <w:tcPr>
            <w:tcW w:w="455" w:type="pct"/>
            <w:tcBorders>
              <w:bottom w:val="nil"/>
            </w:tcBorders>
            <w:tcMar>
              <w:top w:w="85" w:type="dxa"/>
              <w:left w:w="85" w:type="dxa"/>
              <w:bottom w:w="85" w:type="dxa"/>
              <w:right w:w="85" w:type="dxa"/>
            </w:tcMar>
          </w:tcPr>
          <w:p w14:paraId="46518AC0" w14:textId="77777777" w:rsidR="00156CC4" w:rsidRPr="00874C05" w:rsidDel="00105853" w:rsidRDefault="00156CC4" w:rsidP="00156CC4">
            <w:pPr>
              <w:pStyle w:val="Table"/>
              <w:tabs>
                <w:tab w:val="clear" w:pos="709"/>
              </w:tabs>
              <w:spacing w:after="0"/>
              <w:ind w:left="0"/>
            </w:pPr>
            <w:r w:rsidRPr="00874C05">
              <w:t>Losing Lead Party</w:t>
            </w:r>
          </w:p>
        </w:tc>
        <w:tc>
          <w:tcPr>
            <w:tcW w:w="948" w:type="pct"/>
            <w:tcBorders>
              <w:bottom w:val="nil"/>
            </w:tcBorders>
            <w:tcMar>
              <w:top w:w="85" w:type="dxa"/>
              <w:left w:w="85" w:type="dxa"/>
              <w:bottom w:w="85" w:type="dxa"/>
              <w:right w:w="85" w:type="dxa"/>
            </w:tcMar>
          </w:tcPr>
          <w:p w14:paraId="4144B4B4" w14:textId="77777777" w:rsidR="00156CC4" w:rsidRPr="00874C05" w:rsidRDefault="00156CC4" w:rsidP="00156CC4">
            <w:pPr>
              <w:pStyle w:val="Table"/>
              <w:tabs>
                <w:tab w:val="clear" w:pos="709"/>
              </w:tabs>
              <w:spacing w:after="0"/>
              <w:ind w:left="0"/>
            </w:pPr>
            <w:r w:rsidRPr="00874C05">
              <w:t>P0281 – Loss of MSID Pair Allocation</w:t>
            </w:r>
          </w:p>
        </w:tc>
        <w:tc>
          <w:tcPr>
            <w:tcW w:w="495" w:type="pct"/>
            <w:tcBorders>
              <w:bottom w:val="nil"/>
            </w:tcBorders>
            <w:tcMar>
              <w:top w:w="85" w:type="dxa"/>
              <w:left w:w="85" w:type="dxa"/>
              <w:bottom w:w="85" w:type="dxa"/>
              <w:right w:w="85" w:type="dxa"/>
            </w:tcMar>
          </w:tcPr>
          <w:p w14:paraId="03D525C6" w14:textId="77777777" w:rsidR="00156CC4" w:rsidRPr="00874C05" w:rsidRDefault="00156CC4" w:rsidP="00156CC4">
            <w:pPr>
              <w:pStyle w:val="Table"/>
              <w:tabs>
                <w:tab w:val="clear" w:pos="709"/>
              </w:tabs>
              <w:spacing w:after="0"/>
              <w:rPr>
                <w:lang w:val="en-US"/>
              </w:rPr>
            </w:pPr>
            <w:r w:rsidRPr="00874C05">
              <w:rPr>
                <w:lang w:val="en-US"/>
              </w:rPr>
              <w:t>Self-Service Gateway or other method, as agreed.</w:t>
            </w:r>
          </w:p>
        </w:tc>
      </w:tr>
      <w:tr w:rsidR="00156CC4" w:rsidRPr="00874C05" w14:paraId="71C41995" w14:textId="77777777" w:rsidTr="00BF5F5B">
        <w:trPr>
          <w:cantSplit/>
        </w:trPr>
        <w:tc>
          <w:tcPr>
            <w:tcW w:w="354" w:type="pct"/>
            <w:tcBorders>
              <w:top w:val="nil"/>
            </w:tcBorders>
            <w:tcMar>
              <w:top w:w="85" w:type="dxa"/>
              <w:left w:w="85" w:type="dxa"/>
              <w:bottom w:w="85" w:type="dxa"/>
              <w:right w:w="85" w:type="dxa"/>
            </w:tcMar>
          </w:tcPr>
          <w:p w14:paraId="3FF218AD" w14:textId="48C424A9" w:rsidR="00156CC4" w:rsidRPr="00874C05" w:rsidRDefault="00686DCB" w:rsidP="00156CC4">
            <w:pPr>
              <w:pStyle w:val="Table"/>
              <w:tabs>
                <w:tab w:val="clear" w:pos="709"/>
              </w:tabs>
              <w:spacing w:after="0"/>
              <w:ind w:left="0"/>
            </w:pPr>
            <w:r>
              <w:t>2.1.12</w:t>
            </w:r>
          </w:p>
        </w:tc>
        <w:tc>
          <w:tcPr>
            <w:tcW w:w="822" w:type="pct"/>
            <w:tcBorders>
              <w:top w:val="nil"/>
            </w:tcBorders>
            <w:tcMar>
              <w:top w:w="85" w:type="dxa"/>
              <w:left w:w="85" w:type="dxa"/>
              <w:bottom w:w="85" w:type="dxa"/>
              <w:right w:w="85" w:type="dxa"/>
            </w:tcMar>
          </w:tcPr>
          <w:p w14:paraId="45A96882" w14:textId="77777777" w:rsidR="00156CC4" w:rsidRPr="00874C05" w:rsidRDefault="00156CC4" w:rsidP="00156CC4">
            <w:pPr>
              <w:pStyle w:val="Table"/>
              <w:tabs>
                <w:tab w:val="clear" w:pos="709"/>
              </w:tabs>
              <w:spacing w:after="0"/>
              <w:rPr>
                <w:lang w:val="en-US"/>
              </w:rPr>
            </w:pPr>
          </w:p>
        </w:tc>
        <w:tc>
          <w:tcPr>
            <w:tcW w:w="1537" w:type="pct"/>
            <w:tcBorders>
              <w:top w:val="nil"/>
            </w:tcBorders>
            <w:tcMar>
              <w:top w:w="85" w:type="dxa"/>
              <w:left w:w="85" w:type="dxa"/>
              <w:bottom w:w="85" w:type="dxa"/>
              <w:right w:w="85" w:type="dxa"/>
            </w:tcMar>
          </w:tcPr>
          <w:p w14:paraId="0F1B1DE5" w14:textId="77777777" w:rsidR="00156CC4" w:rsidRPr="00874C05" w:rsidRDefault="00156CC4" w:rsidP="00156CC4">
            <w:pPr>
              <w:pStyle w:val="Table"/>
              <w:tabs>
                <w:tab w:val="clear" w:pos="709"/>
              </w:tabs>
              <w:spacing w:after="0"/>
              <w:rPr>
                <w:lang w:val="en-US"/>
              </w:rPr>
            </w:pPr>
            <w:r w:rsidRPr="00874C05">
              <w:rPr>
                <w:lang w:val="en-US"/>
              </w:rPr>
              <w:t>If the Losing Lead Party disagrees with the Loss of MSID Pair Allocation they may initiate the Disputed MSID Pair Allocation Process (go to Section 2.3.1).</w:t>
            </w:r>
          </w:p>
        </w:tc>
        <w:tc>
          <w:tcPr>
            <w:tcW w:w="388" w:type="pct"/>
            <w:tcBorders>
              <w:top w:val="nil"/>
            </w:tcBorders>
            <w:tcMar>
              <w:top w:w="85" w:type="dxa"/>
              <w:left w:w="85" w:type="dxa"/>
              <w:bottom w:w="85" w:type="dxa"/>
              <w:right w:w="85" w:type="dxa"/>
            </w:tcMar>
          </w:tcPr>
          <w:p w14:paraId="1E56856D" w14:textId="616C4E51" w:rsidR="00156CC4" w:rsidRPr="00874C05" w:rsidRDefault="00686DCB" w:rsidP="00156CC4">
            <w:pPr>
              <w:pStyle w:val="Table"/>
              <w:tabs>
                <w:tab w:val="clear" w:pos="709"/>
              </w:tabs>
              <w:spacing w:after="0"/>
            </w:pPr>
            <w:r>
              <w:t>Losing Lead Party</w:t>
            </w:r>
          </w:p>
        </w:tc>
        <w:tc>
          <w:tcPr>
            <w:tcW w:w="455" w:type="pct"/>
            <w:tcBorders>
              <w:top w:val="nil"/>
            </w:tcBorders>
            <w:tcMar>
              <w:top w:w="85" w:type="dxa"/>
              <w:left w:w="85" w:type="dxa"/>
              <w:bottom w:w="85" w:type="dxa"/>
              <w:right w:w="85" w:type="dxa"/>
            </w:tcMar>
          </w:tcPr>
          <w:p w14:paraId="78497904" w14:textId="77777777" w:rsidR="00156CC4" w:rsidRPr="00874C05" w:rsidRDefault="00156CC4" w:rsidP="00156CC4">
            <w:pPr>
              <w:pStyle w:val="Table"/>
              <w:tabs>
                <w:tab w:val="clear" w:pos="709"/>
              </w:tabs>
              <w:spacing w:after="0"/>
              <w:ind w:left="0"/>
            </w:pPr>
          </w:p>
        </w:tc>
        <w:tc>
          <w:tcPr>
            <w:tcW w:w="948" w:type="pct"/>
            <w:tcBorders>
              <w:top w:val="nil"/>
            </w:tcBorders>
            <w:tcMar>
              <w:top w:w="85" w:type="dxa"/>
              <w:left w:w="85" w:type="dxa"/>
              <w:bottom w:w="85" w:type="dxa"/>
              <w:right w:w="85" w:type="dxa"/>
            </w:tcMar>
          </w:tcPr>
          <w:p w14:paraId="35B4872A" w14:textId="77777777" w:rsidR="00156CC4" w:rsidRPr="00874C05" w:rsidDel="00A71A9D" w:rsidRDefault="00156CC4" w:rsidP="00156CC4">
            <w:pPr>
              <w:pStyle w:val="Table"/>
              <w:tabs>
                <w:tab w:val="clear" w:pos="709"/>
              </w:tabs>
              <w:spacing w:after="0"/>
              <w:ind w:left="0"/>
            </w:pPr>
          </w:p>
        </w:tc>
        <w:tc>
          <w:tcPr>
            <w:tcW w:w="495" w:type="pct"/>
            <w:tcBorders>
              <w:top w:val="nil"/>
            </w:tcBorders>
            <w:tcMar>
              <w:top w:w="85" w:type="dxa"/>
              <w:left w:w="85" w:type="dxa"/>
              <w:bottom w:w="85" w:type="dxa"/>
              <w:right w:w="85" w:type="dxa"/>
            </w:tcMar>
          </w:tcPr>
          <w:p w14:paraId="69B221B5" w14:textId="77777777" w:rsidR="00156CC4" w:rsidRPr="00874C05" w:rsidRDefault="00156CC4" w:rsidP="00156CC4">
            <w:pPr>
              <w:pStyle w:val="Table"/>
              <w:tabs>
                <w:tab w:val="clear" w:pos="709"/>
              </w:tabs>
              <w:spacing w:after="0"/>
              <w:rPr>
                <w:lang w:val="en-US"/>
              </w:rPr>
            </w:pPr>
          </w:p>
        </w:tc>
      </w:tr>
    </w:tbl>
    <w:p w14:paraId="08597109" w14:textId="3DA97C2E" w:rsidR="00566A9F" w:rsidRDefault="00566A9F" w:rsidP="000460E1">
      <w:pPr>
        <w:pStyle w:val="Heading2"/>
        <w:spacing w:before="0"/>
        <w:rPr>
          <w:b w:val="0"/>
        </w:rPr>
      </w:pPr>
      <w:bookmarkStart w:id="31" w:name="_Toc81921242"/>
      <w:bookmarkStart w:id="32" w:name="_Toc165554455"/>
      <w:r>
        <w:lastRenderedPageBreak/>
        <w:t>2.1A</w:t>
      </w:r>
      <w:r>
        <w:tab/>
        <w:t>AMSID Pair</w:t>
      </w:r>
      <w:r w:rsidRPr="0009044F">
        <w:t xml:space="preserve"> </w:t>
      </w:r>
      <w:r>
        <w:t xml:space="preserve">Allocation to </w:t>
      </w:r>
      <w:bookmarkStart w:id="33" w:name="_Toc67988334"/>
      <w:r>
        <w:t>a Secondary BM Unit</w:t>
      </w:r>
      <w:bookmarkEnd w:id="31"/>
      <w:bookmarkEnd w:id="32"/>
      <w:bookmarkEnd w:id="33"/>
    </w:p>
    <w:p w14:paraId="6A5215FF" w14:textId="77777777" w:rsidR="00566A9F" w:rsidRDefault="00566A9F" w:rsidP="00566A9F">
      <w:pPr>
        <w:tabs>
          <w:tab w:val="clear" w:pos="709"/>
        </w:tabs>
        <w:ind w:left="0"/>
      </w:pPr>
      <w:r>
        <w:t>An AMVLP may allocate AMSID Pairs to its Secondary BM Units for the purposes of providing Balancing Services. Where an AMVLP has allocated MSID Pair(s) to a Secondary BM Unit in accordance with Section 2.1, and has registered an Asset and related Asset Metering System(s) in accordance with Sections 2.4-2.6 and has received an AMSID Pair in respect of such registration, the AMVLP may allocate that AMSID Pair to that Secondary BM Unit</w:t>
      </w:r>
      <w:r>
        <w:rPr>
          <w:rStyle w:val="FootnoteReference"/>
        </w:rPr>
        <w:footnoteReference w:id="9"/>
      </w:r>
      <w:r>
        <w:t xml:space="preserve">. </w:t>
      </w:r>
    </w:p>
    <w:p w14:paraId="6A22CC86" w14:textId="77777777" w:rsidR="00566A9F" w:rsidRDefault="00566A9F" w:rsidP="00566A9F">
      <w:pPr>
        <w:tabs>
          <w:tab w:val="clear" w:pos="709"/>
        </w:tabs>
        <w:ind w:left="0"/>
      </w:pPr>
      <w:r>
        <w:t xml:space="preserve">The AMVLP must specify whether it intends to use the AMSID Pair for the purposes of Asset Metering or Asset Differencing (as defined in Section 3.9), and must specify the Associated MSID Pair(s) and set the MSID Pair Indicator and AMSID Pair Asset Differencing Indicator in a valid combination (as set out in 3.10). </w:t>
      </w:r>
    </w:p>
    <w:p w14:paraId="540D184E" w14:textId="77777777" w:rsidR="00566A9F" w:rsidRPr="00A17A05" w:rsidRDefault="00566A9F" w:rsidP="00566A9F">
      <w:pPr>
        <w:tabs>
          <w:tab w:val="clear" w:pos="709"/>
        </w:tabs>
        <w:ind w:left="0"/>
      </w:pPr>
      <w:r>
        <w:t>A second AMVLP may use the same AMSID Pair in a different Secondary BM Unit at the same time, without the registrant AMVLP losing the AMSID Pair Allocation, provided that the AMSID Pair is used for different purposes in the two Secondary BM Units. If the second AMVLP wishes to use the AMSID Pair for the same purpose as the first AMVLP, this would result in a Loss of AMSID Pair Allocation for the Registrant AMVLP.</w:t>
      </w:r>
    </w:p>
    <w:tbl>
      <w:tblPr>
        <w:tblStyle w:val="TableGrid"/>
        <w:tblW w:w="5000" w:type="pct"/>
        <w:tblLook w:val="01E0" w:firstRow="1" w:lastRow="1" w:firstColumn="1" w:lastColumn="1" w:noHBand="0" w:noVBand="0"/>
      </w:tblPr>
      <w:tblGrid>
        <w:gridCol w:w="992"/>
        <w:gridCol w:w="2301"/>
        <w:gridCol w:w="3933"/>
        <w:gridCol w:w="1273"/>
        <w:gridCol w:w="993"/>
        <w:gridCol w:w="2695"/>
        <w:gridCol w:w="1805"/>
      </w:tblGrid>
      <w:tr w:rsidR="00566A9F" w:rsidRPr="00874C05" w14:paraId="31C459E5" w14:textId="77777777" w:rsidTr="00ED3573">
        <w:trPr>
          <w:cantSplit/>
          <w:tblHeader/>
        </w:trPr>
        <w:tc>
          <w:tcPr>
            <w:tcW w:w="354" w:type="pct"/>
            <w:shd w:val="clear" w:color="91B8D1" w:fill="auto"/>
            <w:tcMar>
              <w:top w:w="85" w:type="dxa"/>
              <w:left w:w="85" w:type="dxa"/>
              <w:bottom w:w="85" w:type="dxa"/>
              <w:right w:w="85" w:type="dxa"/>
            </w:tcMar>
          </w:tcPr>
          <w:p w14:paraId="70907C5A" w14:textId="77777777" w:rsidR="00566A9F" w:rsidRPr="00874C05" w:rsidRDefault="00566A9F" w:rsidP="00ED3573">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71FF78DC" w14:textId="77777777" w:rsidR="00566A9F" w:rsidRPr="00874C05" w:rsidRDefault="00566A9F" w:rsidP="00ED3573">
            <w:pPr>
              <w:tabs>
                <w:tab w:val="clear" w:pos="709"/>
              </w:tabs>
              <w:spacing w:after="0"/>
              <w:ind w:left="0"/>
              <w:jc w:val="center"/>
              <w:rPr>
                <w:b/>
                <w:sz w:val="20"/>
                <w:szCs w:val="20"/>
              </w:rPr>
            </w:pPr>
            <w:r w:rsidRPr="00874C05">
              <w:rPr>
                <w:b/>
                <w:sz w:val="20"/>
                <w:szCs w:val="20"/>
              </w:rPr>
              <w:t>WHEN</w:t>
            </w:r>
          </w:p>
        </w:tc>
        <w:tc>
          <w:tcPr>
            <w:tcW w:w="1405" w:type="pct"/>
            <w:shd w:val="clear" w:color="91B8D1" w:fill="auto"/>
            <w:tcMar>
              <w:top w:w="85" w:type="dxa"/>
              <w:left w:w="85" w:type="dxa"/>
              <w:bottom w:w="85" w:type="dxa"/>
              <w:right w:w="85" w:type="dxa"/>
            </w:tcMar>
          </w:tcPr>
          <w:p w14:paraId="70CC8CF9" w14:textId="77777777" w:rsidR="00566A9F" w:rsidRPr="00874C05" w:rsidRDefault="00566A9F" w:rsidP="00ED3573">
            <w:pPr>
              <w:tabs>
                <w:tab w:val="clear" w:pos="709"/>
              </w:tabs>
              <w:spacing w:after="0"/>
              <w:ind w:left="0"/>
              <w:jc w:val="center"/>
              <w:rPr>
                <w:b/>
                <w:sz w:val="20"/>
                <w:szCs w:val="20"/>
              </w:rPr>
            </w:pPr>
            <w:r w:rsidRPr="00874C05">
              <w:rPr>
                <w:b/>
                <w:sz w:val="20"/>
                <w:szCs w:val="20"/>
              </w:rPr>
              <w:t>ACTION</w:t>
            </w:r>
          </w:p>
        </w:tc>
        <w:tc>
          <w:tcPr>
            <w:tcW w:w="455" w:type="pct"/>
            <w:shd w:val="clear" w:color="91B8D1" w:fill="auto"/>
            <w:tcMar>
              <w:top w:w="85" w:type="dxa"/>
              <w:left w:w="85" w:type="dxa"/>
              <w:bottom w:w="85" w:type="dxa"/>
              <w:right w:w="85" w:type="dxa"/>
            </w:tcMar>
          </w:tcPr>
          <w:p w14:paraId="724932CD" w14:textId="77777777" w:rsidR="00566A9F" w:rsidRPr="00874C05" w:rsidRDefault="00566A9F" w:rsidP="00ED3573">
            <w:pPr>
              <w:tabs>
                <w:tab w:val="clear" w:pos="709"/>
              </w:tabs>
              <w:spacing w:after="0"/>
              <w:ind w:left="0"/>
              <w:jc w:val="center"/>
              <w:rPr>
                <w:b/>
                <w:sz w:val="20"/>
                <w:szCs w:val="20"/>
              </w:rPr>
            </w:pPr>
            <w:r w:rsidRPr="00874C05">
              <w:rPr>
                <w:b/>
                <w:sz w:val="20"/>
                <w:szCs w:val="20"/>
              </w:rPr>
              <w:t>FROM</w:t>
            </w:r>
          </w:p>
        </w:tc>
        <w:tc>
          <w:tcPr>
            <w:tcW w:w="355" w:type="pct"/>
            <w:shd w:val="clear" w:color="91B8D1" w:fill="auto"/>
            <w:tcMar>
              <w:top w:w="85" w:type="dxa"/>
              <w:left w:w="85" w:type="dxa"/>
              <w:bottom w:w="85" w:type="dxa"/>
              <w:right w:w="85" w:type="dxa"/>
            </w:tcMar>
          </w:tcPr>
          <w:p w14:paraId="7D2ED688" w14:textId="77777777" w:rsidR="00566A9F" w:rsidRPr="00874C05" w:rsidRDefault="00566A9F" w:rsidP="00ED3573">
            <w:pPr>
              <w:tabs>
                <w:tab w:val="clear" w:pos="709"/>
              </w:tabs>
              <w:spacing w:after="0"/>
              <w:ind w:left="0"/>
              <w:jc w:val="center"/>
              <w:rPr>
                <w:b/>
                <w:sz w:val="20"/>
                <w:szCs w:val="20"/>
              </w:rPr>
            </w:pPr>
            <w:r w:rsidRPr="00874C05">
              <w:rPr>
                <w:b/>
                <w:sz w:val="20"/>
                <w:szCs w:val="20"/>
              </w:rPr>
              <w:t>TO</w:t>
            </w:r>
          </w:p>
        </w:tc>
        <w:tc>
          <w:tcPr>
            <w:tcW w:w="963" w:type="pct"/>
            <w:shd w:val="clear" w:color="91B8D1" w:fill="auto"/>
            <w:tcMar>
              <w:top w:w="85" w:type="dxa"/>
              <w:left w:w="85" w:type="dxa"/>
              <w:bottom w:w="85" w:type="dxa"/>
              <w:right w:w="85" w:type="dxa"/>
            </w:tcMar>
          </w:tcPr>
          <w:p w14:paraId="08E92D8D" w14:textId="77777777" w:rsidR="00566A9F" w:rsidRPr="00874C05" w:rsidRDefault="00566A9F" w:rsidP="00ED3573">
            <w:pPr>
              <w:tabs>
                <w:tab w:val="clear" w:pos="709"/>
              </w:tabs>
              <w:spacing w:after="0"/>
              <w:ind w:left="0"/>
              <w:jc w:val="center"/>
              <w:rPr>
                <w:b/>
                <w:sz w:val="20"/>
                <w:szCs w:val="20"/>
              </w:rPr>
            </w:pPr>
            <w:r w:rsidRPr="00874C05">
              <w:rPr>
                <w:b/>
                <w:sz w:val="20"/>
                <w:szCs w:val="20"/>
              </w:rPr>
              <w:t>INFORMATION REQUIRED</w:t>
            </w:r>
          </w:p>
        </w:tc>
        <w:tc>
          <w:tcPr>
            <w:tcW w:w="645" w:type="pct"/>
            <w:shd w:val="clear" w:color="91B8D1" w:fill="auto"/>
            <w:tcMar>
              <w:top w:w="85" w:type="dxa"/>
              <w:left w:w="85" w:type="dxa"/>
              <w:bottom w:w="85" w:type="dxa"/>
              <w:right w:w="85" w:type="dxa"/>
            </w:tcMar>
          </w:tcPr>
          <w:p w14:paraId="74851D5C" w14:textId="77777777" w:rsidR="00566A9F" w:rsidRPr="00874C05" w:rsidRDefault="00566A9F" w:rsidP="00ED3573">
            <w:pPr>
              <w:tabs>
                <w:tab w:val="clear" w:pos="709"/>
              </w:tabs>
              <w:spacing w:after="0"/>
              <w:ind w:left="0"/>
              <w:jc w:val="center"/>
              <w:rPr>
                <w:b/>
                <w:sz w:val="20"/>
                <w:szCs w:val="20"/>
              </w:rPr>
            </w:pPr>
            <w:r w:rsidRPr="00874C05">
              <w:rPr>
                <w:b/>
                <w:sz w:val="20"/>
                <w:szCs w:val="20"/>
              </w:rPr>
              <w:t>METHOD</w:t>
            </w:r>
          </w:p>
        </w:tc>
      </w:tr>
      <w:tr w:rsidR="00566A9F" w:rsidRPr="00874C05" w14:paraId="350CCD71" w14:textId="77777777" w:rsidTr="00ED3573">
        <w:trPr>
          <w:cantSplit/>
          <w:trHeight w:val="811"/>
        </w:trPr>
        <w:tc>
          <w:tcPr>
            <w:tcW w:w="354" w:type="pct"/>
            <w:tcMar>
              <w:top w:w="85" w:type="dxa"/>
              <w:left w:w="85" w:type="dxa"/>
              <w:bottom w:w="85" w:type="dxa"/>
              <w:right w:w="85" w:type="dxa"/>
            </w:tcMar>
          </w:tcPr>
          <w:p w14:paraId="54B96940" w14:textId="77777777" w:rsidR="00566A9F" w:rsidRPr="00874C05" w:rsidRDefault="00566A9F" w:rsidP="00ED3573">
            <w:pPr>
              <w:pStyle w:val="Table"/>
              <w:tabs>
                <w:tab w:val="clear" w:pos="709"/>
              </w:tabs>
              <w:spacing w:after="0"/>
              <w:ind w:left="0"/>
            </w:pPr>
            <w:r w:rsidRPr="00874C05">
              <w:t>2.1</w:t>
            </w:r>
            <w:r>
              <w:t>A</w:t>
            </w:r>
            <w:r w:rsidRPr="00874C05">
              <w:t>.1</w:t>
            </w:r>
          </w:p>
        </w:tc>
        <w:tc>
          <w:tcPr>
            <w:tcW w:w="822" w:type="pct"/>
            <w:tcMar>
              <w:top w:w="85" w:type="dxa"/>
              <w:left w:w="85" w:type="dxa"/>
              <w:bottom w:w="85" w:type="dxa"/>
              <w:right w:w="85" w:type="dxa"/>
            </w:tcMar>
          </w:tcPr>
          <w:p w14:paraId="6807ABE4" w14:textId="77777777" w:rsidR="00566A9F" w:rsidRPr="00874C05" w:rsidRDefault="00566A9F" w:rsidP="00ED3573">
            <w:pPr>
              <w:pStyle w:val="Table"/>
              <w:tabs>
                <w:tab w:val="clear" w:pos="709"/>
              </w:tabs>
              <w:spacing w:after="0"/>
              <w:rPr>
                <w:lang w:val="en-US"/>
              </w:rPr>
            </w:pPr>
            <w:r w:rsidRPr="00874C05">
              <w:rPr>
                <w:lang w:val="en-US"/>
              </w:rPr>
              <w:t>At le</w:t>
            </w:r>
            <w:r>
              <w:rPr>
                <w:lang w:val="en-US"/>
              </w:rPr>
              <w:t>ast 1 WD before the A</w:t>
            </w:r>
            <w:r w:rsidRPr="00874C05">
              <w:rPr>
                <w:lang w:val="en-US"/>
              </w:rPr>
              <w:t>MSID</w:t>
            </w:r>
            <w:r>
              <w:rPr>
                <w:lang w:val="en-US"/>
              </w:rPr>
              <w:t xml:space="preserve"> Pair will be used in the </w:t>
            </w:r>
            <w:r w:rsidRPr="007F424F">
              <w:rPr>
                <w:lang w:val="en-US"/>
              </w:rPr>
              <w:t>Secondary BM Unit</w:t>
            </w:r>
          </w:p>
        </w:tc>
        <w:tc>
          <w:tcPr>
            <w:tcW w:w="1405" w:type="pct"/>
            <w:tcMar>
              <w:top w:w="85" w:type="dxa"/>
              <w:left w:w="85" w:type="dxa"/>
              <w:bottom w:w="85" w:type="dxa"/>
              <w:right w:w="85" w:type="dxa"/>
            </w:tcMar>
          </w:tcPr>
          <w:p w14:paraId="095A3C66" w14:textId="77777777" w:rsidR="00566A9F" w:rsidRPr="00874C05" w:rsidRDefault="00566A9F" w:rsidP="00ED3573">
            <w:pPr>
              <w:pStyle w:val="Table"/>
              <w:tabs>
                <w:tab w:val="clear" w:pos="709"/>
              </w:tabs>
              <w:spacing w:after="0"/>
              <w:ind w:left="0"/>
            </w:pPr>
            <w:r w:rsidRPr="00874C05">
              <w:rPr>
                <w:lang w:val="en-US"/>
              </w:rPr>
              <w:t>S</w:t>
            </w:r>
            <w:r>
              <w:rPr>
                <w:lang w:val="en-US"/>
              </w:rPr>
              <w:t>ubmit an</w:t>
            </w:r>
            <w:r w:rsidRPr="00874C05">
              <w:rPr>
                <w:lang w:val="en-US"/>
              </w:rPr>
              <w:t xml:space="preserve"> </w:t>
            </w:r>
            <w:r>
              <w:rPr>
                <w:lang w:val="en-US"/>
              </w:rPr>
              <w:t>A</w:t>
            </w:r>
            <w:r w:rsidRPr="00874C05">
              <w:rPr>
                <w:lang w:val="en-US"/>
              </w:rPr>
              <w:t>MSID</w:t>
            </w:r>
            <w:r>
              <w:rPr>
                <w:lang w:val="en-US"/>
              </w:rPr>
              <w:t xml:space="preserve"> Pair </w:t>
            </w:r>
            <w:r w:rsidRPr="00874C05">
              <w:rPr>
                <w:lang w:val="en-US"/>
              </w:rPr>
              <w:t>Allocation</w:t>
            </w:r>
          </w:p>
        </w:tc>
        <w:tc>
          <w:tcPr>
            <w:tcW w:w="455" w:type="pct"/>
            <w:tcMar>
              <w:top w:w="85" w:type="dxa"/>
              <w:left w:w="85" w:type="dxa"/>
              <w:bottom w:w="85" w:type="dxa"/>
              <w:right w:w="85" w:type="dxa"/>
            </w:tcMar>
          </w:tcPr>
          <w:p w14:paraId="65CBBE1D" w14:textId="77777777" w:rsidR="00566A9F" w:rsidRPr="00874C05" w:rsidRDefault="00566A9F" w:rsidP="00ED3573">
            <w:pPr>
              <w:pStyle w:val="Table"/>
              <w:tabs>
                <w:tab w:val="clear" w:pos="709"/>
              </w:tabs>
              <w:spacing w:after="0"/>
            </w:pPr>
            <w:r>
              <w:t>AMVLP</w:t>
            </w:r>
          </w:p>
        </w:tc>
        <w:tc>
          <w:tcPr>
            <w:tcW w:w="355" w:type="pct"/>
            <w:tcMar>
              <w:top w:w="85" w:type="dxa"/>
              <w:left w:w="85" w:type="dxa"/>
              <w:bottom w:w="85" w:type="dxa"/>
              <w:right w:w="85" w:type="dxa"/>
            </w:tcMar>
          </w:tcPr>
          <w:p w14:paraId="54494D0E" w14:textId="77777777" w:rsidR="00566A9F" w:rsidRPr="00874C05" w:rsidRDefault="00566A9F" w:rsidP="00ED3573">
            <w:pPr>
              <w:pStyle w:val="Table"/>
              <w:tabs>
                <w:tab w:val="clear" w:pos="709"/>
              </w:tabs>
              <w:spacing w:after="0"/>
              <w:ind w:left="0"/>
            </w:pPr>
            <w:r w:rsidRPr="00874C05">
              <w:t>SVAA</w:t>
            </w:r>
          </w:p>
        </w:tc>
        <w:tc>
          <w:tcPr>
            <w:tcW w:w="963" w:type="pct"/>
            <w:tcMar>
              <w:top w:w="85" w:type="dxa"/>
              <w:left w:w="85" w:type="dxa"/>
              <w:bottom w:w="85" w:type="dxa"/>
              <w:right w:w="85" w:type="dxa"/>
            </w:tcMar>
          </w:tcPr>
          <w:p w14:paraId="1B1DE8DB" w14:textId="77777777" w:rsidR="00566A9F" w:rsidRPr="00874C05" w:rsidRDefault="00566A9F" w:rsidP="00ED3573">
            <w:pPr>
              <w:pStyle w:val="Table"/>
              <w:tabs>
                <w:tab w:val="clear" w:pos="709"/>
              </w:tabs>
              <w:spacing w:after="0"/>
            </w:pPr>
            <w:r>
              <w:t>P0306</w:t>
            </w:r>
            <w:r w:rsidRPr="00874C05">
              <w:t xml:space="preserve"> – </w:t>
            </w:r>
            <w:r>
              <w:t>A</w:t>
            </w:r>
            <w:r w:rsidRPr="00874C05">
              <w:t>MSID</w:t>
            </w:r>
            <w:r>
              <w:t xml:space="preserve"> Pair </w:t>
            </w:r>
            <w:r w:rsidRPr="00874C05">
              <w:t xml:space="preserve">Allocation </w:t>
            </w:r>
            <w:r>
              <w:t>to a Secondary BM Unit</w:t>
            </w:r>
          </w:p>
        </w:tc>
        <w:tc>
          <w:tcPr>
            <w:tcW w:w="645" w:type="pct"/>
            <w:tcMar>
              <w:top w:w="85" w:type="dxa"/>
              <w:left w:w="85" w:type="dxa"/>
              <w:bottom w:w="85" w:type="dxa"/>
              <w:right w:w="85" w:type="dxa"/>
            </w:tcMar>
          </w:tcPr>
          <w:p w14:paraId="657ADA12" w14:textId="77777777" w:rsidR="00566A9F" w:rsidRPr="00874C05" w:rsidRDefault="00566A9F" w:rsidP="00ED3573">
            <w:pPr>
              <w:pStyle w:val="Table"/>
              <w:tabs>
                <w:tab w:val="clear" w:pos="709"/>
              </w:tabs>
              <w:spacing w:after="0"/>
            </w:pPr>
            <w:r w:rsidRPr="00874C05">
              <w:rPr>
                <w:lang w:val="en-US"/>
              </w:rPr>
              <w:t>Self-Service Gateway or other method, as agreed.</w:t>
            </w:r>
          </w:p>
        </w:tc>
      </w:tr>
      <w:tr w:rsidR="00566A9F" w:rsidRPr="00874C05" w14:paraId="5DDF6D98" w14:textId="77777777" w:rsidTr="00ED3573">
        <w:trPr>
          <w:cantSplit/>
        </w:trPr>
        <w:tc>
          <w:tcPr>
            <w:tcW w:w="354" w:type="pct"/>
            <w:tcMar>
              <w:top w:w="85" w:type="dxa"/>
              <w:left w:w="85" w:type="dxa"/>
              <w:bottom w:w="85" w:type="dxa"/>
              <w:right w:w="85" w:type="dxa"/>
            </w:tcMar>
          </w:tcPr>
          <w:p w14:paraId="473226EA" w14:textId="77777777" w:rsidR="00566A9F" w:rsidRPr="00874C05" w:rsidRDefault="00566A9F" w:rsidP="00ED3573">
            <w:pPr>
              <w:pStyle w:val="Table"/>
              <w:tabs>
                <w:tab w:val="clear" w:pos="709"/>
              </w:tabs>
              <w:spacing w:after="0"/>
              <w:ind w:left="0"/>
            </w:pPr>
            <w:r w:rsidRPr="00874C05">
              <w:t>2.1</w:t>
            </w:r>
            <w:r>
              <w:t>A</w:t>
            </w:r>
            <w:r w:rsidRPr="00874C05">
              <w:t>.2</w:t>
            </w:r>
          </w:p>
        </w:tc>
        <w:tc>
          <w:tcPr>
            <w:tcW w:w="822" w:type="pct"/>
            <w:tcMar>
              <w:top w:w="85" w:type="dxa"/>
              <w:left w:w="85" w:type="dxa"/>
              <w:bottom w:w="85" w:type="dxa"/>
              <w:right w:w="85" w:type="dxa"/>
            </w:tcMar>
          </w:tcPr>
          <w:p w14:paraId="6A0BC80E" w14:textId="77777777" w:rsidR="00566A9F" w:rsidRPr="00874C05" w:rsidRDefault="00566A9F" w:rsidP="00ED3573">
            <w:pPr>
              <w:pStyle w:val="Table"/>
              <w:tabs>
                <w:tab w:val="clear" w:pos="709"/>
              </w:tabs>
              <w:spacing w:after="0"/>
              <w:rPr>
                <w:lang w:val="en-US"/>
              </w:rPr>
            </w:pPr>
            <w:r w:rsidRPr="00874C05">
              <w:rPr>
                <w:lang w:val="en-US"/>
              </w:rPr>
              <w:t xml:space="preserve">As required </w:t>
            </w:r>
          </w:p>
        </w:tc>
        <w:tc>
          <w:tcPr>
            <w:tcW w:w="1405" w:type="pct"/>
            <w:tcMar>
              <w:top w:w="85" w:type="dxa"/>
              <w:left w:w="85" w:type="dxa"/>
              <w:bottom w:w="85" w:type="dxa"/>
              <w:right w:w="85" w:type="dxa"/>
            </w:tcMar>
          </w:tcPr>
          <w:p w14:paraId="6106B440" w14:textId="77777777" w:rsidR="00566A9F" w:rsidRPr="00874C05" w:rsidRDefault="00566A9F" w:rsidP="00ED3573">
            <w:pPr>
              <w:pStyle w:val="Table"/>
              <w:tabs>
                <w:tab w:val="clear" w:pos="709"/>
              </w:tabs>
              <w:spacing w:after="0"/>
              <w:rPr>
                <w:lang w:val="en-US"/>
              </w:rPr>
            </w:pPr>
            <w:r w:rsidRPr="00874C05">
              <w:rPr>
                <w:lang w:val="en-US"/>
              </w:rPr>
              <w:t>S</w:t>
            </w:r>
            <w:r>
              <w:rPr>
                <w:lang w:val="en-US"/>
              </w:rPr>
              <w:t>ubmit</w:t>
            </w:r>
            <w:r w:rsidRPr="00874C05">
              <w:rPr>
                <w:lang w:val="en-US"/>
              </w:rPr>
              <w:t xml:space="preserve"> an amended </w:t>
            </w:r>
            <w:r>
              <w:rPr>
                <w:lang w:val="en-US"/>
              </w:rPr>
              <w:t>A</w:t>
            </w:r>
            <w:r w:rsidRPr="00874C05">
              <w:rPr>
                <w:lang w:val="en-US"/>
              </w:rPr>
              <w:t>MSID</w:t>
            </w:r>
            <w:r>
              <w:rPr>
                <w:lang w:val="en-US"/>
              </w:rPr>
              <w:t xml:space="preserve"> Pair </w:t>
            </w:r>
            <w:r w:rsidRPr="00874C05">
              <w:rPr>
                <w:lang w:val="en-US"/>
              </w:rPr>
              <w:t>Allocation</w:t>
            </w:r>
            <w:r w:rsidRPr="00874C05">
              <w:rPr>
                <w:rStyle w:val="FootnoteReference"/>
                <w:lang w:val="en-US"/>
              </w:rPr>
              <w:footnoteReference w:id="10"/>
            </w:r>
          </w:p>
        </w:tc>
        <w:tc>
          <w:tcPr>
            <w:tcW w:w="455" w:type="pct"/>
            <w:tcMar>
              <w:top w:w="85" w:type="dxa"/>
              <w:left w:w="85" w:type="dxa"/>
              <w:bottom w:w="85" w:type="dxa"/>
              <w:right w:w="85" w:type="dxa"/>
            </w:tcMar>
          </w:tcPr>
          <w:p w14:paraId="593DDC0E" w14:textId="77777777" w:rsidR="00566A9F" w:rsidRPr="00874C05" w:rsidRDefault="00566A9F" w:rsidP="00ED3573">
            <w:pPr>
              <w:pStyle w:val="Table"/>
              <w:tabs>
                <w:tab w:val="clear" w:pos="709"/>
              </w:tabs>
              <w:spacing w:after="0"/>
            </w:pPr>
            <w:r>
              <w:t>AMVLP</w:t>
            </w:r>
          </w:p>
        </w:tc>
        <w:tc>
          <w:tcPr>
            <w:tcW w:w="355" w:type="pct"/>
            <w:tcMar>
              <w:top w:w="85" w:type="dxa"/>
              <w:left w:w="85" w:type="dxa"/>
              <w:bottom w:w="85" w:type="dxa"/>
              <w:right w:w="85" w:type="dxa"/>
            </w:tcMar>
          </w:tcPr>
          <w:p w14:paraId="352FF900" w14:textId="77777777" w:rsidR="00566A9F" w:rsidRPr="00874C05" w:rsidRDefault="00566A9F" w:rsidP="00ED3573">
            <w:pPr>
              <w:pStyle w:val="Table"/>
              <w:tabs>
                <w:tab w:val="clear" w:pos="709"/>
              </w:tabs>
              <w:spacing w:after="0"/>
              <w:ind w:left="0"/>
            </w:pPr>
            <w:r w:rsidRPr="00874C05">
              <w:t>SVAA</w:t>
            </w:r>
          </w:p>
        </w:tc>
        <w:tc>
          <w:tcPr>
            <w:tcW w:w="963" w:type="pct"/>
            <w:tcMar>
              <w:top w:w="85" w:type="dxa"/>
              <w:left w:w="85" w:type="dxa"/>
              <w:bottom w:w="85" w:type="dxa"/>
              <w:right w:w="85" w:type="dxa"/>
            </w:tcMar>
          </w:tcPr>
          <w:p w14:paraId="0C704EC4" w14:textId="77777777" w:rsidR="00566A9F" w:rsidRPr="00874C05" w:rsidRDefault="00566A9F" w:rsidP="00ED3573">
            <w:pPr>
              <w:pStyle w:val="Table"/>
              <w:tabs>
                <w:tab w:val="clear" w:pos="709"/>
              </w:tabs>
              <w:spacing w:after="120"/>
              <w:ind w:left="0"/>
            </w:pPr>
            <w:r>
              <w:t>P0306 - A</w:t>
            </w:r>
            <w:r w:rsidRPr="00874C05">
              <w:t>MSID</w:t>
            </w:r>
            <w:r>
              <w:t xml:space="preserve"> Pair </w:t>
            </w:r>
            <w:r w:rsidRPr="00874C05">
              <w:t xml:space="preserve">Allocation </w:t>
            </w:r>
            <w:r>
              <w:t>to a Secondary BM Unit</w:t>
            </w:r>
          </w:p>
          <w:p w14:paraId="4B8A7FE8" w14:textId="77777777" w:rsidR="00566A9F" w:rsidRPr="00874C05" w:rsidRDefault="00566A9F" w:rsidP="00ED3573">
            <w:pPr>
              <w:pStyle w:val="Table"/>
              <w:tabs>
                <w:tab w:val="clear" w:pos="709"/>
              </w:tabs>
              <w:spacing w:after="0"/>
            </w:pPr>
            <w:r w:rsidRPr="00874C05">
              <w:t xml:space="preserve">Appendix 3.2 – </w:t>
            </w:r>
            <w:r w:rsidRPr="00874C05">
              <w:rPr>
                <w:lang w:val="en-US"/>
              </w:rPr>
              <w:t>Amendments to</w:t>
            </w:r>
            <w:r>
              <w:rPr>
                <w:lang w:val="en-US"/>
              </w:rPr>
              <w:t xml:space="preserve"> a MSID Pair Allocation or an</w:t>
            </w:r>
            <w:r w:rsidRPr="00874C05">
              <w:t xml:space="preserve"> </w:t>
            </w:r>
            <w:r>
              <w:t>A</w:t>
            </w:r>
            <w:r w:rsidRPr="00874C05">
              <w:t>MSID</w:t>
            </w:r>
            <w:r>
              <w:t xml:space="preserve"> Pair Allocation</w:t>
            </w:r>
          </w:p>
        </w:tc>
        <w:tc>
          <w:tcPr>
            <w:tcW w:w="645" w:type="pct"/>
            <w:tcMar>
              <w:top w:w="85" w:type="dxa"/>
              <w:left w:w="85" w:type="dxa"/>
              <w:bottom w:w="85" w:type="dxa"/>
              <w:right w:w="85" w:type="dxa"/>
            </w:tcMar>
          </w:tcPr>
          <w:p w14:paraId="1B59C4CB" w14:textId="77777777" w:rsidR="00566A9F" w:rsidRPr="00874C05" w:rsidRDefault="00566A9F" w:rsidP="00ED3573">
            <w:pPr>
              <w:pStyle w:val="Table"/>
              <w:tabs>
                <w:tab w:val="clear" w:pos="709"/>
              </w:tabs>
              <w:spacing w:after="0"/>
              <w:rPr>
                <w:lang w:val="en-US"/>
              </w:rPr>
            </w:pPr>
            <w:r w:rsidRPr="00874C05">
              <w:rPr>
                <w:lang w:val="en-US"/>
              </w:rPr>
              <w:t>Self-Service Gateway, or other method, as agreed.</w:t>
            </w:r>
          </w:p>
        </w:tc>
      </w:tr>
      <w:tr w:rsidR="00566A9F" w:rsidRPr="00874C05" w14:paraId="3E8F7C50" w14:textId="77777777" w:rsidTr="00ED3573">
        <w:trPr>
          <w:cantSplit/>
        </w:trPr>
        <w:tc>
          <w:tcPr>
            <w:tcW w:w="354" w:type="pct"/>
            <w:tcMar>
              <w:top w:w="85" w:type="dxa"/>
              <w:left w:w="85" w:type="dxa"/>
              <w:bottom w:w="85" w:type="dxa"/>
              <w:right w:w="85" w:type="dxa"/>
            </w:tcMar>
          </w:tcPr>
          <w:p w14:paraId="5F7C55DB" w14:textId="77777777" w:rsidR="00566A9F" w:rsidRPr="00874C05" w:rsidRDefault="00566A9F" w:rsidP="00ED3573">
            <w:pPr>
              <w:pStyle w:val="Table"/>
              <w:tabs>
                <w:tab w:val="clear" w:pos="709"/>
              </w:tabs>
              <w:spacing w:after="0"/>
              <w:ind w:left="0"/>
            </w:pPr>
            <w:r w:rsidRPr="00874C05">
              <w:lastRenderedPageBreak/>
              <w:t>2.1</w:t>
            </w:r>
            <w:r>
              <w:t>A</w:t>
            </w:r>
            <w:r w:rsidRPr="00874C05">
              <w:t>.3</w:t>
            </w:r>
          </w:p>
        </w:tc>
        <w:tc>
          <w:tcPr>
            <w:tcW w:w="822" w:type="pct"/>
            <w:tcMar>
              <w:top w:w="85" w:type="dxa"/>
              <w:left w:w="85" w:type="dxa"/>
              <w:bottom w:w="85" w:type="dxa"/>
              <w:right w:w="85" w:type="dxa"/>
            </w:tcMar>
          </w:tcPr>
          <w:p w14:paraId="3FF69324" w14:textId="77777777" w:rsidR="00566A9F" w:rsidRPr="00874C05" w:rsidRDefault="00566A9F" w:rsidP="00ED3573">
            <w:pPr>
              <w:pStyle w:val="Table"/>
              <w:tabs>
                <w:tab w:val="clear" w:pos="709"/>
              </w:tabs>
              <w:spacing w:after="120"/>
              <w:ind w:left="0"/>
              <w:rPr>
                <w:lang w:val="en-US"/>
              </w:rPr>
            </w:pPr>
            <w:r w:rsidRPr="00874C05">
              <w:rPr>
                <w:lang w:val="en-US"/>
              </w:rPr>
              <w:t>Within 1 WD of 2.1</w:t>
            </w:r>
            <w:r>
              <w:rPr>
                <w:lang w:val="en-US"/>
              </w:rPr>
              <w:t>A</w:t>
            </w:r>
            <w:r w:rsidRPr="00874C05">
              <w:rPr>
                <w:lang w:val="en-US"/>
              </w:rPr>
              <w:t>.1</w:t>
            </w:r>
            <w:r>
              <w:rPr>
                <w:lang w:val="en-US"/>
              </w:rPr>
              <w:t xml:space="preserve"> </w:t>
            </w:r>
            <w:r>
              <w:t>o</w:t>
            </w:r>
            <w:r w:rsidRPr="00874C05">
              <w:t>r 2.1</w:t>
            </w:r>
            <w:r>
              <w:t>A</w:t>
            </w:r>
            <w:r w:rsidRPr="00874C05">
              <w:t>.2</w:t>
            </w:r>
          </w:p>
        </w:tc>
        <w:tc>
          <w:tcPr>
            <w:tcW w:w="1405" w:type="pct"/>
            <w:tcMar>
              <w:top w:w="85" w:type="dxa"/>
              <w:left w:w="85" w:type="dxa"/>
              <w:bottom w:w="85" w:type="dxa"/>
              <w:right w:w="85" w:type="dxa"/>
            </w:tcMar>
          </w:tcPr>
          <w:p w14:paraId="7177AB16" w14:textId="77777777" w:rsidR="00566A9F" w:rsidRPr="00874C05" w:rsidRDefault="00566A9F" w:rsidP="00ED3573">
            <w:pPr>
              <w:pStyle w:val="Table"/>
              <w:tabs>
                <w:tab w:val="clear" w:pos="709"/>
              </w:tabs>
              <w:spacing w:after="0"/>
              <w:rPr>
                <w:lang w:val="en-US"/>
              </w:rPr>
            </w:pPr>
            <w:r>
              <w:rPr>
                <w:lang w:val="en-US"/>
              </w:rPr>
              <w:t>If the A</w:t>
            </w:r>
            <w:r w:rsidRPr="00874C05">
              <w:rPr>
                <w:lang w:val="en-US"/>
              </w:rPr>
              <w:t>MSID</w:t>
            </w:r>
            <w:r>
              <w:rPr>
                <w:lang w:val="en-US"/>
              </w:rPr>
              <w:t xml:space="preserve"> Pair </w:t>
            </w:r>
            <w:r w:rsidRPr="00874C05">
              <w:rPr>
                <w:lang w:val="en-US"/>
              </w:rPr>
              <w:t xml:space="preserve">Allocation </w:t>
            </w:r>
            <w:r>
              <w:rPr>
                <w:lang w:val="en-US"/>
              </w:rPr>
              <w:t>was not submitted via the Self-Service Gateway, l</w:t>
            </w:r>
            <w:r w:rsidRPr="00874C05">
              <w:rPr>
                <w:lang w:val="en-US"/>
              </w:rPr>
              <w:t xml:space="preserve">og </w:t>
            </w:r>
            <w:r>
              <w:rPr>
                <w:lang w:val="en-US"/>
              </w:rPr>
              <w:t>A</w:t>
            </w:r>
            <w:r w:rsidRPr="00874C05">
              <w:rPr>
                <w:lang w:val="en-US"/>
              </w:rPr>
              <w:t>MSID</w:t>
            </w:r>
            <w:r>
              <w:rPr>
                <w:lang w:val="en-US"/>
              </w:rPr>
              <w:t xml:space="preserve"> Pair </w:t>
            </w:r>
            <w:r w:rsidRPr="00874C05">
              <w:rPr>
                <w:lang w:val="en-US"/>
              </w:rPr>
              <w:t xml:space="preserve">Allocation </w:t>
            </w:r>
            <w:r>
              <w:rPr>
                <w:lang w:val="en-US"/>
              </w:rPr>
              <w:t>in the SVA Metering System and Asset Meter Register.</w:t>
            </w:r>
          </w:p>
        </w:tc>
        <w:tc>
          <w:tcPr>
            <w:tcW w:w="455" w:type="pct"/>
            <w:tcMar>
              <w:top w:w="85" w:type="dxa"/>
              <w:left w:w="85" w:type="dxa"/>
              <w:bottom w:w="85" w:type="dxa"/>
              <w:right w:w="85" w:type="dxa"/>
            </w:tcMar>
          </w:tcPr>
          <w:p w14:paraId="16EB511F" w14:textId="77777777" w:rsidR="00566A9F" w:rsidRPr="00874C05" w:rsidRDefault="00566A9F" w:rsidP="00ED3573">
            <w:pPr>
              <w:pStyle w:val="Table"/>
              <w:tabs>
                <w:tab w:val="clear" w:pos="709"/>
              </w:tabs>
              <w:spacing w:after="0"/>
            </w:pPr>
            <w:r w:rsidRPr="00874C05">
              <w:t>SVAA</w:t>
            </w:r>
          </w:p>
        </w:tc>
        <w:tc>
          <w:tcPr>
            <w:tcW w:w="355" w:type="pct"/>
            <w:tcMar>
              <w:top w:w="85" w:type="dxa"/>
              <w:left w:w="85" w:type="dxa"/>
              <w:bottom w:w="85" w:type="dxa"/>
              <w:right w:w="85" w:type="dxa"/>
            </w:tcMar>
          </w:tcPr>
          <w:p w14:paraId="5C93DBEA" w14:textId="77777777" w:rsidR="00566A9F" w:rsidRPr="00874C05" w:rsidRDefault="00566A9F" w:rsidP="00ED3573">
            <w:pPr>
              <w:pStyle w:val="Table"/>
              <w:tabs>
                <w:tab w:val="clear" w:pos="709"/>
              </w:tabs>
              <w:spacing w:after="0"/>
              <w:ind w:left="0"/>
            </w:pPr>
          </w:p>
        </w:tc>
        <w:tc>
          <w:tcPr>
            <w:tcW w:w="963" w:type="pct"/>
            <w:tcMar>
              <w:top w:w="85" w:type="dxa"/>
              <w:left w:w="85" w:type="dxa"/>
              <w:bottom w:w="85" w:type="dxa"/>
              <w:right w:w="85" w:type="dxa"/>
            </w:tcMar>
          </w:tcPr>
          <w:p w14:paraId="2F688F0E" w14:textId="77777777" w:rsidR="00566A9F" w:rsidRPr="00874C05" w:rsidRDefault="00566A9F" w:rsidP="00ED3573">
            <w:pPr>
              <w:pStyle w:val="Table"/>
              <w:tabs>
                <w:tab w:val="clear" w:pos="709"/>
              </w:tabs>
              <w:spacing w:after="0"/>
            </w:pPr>
          </w:p>
        </w:tc>
        <w:tc>
          <w:tcPr>
            <w:tcW w:w="645" w:type="pct"/>
            <w:tcMar>
              <w:top w:w="85" w:type="dxa"/>
              <w:left w:w="85" w:type="dxa"/>
              <w:bottom w:w="85" w:type="dxa"/>
              <w:right w:w="85" w:type="dxa"/>
            </w:tcMar>
          </w:tcPr>
          <w:p w14:paraId="5944C6E7" w14:textId="77777777" w:rsidR="00566A9F" w:rsidRPr="00874C05" w:rsidRDefault="00566A9F" w:rsidP="00ED3573">
            <w:pPr>
              <w:pStyle w:val="Table"/>
              <w:tabs>
                <w:tab w:val="clear" w:pos="709"/>
              </w:tabs>
              <w:spacing w:after="0"/>
              <w:rPr>
                <w:lang w:val="en-US"/>
              </w:rPr>
            </w:pPr>
            <w:r w:rsidRPr="00874C05">
              <w:rPr>
                <w:lang w:val="en-US"/>
              </w:rPr>
              <w:t>Internal Process</w:t>
            </w:r>
          </w:p>
        </w:tc>
      </w:tr>
      <w:tr w:rsidR="00566A9F" w:rsidRPr="00874C05" w14:paraId="36CB5F47" w14:textId="77777777" w:rsidTr="00ED3573">
        <w:trPr>
          <w:cantSplit/>
        </w:trPr>
        <w:tc>
          <w:tcPr>
            <w:tcW w:w="354" w:type="pct"/>
            <w:tcMar>
              <w:top w:w="85" w:type="dxa"/>
              <w:left w:w="85" w:type="dxa"/>
              <w:bottom w:w="85" w:type="dxa"/>
              <w:right w:w="85" w:type="dxa"/>
            </w:tcMar>
          </w:tcPr>
          <w:p w14:paraId="21A0CE39" w14:textId="77777777" w:rsidR="00566A9F" w:rsidRPr="009E691F" w:rsidRDefault="00566A9F" w:rsidP="00ED3573">
            <w:pPr>
              <w:ind w:left="0"/>
              <w:rPr>
                <w:sz w:val="20"/>
                <w:szCs w:val="20"/>
              </w:rPr>
            </w:pPr>
            <w:r w:rsidRPr="009E691F">
              <w:rPr>
                <w:sz w:val="20"/>
                <w:szCs w:val="20"/>
              </w:rPr>
              <w:t>2.1A.4</w:t>
            </w:r>
          </w:p>
        </w:tc>
        <w:tc>
          <w:tcPr>
            <w:tcW w:w="822" w:type="pct"/>
            <w:tcMar>
              <w:top w:w="85" w:type="dxa"/>
              <w:left w:w="85" w:type="dxa"/>
              <w:bottom w:w="85" w:type="dxa"/>
              <w:right w:w="85" w:type="dxa"/>
            </w:tcMar>
          </w:tcPr>
          <w:p w14:paraId="31142D49" w14:textId="77777777" w:rsidR="00566A9F" w:rsidRPr="007953A8" w:rsidRDefault="00566A9F" w:rsidP="00ED3573">
            <w:pPr>
              <w:pStyle w:val="Table"/>
              <w:tabs>
                <w:tab w:val="clear" w:pos="709"/>
              </w:tabs>
              <w:spacing w:after="120"/>
              <w:ind w:left="0"/>
              <w:rPr>
                <w:lang w:val="en-US"/>
              </w:rPr>
            </w:pPr>
            <w:r>
              <w:rPr>
                <w:lang w:val="en-US"/>
              </w:rPr>
              <w:t>Immediately following 2.1A.1, 2.1A2 or 2.1A.3</w:t>
            </w:r>
          </w:p>
        </w:tc>
        <w:tc>
          <w:tcPr>
            <w:tcW w:w="1405" w:type="pct"/>
            <w:tcMar>
              <w:top w:w="85" w:type="dxa"/>
              <w:left w:w="85" w:type="dxa"/>
              <w:bottom w:w="85" w:type="dxa"/>
              <w:right w:w="85" w:type="dxa"/>
            </w:tcMar>
          </w:tcPr>
          <w:p w14:paraId="6E1A156B" w14:textId="77777777" w:rsidR="00566A9F" w:rsidRDefault="00566A9F" w:rsidP="00ED3573">
            <w:pPr>
              <w:pStyle w:val="Table"/>
              <w:tabs>
                <w:tab w:val="clear" w:pos="709"/>
              </w:tabs>
              <w:spacing w:after="0"/>
              <w:rPr>
                <w:lang w:val="en-US"/>
              </w:rPr>
            </w:pPr>
            <w:r>
              <w:rPr>
                <w:lang w:val="en-US"/>
              </w:rPr>
              <w:t>V</w:t>
            </w:r>
            <w:r w:rsidRPr="00874C05">
              <w:rPr>
                <w:lang w:val="en-US"/>
              </w:rPr>
              <w:t xml:space="preserve">alidate </w:t>
            </w:r>
            <w:r>
              <w:rPr>
                <w:lang w:val="en-US"/>
              </w:rPr>
              <w:t>A</w:t>
            </w:r>
            <w:r w:rsidRPr="00874C05">
              <w:rPr>
                <w:lang w:val="en-US"/>
              </w:rPr>
              <w:t>MSID</w:t>
            </w:r>
            <w:r>
              <w:rPr>
                <w:lang w:val="en-US"/>
              </w:rPr>
              <w:t xml:space="preserve"> Pair Allocation.</w:t>
            </w:r>
          </w:p>
        </w:tc>
        <w:tc>
          <w:tcPr>
            <w:tcW w:w="455" w:type="pct"/>
            <w:tcMar>
              <w:top w:w="85" w:type="dxa"/>
              <w:left w:w="85" w:type="dxa"/>
              <w:bottom w:w="85" w:type="dxa"/>
              <w:right w:w="85" w:type="dxa"/>
            </w:tcMar>
          </w:tcPr>
          <w:p w14:paraId="79B4AA25" w14:textId="77777777" w:rsidR="00566A9F" w:rsidRPr="00874C05" w:rsidRDefault="00566A9F" w:rsidP="00ED3573">
            <w:pPr>
              <w:pStyle w:val="Table"/>
              <w:tabs>
                <w:tab w:val="clear" w:pos="709"/>
              </w:tabs>
              <w:spacing w:after="0"/>
            </w:pPr>
            <w:r w:rsidRPr="00874C05">
              <w:t>SVAA</w:t>
            </w:r>
          </w:p>
        </w:tc>
        <w:tc>
          <w:tcPr>
            <w:tcW w:w="355" w:type="pct"/>
            <w:tcMar>
              <w:top w:w="85" w:type="dxa"/>
              <w:left w:w="85" w:type="dxa"/>
              <w:bottom w:w="85" w:type="dxa"/>
              <w:right w:w="85" w:type="dxa"/>
            </w:tcMar>
          </w:tcPr>
          <w:p w14:paraId="22F04C72" w14:textId="77777777" w:rsidR="00566A9F" w:rsidRPr="00874C05" w:rsidRDefault="00566A9F" w:rsidP="00ED3573">
            <w:pPr>
              <w:pStyle w:val="Table"/>
              <w:tabs>
                <w:tab w:val="clear" w:pos="709"/>
              </w:tabs>
              <w:spacing w:after="0"/>
              <w:ind w:left="0"/>
            </w:pPr>
          </w:p>
        </w:tc>
        <w:tc>
          <w:tcPr>
            <w:tcW w:w="963" w:type="pct"/>
            <w:tcMar>
              <w:top w:w="85" w:type="dxa"/>
              <w:left w:w="85" w:type="dxa"/>
              <w:bottom w:w="85" w:type="dxa"/>
              <w:right w:w="85" w:type="dxa"/>
            </w:tcMar>
          </w:tcPr>
          <w:p w14:paraId="77B186C1" w14:textId="77777777" w:rsidR="00566A9F" w:rsidRDefault="00566A9F" w:rsidP="00ED3573">
            <w:pPr>
              <w:pStyle w:val="Table"/>
              <w:tabs>
                <w:tab w:val="clear" w:pos="709"/>
              </w:tabs>
              <w:spacing w:after="120"/>
              <w:ind w:left="-6"/>
            </w:pPr>
            <w:r w:rsidRPr="00874C05">
              <w:t>Appendix 3.1 – Validation</w:t>
            </w:r>
            <w:r>
              <w:t xml:space="preserve"> of </w:t>
            </w:r>
            <w:r w:rsidRPr="00874C05">
              <w:t>MSID</w:t>
            </w:r>
            <w:r>
              <w:t xml:space="preserve"> Pair </w:t>
            </w:r>
            <w:r w:rsidRPr="00874C05">
              <w:t xml:space="preserve">Allocation </w:t>
            </w:r>
            <w:r>
              <w:t>or A</w:t>
            </w:r>
            <w:r w:rsidRPr="00874C05">
              <w:t>MSID</w:t>
            </w:r>
            <w:r>
              <w:t xml:space="preserve"> Pair </w:t>
            </w:r>
            <w:r w:rsidRPr="00874C05">
              <w:t xml:space="preserve">Allocation File </w:t>
            </w:r>
          </w:p>
          <w:p w14:paraId="708B960B" w14:textId="77777777" w:rsidR="00566A9F" w:rsidRDefault="00566A9F" w:rsidP="00ED3573">
            <w:pPr>
              <w:pStyle w:val="Table"/>
              <w:tabs>
                <w:tab w:val="clear" w:pos="709"/>
              </w:tabs>
              <w:spacing w:after="120"/>
              <w:ind w:left="-6"/>
            </w:pPr>
            <w:r>
              <w:t xml:space="preserve">Appendix 3.10 - </w:t>
            </w:r>
            <w:r w:rsidRPr="00B90539">
              <w:t>Valid combinations of ‘MSID Pair Indicator’ and ‘AMSID Pair Differencing Indicator’ in a Secondary BM Unit</w:t>
            </w:r>
            <w:r>
              <w:t>.</w:t>
            </w:r>
          </w:p>
          <w:p w14:paraId="36080E9F" w14:textId="77777777" w:rsidR="00566A9F" w:rsidRPr="00874C05" w:rsidRDefault="00566A9F" w:rsidP="00ED3573">
            <w:pPr>
              <w:pStyle w:val="Table"/>
              <w:tabs>
                <w:tab w:val="clear" w:pos="709"/>
              </w:tabs>
              <w:spacing w:after="120"/>
              <w:ind w:left="-6"/>
            </w:pPr>
            <w:r>
              <w:t xml:space="preserve">Appendix </w:t>
            </w:r>
            <w:r w:rsidRPr="00142C28">
              <w:t>3.12 Effect of Proposed AMSID Pair use in AMSID Pair Allocations</w:t>
            </w:r>
            <w:r>
              <w:t>.</w:t>
            </w:r>
          </w:p>
        </w:tc>
        <w:tc>
          <w:tcPr>
            <w:tcW w:w="645" w:type="pct"/>
            <w:tcMar>
              <w:top w:w="85" w:type="dxa"/>
              <w:left w:w="85" w:type="dxa"/>
              <w:bottom w:w="85" w:type="dxa"/>
              <w:right w:w="85" w:type="dxa"/>
            </w:tcMar>
          </w:tcPr>
          <w:p w14:paraId="6E25AF84" w14:textId="77777777" w:rsidR="00566A9F" w:rsidRPr="00874C05" w:rsidRDefault="00566A9F" w:rsidP="00ED3573">
            <w:pPr>
              <w:pStyle w:val="Table"/>
              <w:tabs>
                <w:tab w:val="clear" w:pos="709"/>
              </w:tabs>
              <w:spacing w:after="0"/>
              <w:rPr>
                <w:lang w:val="en-US"/>
              </w:rPr>
            </w:pPr>
            <w:r w:rsidRPr="00874C05">
              <w:rPr>
                <w:lang w:val="en-US"/>
              </w:rPr>
              <w:t>Internal Process</w:t>
            </w:r>
          </w:p>
        </w:tc>
      </w:tr>
      <w:tr w:rsidR="00566A9F" w:rsidRPr="00874C05" w14:paraId="5A7668D3" w14:textId="77777777" w:rsidTr="00ED3573">
        <w:trPr>
          <w:cantSplit/>
        </w:trPr>
        <w:tc>
          <w:tcPr>
            <w:tcW w:w="354" w:type="pct"/>
            <w:tcBorders>
              <w:bottom w:val="nil"/>
            </w:tcBorders>
            <w:tcMar>
              <w:top w:w="85" w:type="dxa"/>
              <w:left w:w="85" w:type="dxa"/>
              <w:bottom w:w="85" w:type="dxa"/>
              <w:right w:w="85" w:type="dxa"/>
            </w:tcMar>
          </w:tcPr>
          <w:p w14:paraId="3312F83E" w14:textId="77777777" w:rsidR="00566A9F" w:rsidRPr="00874C05" w:rsidRDefault="00566A9F" w:rsidP="00ED3573">
            <w:pPr>
              <w:pStyle w:val="Table"/>
              <w:tabs>
                <w:tab w:val="clear" w:pos="709"/>
              </w:tabs>
              <w:spacing w:after="0"/>
              <w:ind w:left="0"/>
            </w:pPr>
            <w:r w:rsidRPr="00874C05">
              <w:t>2.1</w:t>
            </w:r>
            <w:r>
              <w:t>A</w:t>
            </w:r>
            <w:r w:rsidRPr="00874C05">
              <w:t>.</w:t>
            </w:r>
            <w:r>
              <w:t>5</w:t>
            </w:r>
          </w:p>
        </w:tc>
        <w:tc>
          <w:tcPr>
            <w:tcW w:w="822" w:type="pct"/>
            <w:tcBorders>
              <w:bottom w:val="nil"/>
            </w:tcBorders>
            <w:tcMar>
              <w:top w:w="85" w:type="dxa"/>
              <w:left w:w="85" w:type="dxa"/>
              <w:bottom w:w="85" w:type="dxa"/>
              <w:right w:w="85" w:type="dxa"/>
            </w:tcMar>
          </w:tcPr>
          <w:p w14:paraId="79CA2701" w14:textId="77777777" w:rsidR="00566A9F" w:rsidRPr="00874C05" w:rsidRDefault="00566A9F" w:rsidP="00ED3573">
            <w:pPr>
              <w:pStyle w:val="Table"/>
              <w:tabs>
                <w:tab w:val="clear" w:pos="709"/>
              </w:tabs>
              <w:spacing w:after="120"/>
              <w:ind w:left="0"/>
              <w:rPr>
                <w:lang w:val="en-US"/>
              </w:rPr>
            </w:pPr>
            <w:r>
              <w:rPr>
                <w:lang w:val="en-US"/>
              </w:rPr>
              <w:t xml:space="preserve">Immediately following </w:t>
            </w:r>
            <w:r w:rsidRPr="009E691F">
              <w:t>2.1A.4</w:t>
            </w:r>
          </w:p>
        </w:tc>
        <w:tc>
          <w:tcPr>
            <w:tcW w:w="1405" w:type="pct"/>
            <w:tcBorders>
              <w:bottom w:val="nil"/>
            </w:tcBorders>
            <w:tcMar>
              <w:top w:w="85" w:type="dxa"/>
              <w:left w:w="85" w:type="dxa"/>
              <w:bottom w:w="85" w:type="dxa"/>
              <w:right w:w="85" w:type="dxa"/>
            </w:tcMar>
          </w:tcPr>
          <w:p w14:paraId="5B475250" w14:textId="77777777" w:rsidR="00566A9F" w:rsidRPr="00874C05" w:rsidRDefault="00566A9F" w:rsidP="00ED3573">
            <w:pPr>
              <w:pStyle w:val="Table"/>
              <w:tabs>
                <w:tab w:val="clear" w:pos="709"/>
              </w:tabs>
              <w:spacing w:after="0"/>
              <w:rPr>
                <w:lang w:val="en-US"/>
              </w:rPr>
            </w:pPr>
            <w:r w:rsidRPr="00874C05">
              <w:rPr>
                <w:lang w:val="en-US"/>
              </w:rPr>
              <w:t xml:space="preserve">If the </w:t>
            </w:r>
            <w:r>
              <w:rPr>
                <w:lang w:val="en-US"/>
              </w:rPr>
              <w:t>A</w:t>
            </w:r>
            <w:r w:rsidRPr="00874C05">
              <w:rPr>
                <w:lang w:val="en-US"/>
              </w:rPr>
              <w:t>MSID</w:t>
            </w:r>
            <w:r>
              <w:rPr>
                <w:lang w:val="en-US"/>
              </w:rPr>
              <w:t xml:space="preserve"> Pair </w:t>
            </w:r>
            <w:r w:rsidRPr="00874C05">
              <w:rPr>
                <w:lang w:val="en-US"/>
              </w:rPr>
              <w:t xml:space="preserve">Allocation </w:t>
            </w:r>
            <w:r>
              <w:rPr>
                <w:lang w:val="en-US"/>
              </w:rPr>
              <w:t>fails validation,</w:t>
            </w:r>
            <w:r w:rsidRPr="00874C05">
              <w:rPr>
                <w:lang w:val="en-US"/>
              </w:rPr>
              <w:t xml:space="preserve"> </w:t>
            </w:r>
            <w:r>
              <w:rPr>
                <w:lang w:val="en-US"/>
              </w:rPr>
              <w:t>reject the A</w:t>
            </w:r>
            <w:r w:rsidRPr="00874C05">
              <w:rPr>
                <w:lang w:val="en-US"/>
              </w:rPr>
              <w:t>MSID</w:t>
            </w:r>
            <w:r>
              <w:rPr>
                <w:lang w:val="en-US"/>
              </w:rPr>
              <w:t xml:space="preserve"> Pair </w:t>
            </w:r>
            <w:r w:rsidRPr="00874C05">
              <w:rPr>
                <w:lang w:val="en-US"/>
              </w:rPr>
              <w:t>Allocation.</w:t>
            </w:r>
          </w:p>
        </w:tc>
        <w:tc>
          <w:tcPr>
            <w:tcW w:w="455" w:type="pct"/>
            <w:tcBorders>
              <w:bottom w:val="nil"/>
            </w:tcBorders>
            <w:tcMar>
              <w:top w:w="85" w:type="dxa"/>
              <w:left w:w="85" w:type="dxa"/>
              <w:bottom w:w="85" w:type="dxa"/>
              <w:right w:w="85" w:type="dxa"/>
            </w:tcMar>
          </w:tcPr>
          <w:p w14:paraId="5A2DB821" w14:textId="77777777" w:rsidR="00566A9F" w:rsidRPr="00874C05" w:rsidRDefault="00566A9F" w:rsidP="00ED3573">
            <w:pPr>
              <w:pStyle w:val="Table"/>
              <w:tabs>
                <w:tab w:val="clear" w:pos="709"/>
              </w:tabs>
              <w:spacing w:after="0"/>
            </w:pPr>
            <w:r w:rsidRPr="00874C05">
              <w:t>SVAA</w:t>
            </w:r>
          </w:p>
        </w:tc>
        <w:tc>
          <w:tcPr>
            <w:tcW w:w="355" w:type="pct"/>
            <w:tcBorders>
              <w:bottom w:val="nil"/>
            </w:tcBorders>
            <w:tcMar>
              <w:top w:w="85" w:type="dxa"/>
              <w:left w:w="85" w:type="dxa"/>
              <w:bottom w:w="85" w:type="dxa"/>
              <w:right w:w="85" w:type="dxa"/>
            </w:tcMar>
          </w:tcPr>
          <w:p w14:paraId="26FDA780" w14:textId="77777777" w:rsidR="00566A9F" w:rsidRPr="00874C05" w:rsidRDefault="00566A9F" w:rsidP="00ED3573">
            <w:pPr>
              <w:pStyle w:val="Table"/>
              <w:tabs>
                <w:tab w:val="clear" w:pos="709"/>
              </w:tabs>
              <w:spacing w:after="0"/>
              <w:ind w:left="0"/>
            </w:pPr>
            <w:r>
              <w:t>AMVLP</w:t>
            </w:r>
          </w:p>
        </w:tc>
        <w:tc>
          <w:tcPr>
            <w:tcW w:w="963" w:type="pct"/>
            <w:tcBorders>
              <w:bottom w:val="nil"/>
            </w:tcBorders>
            <w:tcMar>
              <w:top w:w="85" w:type="dxa"/>
              <w:left w:w="85" w:type="dxa"/>
              <w:bottom w:w="85" w:type="dxa"/>
              <w:right w:w="85" w:type="dxa"/>
            </w:tcMar>
          </w:tcPr>
          <w:p w14:paraId="6C0FA759" w14:textId="77777777" w:rsidR="00566A9F" w:rsidRPr="00874C05" w:rsidRDefault="00566A9F" w:rsidP="00ED3573">
            <w:pPr>
              <w:pStyle w:val="Table"/>
              <w:tabs>
                <w:tab w:val="clear" w:pos="709"/>
              </w:tabs>
              <w:spacing w:after="120"/>
              <w:ind w:left="0"/>
            </w:pPr>
            <w:r>
              <w:t>P0308 – Rejection of A</w:t>
            </w:r>
            <w:r w:rsidRPr="00874C05">
              <w:t>MSID</w:t>
            </w:r>
            <w:r>
              <w:t xml:space="preserve"> Pair </w:t>
            </w:r>
            <w:r w:rsidRPr="00874C05">
              <w:t xml:space="preserve">Allocation </w:t>
            </w:r>
            <w:r>
              <w:t>to a Secondary BM Unit</w:t>
            </w:r>
          </w:p>
        </w:tc>
        <w:tc>
          <w:tcPr>
            <w:tcW w:w="645" w:type="pct"/>
            <w:tcBorders>
              <w:bottom w:val="nil"/>
            </w:tcBorders>
            <w:tcMar>
              <w:top w:w="85" w:type="dxa"/>
              <w:left w:w="85" w:type="dxa"/>
              <w:bottom w:w="85" w:type="dxa"/>
              <w:right w:w="85" w:type="dxa"/>
            </w:tcMar>
          </w:tcPr>
          <w:p w14:paraId="2F93F6F9" w14:textId="77777777" w:rsidR="00566A9F" w:rsidRPr="00874C05" w:rsidRDefault="00566A9F" w:rsidP="00ED3573">
            <w:pPr>
              <w:pStyle w:val="Table"/>
              <w:tabs>
                <w:tab w:val="clear" w:pos="709"/>
              </w:tabs>
              <w:spacing w:after="0"/>
              <w:rPr>
                <w:lang w:val="en-US"/>
              </w:rPr>
            </w:pPr>
            <w:r w:rsidRPr="00874C05">
              <w:rPr>
                <w:lang w:val="en-US"/>
              </w:rPr>
              <w:t xml:space="preserve">Self-Service Gateway </w:t>
            </w:r>
          </w:p>
        </w:tc>
      </w:tr>
      <w:tr w:rsidR="00566A9F" w:rsidRPr="00874C05" w14:paraId="73999921" w14:textId="77777777" w:rsidTr="00ED3573">
        <w:trPr>
          <w:cantSplit/>
        </w:trPr>
        <w:tc>
          <w:tcPr>
            <w:tcW w:w="354" w:type="pct"/>
            <w:tcBorders>
              <w:bottom w:val="nil"/>
            </w:tcBorders>
            <w:tcMar>
              <w:top w:w="85" w:type="dxa"/>
              <w:left w:w="85" w:type="dxa"/>
              <w:bottom w:w="85" w:type="dxa"/>
              <w:right w:w="85" w:type="dxa"/>
            </w:tcMar>
          </w:tcPr>
          <w:p w14:paraId="0BA0539A" w14:textId="77777777" w:rsidR="00566A9F" w:rsidRPr="00874C05" w:rsidRDefault="00566A9F" w:rsidP="00ED3573">
            <w:pPr>
              <w:pStyle w:val="Table"/>
              <w:tabs>
                <w:tab w:val="clear" w:pos="709"/>
              </w:tabs>
              <w:spacing w:after="0"/>
              <w:ind w:left="0"/>
            </w:pPr>
            <w:r w:rsidRPr="00874C05">
              <w:t>2.1</w:t>
            </w:r>
            <w:r>
              <w:t>A</w:t>
            </w:r>
            <w:r w:rsidRPr="00874C05">
              <w:t>.</w:t>
            </w:r>
            <w:r>
              <w:t>6</w:t>
            </w:r>
          </w:p>
        </w:tc>
        <w:tc>
          <w:tcPr>
            <w:tcW w:w="822" w:type="pct"/>
            <w:tcBorders>
              <w:bottom w:val="nil"/>
            </w:tcBorders>
            <w:tcMar>
              <w:top w:w="85" w:type="dxa"/>
              <w:left w:w="85" w:type="dxa"/>
              <w:bottom w:w="85" w:type="dxa"/>
              <w:right w:w="85" w:type="dxa"/>
            </w:tcMar>
          </w:tcPr>
          <w:p w14:paraId="20B3F278" w14:textId="77777777" w:rsidR="00566A9F" w:rsidRPr="00874C05" w:rsidRDefault="00566A9F" w:rsidP="00ED3573">
            <w:pPr>
              <w:pStyle w:val="Table"/>
              <w:tabs>
                <w:tab w:val="clear" w:pos="709"/>
              </w:tabs>
              <w:spacing w:after="120"/>
              <w:ind w:left="0"/>
              <w:rPr>
                <w:lang w:val="en-US"/>
              </w:rPr>
            </w:pPr>
            <w:r>
              <w:rPr>
                <w:lang w:val="en-US"/>
              </w:rPr>
              <w:t xml:space="preserve">Immediately following </w:t>
            </w:r>
            <w:r w:rsidRPr="009E691F">
              <w:t>2.1A.</w:t>
            </w:r>
            <w:r>
              <w:t>5</w:t>
            </w:r>
            <w:r>
              <w:rPr>
                <w:lang w:val="en-US"/>
              </w:rPr>
              <w:t>, or as required</w:t>
            </w:r>
          </w:p>
        </w:tc>
        <w:tc>
          <w:tcPr>
            <w:tcW w:w="1405" w:type="pct"/>
            <w:tcBorders>
              <w:bottom w:val="nil"/>
            </w:tcBorders>
            <w:tcMar>
              <w:top w:w="85" w:type="dxa"/>
              <w:left w:w="85" w:type="dxa"/>
              <w:bottom w:w="85" w:type="dxa"/>
              <w:right w:w="85" w:type="dxa"/>
            </w:tcMar>
          </w:tcPr>
          <w:p w14:paraId="3269AFEC" w14:textId="77777777" w:rsidR="00566A9F" w:rsidRPr="00874C05" w:rsidRDefault="00566A9F" w:rsidP="00ED3573">
            <w:pPr>
              <w:pStyle w:val="Table"/>
              <w:tabs>
                <w:tab w:val="clear" w:pos="709"/>
              </w:tabs>
              <w:spacing w:after="0"/>
              <w:rPr>
                <w:lang w:val="en-US"/>
              </w:rPr>
            </w:pPr>
            <w:r w:rsidRPr="00874C05">
              <w:rPr>
                <w:lang w:val="en-US"/>
              </w:rPr>
              <w:t>Return to 2.1</w:t>
            </w:r>
            <w:r>
              <w:rPr>
                <w:lang w:val="en-US"/>
              </w:rPr>
              <w:t>A</w:t>
            </w:r>
            <w:r w:rsidRPr="00874C05">
              <w:rPr>
                <w:lang w:val="en-US"/>
              </w:rPr>
              <w:t>.</w:t>
            </w:r>
            <w:r>
              <w:rPr>
                <w:lang w:val="en-US"/>
              </w:rPr>
              <w:t>2</w:t>
            </w:r>
            <w:r w:rsidRPr="00874C05">
              <w:rPr>
                <w:lang w:val="en-US"/>
              </w:rPr>
              <w:t xml:space="preserve"> if </w:t>
            </w:r>
            <w:r>
              <w:rPr>
                <w:lang w:val="en-US"/>
              </w:rPr>
              <w:t>AM</w:t>
            </w:r>
            <w:r>
              <w:t>VLP</w:t>
            </w:r>
            <w:r w:rsidRPr="00874C05" w:rsidDel="009B0584">
              <w:rPr>
                <w:lang w:val="en-US"/>
              </w:rPr>
              <w:t xml:space="preserve"> </w:t>
            </w:r>
            <w:r w:rsidRPr="00874C05">
              <w:rPr>
                <w:lang w:val="en-US"/>
              </w:rPr>
              <w:t xml:space="preserve">wishes to provide </w:t>
            </w:r>
            <w:r>
              <w:rPr>
                <w:lang w:val="en-US"/>
              </w:rPr>
              <w:t xml:space="preserve">a </w:t>
            </w:r>
            <w:r w:rsidRPr="00874C05">
              <w:rPr>
                <w:lang w:val="en-US"/>
              </w:rPr>
              <w:t xml:space="preserve">revised </w:t>
            </w:r>
            <w:r>
              <w:rPr>
                <w:lang w:val="en-US"/>
              </w:rPr>
              <w:t>A</w:t>
            </w:r>
            <w:r w:rsidRPr="00874C05">
              <w:rPr>
                <w:lang w:val="en-US"/>
              </w:rPr>
              <w:t>MSID</w:t>
            </w:r>
            <w:r>
              <w:rPr>
                <w:lang w:val="en-US"/>
              </w:rPr>
              <w:t xml:space="preserve"> Pair </w:t>
            </w:r>
            <w:r w:rsidRPr="00874C05">
              <w:rPr>
                <w:lang w:val="en-US"/>
              </w:rPr>
              <w:t>Allocation.</w:t>
            </w:r>
          </w:p>
        </w:tc>
        <w:tc>
          <w:tcPr>
            <w:tcW w:w="455" w:type="pct"/>
            <w:tcBorders>
              <w:bottom w:val="nil"/>
            </w:tcBorders>
            <w:tcMar>
              <w:top w:w="85" w:type="dxa"/>
              <w:left w:w="85" w:type="dxa"/>
              <w:bottom w:w="85" w:type="dxa"/>
              <w:right w:w="85" w:type="dxa"/>
            </w:tcMar>
          </w:tcPr>
          <w:p w14:paraId="1B8ED1C5" w14:textId="77777777" w:rsidR="00566A9F" w:rsidRPr="00874C05" w:rsidRDefault="00566A9F" w:rsidP="00ED3573">
            <w:pPr>
              <w:pStyle w:val="Table"/>
              <w:tabs>
                <w:tab w:val="clear" w:pos="709"/>
              </w:tabs>
              <w:spacing w:after="0"/>
            </w:pPr>
          </w:p>
        </w:tc>
        <w:tc>
          <w:tcPr>
            <w:tcW w:w="355" w:type="pct"/>
            <w:tcBorders>
              <w:bottom w:val="nil"/>
            </w:tcBorders>
            <w:tcMar>
              <w:top w:w="85" w:type="dxa"/>
              <w:left w:w="85" w:type="dxa"/>
              <w:bottom w:w="85" w:type="dxa"/>
              <w:right w:w="85" w:type="dxa"/>
            </w:tcMar>
          </w:tcPr>
          <w:p w14:paraId="51122EA8" w14:textId="77777777" w:rsidR="00566A9F" w:rsidRDefault="00566A9F" w:rsidP="00ED3573">
            <w:pPr>
              <w:pStyle w:val="Table"/>
              <w:tabs>
                <w:tab w:val="clear" w:pos="709"/>
              </w:tabs>
              <w:spacing w:after="0"/>
              <w:ind w:left="0"/>
            </w:pPr>
          </w:p>
        </w:tc>
        <w:tc>
          <w:tcPr>
            <w:tcW w:w="963" w:type="pct"/>
            <w:tcBorders>
              <w:bottom w:val="nil"/>
            </w:tcBorders>
            <w:tcMar>
              <w:top w:w="85" w:type="dxa"/>
              <w:left w:w="85" w:type="dxa"/>
              <w:bottom w:w="85" w:type="dxa"/>
              <w:right w:w="85" w:type="dxa"/>
            </w:tcMar>
          </w:tcPr>
          <w:p w14:paraId="4194D6CC" w14:textId="77777777" w:rsidR="00566A9F" w:rsidRPr="00175421" w:rsidRDefault="00566A9F" w:rsidP="00ED3573">
            <w:pPr>
              <w:pStyle w:val="Table"/>
              <w:tabs>
                <w:tab w:val="clear" w:pos="709"/>
              </w:tabs>
              <w:spacing w:after="120"/>
              <w:ind w:left="0"/>
            </w:pPr>
          </w:p>
        </w:tc>
        <w:tc>
          <w:tcPr>
            <w:tcW w:w="645" w:type="pct"/>
            <w:tcBorders>
              <w:bottom w:val="nil"/>
            </w:tcBorders>
            <w:tcMar>
              <w:top w:w="85" w:type="dxa"/>
              <w:left w:w="85" w:type="dxa"/>
              <w:bottom w:w="85" w:type="dxa"/>
              <w:right w:w="85" w:type="dxa"/>
            </w:tcMar>
          </w:tcPr>
          <w:p w14:paraId="06011BF1" w14:textId="77777777" w:rsidR="00566A9F" w:rsidRPr="00874C05" w:rsidRDefault="00566A9F" w:rsidP="00ED3573">
            <w:pPr>
              <w:pStyle w:val="Table"/>
              <w:tabs>
                <w:tab w:val="clear" w:pos="709"/>
              </w:tabs>
              <w:spacing w:after="0"/>
              <w:rPr>
                <w:lang w:val="en-US"/>
              </w:rPr>
            </w:pPr>
          </w:p>
        </w:tc>
      </w:tr>
      <w:tr w:rsidR="00566A9F" w:rsidRPr="00874C05" w14:paraId="5AB2BE41" w14:textId="77777777" w:rsidTr="00ED3573">
        <w:trPr>
          <w:cantSplit/>
        </w:trPr>
        <w:tc>
          <w:tcPr>
            <w:tcW w:w="354" w:type="pct"/>
            <w:tcBorders>
              <w:top w:val="nil"/>
            </w:tcBorders>
            <w:tcMar>
              <w:top w:w="85" w:type="dxa"/>
              <w:left w:w="85" w:type="dxa"/>
              <w:bottom w:w="85" w:type="dxa"/>
              <w:right w:w="85" w:type="dxa"/>
            </w:tcMar>
          </w:tcPr>
          <w:p w14:paraId="66948A1C" w14:textId="77777777" w:rsidR="00566A9F" w:rsidRPr="00874C05" w:rsidRDefault="00566A9F" w:rsidP="00ED3573">
            <w:pPr>
              <w:pStyle w:val="Table"/>
              <w:tabs>
                <w:tab w:val="clear" w:pos="709"/>
              </w:tabs>
              <w:spacing w:after="0"/>
              <w:ind w:left="0"/>
            </w:pPr>
            <w:r>
              <w:t>2.1A.7</w:t>
            </w:r>
          </w:p>
        </w:tc>
        <w:tc>
          <w:tcPr>
            <w:tcW w:w="822" w:type="pct"/>
            <w:tcBorders>
              <w:top w:val="nil"/>
              <w:bottom w:val="single" w:sz="4" w:space="0" w:color="auto"/>
            </w:tcBorders>
            <w:tcMar>
              <w:top w:w="85" w:type="dxa"/>
              <w:left w:w="85" w:type="dxa"/>
              <w:bottom w:w="85" w:type="dxa"/>
              <w:right w:w="85" w:type="dxa"/>
            </w:tcMar>
          </w:tcPr>
          <w:p w14:paraId="6B834F94" w14:textId="77777777" w:rsidR="00566A9F" w:rsidRPr="00874C05" w:rsidRDefault="00566A9F" w:rsidP="00ED3573">
            <w:pPr>
              <w:pStyle w:val="Table"/>
              <w:tabs>
                <w:tab w:val="clear" w:pos="709"/>
              </w:tabs>
              <w:spacing w:after="0"/>
              <w:rPr>
                <w:lang w:val="en-US"/>
              </w:rPr>
            </w:pPr>
            <w:r>
              <w:rPr>
                <w:lang w:val="en-US"/>
              </w:rPr>
              <w:t>After 2.1A.4</w:t>
            </w:r>
          </w:p>
        </w:tc>
        <w:tc>
          <w:tcPr>
            <w:tcW w:w="1405" w:type="pct"/>
            <w:tcBorders>
              <w:top w:val="nil"/>
              <w:bottom w:val="single" w:sz="4" w:space="0" w:color="auto"/>
            </w:tcBorders>
            <w:tcMar>
              <w:top w:w="85" w:type="dxa"/>
              <w:left w:w="85" w:type="dxa"/>
              <w:bottom w:w="85" w:type="dxa"/>
              <w:right w:w="85" w:type="dxa"/>
            </w:tcMar>
          </w:tcPr>
          <w:p w14:paraId="2790C0D3" w14:textId="77777777" w:rsidR="00566A9F" w:rsidRPr="00874C05" w:rsidRDefault="00566A9F" w:rsidP="00ED3573">
            <w:pPr>
              <w:pStyle w:val="Table"/>
              <w:tabs>
                <w:tab w:val="clear" w:pos="709"/>
              </w:tabs>
              <w:spacing w:after="0"/>
              <w:rPr>
                <w:lang w:val="en-US"/>
              </w:rPr>
            </w:pPr>
            <w:r w:rsidRPr="00874C05">
              <w:rPr>
                <w:lang w:val="en-US"/>
              </w:rPr>
              <w:t>If</w:t>
            </w:r>
            <w:r>
              <w:rPr>
                <w:lang w:val="en-US"/>
              </w:rPr>
              <w:t xml:space="preserve"> the A</w:t>
            </w:r>
            <w:r w:rsidRPr="00874C05">
              <w:rPr>
                <w:lang w:val="en-US"/>
              </w:rPr>
              <w:t>MSID</w:t>
            </w:r>
            <w:r>
              <w:rPr>
                <w:lang w:val="en-US"/>
              </w:rPr>
              <w:t xml:space="preserve"> Pair </w:t>
            </w:r>
            <w:r w:rsidRPr="00874C05">
              <w:rPr>
                <w:lang w:val="en-US"/>
              </w:rPr>
              <w:t xml:space="preserve">Allocation is valid, </w:t>
            </w:r>
            <w:r>
              <w:rPr>
                <w:lang w:val="en-US"/>
              </w:rPr>
              <w:t xml:space="preserve">and the AMSID Pair is not already allocated to another Secondary BM Unit, allocate the AMSID Pair to the Secondary BM Unit and notify the AMVLP </w:t>
            </w:r>
          </w:p>
        </w:tc>
        <w:tc>
          <w:tcPr>
            <w:tcW w:w="455" w:type="pct"/>
            <w:tcBorders>
              <w:top w:val="nil"/>
              <w:bottom w:val="single" w:sz="4" w:space="0" w:color="auto"/>
            </w:tcBorders>
            <w:tcMar>
              <w:top w:w="85" w:type="dxa"/>
              <w:left w:w="85" w:type="dxa"/>
              <w:bottom w:w="85" w:type="dxa"/>
              <w:right w:w="85" w:type="dxa"/>
            </w:tcMar>
          </w:tcPr>
          <w:p w14:paraId="77423365" w14:textId="77777777" w:rsidR="00566A9F" w:rsidRPr="00874C05" w:rsidRDefault="00566A9F" w:rsidP="00ED3573">
            <w:pPr>
              <w:pStyle w:val="Table"/>
              <w:tabs>
                <w:tab w:val="clear" w:pos="709"/>
              </w:tabs>
              <w:spacing w:after="0"/>
            </w:pPr>
            <w:r>
              <w:t>SVAA</w:t>
            </w:r>
          </w:p>
        </w:tc>
        <w:tc>
          <w:tcPr>
            <w:tcW w:w="355" w:type="pct"/>
            <w:tcBorders>
              <w:top w:val="nil"/>
              <w:bottom w:val="single" w:sz="4" w:space="0" w:color="auto"/>
            </w:tcBorders>
            <w:tcMar>
              <w:top w:w="85" w:type="dxa"/>
              <w:left w:w="85" w:type="dxa"/>
              <w:bottom w:w="85" w:type="dxa"/>
              <w:right w:w="85" w:type="dxa"/>
            </w:tcMar>
          </w:tcPr>
          <w:p w14:paraId="41BA943D" w14:textId="77777777" w:rsidR="00566A9F" w:rsidRPr="00874C05" w:rsidRDefault="00566A9F" w:rsidP="00ED3573">
            <w:pPr>
              <w:pStyle w:val="Table"/>
              <w:tabs>
                <w:tab w:val="clear" w:pos="709"/>
              </w:tabs>
              <w:spacing w:after="0"/>
              <w:ind w:left="0"/>
            </w:pPr>
            <w:r>
              <w:t>AMVLP</w:t>
            </w:r>
          </w:p>
        </w:tc>
        <w:tc>
          <w:tcPr>
            <w:tcW w:w="963" w:type="pct"/>
            <w:tcBorders>
              <w:top w:val="nil"/>
              <w:bottom w:val="single" w:sz="4" w:space="0" w:color="auto"/>
            </w:tcBorders>
            <w:tcMar>
              <w:top w:w="85" w:type="dxa"/>
              <w:left w:w="85" w:type="dxa"/>
              <w:bottom w:w="85" w:type="dxa"/>
              <w:right w:w="85" w:type="dxa"/>
            </w:tcMar>
          </w:tcPr>
          <w:p w14:paraId="2DD5CD64" w14:textId="77777777" w:rsidR="00566A9F" w:rsidRPr="00874C05" w:rsidRDefault="00566A9F" w:rsidP="00ED3573">
            <w:pPr>
              <w:pStyle w:val="Table"/>
              <w:tabs>
                <w:tab w:val="clear" w:pos="709"/>
              </w:tabs>
              <w:spacing w:after="0"/>
            </w:pPr>
            <w:r>
              <w:t>P0307– Confirmation of A</w:t>
            </w:r>
            <w:r w:rsidRPr="00874C05">
              <w:t>MSID</w:t>
            </w:r>
            <w:r>
              <w:t xml:space="preserve"> Pair </w:t>
            </w:r>
            <w:r w:rsidRPr="00874C05">
              <w:t xml:space="preserve">Allocation </w:t>
            </w:r>
            <w:r>
              <w:t>to a Secondary BM Unit</w:t>
            </w:r>
          </w:p>
        </w:tc>
        <w:tc>
          <w:tcPr>
            <w:tcW w:w="645" w:type="pct"/>
            <w:tcBorders>
              <w:top w:val="nil"/>
              <w:bottom w:val="single" w:sz="4" w:space="0" w:color="auto"/>
            </w:tcBorders>
            <w:tcMar>
              <w:top w:w="85" w:type="dxa"/>
              <w:left w:w="85" w:type="dxa"/>
              <w:bottom w:w="85" w:type="dxa"/>
              <w:right w:w="85" w:type="dxa"/>
            </w:tcMar>
          </w:tcPr>
          <w:p w14:paraId="7E353803" w14:textId="77777777" w:rsidR="00566A9F" w:rsidRPr="00874C05" w:rsidRDefault="00566A9F" w:rsidP="00ED3573">
            <w:pPr>
              <w:pStyle w:val="Table"/>
              <w:tabs>
                <w:tab w:val="clear" w:pos="709"/>
              </w:tabs>
              <w:spacing w:after="0"/>
              <w:rPr>
                <w:lang w:val="en-US"/>
              </w:rPr>
            </w:pPr>
            <w:r w:rsidRPr="00874C05">
              <w:rPr>
                <w:lang w:val="en-US"/>
              </w:rPr>
              <w:t xml:space="preserve">Self-Service Gateway </w:t>
            </w:r>
          </w:p>
        </w:tc>
      </w:tr>
      <w:tr w:rsidR="00566A9F" w:rsidRPr="00874C05" w14:paraId="176E2B02" w14:textId="77777777" w:rsidTr="00ED3573">
        <w:trPr>
          <w:cantSplit/>
        </w:trPr>
        <w:tc>
          <w:tcPr>
            <w:tcW w:w="354" w:type="pct"/>
            <w:tcMar>
              <w:top w:w="85" w:type="dxa"/>
              <w:left w:w="85" w:type="dxa"/>
              <w:bottom w:w="85" w:type="dxa"/>
              <w:right w:w="85" w:type="dxa"/>
            </w:tcMar>
          </w:tcPr>
          <w:p w14:paraId="1639A480" w14:textId="77777777" w:rsidR="00566A9F" w:rsidRPr="00874C05" w:rsidRDefault="00566A9F" w:rsidP="00ED3573">
            <w:pPr>
              <w:pStyle w:val="Table"/>
              <w:tabs>
                <w:tab w:val="clear" w:pos="709"/>
              </w:tabs>
              <w:spacing w:after="0"/>
              <w:ind w:left="0"/>
            </w:pPr>
            <w:r w:rsidRPr="00874C05">
              <w:lastRenderedPageBreak/>
              <w:t>2.1</w:t>
            </w:r>
            <w:r>
              <w:t>A</w:t>
            </w:r>
            <w:r w:rsidRPr="00874C05">
              <w:t>.</w:t>
            </w:r>
            <w:r>
              <w:t>8</w:t>
            </w:r>
          </w:p>
        </w:tc>
        <w:tc>
          <w:tcPr>
            <w:tcW w:w="822" w:type="pct"/>
            <w:tcBorders>
              <w:top w:val="single" w:sz="4" w:space="0" w:color="auto"/>
              <w:bottom w:val="nil"/>
              <w:right w:val="single" w:sz="4" w:space="0" w:color="auto"/>
            </w:tcBorders>
            <w:tcMar>
              <w:top w:w="85" w:type="dxa"/>
              <w:left w:w="85" w:type="dxa"/>
              <w:bottom w:w="85" w:type="dxa"/>
              <w:right w:w="85" w:type="dxa"/>
            </w:tcMar>
          </w:tcPr>
          <w:p w14:paraId="3C6870A8" w14:textId="77777777" w:rsidR="00566A9F" w:rsidRPr="00874C05" w:rsidRDefault="00566A9F" w:rsidP="00ED3573">
            <w:pPr>
              <w:pStyle w:val="Table"/>
              <w:tabs>
                <w:tab w:val="clear" w:pos="709"/>
              </w:tabs>
              <w:spacing w:after="120"/>
              <w:ind w:left="0"/>
              <w:rPr>
                <w:lang w:val="en-US"/>
              </w:rPr>
            </w:pPr>
            <w:r>
              <w:rPr>
                <w:lang w:val="en-US"/>
              </w:rPr>
              <w:t>After 2.1A.4</w:t>
            </w:r>
          </w:p>
        </w:tc>
        <w:tc>
          <w:tcPr>
            <w:tcW w:w="1405"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0DB6B2AD" w14:textId="77777777" w:rsidR="00566A9F" w:rsidRDefault="00566A9F" w:rsidP="00ED3573">
            <w:pPr>
              <w:pStyle w:val="Table"/>
              <w:tabs>
                <w:tab w:val="clear" w:pos="709"/>
              </w:tabs>
              <w:spacing w:after="120"/>
              <w:rPr>
                <w:lang w:val="en-US"/>
              </w:rPr>
            </w:pPr>
            <w:r w:rsidRPr="00874C05">
              <w:rPr>
                <w:lang w:val="en-US"/>
              </w:rPr>
              <w:t>If</w:t>
            </w:r>
            <w:r>
              <w:rPr>
                <w:lang w:val="en-US"/>
              </w:rPr>
              <w:t xml:space="preserve"> the A</w:t>
            </w:r>
            <w:r w:rsidRPr="00874C05">
              <w:rPr>
                <w:lang w:val="en-US"/>
              </w:rPr>
              <w:t>MSID</w:t>
            </w:r>
            <w:r>
              <w:rPr>
                <w:lang w:val="en-US"/>
              </w:rPr>
              <w:t xml:space="preserve"> Pair </w:t>
            </w:r>
            <w:r w:rsidRPr="00874C05">
              <w:rPr>
                <w:lang w:val="en-US"/>
              </w:rPr>
              <w:t xml:space="preserve">Allocation is valid, </w:t>
            </w:r>
            <w:r>
              <w:rPr>
                <w:lang w:val="en-US"/>
              </w:rPr>
              <w:t xml:space="preserve">but the AMSID Pair is already allocated to another Secondary BM Unit for the same purpose: </w:t>
            </w:r>
          </w:p>
          <w:p w14:paraId="34F161ED" w14:textId="77777777" w:rsidR="00566A9F" w:rsidRDefault="00566A9F" w:rsidP="00566A9F">
            <w:pPr>
              <w:pStyle w:val="Table"/>
              <w:numPr>
                <w:ilvl w:val="0"/>
                <w:numId w:val="45"/>
              </w:numPr>
              <w:tabs>
                <w:tab w:val="clear" w:pos="709"/>
              </w:tabs>
              <w:spacing w:after="120"/>
              <w:ind w:left="444" w:hanging="284"/>
              <w:rPr>
                <w:lang w:val="en-US"/>
              </w:rPr>
            </w:pPr>
            <w:r>
              <w:rPr>
                <w:lang w:val="en-US"/>
              </w:rPr>
              <w:t>de-allocate the A</w:t>
            </w:r>
            <w:r w:rsidRPr="00874C05">
              <w:rPr>
                <w:lang w:val="en-US"/>
              </w:rPr>
              <w:t>MSID</w:t>
            </w:r>
            <w:r>
              <w:rPr>
                <w:lang w:val="en-US"/>
              </w:rPr>
              <w:t xml:space="preserve"> Pair from its current Secondary BM Unit; and </w:t>
            </w:r>
          </w:p>
          <w:p w14:paraId="2B469B17" w14:textId="77777777" w:rsidR="00566A9F" w:rsidRPr="00874C05" w:rsidRDefault="00566A9F" w:rsidP="00566A9F">
            <w:pPr>
              <w:pStyle w:val="Table"/>
              <w:numPr>
                <w:ilvl w:val="0"/>
                <w:numId w:val="45"/>
              </w:numPr>
              <w:tabs>
                <w:tab w:val="clear" w:pos="709"/>
              </w:tabs>
              <w:spacing w:after="120"/>
              <w:ind w:left="444" w:hanging="284"/>
              <w:rPr>
                <w:lang w:val="en-US"/>
              </w:rPr>
            </w:pPr>
            <w:r>
              <w:rPr>
                <w:lang w:val="en-US"/>
              </w:rPr>
              <w:t>allocate the A</w:t>
            </w:r>
            <w:r w:rsidRPr="00874C05">
              <w:rPr>
                <w:lang w:val="en-US"/>
              </w:rPr>
              <w:t>MSID</w:t>
            </w:r>
            <w:r>
              <w:rPr>
                <w:lang w:val="en-US"/>
              </w:rPr>
              <w:t xml:space="preserve"> Pair to new Secondary BM Unit</w:t>
            </w:r>
          </w:p>
        </w:tc>
        <w:tc>
          <w:tcPr>
            <w:tcW w:w="455"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4EB87A9A" w14:textId="77777777" w:rsidR="00566A9F" w:rsidRPr="00874C05" w:rsidRDefault="00566A9F" w:rsidP="00ED3573">
            <w:pPr>
              <w:pStyle w:val="Table"/>
              <w:tabs>
                <w:tab w:val="clear" w:pos="709"/>
              </w:tabs>
              <w:spacing w:after="0"/>
            </w:pPr>
            <w:r>
              <w:t>SVAA</w:t>
            </w:r>
          </w:p>
        </w:tc>
        <w:tc>
          <w:tcPr>
            <w:tcW w:w="355"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16443718" w14:textId="77777777" w:rsidR="00566A9F" w:rsidRPr="00874C05" w:rsidRDefault="00566A9F" w:rsidP="00ED3573">
            <w:pPr>
              <w:pStyle w:val="Table"/>
              <w:tabs>
                <w:tab w:val="clear" w:pos="709"/>
              </w:tabs>
              <w:spacing w:after="0"/>
              <w:ind w:left="0"/>
            </w:pPr>
          </w:p>
        </w:tc>
        <w:tc>
          <w:tcPr>
            <w:tcW w:w="963"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520262B1" w14:textId="77777777" w:rsidR="00566A9F" w:rsidRPr="00874C05" w:rsidRDefault="00566A9F" w:rsidP="00ED3573">
            <w:pPr>
              <w:pStyle w:val="Table"/>
              <w:tabs>
                <w:tab w:val="clear" w:pos="709"/>
              </w:tabs>
              <w:spacing w:after="0"/>
            </w:pPr>
          </w:p>
        </w:tc>
        <w:tc>
          <w:tcPr>
            <w:tcW w:w="645" w:type="pct"/>
            <w:tcBorders>
              <w:top w:val="single" w:sz="4" w:space="0" w:color="auto"/>
              <w:left w:val="single" w:sz="4" w:space="0" w:color="auto"/>
              <w:bottom w:val="nil"/>
              <w:right w:val="dotted" w:sz="4" w:space="0" w:color="auto"/>
            </w:tcBorders>
            <w:tcMar>
              <w:top w:w="85" w:type="dxa"/>
              <w:left w:w="85" w:type="dxa"/>
              <w:bottom w:w="85" w:type="dxa"/>
              <w:right w:w="85" w:type="dxa"/>
            </w:tcMar>
          </w:tcPr>
          <w:p w14:paraId="40910B60" w14:textId="77777777" w:rsidR="00566A9F" w:rsidRPr="00874C05" w:rsidRDefault="00566A9F" w:rsidP="00ED3573">
            <w:pPr>
              <w:pStyle w:val="Table"/>
              <w:tabs>
                <w:tab w:val="clear" w:pos="709"/>
              </w:tabs>
              <w:spacing w:after="0"/>
              <w:rPr>
                <w:lang w:val="en-US"/>
              </w:rPr>
            </w:pPr>
            <w:r w:rsidRPr="00874C05">
              <w:rPr>
                <w:lang w:val="en-US"/>
              </w:rPr>
              <w:t>Internal Process</w:t>
            </w:r>
          </w:p>
        </w:tc>
      </w:tr>
      <w:tr w:rsidR="00566A9F" w:rsidRPr="00874C05" w14:paraId="65358752" w14:textId="77777777" w:rsidTr="00ED3573">
        <w:trPr>
          <w:cantSplit/>
        </w:trPr>
        <w:tc>
          <w:tcPr>
            <w:tcW w:w="354" w:type="pct"/>
            <w:tcMar>
              <w:top w:w="85" w:type="dxa"/>
              <w:left w:w="85" w:type="dxa"/>
              <w:bottom w:w="85" w:type="dxa"/>
              <w:right w:w="85" w:type="dxa"/>
            </w:tcMar>
          </w:tcPr>
          <w:p w14:paraId="7874A9FD" w14:textId="77777777" w:rsidR="00566A9F" w:rsidRDefault="00566A9F" w:rsidP="00ED3573">
            <w:pPr>
              <w:pStyle w:val="Table"/>
              <w:tabs>
                <w:tab w:val="clear" w:pos="709"/>
              </w:tabs>
              <w:spacing w:after="0"/>
              <w:ind w:left="0"/>
            </w:pPr>
            <w:r>
              <w:t>2.1A.9</w:t>
            </w:r>
          </w:p>
        </w:tc>
        <w:tc>
          <w:tcPr>
            <w:tcW w:w="822" w:type="pct"/>
            <w:tcBorders>
              <w:right w:val="single" w:sz="4" w:space="0" w:color="auto"/>
            </w:tcBorders>
            <w:tcMar>
              <w:top w:w="85" w:type="dxa"/>
              <w:left w:w="85" w:type="dxa"/>
              <w:bottom w:w="85" w:type="dxa"/>
              <w:right w:w="85" w:type="dxa"/>
            </w:tcMar>
          </w:tcPr>
          <w:p w14:paraId="2EAA4CF1" w14:textId="77777777" w:rsidR="00566A9F" w:rsidRDefault="00566A9F" w:rsidP="00ED3573">
            <w:pPr>
              <w:pStyle w:val="Table"/>
              <w:tabs>
                <w:tab w:val="clear" w:pos="709"/>
              </w:tabs>
              <w:spacing w:after="120"/>
              <w:ind w:left="0"/>
              <w:rPr>
                <w:lang w:val="en-US"/>
              </w:rPr>
            </w:pPr>
            <w:r>
              <w:rPr>
                <w:lang w:val="en-US"/>
              </w:rPr>
              <w:t>After 2.1A.8</w:t>
            </w:r>
          </w:p>
        </w:tc>
        <w:tc>
          <w:tcPr>
            <w:tcW w:w="140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5656811B" w14:textId="77777777" w:rsidR="00566A9F" w:rsidRDefault="00566A9F" w:rsidP="00ED3573">
            <w:pPr>
              <w:pStyle w:val="Table"/>
              <w:tabs>
                <w:tab w:val="clear" w:pos="709"/>
              </w:tabs>
              <w:spacing w:after="0"/>
              <w:rPr>
                <w:lang w:val="en-US"/>
              </w:rPr>
            </w:pPr>
            <w:r>
              <w:rPr>
                <w:lang w:val="en-US"/>
              </w:rPr>
              <w:t xml:space="preserve">Notify ‘Gaining’ AMVLP of successful </w:t>
            </w:r>
            <w:r>
              <w:t>A</w:t>
            </w:r>
            <w:r w:rsidRPr="00874C05">
              <w:t>MSID</w:t>
            </w:r>
            <w:r>
              <w:t xml:space="preserve"> Pair </w:t>
            </w:r>
            <w:r w:rsidRPr="00874C05">
              <w:t>Allocation</w:t>
            </w:r>
          </w:p>
          <w:p w14:paraId="4FA3D48E" w14:textId="77777777" w:rsidR="00566A9F" w:rsidRDefault="00566A9F" w:rsidP="00ED3573">
            <w:pPr>
              <w:pStyle w:val="Table"/>
              <w:tabs>
                <w:tab w:val="clear" w:pos="709"/>
              </w:tabs>
              <w:spacing w:after="0"/>
              <w:rPr>
                <w:lang w:val="en-US"/>
              </w:rPr>
            </w:pPr>
          </w:p>
        </w:tc>
        <w:tc>
          <w:tcPr>
            <w:tcW w:w="45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5B1E2D11" w14:textId="77777777" w:rsidR="00566A9F" w:rsidRDefault="00566A9F" w:rsidP="00ED3573">
            <w:pPr>
              <w:pStyle w:val="Table"/>
              <w:tabs>
                <w:tab w:val="clear" w:pos="709"/>
              </w:tabs>
              <w:spacing w:after="0"/>
            </w:pPr>
            <w:r>
              <w:t>SVAA</w:t>
            </w:r>
          </w:p>
        </w:tc>
        <w:tc>
          <w:tcPr>
            <w:tcW w:w="35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2FB3CB14" w14:textId="77777777" w:rsidR="00566A9F" w:rsidRDefault="00566A9F" w:rsidP="00ED3573">
            <w:pPr>
              <w:pStyle w:val="Table"/>
              <w:tabs>
                <w:tab w:val="clear" w:pos="709"/>
              </w:tabs>
              <w:spacing w:after="0"/>
              <w:ind w:left="0"/>
            </w:pPr>
            <w:r>
              <w:t>AMVLP</w:t>
            </w:r>
          </w:p>
        </w:tc>
        <w:tc>
          <w:tcPr>
            <w:tcW w:w="963"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1F82994E" w14:textId="77777777" w:rsidR="00566A9F" w:rsidRPr="00467C4A" w:rsidRDefault="00566A9F" w:rsidP="00ED3573">
            <w:pPr>
              <w:pStyle w:val="Table"/>
              <w:tabs>
                <w:tab w:val="clear" w:pos="709"/>
              </w:tabs>
              <w:spacing w:after="0"/>
            </w:pPr>
            <w:r>
              <w:t>P0307– Confirmation of A</w:t>
            </w:r>
            <w:r w:rsidRPr="00874C05">
              <w:t>MSID</w:t>
            </w:r>
            <w:r>
              <w:t xml:space="preserve"> Pair </w:t>
            </w:r>
            <w:r w:rsidRPr="00874C05">
              <w:t xml:space="preserve">Allocation </w:t>
            </w:r>
            <w:r>
              <w:t>to a Secondary BM Unit</w:t>
            </w:r>
          </w:p>
        </w:tc>
        <w:tc>
          <w:tcPr>
            <w:tcW w:w="64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70401369" w14:textId="77777777" w:rsidR="00566A9F" w:rsidRPr="00874C05" w:rsidRDefault="00566A9F" w:rsidP="00ED3573">
            <w:pPr>
              <w:pStyle w:val="Table"/>
              <w:tabs>
                <w:tab w:val="clear" w:pos="709"/>
              </w:tabs>
              <w:spacing w:after="0"/>
              <w:rPr>
                <w:lang w:val="en-US"/>
              </w:rPr>
            </w:pPr>
            <w:r w:rsidRPr="00874C05">
              <w:rPr>
                <w:lang w:val="en-US"/>
              </w:rPr>
              <w:t xml:space="preserve">Self-Service Gateway </w:t>
            </w:r>
          </w:p>
        </w:tc>
      </w:tr>
      <w:tr w:rsidR="00566A9F" w:rsidRPr="00874C05" w14:paraId="1AE28BEF" w14:textId="77777777" w:rsidTr="00ED3573">
        <w:trPr>
          <w:cantSplit/>
        </w:trPr>
        <w:tc>
          <w:tcPr>
            <w:tcW w:w="354" w:type="pct"/>
            <w:tcMar>
              <w:top w:w="85" w:type="dxa"/>
              <w:left w:w="85" w:type="dxa"/>
              <w:bottom w:w="85" w:type="dxa"/>
              <w:right w:w="85" w:type="dxa"/>
            </w:tcMar>
          </w:tcPr>
          <w:p w14:paraId="51954F72" w14:textId="77777777" w:rsidR="00566A9F" w:rsidRDefault="00566A9F" w:rsidP="00ED3573">
            <w:pPr>
              <w:pStyle w:val="Table"/>
              <w:tabs>
                <w:tab w:val="clear" w:pos="709"/>
              </w:tabs>
              <w:spacing w:after="0"/>
              <w:ind w:left="0"/>
            </w:pPr>
            <w:r>
              <w:t>2.1A.10</w:t>
            </w:r>
          </w:p>
        </w:tc>
        <w:tc>
          <w:tcPr>
            <w:tcW w:w="822" w:type="pct"/>
            <w:tcBorders>
              <w:right w:val="dotted" w:sz="4" w:space="0" w:color="auto"/>
            </w:tcBorders>
            <w:tcMar>
              <w:top w:w="85" w:type="dxa"/>
              <w:left w:w="85" w:type="dxa"/>
              <w:bottom w:w="85" w:type="dxa"/>
              <w:right w:w="85" w:type="dxa"/>
            </w:tcMar>
          </w:tcPr>
          <w:p w14:paraId="6815AF83" w14:textId="77777777" w:rsidR="00566A9F" w:rsidRDefault="00566A9F" w:rsidP="00ED3573">
            <w:pPr>
              <w:pStyle w:val="Table"/>
              <w:tabs>
                <w:tab w:val="clear" w:pos="709"/>
              </w:tabs>
              <w:spacing w:after="120"/>
              <w:ind w:left="0"/>
              <w:rPr>
                <w:lang w:val="en-US"/>
              </w:rPr>
            </w:pPr>
            <w:r>
              <w:rPr>
                <w:lang w:val="en-US"/>
              </w:rPr>
              <w:t>After 2.1A.8</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22FB3266" w14:textId="77777777" w:rsidR="00566A9F" w:rsidRDefault="00566A9F" w:rsidP="00ED3573">
            <w:pPr>
              <w:pStyle w:val="Table"/>
              <w:tabs>
                <w:tab w:val="clear" w:pos="709"/>
              </w:tabs>
              <w:spacing w:after="0"/>
              <w:rPr>
                <w:lang w:val="en-US"/>
              </w:rPr>
            </w:pPr>
            <w:r>
              <w:rPr>
                <w:lang w:val="en-US"/>
              </w:rPr>
              <w:t xml:space="preserve">Notify ‘Losing’ AMVLP’ </w:t>
            </w:r>
            <w:r>
              <w:t>of the loss</w:t>
            </w:r>
            <w:r>
              <w:rPr>
                <w:lang w:val="en-US"/>
              </w:rPr>
              <w:t xml:space="preserve"> of the A</w:t>
            </w:r>
            <w:r w:rsidRPr="00874C05">
              <w:rPr>
                <w:lang w:val="en-US"/>
              </w:rPr>
              <w:t>MSID</w:t>
            </w:r>
            <w:r>
              <w:rPr>
                <w:lang w:val="en-US"/>
              </w:rPr>
              <w:t xml:space="preserve"> Pair from its Secondary BM Unit</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9C9258F" w14:textId="77777777" w:rsidR="00566A9F" w:rsidRDefault="00566A9F" w:rsidP="00ED3573">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4B2A2C2" w14:textId="77777777" w:rsidR="00566A9F" w:rsidRDefault="00566A9F" w:rsidP="00ED3573">
            <w:pPr>
              <w:pStyle w:val="Table"/>
              <w:tabs>
                <w:tab w:val="clear" w:pos="709"/>
              </w:tabs>
              <w:spacing w:after="0"/>
              <w:ind w:left="0"/>
            </w:pPr>
            <w:r>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641AD513" w14:textId="77777777" w:rsidR="00566A9F" w:rsidRPr="00467C4A" w:rsidRDefault="00566A9F" w:rsidP="00ED3573">
            <w:pPr>
              <w:pStyle w:val="Table"/>
              <w:tabs>
                <w:tab w:val="clear" w:pos="709"/>
              </w:tabs>
              <w:spacing w:after="0"/>
            </w:pPr>
            <w:r>
              <w:t>P0320</w:t>
            </w:r>
            <w:r w:rsidRPr="00467C4A">
              <w:t xml:space="preserve"> – Loss of AMSID Pair Allocation Notification</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46D299E" w14:textId="77777777" w:rsidR="00566A9F" w:rsidRPr="00874C05" w:rsidRDefault="00566A9F" w:rsidP="00ED3573">
            <w:pPr>
              <w:pStyle w:val="Table"/>
              <w:tabs>
                <w:tab w:val="clear" w:pos="709"/>
              </w:tabs>
              <w:spacing w:after="0"/>
              <w:rPr>
                <w:lang w:val="en-US"/>
              </w:rPr>
            </w:pPr>
            <w:r w:rsidRPr="00874C05">
              <w:rPr>
                <w:lang w:val="en-US"/>
              </w:rPr>
              <w:t xml:space="preserve">Self-Service Gateway </w:t>
            </w:r>
          </w:p>
        </w:tc>
      </w:tr>
      <w:tr w:rsidR="00566A9F" w:rsidRPr="00874C05" w14:paraId="65EB3D31" w14:textId="77777777" w:rsidTr="00ED3573">
        <w:trPr>
          <w:cantSplit/>
        </w:trPr>
        <w:tc>
          <w:tcPr>
            <w:tcW w:w="354" w:type="pct"/>
            <w:tcMar>
              <w:top w:w="85" w:type="dxa"/>
              <w:left w:w="85" w:type="dxa"/>
              <w:bottom w:w="85" w:type="dxa"/>
              <w:right w:w="85" w:type="dxa"/>
            </w:tcMar>
          </w:tcPr>
          <w:p w14:paraId="001F1B48" w14:textId="77777777" w:rsidR="00566A9F" w:rsidRDefault="00566A9F" w:rsidP="00ED3573">
            <w:pPr>
              <w:pStyle w:val="Table"/>
              <w:tabs>
                <w:tab w:val="clear" w:pos="709"/>
              </w:tabs>
              <w:spacing w:after="0"/>
              <w:ind w:left="0"/>
            </w:pPr>
            <w:r>
              <w:rPr>
                <w:lang w:val="en-US"/>
              </w:rPr>
              <w:t>2.1A.11</w:t>
            </w:r>
          </w:p>
        </w:tc>
        <w:tc>
          <w:tcPr>
            <w:tcW w:w="822" w:type="pct"/>
            <w:tcBorders>
              <w:right w:val="dotted" w:sz="4" w:space="0" w:color="auto"/>
            </w:tcBorders>
            <w:tcMar>
              <w:top w:w="85" w:type="dxa"/>
              <w:left w:w="85" w:type="dxa"/>
              <w:bottom w:w="85" w:type="dxa"/>
              <w:right w:w="85" w:type="dxa"/>
            </w:tcMar>
          </w:tcPr>
          <w:p w14:paraId="44664943" w14:textId="77777777" w:rsidR="00566A9F" w:rsidRDefault="00566A9F" w:rsidP="00ED3573">
            <w:pPr>
              <w:pStyle w:val="Table"/>
              <w:tabs>
                <w:tab w:val="clear" w:pos="709"/>
              </w:tabs>
              <w:spacing w:after="120"/>
              <w:ind w:left="0"/>
              <w:rPr>
                <w:lang w:val="en-US"/>
              </w:rPr>
            </w:pPr>
            <w:r>
              <w:rPr>
                <w:lang w:val="en-US"/>
              </w:rPr>
              <w:t>After 2.1A.10</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23155A59" w14:textId="77777777" w:rsidR="00566A9F" w:rsidRDefault="00566A9F" w:rsidP="00ED3573">
            <w:pPr>
              <w:pStyle w:val="Table"/>
              <w:tabs>
                <w:tab w:val="clear" w:pos="709"/>
              </w:tabs>
              <w:spacing w:after="0"/>
              <w:rPr>
                <w:lang w:val="en-US"/>
              </w:rPr>
            </w:pPr>
            <w:r>
              <w:t>AMVLPs agree the effective from date for the transfer of responsibility for the Asset Metering System to the Gaining AMVLP</w:t>
            </w:r>
            <w:r>
              <w:rPr>
                <w:lang w:val="en-US"/>
              </w:rPr>
              <w:t>.</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0537C361" w14:textId="77777777" w:rsidR="00566A9F" w:rsidRDefault="00566A9F" w:rsidP="00ED3573">
            <w:pPr>
              <w:pStyle w:val="Table"/>
              <w:tabs>
                <w:tab w:val="clear" w:pos="709"/>
              </w:tabs>
              <w:spacing w:after="0"/>
            </w:pPr>
            <w:r>
              <w:t>Losing AMVLP</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74F18CF" w14:textId="77777777" w:rsidR="00566A9F" w:rsidRDefault="00566A9F" w:rsidP="00ED3573">
            <w:pPr>
              <w:pStyle w:val="Table"/>
              <w:tabs>
                <w:tab w:val="clear" w:pos="709"/>
              </w:tabs>
              <w:spacing w:after="0"/>
              <w:ind w:left="0"/>
            </w:pPr>
            <w:r>
              <w:t>Gaining</w:t>
            </w:r>
          </w:p>
          <w:p w14:paraId="40779C5C" w14:textId="77777777" w:rsidR="00566A9F" w:rsidRDefault="00566A9F" w:rsidP="00ED3573">
            <w:pPr>
              <w:pStyle w:val="Table"/>
              <w:tabs>
                <w:tab w:val="clear" w:pos="709"/>
              </w:tabs>
              <w:spacing w:after="0"/>
              <w:ind w:left="0"/>
            </w:pPr>
            <w:r>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7B6431F" w14:textId="77777777" w:rsidR="00566A9F" w:rsidRPr="00467C4A" w:rsidRDefault="00566A9F" w:rsidP="00ED3573">
            <w:pPr>
              <w:pStyle w:val="Table"/>
              <w:tabs>
                <w:tab w:val="clear" w:pos="709"/>
              </w:tabs>
              <w:spacing w:after="0"/>
            </w:pP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639E3F7" w14:textId="77777777" w:rsidR="00566A9F" w:rsidRPr="00874C05" w:rsidRDefault="00566A9F" w:rsidP="00ED3573">
            <w:pPr>
              <w:pStyle w:val="Table"/>
              <w:tabs>
                <w:tab w:val="clear" w:pos="709"/>
              </w:tabs>
              <w:spacing w:after="0"/>
              <w:rPr>
                <w:lang w:val="en-US"/>
              </w:rPr>
            </w:pPr>
            <w:r>
              <w:rPr>
                <w:lang w:val="en-US"/>
              </w:rPr>
              <w:t xml:space="preserve">Telephone, email </w:t>
            </w:r>
            <w:proofErr w:type="gramStart"/>
            <w:r>
              <w:rPr>
                <w:lang w:val="en-US"/>
              </w:rPr>
              <w:t xml:space="preserve">or </w:t>
            </w:r>
            <w:r w:rsidRPr="00874C05">
              <w:rPr>
                <w:lang w:val="en-US"/>
              </w:rPr>
              <w:t xml:space="preserve"> other</w:t>
            </w:r>
            <w:proofErr w:type="gramEnd"/>
            <w:r w:rsidRPr="00874C05">
              <w:rPr>
                <w:lang w:val="en-US"/>
              </w:rPr>
              <w:t xml:space="preserve"> method, as agreed.</w:t>
            </w:r>
            <w:r>
              <w:rPr>
                <w:lang w:val="en-US"/>
              </w:rPr>
              <w:t xml:space="preserve"> </w:t>
            </w:r>
          </w:p>
        </w:tc>
      </w:tr>
      <w:tr w:rsidR="00566A9F" w:rsidRPr="00874C05" w14:paraId="10BABC0C" w14:textId="77777777" w:rsidTr="00ED3573">
        <w:trPr>
          <w:cantSplit/>
        </w:trPr>
        <w:tc>
          <w:tcPr>
            <w:tcW w:w="354" w:type="pct"/>
            <w:tcMar>
              <w:top w:w="85" w:type="dxa"/>
              <w:left w:w="85" w:type="dxa"/>
              <w:bottom w:w="85" w:type="dxa"/>
              <w:right w:w="85" w:type="dxa"/>
            </w:tcMar>
          </w:tcPr>
          <w:p w14:paraId="0C975F10" w14:textId="77777777" w:rsidR="00566A9F" w:rsidRDefault="00566A9F" w:rsidP="00ED3573">
            <w:pPr>
              <w:pStyle w:val="Table"/>
              <w:tabs>
                <w:tab w:val="clear" w:pos="709"/>
              </w:tabs>
              <w:spacing w:after="0"/>
              <w:ind w:left="0"/>
              <w:rPr>
                <w:lang w:val="en-US"/>
              </w:rPr>
            </w:pPr>
            <w:r>
              <w:rPr>
                <w:lang w:val="en-US"/>
              </w:rPr>
              <w:t>2.1A.12</w:t>
            </w:r>
          </w:p>
        </w:tc>
        <w:tc>
          <w:tcPr>
            <w:tcW w:w="822" w:type="pct"/>
            <w:tcBorders>
              <w:right w:val="dotted" w:sz="4" w:space="0" w:color="auto"/>
            </w:tcBorders>
            <w:tcMar>
              <w:top w:w="85" w:type="dxa"/>
              <w:left w:w="85" w:type="dxa"/>
              <w:bottom w:w="85" w:type="dxa"/>
              <w:right w:w="85" w:type="dxa"/>
            </w:tcMar>
          </w:tcPr>
          <w:p w14:paraId="2626AF9F" w14:textId="77777777" w:rsidR="00566A9F" w:rsidRDefault="00566A9F" w:rsidP="00ED3573">
            <w:pPr>
              <w:pStyle w:val="Table"/>
              <w:tabs>
                <w:tab w:val="clear" w:pos="709"/>
              </w:tabs>
              <w:spacing w:after="120"/>
              <w:ind w:left="0"/>
              <w:rPr>
                <w:lang w:val="en-US"/>
              </w:rPr>
            </w:pPr>
            <w:r>
              <w:rPr>
                <w:lang w:val="en-US"/>
              </w:rPr>
              <w:t>After 2.1A.11</w:t>
            </w:r>
            <w:r>
              <w:t xml:space="preserve"> and at least 5WD before Effective From Date</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52C3331" w14:textId="77777777" w:rsidR="00566A9F" w:rsidRPr="00A66980" w:rsidRDefault="00566A9F" w:rsidP="00ED3573">
            <w:pPr>
              <w:pStyle w:val="Table"/>
              <w:tabs>
                <w:tab w:val="clear" w:pos="709"/>
              </w:tabs>
              <w:spacing w:after="0"/>
              <w:rPr>
                <w:lang w:val="en-US"/>
              </w:rPr>
            </w:pPr>
            <w:r>
              <w:rPr>
                <w:lang w:val="en-US"/>
              </w:rPr>
              <w:t>Notify SVAA of the new Registrant AMVLP for the Asset Metering System.</w:t>
            </w:r>
            <w:r w:rsidRPr="00A66980">
              <w:rPr>
                <w:lang w:val="en-US"/>
              </w:rPr>
              <w:t xml:space="preserve"> </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BB49CC3" w14:textId="77777777" w:rsidR="00566A9F" w:rsidRDefault="00566A9F" w:rsidP="00ED3573">
            <w:pPr>
              <w:pStyle w:val="Table"/>
              <w:tabs>
                <w:tab w:val="clear" w:pos="709"/>
              </w:tabs>
              <w:spacing w:after="0"/>
            </w:pPr>
            <w:r w:rsidRPr="00A66980">
              <w:rPr>
                <w:lang w:val="en-US"/>
              </w:rPr>
              <w:t xml:space="preserve">Gaining </w:t>
            </w:r>
            <w:r>
              <w:t>AMVLP</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AEEED5C" w14:textId="77777777" w:rsidR="00566A9F" w:rsidRDefault="00566A9F" w:rsidP="00ED3573">
            <w:pPr>
              <w:pStyle w:val="Table"/>
              <w:tabs>
                <w:tab w:val="clear" w:pos="709"/>
              </w:tabs>
              <w:spacing w:after="0"/>
              <w:ind w:left="0"/>
            </w:pPr>
            <w:r>
              <w:t>SVAA</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B14BA77" w14:textId="77777777" w:rsidR="00566A9F" w:rsidRDefault="00566A9F" w:rsidP="00ED3573">
            <w:pPr>
              <w:pStyle w:val="Table"/>
              <w:tabs>
                <w:tab w:val="clear" w:pos="709"/>
              </w:tabs>
              <w:spacing w:after="0"/>
              <w:rPr>
                <w:lang w:val="en-US"/>
              </w:rPr>
            </w:pPr>
            <w:r>
              <w:rPr>
                <w:lang w:val="en-US"/>
              </w:rPr>
              <w:t>P0297 Asset Registration</w:t>
            </w:r>
            <w:r w:rsidRPr="00A66980">
              <w:rPr>
                <w:lang w:val="en-US"/>
              </w:rPr>
              <w:t xml:space="preserve"> </w:t>
            </w:r>
          </w:p>
          <w:p w14:paraId="05422B1F" w14:textId="77777777" w:rsidR="00566A9F" w:rsidRPr="00467C4A" w:rsidRDefault="00566A9F" w:rsidP="00ED3573">
            <w:pPr>
              <w:pStyle w:val="Table"/>
              <w:tabs>
                <w:tab w:val="clear" w:pos="709"/>
              </w:tabs>
              <w:spacing w:after="0"/>
            </w:pPr>
            <w:r w:rsidRPr="00A66980">
              <w:rPr>
                <w:lang w:val="en-US"/>
              </w:rPr>
              <w:t>with the “Action Indicator” set to ‘</w:t>
            </w:r>
            <w:r w:rsidRPr="00A66980">
              <w:rPr>
                <w:u w:val="single"/>
                <w:lang w:val="en-US"/>
              </w:rPr>
              <w:t>C</w:t>
            </w:r>
            <w:r w:rsidRPr="00A66980">
              <w:rPr>
                <w:lang w:val="en-US"/>
              </w:rPr>
              <w:t>hange of Registrant’</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67CE71A" w14:textId="77777777" w:rsidR="00566A9F" w:rsidRDefault="00566A9F" w:rsidP="00ED3573">
            <w:pPr>
              <w:pStyle w:val="Table"/>
              <w:tabs>
                <w:tab w:val="clear" w:pos="709"/>
              </w:tabs>
              <w:spacing w:after="0"/>
              <w:rPr>
                <w:lang w:val="en-US"/>
              </w:rPr>
            </w:pPr>
            <w:r w:rsidRPr="00874C05">
              <w:rPr>
                <w:lang w:val="en-US"/>
              </w:rPr>
              <w:t>Self-Service Gateway, or other method, as agreed.</w:t>
            </w:r>
          </w:p>
        </w:tc>
      </w:tr>
      <w:tr w:rsidR="00566A9F" w:rsidRPr="00874C05" w14:paraId="0B7F326C" w14:textId="77777777" w:rsidTr="00ED3573">
        <w:trPr>
          <w:cantSplit/>
        </w:trPr>
        <w:tc>
          <w:tcPr>
            <w:tcW w:w="354" w:type="pct"/>
            <w:tcMar>
              <w:top w:w="85" w:type="dxa"/>
              <w:left w:w="85" w:type="dxa"/>
              <w:bottom w:w="85" w:type="dxa"/>
              <w:right w:w="85" w:type="dxa"/>
            </w:tcMar>
          </w:tcPr>
          <w:p w14:paraId="66CCC58A" w14:textId="77777777" w:rsidR="00566A9F" w:rsidRDefault="00566A9F" w:rsidP="00ED3573">
            <w:pPr>
              <w:pStyle w:val="Table"/>
              <w:tabs>
                <w:tab w:val="clear" w:pos="709"/>
              </w:tabs>
              <w:spacing w:after="0"/>
              <w:ind w:left="0"/>
              <w:rPr>
                <w:lang w:val="en-US"/>
              </w:rPr>
            </w:pPr>
            <w:r>
              <w:rPr>
                <w:lang w:val="en-US"/>
              </w:rPr>
              <w:t>2.1A.13</w:t>
            </w:r>
          </w:p>
        </w:tc>
        <w:tc>
          <w:tcPr>
            <w:tcW w:w="822" w:type="pct"/>
            <w:tcBorders>
              <w:right w:val="dotted" w:sz="4" w:space="0" w:color="auto"/>
            </w:tcBorders>
            <w:tcMar>
              <w:top w:w="85" w:type="dxa"/>
              <w:left w:w="85" w:type="dxa"/>
              <w:bottom w:w="85" w:type="dxa"/>
              <w:right w:w="85" w:type="dxa"/>
            </w:tcMar>
          </w:tcPr>
          <w:p w14:paraId="58C32D47" w14:textId="77777777" w:rsidR="00566A9F" w:rsidRDefault="00566A9F" w:rsidP="00ED3573">
            <w:pPr>
              <w:pStyle w:val="Table"/>
              <w:tabs>
                <w:tab w:val="clear" w:pos="709"/>
              </w:tabs>
              <w:spacing w:after="120"/>
              <w:ind w:left="0"/>
              <w:rPr>
                <w:lang w:val="en-US"/>
              </w:rPr>
            </w:pPr>
            <w:r>
              <w:rPr>
                <w:lang w:val="en-US"/>
              </w:rPr>
              <w:t>After 2.1A.12</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2ACD715" w14:textId="77777777" w:rsidR="00566A9F" w:rsidRPr="001F1EED" w:rsidRDefault="00566A9F" w:rsidP="00ED3573">
            <w:pPr>
              <w:pStyle w:val="Table"/>
              <w:tabs>
                <w:tab w:val="clear" w:pos="709"/>
              </w:tabs>
              <w:spacing w:after="0"/>
              <w:rPr>
                <w:i/>
                <w:lang w:val="en-US"/>
              </w:rPr>
            </w:pPr>
            <w:r>
              <w:rPr>
                <w:lang w:val="en-US"/>
              </w:rPr>
              <w:t xml:space="preserve">If the P0297 is invalid, reject the file and notify the AMVLP </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BC415BF" w14:textId="77777777" w:rsidR="00566A9F" w:rsidRDefault="00566A9F" w:rsidP="00ED3573">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C83276A" w14:textId="77777777" w:rsidR="00566A9F" w:rsidRDefault="00566A9F" w:rsidP="00ED3573">
            <w:pPr>
              <w:pStyle w:val="Table"/>
              <w:tabs>
                <w:tab w:val="clear" w:pos="709"/>
              </w:tabs>
              <w:spacing w:after="0"/>
              <w:ind w:left="0"/>
            </w:pPr>
            <w:r w:rsidRPr="00A66980">
              <w:rPr>
                <w:lang w:val="en-US"/>
              </w:rPr>
              <w:t xml:space="preserve">Gaining </w:t>
            </w:r>
            <w:r>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0E8BDDFC" w14:textId="77777777" w:rsidR="00566A9F" w:rsidRPr="00467C4A" w:rsidRDefault="00566A9F" w:rsidP="00ED3573">
            <w:pPr>
              <w:pStyle w:val="Table"/>
              <w:tabs>
                <w:tab w:val="clear" w:pos="709"/>
              </w:tabs>
              <w:spacing w:after="0"/>
            </w:pPr>
            <w:r>
              <w:rPr>
                <w:lang w:val="en-US"/>
              </w:rPr>
              <w:t>P0298 – Rejection of Asset Registration</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26CFC32C" w14:textId="77777777" w:rsidR="00566A9F" w:rsidRPr="00874C05" w:rsidRDefault="00566A9F" w:rsidP="00ED3573">
            <w:pPr>
              <w:pStyle w:val="Table"/>
              <w:tabs>
                <w:tab w:val="clear" w:pos="709"/>
              </w:tabs>
              <w:spacing w:after="0"/>
              <w:rPr>
                <w:lang w:val="en-US"/>
              </w:rPr>
            </w:pPr>
            <w:r>
              <w:rPr>
                <w:lang w:val="en-US"/>
              </w:rPr>
              <w:t>Internal process</w:t>
            </w:r>
          </w:p>
        </w:tc>
      </w:tr>
      <w:tr w:rsidR="00566A9F" w:rsidRPr="00874C05" w14:paraId="6DC8065A" w14:textId="77777777" w:rsidTr="00ED3573">
        <w:trPr>
          <w:cantSplit/>
        </w:trPr>
        <w:tc>
          <w:tcPr>
            <w:tcW w:w="354" w:type="pct"/>
            <w:tcMar>
              <w:top w:w="85" w:type="dxa"/>
              <w:left w:w="85" w:type="dxa"/>
              <w:bottom w:w="85" w:type="dxa"/>
              <w:right w:w="85" w:type="dxa"/>
            </w:tcMar>
          </w:tcPr>
          <w:p w14:paraId="29BE1EFF" w14:textId="77777777" w:rsidR="00566A9F" w:rsidRDefault="00566A9F" w:rsidP="00ED3573">
            <w:pPr>
              <w:pStyle w:val="Table"/>
              <w:tabs>
                <w:tab w:val="clear" w:pos="709"/>
              </w:tabs>
              <w:spacing w:after="0"/>
              <w:ind w:left="0"/>
              <w:rPr>
                <w:lang w:val="en-US"/>
              </w:rPr>
            </w:pPr>
            <w:r>
              <w:rPr>
                <w:lang w:val="en-US"/>
              </w:rPr>
              <w:t>2.1A.14</w:t>
            </w:r>
          </w:p>
        </w:tc>
        <w:tc>
          <w:tcPr>
            <w:tcW w:w="822" w:type="pct"/>
            <w:tcBorders>
              <w:right w:val="dotted" w:sz="4" w:space="0" w:color="auto"/>
            </w:tcBorders>
            <w:tcMar>
              <w:top w:w="85" w:type="dxa"/>
              <w:left w:w="85" w:type="dxa"/>
              <w:bottom w:w="85" w:type="dxa"/>
              <w:right w:w="85" w:type="dxa"/>
            </w:tcMar>
          </w:tcPr>
          <w:p w14:paraId="7DB7D43B" w14:textId="77777777" w:rsidR="00566A9F" w:rsidRDefault="00566A9F" w:rsidP="00ED3573">
            <w:pPr>
              <w:pStyle w:val="Table"/>
              <w:tabs>
                <w:tab w:val="clear" w:pos="709"/>
              </w:tabs>
              <w:spacing w:after="120"/>
              <w:ind w:left="0"/>
              <w:rPr>
                <w:lang w:val="en-US"/>
              </w:rPr>
            </w:pPr>
            <w:r>
              <w:rPr>
                <w:lang w:val="en-US"/>
              </w:rPr>
              <w:t>After 2.1A.13</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055D319" w14:textId="77777777" w:rsidR="00566A9F" w:rsidRDefault="00566A9F" w:rsidP="00ED3573">
            <w:pPr>
              <w:pStyle w:val="Table"/>
              <w:tabs>
                <w:tab w:val="clear" w:pos="709"/>
              </w:tabs>
              <w:spacing w:after="0"/>
              <w:rPr>
                <w:lang w:val="en-US"/>
              </w:rPr>
            </w:pPr>
            <w:r>
              <w:rPr>
                <w:lang w:val="en-US"/>
              </w:rPr>
              <w:t>If the P0297 is valid, amend the AMVLP Id of the AMVLP responsible for the Asset in the Register.</w:t>
            </w:r>
          </w:p>
          <w:p w14:paraId="47901CB4" w14:textId="77777777" w:rsidR="00566A9F" w:rsidRDefault="00566A9F" w:rsidP="00ED3573">
            <w:pPr>
              <w:pStyle w:val="Table"/>
              <w:tabs>
                <w:tab w:val="clear" w:pos="709"/>
              </w:tabs>
              <w:spacing w:after="0"/>
              <w:rPr>
                <w:lang w:val="en-US"/>
              </w:rPr>
            </w:pPr>
            <w:r w:rsidRPr="001F1EED">
              <w:rPr>
                <w:i/>
                <w:lang w:val="en-US"/>
              </w:rPr>
              <w:t xml:space="preserve">NB </w:t>
            </w:r>
            <w:r>
              <w:rPr>
                <w:i/>
                <w:lang w:val="en-US"/>
              </w:rPr>
              <w:t xml:space="preserve">As this is not a new Asset Registration, </w:t>
            </w:r>
            <w:r w:rsidRPr="001F1EED">
              <w:rPr>
                <w:i/>
                <w:lang w:val="en-US"/>
              </w:rPr>
              <w:t>SVAA shall keep the existing AMSID Pair relating to the Asset.</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EAA0F30" w14:textId="77777777" w:rsidR="00566A9F" w:rsidRDefault="00566A9F" w:rsidP="00ED3573">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D15908F" w14:textId="77777777" w:rsidR="00566A9F" w:rsidRDefault="00566A9F" w:rsidP="00ED3573">
            <w:pPr>
              <w:pStyle w:val="Table"/>
              <w:tabs>
                <w:tab w:val="clear" w:pos="709"/>
              </w:tabs>
              <w:spacing w:after="0"/>
              <w:ind w:left="0"/>
            </w:pP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F579BFD" w14:textId="77777777" w:rsidR="00566A9F" w:rsidRPr="00467C4A" w:rsidRDefault="00566A9F" w:rsidP="00ED3573">
            <w:pPr>
              <w:pStyle w:val="Table"/>
              <w:tabs>
                <w:tab w:val="clear" w:pos="709"/>
              </w:tabs>
              <w:spacing w:after="0"/>
            </w:pP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F07EACF" w14:textId="77777777" w:rsidR="00566A9F" w:rsidRPr="00874C05" w:rsidRDefault="00566A9F" w:rsidP="00ED3573">
            <w:pPr>
              <w:pStyle w:val="Table"/>
              <w:tabs>
                <w:tab w:val="clear" w:pos="709"/>
              </w:tabs>
              <w:spacing w:after="0"/>
              <w:rPr>
                <w:lang w:val="en-US"/>
              </w:rPr>
            </w:pPr>
          </w:p>
        </w:tc>
      </w:tr>
      <w:tr w:rsidR="00566A9F" w:rsidRPr="00874C05" w14:paraId="4EE73546" w14:textId="77777777" w:rsidTr="00ED3573">
        <w:trPr>
          <w:cantSplit/>
        </w:trPr>
        <w:tc>
          <w:tcPr>
            <w:tcW w:w="354" w:type="pct"/>
            <w:tcMar>
              <w:top w:w="85" w:type="dxa"/>
              <w:left w:w="85" w:type="dxa"/>
              <w:bottom w:w="85" w:type="dxa"/>
              <w:right w:w="85" w:type="dxa"/>
            </w:tcMar>
          </w:tcPr>
          <w:p w14:paraId="2DA88DFA" w14:textId="77777777" w:rsidR="00566A9F" w:rsidRDefault="00566A9F" w:rsidP="00ED3573">
            <w:pPr>
              <w:pStyle w:val="Table"/>
              <w:tabs>
                <w:tab w:val="clear" w:pos="709"/>
              </w:tabs>
              <w:spacing w:after="0"/>
              <w:ind w:left="0"/>
              <w:rPr>
                <w:lang w:val="en-US"/>
              </w:rPr>
            </w:pPr>
            <w:r>
              <w:rPr>
                <w:lang w:val="en-US"/>
              </w:rPr>
              <w:lastRenderedPageBreak/>
              <w:t>2.1A.15</w:t>
            </w:r>
          </w:p>
        </w:tc>
        <w:tc>
          <w:tcPr>
            <w:tcW w:w="822" w:type="pct"/>
            <w:tcBorders>
              <w:bottom w:val="single" w:sz="4" w:space="0" w:color="auto"/>
              <w:right w:val="dotted" w:sz="4" w:space="0" w:color="auto"/>
            </w:tcBorders>
            <w:tcMar>
              <w:top w:w="85" w:type="dxa"/>
              <w:left w:w="85" w:type="dxa"/>
              <w:bottom w:w="85" w:type="dxa"/>
              <w:right w:w="85" w:type="dxa"/>
            </w:tcMar>
          </w:tcPr>
          <w:p w14:paraId="365B7D39" w14:textId="77777777" w:rsidR="00566A9F" w:rsidRPr="00664A7E" w:rsidRDefault="00566A9F" w:rsidP="00ED3573">
            <w:pPr>
              <w:pStyle w:val="Table"/>
              <w:tabs>
                <w:tab w:val="clear" w:pos="709"/>
              </w:tabs>
              <w:spacing w:after="120"/>
              <w:ind w:left="0"/>
              <w:rPr>
                <w:lang w:val="en-US"/>
              </w:rPr>
            </w:pPr>
            <w:r w:rsidRPr="00D2747F">
              <w:rPr>
                <w:lang w:val="en-US"/>
              </w:rPr>
              <w:t>After 2.1A.14</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6EDFBF88" w14:textId="77777777" w:rsidR="00566A9F" w:rsidRPr="004D77C4" w:rsidRDefault="00566A9F" w:rsidP="00ED3573">
            <w:pPr>
              <w:pStyle w:val="Table"/>
              <w:tabs>
                <w:tab w:val="clear" w:pos="709"/>
              </w:tabs>
              <w:spacing w:after="0"/>
              <w:rPr>
                <w:lang w:val="en-US"/>
              </w:rPr>
            </w:pPr>
            <w:r w:rsidRPr="00664A7E">
              <w:rPr>
                <w:lang w:val="en-US"/>
              </w:rPr>
              <w:t>Notify the new AMVLP of the Successful change of Registrant AMVLP for the Asset.</w:t>
            </w:r>
          </w:p>
          <w:p w14:paraId="18C3BDB8" w14:textId="77777777" w:rsidR="00566A9F" w:rsidRPr="00D2747F" w:rsidRDefault="00566A9F" w:rsidP="00ED3573">
            <w:pPr>
              <w:pStyle w:val="Table"/>
              <w:tabs>
                <w:tab w:val="clear" w:pos="709"/>
              </w:tabs>
              <w:spacing w:after="0"/>
              <w:rPr>
                <w:lang w:val="en-US"/>
              </w:rPr>
            </w:pP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2851F252" w14:textId="77777777" w:rsidR="00566A9F" w:rsidRDefault="00566A9F" w:rsidP="00ED3573">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6AC9E949" w14:textId="77777777" w:rsidR="00566A9F" w:rsidRDefault="00566A9F" w:rsidP="00ED3573">
            <w:pPr>
              <w:pStyle w:val="Table"/>
              <w:tabs>
                <w:tab w:val="clear" w:pos="709"/>
              </w:tabs>
              <w:spacing w:after="0"/>
              <w:ind w:left="0"/>
            </w:pPr>
            <w:r w:rsidRPr="00A66980">
              <w:rPr>
                <w:lang w:val="en-US"/>
              </w:rPr>
              <w:t xml:space="preserve">Gaining </w:t>
            </w:r>
            <w:r>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F0789E2" w14:textId="77777777" w:rsidR="00566A9F" w:rsidRDefault="00566A9F" w:rsidP="00ED3573">
            <w:pPr>
              <w:pStyle w:val="Table"/>
              <w:tabs>
                <w:tab w:val="clear" w:pos="709"/>
              </w:tabs>
              <w:spacing w:after="0"/>
              <w:rPr>
                <w:lang w:val="en-US"/>
              </w:rPr>
            </w:pPr>
            <w:r>
              <w:rPr>
                <w:lang w:val="en-US"/>
              </w:rPr>
              <w:t>P0299 Confirmation of Asset Registration.</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F418063" w14:textId="77777777" w:rsidR="00566A9F" w:rsidRPr="00874C05" w:rsidRDefault="00566A9F" w:rsidP="00ED3573">
            <w:pPr>
              <w:pStyle w:val="Table"/>
              <w:tabs>
                <w:tab w:val="clear" w:pos="709"/>
              </w:tabs>
              <w:spacing w:after="0"/>
              <w:rPr>
                <w:lang w:val="en-US"/>
              </w:rPr>
            </w:pPr>
            <w:r w:rsidRPr="00874C05">
              <w:rPr>
                <w:lang w:val="en-US"/>
              </w:rPr>
              <w:t xml:space="preserve">Self-Service Gateway </w:t>
            </w:r>
          </w:p>
        </w:tc>
      </w:tr>
      <w:tr w:rsidR="00566A9F" w:rsidRPr="00874C05" w14:paraId="20E12C39" w14:textId="77777777" w:rsidTr="00ED3573">
        <w:trPr>
          <w:cantSplit/>
        </w:trPr>
        <w:tc>
          <w:tcPr>
            <w:tcW w:w="354" w:type="pct"/>
            <w:tcMar>
              <w:top w:w="85" w:type="dxa"/>
              <w:left w:w="85" w:type="dxa"/>
              <w:bottom w:w="85" w:type="dxa"/>
              <w:right w:w="85" w:type="dxa"/>
            </w:tcMar>
          </w:tcPr>
          <w:p w14:paraId="16F39A12" w14:textId="77777777" w:rsidR="00566A9F" w:rsidRDefault="00566A9F" w:rsidP="00ED3573">
            <w:pPr>
              <w:pStyle w:val="Table"/>
              <w:tabs>
                <w:tab w:val="clear" w:pos="709"/>
              </w:tabs>
              <w:spacing w:after="0"/>
              <w:ind w:left="0"/>
              <w:rPr>
                <w:lang w:val="en-US"/>
              </w:rPr>
            </w:pPr>
            <w:r>
              <w:rPr>
                <w:lang w:val="en-US"/>
              </w:rPr>
              <w:t>2.1A.16</w:t>
            </w:r>
          </w:p>
        </w:tc>
        <w:tc>
          <w:tcPr>
            <w:tcW w:w="822" w:type="pct"/>
            <w:tcBorders>
              <w:top w:val="single" w:sz="4" w:space="0" w:color="auto"/>
              <w:right w:val="single" w:sz="4" w:space="0" w:color="auto"/>
            </w:tcBorders>
            <w:tcMar>
              <w:top w:w="85" w:type="dxa"/>
              <w:left w:w="85" w:type="dxa"/>
              <w:bottom w:w="85" w:type="dxa"/>
              <w:right w:w="85" w:type="dxa"/>
            </w:tcMar>
          </w:tcPr>
          <w:p w14:paraId="1A6A5DA3" w14:textId="77777777" w:rsidR="00566A9F" w:rsidRDefault="00566A9F" w:rsidP="00ED3573">
            <w:pPr>
              <w:pStyle w:val="Table"/>
              <w:tabs>
                <w:tab w:val="clear" w:pos="709"/>
              </w:tabs>
              <w:spacing w:after="120"/>
              <w:ind w:left="0"/>
              <w:rPr>
                <w:lang w:val="en-US"/>
              </w:rPr>
            </w:pPr>
            <w:r>
              <w:rPr>
                <w:lang w:val="en-US"/>
              </w:rPr>
              <w:t>After 2.1A.15</w:t>
            </w:r>
          </w:p>
        </w:tc>
        <w:tc>
          <w:tcPr>
            <w:tcW w:w="1405"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D96F96C" w14:textId="6BAE35EF" w:rsidR="00566A9F" w:rsidRDefault="00566A9F" w:rsidP="00ED3573">
            <w:pPr>
              <w:pStyle w:val="Table"/>
              <w:tabs>
                <w:tab w:val="clear" w:pos="709"/>
              </w:tabs>
              <w:spacing w:after="0"/>
              <w:rPr>
                <w:lang w:val="en-US"/>
              </w:rPr>
            </w:pPr>
            <w:r>
              <w:rPr>
                <w:lang w:val="en-US"/>
              </w:rPr>
              <w:t xml:space="preserve">Where the new AMVLP decides to replace one or both  </w:t>
            </w:r>
            <w:r w:rsidR="006E50C5">
              <w:rPr>
                <w:lang w:val="en-US"/>
              </w:rPr>
              <w:t xml:space="preserve">Asset Metering </w:t>
            </w:r>
            <w:r>
              <w:rPr>
                <w:lang w:val="en-US"/>
              </w:rPr>
              <w:t>Agent, go to 2.10.1 to Register the new</w:t>
            </w:r>
            <w:r w:rsidR="00955CD4">
              <w:rPr>
                <w:lang w:val="en-US"/>
              </w:rPr>
              <w:t xml:space="preserve"> Asset Metering</w:t>
            </w:r>
            <w:r>
              <w:rPr>
                <w:lang w:val="en-US"/>
              </w:rPr>
              <w:t xml:space="preserve"> Agent(s)</w:t>
            </w:r>
          </w:p>
        </w:tc>
        <w:tc>
          <w:tcPr>
            <w:tcW w:w="455"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3EBA1D1" w14:textId="77777777" w:rsidR="00566A9F" w:rsidRDefault="00566A9F" w:rsidP="00ED3573">
            <w:pPr>
              <w:pStyle w:val="Table"/>
              <w:tabs>
                <w:tab w:val="clear" w:pos="709"/>
              </w:tabs>
              <w:spacing w:after="0"/>
            </w:pPr>
          </w:p>
        </w:tc>
        <w:tc>
          <w:tcPr>
            <w:tcW w:w="355"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1AB92E3" w14:textId="77777777" w:rsidR="00566A9F" w:rsidRDefault="00566A9F" w:rsidP="00ED3573">
            <w:pPr>
              <w:pStyle w:val="Table"/>
              <w:tabs>
                <w:tab w:val="clear" w:pos="709"/>
              </w:tabs>
              <w:spacing w:after="0"/>
              <w:ind w:left="0"/>
            </w:pPr>
          </w:p>
        </w:tc>
        <w:tc>
          <w:tcPr>
            <w:tcW w:w="96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2EDEA3" w14:textId="77777777" w:rsidR="00566A9F" w:rsidRPr="00467C4A" w:rsidRDefault="00566A9F" w:rsidP="00ED3573">
            <w:pPr>
              <w:pStyle w:val="Table"/>
              <w:tabs>
                <w:tab w:val="clear" w:pos="709"/>
              </w:tabs>
              <w:spacing w:after="0"/>
            </w:pPr>
          </w:p>
        </w:tc>
        <w:tc>
          <w:tcPr>
            <w:tcW w:w="645" w:type="pct"/>
            <w:tcBorders>
              <w:top w:val="single" w:sz="4" w:space="0" w:color="auto"/>
              <w:left w:val="single" w:sz="4" w:space="0" w:color="auto"/>
              <w:bottom w:val="single" w:sz="4" w:space="0" w:color="auto"/>
              <w:right w:val="dotted" w:sz="4" w:space="0" w:color="auto"/>
            </w:tcBorders>
            <w:tcMar>
              <w:top w:w="85" w:type="dxa"/>
              <w:left w:w="85" w:type="dxa"/>
              <w:bottom w:w="85" w:type="dxa"/>
              <w:right w:w="85" w:type="dxa"/>
            </w:tcMar>
          </w:tcPr>
          <w:p w14:paraId="771FFAB0" w14:textId="77777777" w:rsidR="00566A9F" w:rsidRDefault="00566A9F" w:rsidP="00ED3573">
            <w:pPr>
              <w:pStyle w:val="Table"/>
              <w:tabs>
                <w:tab w:val="clear" w:pos="709"/>
              </w:tabs>
              <w:spacing w:after="0"/>
              <w:rPr>
                <w:lang w:val="en-US"/>
              </w:rPr>
            </w:pPr>
          </w:p>
        </w:tc>
      </w:tr>
      <w:tr w:rsidR="00566A9F" w:rsidRPr="00874C05" w14:paraId="546743CD" w14:textId="77777777" w:rsidTr="00ED3573">
        <w:trPr>
          <w:cantSplit/>
        </w:trPr>
        <w:tc>
          <w:tcPr>
            <w:tcW w:w="354" w:type="pct"/>
            <w:tcMar>
              <w:top w:w="85" w:type="dxa"/>
              <w:left w:w="85" w:type="dxa"/>
              <w:bottom w:w="85" w:type="dxa"/>
              <w:right w:w="85" w:type="dxa"/>
            </w:tcMar>
          </w:tcPr>
          <w:p w14:paraId="796A4AF7" w14:textId="77777777" w:rsidR="00566A9F" w:rsidRDefault="00566A9F" w:rsidP="00ED3573">
            <w:pPr>
              <w:pStyle w:val="Table"/>
              <w:tabs>
                <w:tab w:val="clear" w:pos="709"/>
              </w:tabs>
              <w:spacing w:after="0"/>
              <w:ind w:left="0"/>
            </w:pPr>
            <w:r>
              <w:t>2.1A.17</w:t>
            </w:r>
          </w:p>
        </w:tc>
        <w:tc>
          <w:tcPr>
            <w:tcW w:w="822" w:type="pct"/>
            <w:tcMar>
              <w:top w:w="85" w:type="dxa"/>
              <w:left w:w="85" w:type="dxa"/>
              <w:bottom w:w="85" w:type="dxa"/>
              <w:right w:w="85" w:type="dxa"/>
            </w:tcMar>
          </w:tcPr>
          <w:p w14:paraId="7DCAD1C6" w14:textId="77777777" w:rsidR="00566A9F" w:rsidRDefault="00566A9F" w:rsidP="00ED3573">
            <w:pPr>
              <w:pStyle w:val="Table"/>
              <w:tabs>
                <w:tab w:val="clear" w:pos="709"/>
              </w:tabs>
              <w:spacing w:after="120"/>
              <w:ind w:left="0"/>
              <w:rPr>
                <w:lang w:val="en-US"/>
              </w:rPr>
            </w:pPr>
            <w:r>
              <w:rPr>
                <w:lang w:val="en-US"/>
              </w:rPr>
              <w:t>After 2.1A.4</w:t>
            </w:r>
          </w:p>
        </w:tc>
        <w:tc>
          <w:tcPr>
            <w:tcW w:w="1405" w:type="pct"/>
            <w:tcBorders>
              <w:bottom w:val="dotted" w:sz="4" w:space="0" w:color="auto"/>
            </w:tcBorders>
            <w:tcMar>
              <w:top w:w="85" w:type="dxa"/>
              <w:left w:w="85" w:type="dxa"/>
              <w:bottom w:w="85" w:type="dxa"/>
              <w:right w:w="85" w:type="dxa"/>
            </w:tcMar>
          </w:tcPr>
          <w:p w14:paraId="68DE966F" w14:textId="77777777" w:rsidR="00566A9F" w:rsidRDefault="00566A9F" w:rsidP="00ED3573">
            <w:pPr>
              <w:pStyle w:val="Table"/>
              <w:tabs>
                <w:tab w:val="clear" w:pos="709"/>
              </w:tabs>
              <w:spacing w:after="0"/>
              <w:rPr>
                <w:lang w:val="en-US"/>
              </w:rPr>
            </w:pPr>
            <w:r w:rsidRPr="00874C05">
              <w:rPr>
                <w:lang w:val="en-US"/>
              </w:rPr>
              <w:t>If</w:t>
            </w:r>
            <w:r>
              <w:rPr>
                <w:lang w:val="en-US"/>
              </w:rPr>
              <w:t xml:space="preserve"> the A</w:t>
            </w:r>
            <w:r w:rsidRPr="00874C05">
              <w:rPr>
                <w:lang w:val="en-US"/>
              </w:rPr>
              <w:t>MSID</w:t>
            </w:r>
            <w:r>
              <w:rPr>
                <w:lang w:val="en-US"/>
              </w:rPr>
              <w:t xml:space="preserve"> Pair </w:t>
            </w:r>
            <w:r w:rsidRPr="00874C05">
              <w:rPr>
                <w:lang w:val="en-US"/>
              </w:rPr>
              <w:t xml:space="preserve">Allocation is valid, </w:t>
            </w:r>
            <w:r>
              <w:rPr>
                <w:lang w:val="en-US"/>
              </w:rPr>
              <w:t xml:space="preserve">but the AMSID Pair is already allocated to another Secondary BM Unit for a different purpose: </w:t>
            </w:r>
          </w:p>
          <w:p w14:paraId="3E3E03C1" w14:textId="77777777" w:rsidR="00566A9F" w:rsidRDefault="00566A9F" w:rsidP="00566A9F">
            <w:pPr>
              <w:pStyle w:val="Table"/>
              <w:numPr>
                <w:ilvl w:val="0"/>
                <w:numId w:val="46"/>
              </w:numPr>
              <w:tabs>
                <w:tab w:val="clear" w:pos="709"/>
              </w:tabs>
              <w:spacing w:after="0"/>
              <w:rPr>
                <w:lang w:val="en-US"/>
              </w:rPr>
            </w:pPr>
            <w:r>
              <w:rPr>
                <w:lang w:val="en-US"/>
              </w:rPr>
              <w:t>allocate the A</w:t>
            </w:r>
            <w:r w:rsidRPr="00874C05">
              <w:rPr>
                <w:lang w:val="en-US"/>
              </w:rPr>
              <w:t>MSID</w:t>
            </w:r>
            <w:r>
              <w:rPr>
                <w:lang w:val="en-US"/>
              </w:rPr>
              <w:t xml:space="preserve"> Pair to new Secondary BM Unit</w:t>
            </w:r>
            <w:bookmarkStart w:id="34" w:name="_Ref145060435"/>
            <w:r>
              <w:rPr>
                <w:rStyle w:val="FootnoteReference"/>
                <w:lang w:val="en-US"/>
              </w:rPr>
              <w:footnoteReference w:id="11"/>
            </w:r>
            <w:bookmarkEnd w:id="34"/>
          </w:p>
        </w:tc>
        <w:tc>
          <w:tcPr>
            <w:tcW w:w="455" w:type="pct"/>
            <w:tcBorders>
              <w:bottom w:val="dotted" w:sz="4" w:space="0" w:color="auto"/>
            </w:tcBorders>
            <w:tcMar>
              <w:top w:w="85" w:type="dxa"/>
              <w:left w:w="85" w:type="dxa"/>
              <w:bottom w:w="85" w:type="dxa"/>
              <w:right w:w="85" w:type="dxa"/>
            </w:tcMar>
          </w:tcPr>
          <w:p w14:paraId="6C22DE60" w14:textId="77777777" w:rsidR="00566A9F" w:rsidRPr="00874C05" w:rsidRDefault="00566A9F" w:rsidP="00ED3573">
            <w:pPr>
              <w:pStyle w:val="Table"/>
              <w:tabs>
                <w:tab w:val="clear" w:pos="709"/>
              </w:tabs>
              <w:spacing w:after="0"/>
            </w:pPr>
          </w:p>
        </w:tc>
        <w:tc>
          <w:tcPr>
            <w:tcW w:w="355" w:type="pct"/>
            <w:tcBorders>
              <w:bottom w:val="dotted" w:sz="4" w:space="0" w:color="auto"/>
            </w:tcBorders>
            <w:tcMar>
              <w:top w:w="85" w:type="dxa"/>
              <w:left w:w="85" w:type="dxa"/>
              <w:bottom w:w="85" w:type="dxa"/>
              <w:right w:w="85" w:type="dxa"/>
            </w:tcMar>
          </w:tcPr>
          <w:p w14:paraId="10B9EBDC" w14:textId="77777777" w:rsidR="00566A9F" w:rsidRPr="00874C05" w:rsidRDefault="00566A9F" w:rsidP="00ED3573">
            <w:pPr>
              <w:pStyle w:val="Table"/>
              <w:tabs>
                <w:tab w:val="clear" w:pos="709"/>
              </w:tabs>
              <w:spacing w:after="0"/>
              <w:ind w:left="0"/>
            </w:pPr>
          </w:p>
        </w:tc>
        <w:tc>
          <w:tcPr>
            <w:tcW w:w="963" w:type="pct"/>
            <w:tcBorders>
              <w:bottom w:val="dotted" w:sz="4" w:space="0" w:color="auto"/>
            </w:tcBorders>
            <w:tcMar>
              <w:top w:w="85" w:type="dxa"/>
              <w:left w:w="85" w:type="dxa"/>
              <w:bottom w:w="85" w:type="dxa"/>
              <w:right w:w="85" w:type="dxa"/>
            </w:tcMar>
          </w:tcPr>
          <w:p w14:paraId="479A0873" w14:textId="77777777" w:rsidR="00566A9F" w:rsidRDefault="00566A9F" w:rsidP="00ED3573">
            <w:pPr>
              <w:pStyle w:val="Table"/>
              <w:tabs>
                <w:tab w:val="clear" w:pos="709"/>
              </w:tabs>
              <w:spacing w:after="0"/>
            </w:pPr>
          </w:p>
        </w:tc>
        <w:tc>
          <w:tcPr>
            <w:tcW w:w="645" w:type="pct"/>
            <w:tcBorders>
              <w:bottom w:val="dotted" w:sz="4" w:space="0" w:color="auto"/>
            </w:tcBorders>
            <w:tcMar>
              <w:top w:w="85" w:type="dxa"/>
              <w:left w:w="85" w:type="dxa"/>
              <w:bottom w:w="85" w:type="dxa"/>
              <w:right w:w="85" w:type="dxa"/>
            </w:tcMar>
          </w:tcPr>
          <w:p w14:paraId="7B430016" w14:textId="77777777" w:rsidR="00566A9F" w:rsidRDefault="00566A9F" w:rsidP="00ED3573">
            <w:pPr>
              <w:pStyle w:val="Table"/>
              <w:tabs>
                <w:tab w:val="clear" w:pos="709"/>
              </w:tabs>
              <w:spacing w:after="0"/>
              <w:rPr>
                <w:lang w:val="en-US"/>
              </w:rPr>
            </w:pPr>
            <w:r w:rsidRPr="00874C05">
              <w:rPr>
                <w:lang w:val="en-US"/>
              </w:rPr>
              <w:t>Internal Process</w:t>
            </w:r>
          </w:p>
        </w:tc>
      </w:tr>
      <w:tr w:rsidR="00566A9F" w:rsidRPr="00874C05" w14:paraId="5FB9DACE" w14:textId="77777777" w:rsidTr="00ED3573">
        <w:trPr>
          <w:cantSplit/>
        </w:trPr>
        <w:tc>
          <w:tcPr>
            <w:tcW w:w="354" w:type="pct"/>
            <w:vMerge w:val="restart"/>
            <w:tcMar>
              <w:top w:w="85" w:type="dxa"/>
              <w:left w:w="85" w:type="dxa"/>
              <w:bottom w:w="85" w:type="dxa"/>
              <w:right w:w="85" w:type="dxa"/>
            </w:tcMar>
          </w:tcPr>
          <w:p w14:paraId="18A0FA66" w14:textId="77777777" w:rsidR="00566A9F" w:rsidRDefault="00566A9F" w:rsidP="00ED3573">
            <w:pPr>
              <w:pStyle w:val="Table"/>
              <w:tabs>
                <w:tab w:val="clear" w:pos="709"/>
              </w:tabs>
              <w:spacing w:after="0"/>
              <w:ind w:left="0"/>
            </w:pPr>
            <w:r>
              <w:t>2.1A.18</w:t>
            </w:r>
          </w:p>
        </w:tc>
        <w:tc>
          <w:tcPr>
            <w:tcW w:w="822" w:type="pct"/>
            <w:vMerge w:val="restart"/>
            <w:tcMar>
              <w:top w:w="85" w:type="dxa"/>
              <w:left w:w="85" w:type="dxa"/>
              <w:bottom w:w="85" w:type="dxa"/>
              <w:right w:w="85" w:type="dxa"/>
            </w:tcMar>
          </w:tcPr>
          <w:p w14:paraId="72B2D63F" w14:textId="77777777" w:rsidR="00566A9F" w:rsidRDefault="00566A9F" w:rsidP="00ED3573">
            <w:pPr>
              <w:pStyle w:val="Table"/>
              <w:tabs>
                <w:tab w:val="clear" w:pos="709"/>
              </w:tabs>
              <w:spacing w:after="120"/>
              <w:ind w:left="0"/>
              <w:rPr>
                <w:lang w:val="en-US"/>
              </w:rPr>
            </w:pPr>
            <w:r>
              <w:rPr>
                <w:lang w:val="en-US"/>
              </w:rPr>
              <w:t>After 2.1A.17</w:t>
            </w:r>
          </w:p>
        </w:tc>
        <w:tc>
          <w:tcPr>
            <w:tcW w:w="1405" w:type="pct"/>
            <w:tcBorders>
              <w:top w:val="dotted" w:sz="4" w:space="0" w:color="auto"/>
              <w:bottom w:val="dotted" w:sz="4" w:space="0" w:color="auto"/>
            </w:tcBorders>
            <w:tcMar>
              <w:top w:w="85" w:type="dxa"/>
              <w:left w:w="85" w:type="dxa"/>
              <w:bottom w:w="85" w:type="dxa"/>
              <w:right w:w="85" w:type="dxa"/>
            </w:tcMar>
          </w:tcPr>
          <w:p w14:paraId="51D21BC2" w14:textId="77777777" w:rsidR="00566A9F" w:rsidRDefault="00566A9F" w:rsidP="00ED3573">
            <w:pPr>
              <w:pStyle w:val="Table"/>
              <w:tabs>
                <w:tab w:val="clear" w:pos="709"/>
              </w:tabs>
              <w:spacing w:after="0"/>
              <w:ind w:left="0"/>
              <w:rPr>
                <w:lang w:val="en-US"/>
              </w:rPr>
            </w:pPr>
            <w:r>
              <w:rPr>
                <w:lang w:val="en-US"/>
              </w:rPr>
              <w:t>Notify AMVLP of the successful allocation of the AMSID Pair to its BM Unit.</w:t>
            </w:r>
          </w:p>
        </w:tc>
        <w:tc>
          <w:tcPr>
            <w:tcW w:w="455" w:type="pct"/>
            <w:tcBorders>
              <w:top w:val="dotted" w:sz="4" w:space="0" w:color="auto"/>
              <w:bottom w:val="dotted" w:sz="4" w:space="0" w:color="auto"/>
            </w:tcBorders>
            <w:tcMar>
              <w:top w:w="85" w:type="dxa"/>
              <w:left w:w="85" w:type="dxa"/>
              <w:bottom w:w="85" w:type="dxa"/>
              <w:right w:w="85" w:type="dxa"/>
            </w:tcMar>
          </w:tcPr>
          <w:p w14:paraId="047FB879" w14:textId="77777777" w:rsidR="00566A9F" w:rsidRPr="00874C05" w:rsidRDefault="00566A9F" w:rsidP="00ED3573">
            <w:pPr>
              <w:pStyle w:val="Table"/>
              <w:tabs>
                <w:tab w:val="clear" w:pos="709"/>
              </w:tabs>
              <w:spacing w:after="0"/>
            </w:pPr>
            <w:r w:rsidRPr="00874C05">
              <w:t>SVAA</w:t>
            </w:r>
          </w:p>
        </w:tc>
        <w:tc>
          <w:tcPr>
            <w:tcW w:w="355" w:type="pct"/>
            <w:tcBorders>
              <w:top w:val="dotted" w:sz="4" w:space="0" w:color="auto"/>
              <w:bottom w:val="dotted" w:sz="4" w:space="0" w:color="auto"/>
            </w:tcBorders>
            <w:tcMar>
              <w:top w:w="85" w:type="dxa"/>
              <w:left w:w="85" w:type="dxa"/>
              <w:bottom w:w="85" w:type="dxa"/>
              <w:right w:w="85" w:type="dxa"/>
            </w:tcMar>
          </w:tcPr>
          <w:p w14:paraId="32D4A903" w14:textId="77777777" w:rsidR="00566A9F" w:rsidRDefault="00566A9F" w:rsidP="00ED3573">
            <w:pPr>
              <w:pStyle w:val="Table"/>
              <w:tabs>
                <w:tab w:val="clear" w:pos="709"/>
              </w:tabs>
              <w:spacing w:after="0"/>
              <w:ind w:left="0"/>
            </w:pPr>
            <w:r>
              <w:t>AMVLP</w:t>
            </w:r>
          </w:p>
        </w:tc>
        <w:tc>
          <w:tcPr>
            <w:tcW w:w="963" w:type="pct"/>
            <w:tcBorders>
              <w:top w:val="dotted" w:sz="4" w:space="0" w:color="auto"/>
              <w:bottom w:val="dotted" w:sz="4" w:space="0" w:color="auto"/>
            </w:tcBorders>
            <w:tcMar>
              <w:top w:w="85" w:type="dxa"/>
              <w:left w:w="85" w:type="dxa"/>
              <w:bottom w:w="85" w:type="dxa"/>
              <w:right w:w="85" w:type="dxa"/>
            </w:tcMar>
          </w:tcPr>
          <w:p w14:paraId="2364B4A1" w14:textId="77777777" w:rsidR="00566A9F" w:rsidRDefault="00566A9F" w:rsidP="00ED3573">
            <w:pPr>
              <w:pStyle w:val="Table"/>
              <w:tabs>
                <w:tab w:val="clear" w:pos="709"/>
              </w:tabs>
              <w:spacing w:after="0"/>
            </w:pPr>
            <w:r>
              <w:t>P0307– Confirmation of A</w:t>
            </w:r>
            <w:r w:rsidRPr="00874C05">
              <w:t>MSID</w:t>
            </w:r>
            <w:r>
              <w:t xml:space="preserve"> Pair </w:t>
            </w:r>
            <w:r w:rsidRPr="00874C05">
              <w:t xml:space="preserve">Allocation </w:t>
            </w:r>
            <w:r>
              <w:t>to a Secondary BM Unit</w:t>
            </w:r>
          </w:p>
        </w:tc>
        <w:tc>
          <w:tcPr>
            <w:tcW w:w="645" w:type="pct"/>
            <w:tcBorders>
              <w:top w:val="dotted" w:sz="4" w:space="0" w:color="auto"/>
              <w:bottom w:val="dotted" w:sz="4" w:space="0" w:color="auto"/>
            </w:tcBorders>
            <w:tcMar>
              <w:top w:w="85" w:type="dxa"/>
              <w:left w:w="85" w:type="dxa"/>
              <w:bottom w:w="85" w:type="dxa"/>
              <w:right w:w="85" w:type="dxa"/>
            </w:tcMar>
          </w:tcPr>
          <w:p w14:paraId="6972447A" w14:textId="77777777" w:rsidR="00566A9F" w:rsidRPr="00874C05" w:rsidRDefault="00566A9F" w:rsidP="00ED3573">
            <w:pPr>
              <w:pStyle w:val="Table"/>
              <w:tabs>
                <w:tab w:val="clear" w:pos="709"/>
              </w:tabs>
              <w:spacing w:after="0"/>
              <w:rPr>
                <w:lang w:val="en-US"/>
              </w:rPr>
            </w:pPr>
            <w:r w:rsidRPr="00874C05">
              <w:rPr>
                <w:lang w:val="en-US"/>
              </w:rPr>
              <w:t xml:space="preserve">Self-Service Gateway </w:t>
            </w:r>
          </w:p>
        </w:tc>
      </w:tr>
      <w:tr w:rsidR="00566A9F" w:rsidRPr="00874C05" w14:paraId="0F64CDF4" w14:textId="77777777" w:rsidTr="00ED3573">
        <w:trPr>
          <w:cantSplit/>
        </w:trPr>
        <w:tc>
          <w:tcPr>
            <w:tcW w:w="354" w:type="pct"/>
            <w:vMerge/>
            <w:tcMar>
              <w:top w:w="85" w:type="dxa"/>
              <w:left w:w="85" w:type="dxa"/>
              <w:bottom w:w="85" w:type="dxa"/>
              <w:right w:w="85" w:type="dxa"/>
            </w:tcMar>
          </w:tcPr>
          <w:p w14:paraId="780BEC8C" w14:textId="77777777" w:rsidR="00566A9F" w:rsidRDefault="00566A9F" w:rsidP="00ED3573">
            <w:pPr>
              <w:pStyle w:val="Table"/>
              <w:tabs>
                <w:tab w:val="clear" w:pos="709"/>
              </w:tabs>
              <w:spacing w:after="0"/>
              <w:ind w:left="0"/>
            </w:pPr>
          </w:p>
        </w:tc>
        <w:tc>
          <w:tcPr>
            <w:tcW w:w="822" w:type="pct"/>
            <w:vMerge/>
            <w:tcMar>
              <w:top w:w="85" w:type="dxa"/>
              <w:left w:w="85" w:type="dxa"/>
              <w:bottom w:w="85" w:type="dxa"/>
              <w:right w:w="85" w:type="dxa"/>
            </w:tcMar>
          </w:tcPr>
          <w:p w14:paraId="7C7E9D48" w14:textId="77777777" w:rsidR="00566A9F" w:rsidRDefault="00566A9F" w:rsidP="00ED3573">
            <w:pPr>
              <w:pStyle w:val="Table"/>
              <w:tabs>
                <w:tab w:val="clear" w:pos="709"/>
              </w:tabs>
              <w:spacing w:after="120"/>
              <w:ind w:left="0"/>
              <w:rPr>
                <w:lang w:val="en-US"/>
              </w:rPr>
            </w:pPr>
          </w:p>
        </w:tc>
        <w:tc>
          <w:tcPr>
            <w:tcW w:w="1405" w:type="pct"/>
            <w:tcBorders>
              <w:top w:val="dotted" w:sz="4" w:space="0" w:color="auto"/>
              <w:bottom w:val="dotted" w:sz="4" w:space="0" w:color="auto"/>
            </w:tcBorders>
            <w:tcMar>
              <w:top w:w="85" w:type="dxa"/>
              <w:left w:w="85" w:type="dxa"/>
              <w:bottom w:w="85" w:type="dxa"/>
              <w:right w:w="85" w:type="dxa"/>
            </w:tcMar>
          </w:tcPr>
          <w:p w14:paraId="2064DF0D" w14:textId="77777777" w:rsidR="00566A9F" w:rsidRDefault="00566A9F" w:rsidP="00ED3573">
            <w:pPr>
              <w:pStyle w:val="Table"/>
              <w:tabs>
                <w:tab w:val="clear" w:pos="709"/>
              </w:tabs>
              <w:spacing w:after="0"/>
              <w:ind w:left="0"/>
              <w:rPr>
                <w:lang w:val="en-US"/>
              </w:rPr>
            </w:pPr>
            <w:r>
              <w:rPr>
                <w:lang w:val="en-US"/>
              </w:rPr>
              <w:t xml:space="preserve">Notify the AMVLP that already had the AMSID Pair Allocated to its BM Unit of this </w:t>
            </w:r>
            <w:r w:rsidRPr="00063258">
              <w:rPr>
                <w:lang w:val="en-US"/>
              </w:rPr>
              <w:t>Allocation</w:t>
            </w:r>
            <w:r>
              <w:rPr>
                <w:lang w:val="en-US"/>
              </w:rPr>
              <w:t>.</w:t>
            </w:r>
          </w:p>
        </w:tc>
        <w:tc>
          <w:tcPr>
            <w:tcW w:w="455" w:type="pct"/>
            <w:tcBorders>
              <w:top w:val="dotted" w:sz="4" w:space="0" w:color="auto"/>
              <w:bottom w:val="dotted" w:sz="4" w:space="0" w:color="auto"/>
            </w:tcBorders>
            <w:tcMar>
              <w:top w:w="85" w:type="dxa"/>
              <w:left w:w="85" w:type="dxa"/>
              <w:bottom w:w="85" w:type="dxa"/>
              <w:right w:w="85" w:type="dxa"/>
            </w:tcMar>
          </w:tcPr>
          <w:p w14:paraId="58CDADFE" w14:textId="77777777" w:rsidR="00566A9F" w:rsidRPr="00874C05" w:rsidRDefault="00566A9F" w:rsidP="00ED3573">
            <w:pPr>
              <w:pStyle w:val="Table"/>
              <w:tabs>
                <w:tab w:val="clear" w:pos="709"/>
              </w:tabs>
              <w:spacing w:after="0"/>
            </w:pPr>
            <w:r w:rsidRPr="00874C05">
              <w:t>SVAA</w:t>
            </w:r>
          </w:p>
        </w:tc>
        <w:tc>
          <w:tcPr>
            <w:tcW w:w="355" w:type="pct"/>
            <w:tcBorders>
              <w:top w:val="dotted" w:sz="4" w:space="0" w:color="auto"/>
              <w:bottom w:val="dotted" w:sz="4" w:space="0" w:color="auto"/>
            </w:tcBorders>
            <w:tcMar>
              <w:top w:w="85" w:type="dxa"/>
              <w:left w:w="85" w:type="dxa"/>
              <w:bottom w:w="85" w:type="dxa"/>
              <w:right w:w="85" w:type="dxa"/>
            </w:tcMar>
          </w:tcPr>
          <w:p w14:paraId="6598D2EC" w14:textId="77777777" w:rsidR="00566A9F" w:rsidRDefault="00566A9F" w:rsidP="00ED3573">
            <w:pPr>
              <w:pStyle w:val="Table"/>
              <w:tabs>
                <w:tab w:val="clear" w:pos="709"/>
              </w:tabs>
              <w:spacing w:after="0"/>
              <w:ind w:left="0"/>
            </w:pPr>
            <w:r>
              <w:t>AMVLP</w:t>
            </w:r>
          </w:p>
        </w:tc>
        <w:tc>
          <w:tcPr>
            <w:tcW w:w="963" w:type="pct"/>
            <w:tcBorders>
              <w:top w:val="dotted" w:sz="4" w:space="0" w:color="auto"/>
              <w:bottom w:val="dotted" w:sz="4" w:space="0" w:color="auto"/>
            </w:tcBorders>
            <w:tcMar>
              <w:top w:w="85" w:type="dxa"/>
              <w:left w:w="85" w:type="dxa"/>
              <w:bottom w:w="85" w:type="dxa"/>
              <w:right w:w="85" w:type="dxa"/>
            </w:tcMar>
          </w:tcPr>
          <w:p w14:paraId="32E085EC" w14:textId="77777777" w:rsidR="00566A9F" w:rsidRDefault="00566A9F" w:rsidP="00ED3573">
            <w:pPr>
              <w:pStyle w:val="Table"/>
              <w:tabs>
                <w:tab w:val="clear" w:pos="709"/>
              </w:tabs>
              <w:spacing w:after="0"/>
            </w:pPr>
            <w:r>
              <w:t>P0309 -</w:t>
            </w:r>
            <w:r w:rsidRPr="006D119A">
              <w:t xml:space="preserve"> </w:t>
            </w:r>
            <w:r w:rsidRPr="00063258">
              <w:t>Notification of use of AMSID Pair by another AMVLP</w:t>
            </w:r>
          </w:p>
        </w:tc>
        <w:tc>
          <w:tcPr>
            <w:tcW w:w="645" w:type="pct"/>
            <w:tcBorders>
              <w:top w:val="dotted" w:sz="4" w:space="0" w:color="auto"/>
              <w:bottom w:val="dotted" w:sz="4" w:space="0" w:color="auto"/>
            </w:tcBorders>
            <w:tcMar>
              <w:top w:w="85" w:type="dxa"/>
              <w:left w:w="85" w:type="dxa"/>
              <w:bottom w:w="85" w:type="dxa"/>
              <w:right w:w="85" w:type="dxa"/>
            </w:tcMar>
          </w:tcPr>
          <w:p w14:paraId="6A7E6E92" w14:textId="77777777" w:rsidR="00566A9F" w:rsidRPr="00874C05" w:rsidRDefault="00566A9F" w:rsidP="00ED3573">
            <w:pPr>
              <w:pStyle w:val="Table"/>
              <w:tabs>
                <w:tab w:val="clear" w:pos="709"/>
              </w:tabs>
              <w:spacing w:after="0"/>
              <w:rPr>
                <w:lang w:val="en-US"/>
              </w:rPr>
            </w:pPr>
            <w:r w:rsidRPr="00874C05">
              <w:rPr>
                <w:lang w:val="en-US"/>
              </w:rPr>
              <w:t xml:space="preserve">Self-Service Gateway </w:t>
            </w:r>
          </w:p>
        </w:tc>
      </w:tr>
      <w:tr w:rsidR="00566A9F" w:rsidRPr="00874C05" w14:paraId="3BA1237C" w14:textId="77777777" w:rsidTr="00ED3573">
        <w:trPr>
          <w:cantSplit/>
        </w:trPr>
        <w:tc>
          <w:tcPr>
            <w:tcW w:w="354" w:type="pct"/>
            <w:tcMar>
              <w:top w:w="85" w:type="dxa"/>
              <w:left w:w="85" w:type="dxa"/>
              <w:bottom w:w="85" w:type="dxa"/>
              <w:right w:w="85" w:type="dxa"/>
            </w:tcMar>
          </w:tcPr>
          <w:p w14:paraId="293DC73C" w14:textId="77777777" w:rsidR="00566A9F" w:rsidRDefault="00566A9F" w:rsidP="00ED3573">
            <w:pPr>
              <w:pStyle w:val="Table"/>
              <w:tabs>
                <w:tab w:val="clear" w:pos="709"/>
              </w:tabs>
              <w:spacing w:after="0"/>
              <w:ind w:left="0"/>
            </w:pPr>
            <w:r>
              <w:t>2.1A.19</w:t>
            </w:r>
          </w:p>
        </w:tc>
        <w:tc>
          <w:tcPr>
            <w:tcW w:w="822" w:type="pct"/>
            <w:tcMar>
              <w:top w:w="85" w:type="dxa"/>
              <w:left w:w="85" w:type="dxa"/>
              <w:bottom w:w="85" w:type="dxa"/>
              <w:right w:w="85" w:type="dxa"/>
            </w:tcMar>
          </w:tcPr>
          <w:p w14:paraId="4211081D" w14:textId="77777777" w:rsidR="00566A9F" w:rsidRDefault="00566A9F" w:rsidP="00ED3573">
            <w:pPr>
              <w:pStyle w:val="Table"/>
              <w:tabs>
                <w:tab w:val="clear" w:pos="709"/>
              </w:tabs>
              <w:spacing w:after="120"/>
              <w:ind w:left="0"/>
              <w:rPr>
                <w:lang w:val="en-US"/>
              </w:rPr>
            </w:pPr>
            <w:r>
              <w:rPr>
                <w:lang w:val="en-US"/>
              </w:rPr>
              <w:t xml:space="preserve">At any time after </w:t>
            </w:r>
            <w:r>
              <w:t>2.1A.18</w:t>
            </w:r>
          </w:p>
        </w:tc>
        <w:tc>
          <w:tcPr>
            <w:tcW w:w="1405" w:type="pct"/>
            <w:tcBorders>
              <w:top w:val="dotted" w:sz="4" w:space="0" w:color="auto"/>
              <w:bottom w:val="dotted" w:sz="4" w:space="0" w:color="auto"/>
            </w:tcBorders>
            <w:tcMar>
              <w:top w:w="85" w:type="dxa"/>
              <w:left w:w="85" w:type="dxa"/>
              <w:bottom w:w="85" w:type="dxa"/>
              <w:right w:w="85" w:type="dxa"/>
            </w:tcMar>
          </w:tcPr>
          <w:p w14:paraId="227106AC" w14:textId="77777777" w:rsidR="00566A9F" w:rsidRDefault="00566A9F" w:rsidP="00ED3573">
            <w:pPr>
              <w:pStyle w:val="Table"/>
              <w:tabs>
                <w:tab w:val="clear" w:pos="709"/>
              </w:tabs>
              <w:spacing w:after="0"/>
              <w:ind w:left="0"/>
              <w:rPr>
                <w:lang w:val="en-US"/>
              </w:rPr>
            </w:pPr>
            <w:r>
              <w:rPr>
                <w:lang w:val="en-US"/>
              </w:rPr>
              <w:t xml:space="preserve">If either AMVLP decides to stop using the AMSID Pair, notify the other AMVLP. </w:t>
            </w:r>
          </w:p>
        </w:tc>
        <w:tc>
          <w:tcPr>
            <w:tcW w:w="455" w:type="pct"/>
            <w:tcBorders>
              <w:top w:val="dotted" w:sz="4" w:space="0" w:color="auto"/>
              <w:bottom w:val="dotted" w:sz="4" w:space="0" w:color="auto"/>
            </w:tcBorders>
            <w:tcMar>
              <w:top w:w="85" w:type="dxa"/>
              <w:left w:w="85" w:type="dxa"/>
              <w:bottom w:w="85" w:type="dxa"/>
              <w:right w:w="85" w:type="dxa"/>
            </w:tcMar>
          </w:tcPr>
          <w:p w14:paraId="6519A88F" w14:textId="77777777" w:rsidR="00566A9F" w:rsidRPr="00874C05" w:rsidRDefault="00566A9F" w:rsidP="00ED3573">
            <w:pPr>
              <w:pStyle w:val="Table"/>
              <w:tabs>
                <w:tab w:val="clear" w:pos="709"/>
              </w:tabs>
              <w:spacing w:after="0"/>
            </w:pPr>
            <w:r w:rsidRPr="00874C05">
              <w:t>SVAA</w:t>
            </w:r>
          </w:p>
        </w:tc>
        <w:tc>
          <w:tcPr>
            <w:tcW w:w="355" w:type="pct"/>
            <w:tcBorders>
              <w:top w:val="dotted" w:sz="4" w:space="0" w:color="auto"/>
              <w:bottom w:val="dotted" w:sz="4" w:space="0" w:color="auto"/>
            </w:tcBorders>
            <w:tcMar>
              <w:top w:w="85" w:type="dxa"/>
              <w:left w:w="85" w:type="dxa"/>
              <w:bottom w:w="85" w:type="dxa"/>
              <w:right w:w="85" w:type="dxa"/>
            </w:tcMar>
          </w:tcPr>
          <w:p w14:paraId="24645902" w14:textId="77777777" w:rsidR="00566A9F" w:rsidRDefault="00566A9F" w:rsidP="00ED3573">
            <w:pPr>
              <w:pStyle w:val="Table"/>
              <w:tabs>
                <w:tab w:val="clear" w:pos="709"/>
              </w:tabs>
              <w:spacing w:after="0"/>
              <w:ind w:left="0"/>
            </w:pPr>
            <w:r>
              <w:t>AMVLP</w:t>
            </w:r>
          </w:p>
        </w:tc>
        <w:tc>
          <w:tcPr>
            <w:tcW w:w="963" w:type="pct"/>
            <w:tcBorders>
              <w:top w:val="dotted" w:sz="4" w:space="0" w:color="auto"/>
              <w:bottom w:val="dotted" w:sz="4" w:space="0" w:color="auto"/>
            </w:tcBorders>
            <w:tcMar>
              <w:top w:w="85" w:type="dxa"/>
              <w:left w:w="85" w:type="dxa"/>
              <w:bottom w:w="85" w:type="dxa"/>
              <w:right w:w="85" w:type="dxa"/>
            </w:tcMar>
          </w:tcPr>
          <w:p w14:paraId="38B75A26" w14:textId="77777777" w:rsidR="00566A9F" w:rsidRDefault="00566A9F" w:rsidP="00ED3573">
            <w:pPr>
              <w:pStyle w:val="Table"/>
              <w:tabs>
                <w:tab w:val="clear" w:pos="709"/>
              </w:tabs>
              <w:spacing w:after="0"/>
            </w:pPr>
            <w:r>
              <w:t>P0309 -</w:t>
            </w:r>
            <w:r w:rsidRPr="006D119A">
              <w:t xml:space="preserve"> </w:t>
            </w:r>
            <w:r w:rsidRPr="00063258">
              <w:t>Notification of use of AMSID Pair by another AMVLP</w:t>
            </w:r>
          </w:p>
        </w:tc>
        <w:tc>
          <w:tcPr>
            <w:tcW w:w="645" w:type="pct"/>
            <w:tcBorders>
              <w:top w:val="dotted" w:sz="4" w:space="0" w:color="auto"/>
              <w:bottom w:val="dotted" w:sz="4" w:space="0" w:color="auto"/>
            </w:tcBorders>
            <w:tcMar>
              <w:top w:w="85" w:type="dxa"/>
              <w:left w:w="85" w:type="dxa"/>
              <w:bottom w:w="85" w:type="dxa"/>
              <w:right w:w="85" w:type="dxa"/>
            </w:tcMar>
          </w:tcPr>
          <w:p w14:paraId="6D0A3506" w14:textId="77777777" w:rsidR="00566A9F" w:rsidRPr="00874C05" w:rsidRDefault="00566A9F" w:rsidP="00ED3573">
            <w:pPr>
              <w:pStyle w:val="Table"/>
              <w:tabs>
                <w:tab w:val="clear" w:pos="709"/>
              </w:tabs>
              <w:spacing w:after="0"/>
              <w:rPr>
                <w:lang w:val="en-US"/>
              </w:rPr>
            </w:pPr>
            <w:r>
              <w:rPr>
                <w:lang w:val="en-US"/>
              </w:rPr>
              <w:t>Self-Service Gateway</w:t>
            </w:r>
          </w:p>
        </w:tc>
      </w:tr>
      <w:tr w:rsidR="00566A9F" w:rsidRPr="00874C05" w14:paraId="2ADB0802" w14:textId="77777777" w:rsidTr="00ED3573">
        <w:trPr>
          <w:cantSplit/>
        </w:trPr>
        <w:tc>
          <w:tcPr>
            <w:tcW w:w="354" w:type="pct"/>
            <w:tcMar>
              <w:top w:w="85" w:type="dxa"/>
              <w:left w:w="85" w:type="dxa"/>
              <w:bottom w:w="85" w:type="dxa"/>
              <w:right w:w="85" w:type="dxa"/>
            </w:tcMar>
          </w:tcPr>
          <w:p w14:paraId="2FDB3313" w14:textId="77777777" w:rsidR="00566A9F" w:rsidRDefault="00566A9F" w:rsidP="00ED3573">
            <w:pPr>
              <w:pStyle w:val="Table"/>
              <w:tabs>
                <w:tab w:val="clear" w:pos="709"/>
              </w:tabs>
              <w:spacing w:after="0"/>
              <w:ind w:left="0"/>
            </w:pPr>
            <w:r>
              <w:lastRenderedPageBreak/>
              <w:t>2.1A.20</w:t>
            </w:r>
          </w:p>
        </w:tc>
        <w:tc>
          <w:tcPr>
            <w:tcW w:w="822" w:type="pct"/>
            <w:tcMar>
              <w:top w:w="85" w:type="dxa"/>
              <w:left w:w="85" w:type="dxa"/>
              <w:bottom w:w="85" w:type="dxa"/>
              <w:right w:w="85" w:type="dxa"/>
            </w:tcMar>
          </w:tcPr>
          <w:p w14:paraId="07433061" w14:textId="77777777" w:rsidR="00566A9F" w:rsidRDefault="00566A9F" w:rsidP="00ED3573">
            <w:pPr>
              <w:pStyle w:val="Table"/>
              <w:tabs>
                <w:tab w:val="clear" w:pos="709"/>
              </w:tabs>
              <w:spacing w:after="120"/>
              <w:ind w:left="0"/>
              <w:rPr>
                <w:lang w:val="en-US"/>
              </w:rPr>
            </w:pPr>
            <w:r>
              <w:rPr>
                <w:lang w:val="en-US"/>
              </w:rPr>
              <w:t xml:space="preserve">After </w:t>
            </w:r>
            <w:r>
              <w:t>2.1A.19</w:t>
            </w:r>
          </w:p>
        </w:tc>
        <w:tc>
          <w:tcPr>
            <w:tcW w:w="1405" w:type="pct"/>
            <w:tcBorders>
              <w:top w:val="dotted" w:sz="4" w:space="0" w:color="auto"/>
            </w:tcBorders>
            <w:tcMar>
              <w:top w:w="85" w:type="dxa"/>
              <w:left w:w="85" w:type="dxa"/>
              <w:bottom w:w="85" w:type="dxa"/>
              <w:right w:w="85" w:type="dxa"/>
            </w:tcMar>
          </w:tcPr>
          <w:p w14:paraId="37A3AFDD" w14:textId="4F9E980A" w:rsidR="00566A9F" w:rsidRDefault="00566A9F" w:rsidP="00ED3573">
            <w:pPr>
              <w:pStyle w:val="Table"/>
              <w:tabs>
                <w:tab w:val="clear" w:pos="709"/>
              </w:tabs>
              <w:spacing w:after="0"/>
              <w:ind w:left="0"/>
              <w:rPr>
                <w:lang w:val="en-US"/>
              </w:rPr>
            </w:pPr>
            <w:r>
              <w:rPr>
                <w:lang w:val="en-US"/>
              </w:rPr>
              <w:t>If the AMVLP that has decided to stop using the AMSID Pair was the ‘Registrant’ AMVLP, then the remaining AMVLP</w:t>
            </w:r>
            <w:r w:rsidR="00955CD4">
              <w:rPr>
                <w:rStyle w:val="FootnoteReference"/>
                <w:lang w:val="en-US"/>
              </w:rPr>
              <w:footnoteReference w:id="12"/>
            </w:r>
            <w:r>
              <w:rPr>
                <w:lang w:val="en-US"/>
              </w:rPr>
              <w:t xml:space="preserve"> must either: </w:t>
            </w:r>
          </w:p>
          <w:p w14:paraId="1D9E74B9" w14:textId="77777777" w:rsidR="00566A9F" w:rsidRDefault="00566A9F" w:rsidP="00ED3573">
            <w:pPr>
              <w:pStyle w:val="Table"/>
              <w:tabs>
                <w:tab w:val="clear" w:pos="709"/>
              </w:tabs>
              <w:spacing w:after="0"/>
              <w:ind w:left="0"/>
              <w:rPr>
                <w:lang w:val="en-US"/>
              </w:rPr>
            </w:pPr>
          </w:p>
          <w:p w14:paraId="5ACC80B7" w14:textId="1557F6AE" w:rsidR="00955CD4" w:rsidRDefault="00566A9F" w:rsidP="00955CD4">
            <w:pPr>
              <w:pStyle w:val="Table"/>
              <w:numPr>
                <w:ilvl w:val="0"/>
                <w:numId w:val="47"/>
              </w:numPr>
              <w:tabs>
                <w:tab w:val="clear" w:pos="709"/>
              </w:tabs>
              <w:spacing w:after="0"/>
              <w:ind w:left="585" w:hanging="225"/>
              <w:rPr>
                <w:lang w:val="en-US"/>
              </w:rPr>
            </w:pPr>
            <w:r>
              <w:rPr>
                <w:lang w:val="en-US"/>
              </w:rPr>
              <w:t xml:space="preserve">become the ‘Registrant’ </w:t>
            </w:r>
            <w:r w:rsidR="00955CD4">
              <w:rPr>
                <w:lang w:val="en-US"/>
              </w:rPr>
              <w:t>of the related Asset</w:t>
            </w:r>
            <w:r>
              <w:rPr>
                <w:lang w:val="en-US"/>
              </w:rPr>
              <w:t>;</w:t>
            </w:r>
          </w:p>
          <w:p w14:paraId="79793954" w14:textId="77777777" w:rsidR="00955CD4" w:rsidRDefault="00955CD4" w:rsidP="006E7465">
            <w:pPr>
              <w:pStyle w:val="Table"/>
              <w:tabs>
                <w:tab w:val="clear" w:pos="709"/>
              </w:tabs>
              <w:spacing w:after="0"/>
              <w:ind w:left="585"/>
              <w:rPr>
                <w:lang w:val="en-US"/>
              </w:rPr>
            </w:pPr>
          </w:p>
          <w:p w14:paraId="62F0A2F7" w14:textId="4D05FAF4" w:rsidR="00566A9F" w:rsidRPr="00955CD4" w:rsidRDefault="00566A9F" w:rsidP="006E7465">
            <w:pPr>
              <w:pStyle w:val="Table"/>
              <w:tabs>
                <w:tab w:val="clear" w:pos="709"/>
              </w:tabs>
              <w:spacing w:after="0"/>
              <w:ind w:left="585"/>
              <w:rPr>
                <w:lang w:val="en-US"/>
              </w:rPr>
            </w:pPr>
            <w:r w:rsidRPr="00955CD4">
              <w:rPr>
                <w:lang w:val="en-US"/>
              </w:rPr>
              <w:t xml:space="preserve"> or </w:t>
            </w:r>
          </w:p>
          <w:p w14:paraId="44A8BBB1" w14:textId="77777777" w:rsidR="00566A9F" w:rsidRDefault="00566A9F" w:rsidP="00ED3573">
            <w:pPr>
              <w:pStyle w:val="Table"/>
              <w:tabs>
                <w:tab w:val="clear" w:pos="709"/>
              </w:tabs>
              <w:spacing w:after="0"/>
              <w:ind w:left="585"/>
              <w:rPr>
                <w:lang w:val="en-US"/>
              </w:rPr>
            </w:pPr>
          </w:p>
          <w:p w14:paraId="1835469A" w14:textId="77777777" w:rsidR="00566A9F" w:rsidRPr="006F08CA" w:rsidRDefault="00566A9F" w:rsidP="00ED3573">
            <w:pPr>
              <w:pStyle w:val="Table"/>
              <w:tabs>
                <w:tab w:val="clear" w:pos="709"/>
              </w:tabs>
              <w:spacing w:after="0"/>
              <w:ind w:left="585"/>
              <w:rPr>
                <w:lang w:val="en-US"/>
              </w:rPr>
            </w:pPr>
          </w:p>
          <w:p w14:paraId="3321FA3C" w14:textId="5DC8A0B9" w:rsidR="00955CD4" w:rsidRPr="00955CD4" w:rsidRDefault="00566A9F" w:rsidP="006E7465">
            <w:pPr>
              <w:pStyle w:val="Table"/>
              <w:numPr>
                <w:ilvl w:val="0"/>
                <w:numId w:val="47"/>
              </w:numPr>
              <w:tabs>
                <w:tab w:val="clear" w:pos="709"/>
              </w:tabs>
              <w:spacing w:after="0"/>
              <w:ind w:left="585" w:hanging="225"/>
              <w:rPr>
                <w:lang w:val="en-US"/>
              </w:rPr>
            </w:pPr>
            <w:r>
              <w:rPr>
                <w:lang w:val="en-US"/>
              </w:rPr>
              <w:t>de-allocate the AMSID Pair from its Secondary BM Unit</w:t>
            </w:r>
            <w:r w:rsidR="00955CD4">
              <w:rPr>
                <w:lang w:val="en-US"/>
              </w:rPr>
              <w:t xml:space="preserve"> and delete their registration of the related Asset.</w:t>
            </w:r>
          </w:p>
          <w:p w14:paraId="4EE2387E" w14:textId="77777777" w:rsidR="00566A9F" w:rsidRDefault="00566A9F" w:rsidP="006E7465">
            <w:pPr>
              <w:pStyle w:val="Table"/>
              <w:tabs>
                <w:tab w:val="clear" w:pos="709"/>
              </w:tabs>
              <w:spacing w:after="0"/>
              <w:ind w:left="585"/>
              <w:rPr>
                <w:lang w:val="en-US"/>
              </w:rPr>
            </w:pPr>
          </w:p>
        </w:tc>
        <w:tc>
          <w:tcPr>
            <w:tcW w:w="455" w:type="pct"/>
            <w:tcBorders>
              <w:top w:val="dotted" w:sz="4" w:space="0" w:color="auto"/>
            </w:tcBorders>
            <w:tcMar>
              <w:top w:w="85" w:type="dxa"/>
              <w:left w:w="85" w:type="dxa"/>
              <w:bottom w:w="85" w:type="dxa"/>
              <w:right w:w="85" w:type="dxa"/>
            </w:tcMar>
          </w:tcPr>
          <w:p w14:paraId="579E1C9A" w14:textId="77777777" w:rsidR="00566A9F" w:rsidRPr="00874C05" w:rsidRDefault="00566A9F" w:rsidP="00ED3573">
            <w:pPr>
              <w:pStyle w:val="Table"/>
              <w:tabs>
                <w:tab w:val="clear" w:pos="709"/>
              </w:tabs>
              <w:spacing w:after="0"/>
            </w:pPr>
          </w:p>
        </w:tc>
        <w:tc>
          <w:tcPr>
            <w:tcW w:w="355" w:type="pct"/>
            <w:tcBorders>
              <w:top w:val="dotted" w:sz="4" w:space="0" w:color="auto"/>
            </w:tcBorders>
            <w:tcMar>
              <w:top w:w="85" w:type="dxa"/>
              <w:left w:w="85" w:type="dxa"/>
              <w:bottom w:w="85" w:type="dxa"/>
              <w:right w:w="85" w:type="dxa"/>
            </w:tcMar>
          </w:tcPr>
          <w:p w14:paraId="67BC3030" w14:textId="77777777" w:rsidR="00566A9F" w:rsidRDefault="00566A9F" w:rsidP="00ED3573">
            <w:pPr>
              <w:pStyle w:val="Table"/>
              <w:tabs>
                <w:tab w:val="clear" w:pos="709"/>
              </w:tabs>
              <w:spacing w:after="0"/>
              <w:ind w:left="0"/>
            </w:pPr>
          </w:p>
        </w:tc>
        <w:tc>
          <w:tcPr>
            <w:tcW w:w="963" w:type="pct"/>
            <w:tcBorders>
              <w:top w:val="dotted" w:sz="4" w:space="0" w:color="auto"/>
            </w:tcBorders>
            <w:tcMar>
              <w:top w:w="85" w:type="dxa"/>
              <w:left w:w="85" w:type="dxa"/>
              <w:bottom w:w="85" w:type="dxa"/>
              <w:right w:w="85" w:type="dxa"/>
            </w:tcMar>
          </w:tcPr>
          <w:p w14:paraId="39917F06" w14:textId="77777777" w:rsidR="00566A9F" w:rsidRDefault="00566A9F" w:rsidP="00ED3573">
            <w:pPr>
              <w:pStyle w:val="Table"/>
              <w:tabs>
                <w:tab w:val="clear" w:pos="709"/>
              </w:tabs>
              <w:spacing w:after="0"/>
            </w:pPr>
          </w:p>
          <w:p w14:paraId="1DC2DE00" w14:textId="77777777" w:rsidR="00566A9F" w:rsidRDefault="00566A9F" w:rsidP="00ED3573">
            <w:pPr>
              <w:pStyle w:val="Table"/>
              <w:tabs>
                <w:tab w:val="clear" w:pos="709"/>
              </w:tabs>
              <w:spacing w:after="0"/>
            </w:pPr>
          </w:p>
          <w:p w14:paraId="57CB7127" w14:textId="77777777" w:rsidR="00566A9F" w:rsidRDefault="00566A9F" w:rsidP="00ED3573">
            <w:pPr>
              <w:pStyle w:val="Table"/>
              <w:tabs>
                <w:tab w:val="clear" w:pos="709"/>
              </w:tabs>
              <w:spacing w:after="0"/>
            </w:pPr>
          </w:p>
          <w:p w14:paraId="32C0C620" w14:textId="77777777" w:rsidR="00566A9F" w:rsidRDefault="00566A9F" w:rsidP="00ED3573">
            <w:pPr>
              <w:pStyle w:val="Table"/>
              <w:tabs>
                <w:tab w:val="clear" w:pos="709"/>
              </w:tabs>
              <w:spacing w:after="0"/>
            </w:pPr>
          </w:p>
          <w:p w14:paraId="287D951D" w14:textId="77777777" w:rsidR="00566A9F" w:rsidRDefault="00566A9F" w:rsidP="00ED3573">
            <w:pPr>
              <w:pStyle w:val="Table"/>
              <w:tabs>
                <w:tab w:val="clear" w:pos="709"/>
              </w:tabs>
              <w:spacing w:after="0"/>
              <w:rPr>
                <w:lang w:val="en-US"/>
              </w:rPr>
            </w:pPr>
          </w:p>
          <w:p w14:paraId="74CE4B0E" w14:textId="77777777" w:rsidR="00566A9F" w:rsidRDefault="00566A9F" w:rsidP="00ED3573">
            <w:pPr>
              <w:pStyle w:val="Table"/>
              <w:tabs>
                <w:tab w:val="clear" w:pos="709"/>
              </w:tabs>
              <w:spacing w:after="0"/>
              <w:rPr>
                <w:lang w:val="en-US"/>
              </w:rPr>
            </w:pPr>
            <w:r>
              <w:rPr>
                <w:lang w:val="en-US"/>
              </w:rPr>
              <w:t xml:space="preserve">P0297 - </w:t>
            </w:r>
            <w:r w:rsidRPr="004633A0">
              <w:rPr>
                <w:lang w:val="en-US"/>
              </w:rPr>
              <w:t>Asset Registration</w:t>
            </w:r>
            <w:r>
              <w:rPr>
                <w:lang w:val="en-US"/>
              </w:rPr>
              <w:t xml:space="preserve"> - populated with Action Indicator ‘C’</w:t>
            </w:r>
          </w:p>
          <w:p w14:paraId="292249E7" w14:textId="77777777" w:rsidR="00566A9F" w:rsidRDefault="00566A9F" w:rsidP="00ED3573">
            <w:pPr>
              <w:pStyle w:val="Table"/>
              <w:tabs>
                <w:tab w:val="clear" w:pos="709"/>
              </w:tabs>
              <w:spacing w:after="0"/>
            </w:pPr>
          </w:p>
          <w:p w14:paraId="367F2143" w14:textId="77777777" w:rsidR="00955CD4" w:rsidRDefault="00566A9F" w:rsidP="00955CD4">
            <w:pPr>
              <w:pStyle w:val="Table"/>
              <w:tabs>
                <w:tab w:val="clear" w:pos="709"/>
              </w:tabs>
              <w:spacing w:after="0"/>
            </w:pPr>
            <w:r>
              <w:t xml:space="preserve">P0306 - </w:t>
            </w:r>
            <w:r w:rsidRPr="006F08CA">
              <w:t>AMSID Pair Allocation to a Secondary BM Unit</w:t>
            </w:r>
            <w:r>
              <w:t xml:space="preserve"> - populated with a non-null ‘</w:t>
            </w:r>
            <w:r w:rsidRPr="006F08CA">
              <w:t>AMSID Pair in Secondary BM Unit ETD</w:t>
            </w:r>
            <w:r>
              <w:t>’</w:t>
            </w:r>
          </w:p>
          <w:p w14:paraId="462BD304" w14:textId="77777777" w:rsidR="00955CD4" w:rsidRDefault="00955CD4" w:rsidP="00955CD4">
            <w:pPr>
              <w:pStyle w:val="Table"/>
              <w:tabs>
                <w:tab w:val="clear" w:pos="709"/>
              </w:tabs>
              <w:spacing w:after="0"/>
            </w:pPr>
          </w:p>
          <w:p w14:paraId="2379F976" w14:textId="1A4B2BD4" w:rsidR="00566A9F" w:rsidRDefault="00955CD4" w:rsidP="00955CD4">
            <w:pPr>
              <w:pStyle w:val="Table"/>
              <w:tabs>
                <w:tab w:val="clear" w:pos="709"/>
              </w:tabs>
              <w:spacing w:after="0"/>
            </w:pPr>
            <w:r>
              <w:rPr>
                <w:lang w:val="en-US"/>
              </w:rPr>
              <w:t xml:space="preserve">P0297 - </w:t>
            </w:r>
            <w:r w:rsidRPr="004633A0">
              <w:rPr>
                <w:lang w:val="en-US"/>
              </w:rPr>
              <w:t>Asset Registration</w:t>
            </w:r>
            <w:r>
              <w:rPr>
                <w:lang w:val="en-US"/>
              </w:rPr>
              <w:t xml:space="preserve"> - populated with Action Indicator ‘D’</w:t>
            </w:r>
          </w:p>
        </w:tc>
        <w:tc>
          <w:tcPr>
            <w:tcW w:w="645" w:type="pct"/>
            <w:tcBorders>
              <w:top w:val="dotted" w:sz="4" w:space="0" w:color="auto"/>
            </w:tcBorders>
            <w:tcMar>
              <w:top w:w="85" w:type="dxa"/>
              <w:left w:w="85" w:type="dxa"/>
              <w:bottom w:w="85" w:type="dxa"/>
              <w:right w:w="85" w:type="dxa"/>
            </w:tcMar>
          </w:tcPr>
          <w:p w14:paraId="1963F5D7" w14:textId="77777777" w:rsidR="00566A9F" w:rsidRDefault="00566A9F" w:rsidP="00ED3573">
            <w:pPr>
              <w:pStyle w:val="Table"/>
              <w:tabs>
                <w:tab w:val="clear" w:pos="709"/>
              </w:tabs>
              <w:spacing w:after="0"/>
              <w:rPr>
                <w:lang w:val="en-US"/>
              </w:rPr>
            </w:pPr>
          </w:p>
        </w:tc>
      </w:tr>
    </w:tbl>
    <w:p w14:paraId="3DFF7E1D" w14:textId="77777777" w:rsidR="00566A9F" w:rsidRPr="00A15864" w:rsidRDefault="00566A9F" w:rsidP="00FE7291">
      <w:pPr>
        <w:ind w:left="0"/>
      </w:pPr>
    </w:p>
    <w:p w14:paraId="3D46393E" w14:textId="77777777" w:rsidR="000460E1" w:rsidRDefault="00CE59A9" w:rsidP="00C6424F">
      <w:pPr>
        <w:pageBreakBefore/>
        <w:ind w:left="0"/>
        <w:rPr>
          <w:rStyle w:val="Heading2Char"/>
        </w:rPr>
      </w:pPr>
      <w:bookmarkStart w:id="35" w:name="_Toc165554456"/>
      <w:r w:rsidRPr="000460E1">
        <w:rPr>
          <w:rStyle w:val="Heading2Char"/>
        </w:rPr>
        <w:lastRenderedPageBreak/>
        <w:t>2.2</w:t>
      </w:r>
      <w:r w:rsidR="00CB7EA7" w:rsidRPr="000460E1">
        <w:rPr>
          <w:rStyle w:val="Heading2Char"/>
        </w:rPr>
        <w:t>A</w:t>
      </w:r>
      <w:r w:rsidRPr="000460E1">
        <w:rPr>
          <w:rStyle w:val="Heading2Char"/>
        </w:rPr>
        <w:tab/>
      </w:r>
      <w:r w:rsidR="00EF485C" w:rsidRPr="000460E1">
        <w:rPr>
          <w:rStyle w:val="Heading2Char"/>
        </w:rPr>
        <w:t>MSID Pair Delivered Volume Notification</w:t>
      </w:r>
      <w:r w:rsidR="00CB7EA7" w:rsidRPr="000460E1">
        <w:rPr>
          <w:rStyle w:val="Heading2Char"/>
        </w:rPr>
        <w:t xml:space="preserve"> by Virtual Lead Parties</w:t>
      </w:r>
      <w:r w:rsidR="00187BBC" w:rsidRPr="000460E1">
        <w:rPr>
          <w:rStyle w:val="Heading2Char"/>
        </w:rPr>
        <w:t xml:space="preserve"> and MSID Pair / AMSID Pair Delivered Volume Notification by Asset Metering Virtual Lead Parties</w:t>
      </w:r>
      <w:bookmarkEnd w:id="35"/>
    </w:p>
    <w:p w14:paraId="0B28FB23" w14:textId="054182DE" w:rsidR="00105853" w:rsidRDefault="00105853" w:rsidP="00AC004C">
      <w:pPr>
        <w:ind w:left="0"/>
      </w:pPr>
      <w:r>
        <w:t xml:space="preserve">For each </w:t>
      </w:r>
      <w:r w:rsidR="006C5B10">
        <w:t xml:space="preserve">Settlement Day </w:t>
      </w:r>
      <w:r>
        <w:t>where a VLP has provided Balancing Services</w:t>
      </w:r>
      <w:bookmarkStart w:id="36" w:name="_Ref101875939"/>
      <w:r>
        <w:rPr>
          <w:rStyle w:val="FootnoteReference"/>
        </w:rPr>
        <w:footnoteReference w:id="13"/>
      </w:r>
      <w:bookmarkEnd w:id="36"/>
      <w:r w:rsidR="006C5B10">
        <w:t>, using a Secondary BM Unit</w:t>
      </w:r>
      <w:r>
        <w:t>, the VLP must notify</w:t>
      </w:r>
      <w:r w:rsidR="00A17E82">
        <w:t xml:space="preserve"> to</w:t>
      </w:r>
      <w:r>
        <w:t xml:space="preserve"> the SVAA the MSID Pair Delivered Volume</w:t>
      </w:r>
      <w:r w:rsidR="006C5B10">
        <w:t>,</w:t>
      </w:r>
      <w:r>
        <w:t xml:space="preserve"> for each </w:t>
      </w:r>
      <w:r w:rsidR="006C5B10">
        <w:t>MSID Pair allocated to that Secondary BM Unit, for each Settlement Period within that Settlement Day.</w:t>
      </w:r>
    </w:p>
    <w:p w14:paraId="3FBCEE0F" w14:textId="37DBFC47" w:rsidR="00187BBC" w:rsidRPr="00105853" w:rsidRDefault="00187BBC" w:rsidP="00AC004C">
      <w:pPr>
        <w:ind w:left="0"/>
      </w:pPr>
      <w:r>
        <w:t xml:space="preserve">For each Settlement Day where an AMVLP has provided Balancing Services using a Secondary BM Unit including AMSID Pairs for the purposes of Asset Metering, </w:t>
      </w:r>
      <w:r w:rsidRPr="009C4975">
        <w:t xml:space="preserve">the </w:t>
      </w:r>
      <w:r>
        <w:t>AM</w:t>
      </w:r>
      <w:r w:rsidRPr="009C4975">
        <w:t>VLP must notify to the SVAA the AMSID Pair Delivered Volume for each AMSID Pair, adjusted for losses between the Asset Metering System and the Boundary Point Metering System, for each Settlement Period within that Settlement Day.</w:t>
      </w:r>
      <w:r>
        <w:t xml:space="preserve"> Where an AMVLP</w:t>
      </w:r>
      <w:r w:rsidRPr="00AD7B28">
        <w:t xml:space="preserve"> </w:t>
      </w:r>
      <w:r>
        <w:t>has provided Balancing Services using a Secondary BM Unit including AMSID Pairs for the purposes of Asset Differencing, or does not use AMSID Pairs, the AMVLP should only send MSID Pair Delivered Volume data.</w:t>
      </w:r>
    </w:p>
    <w:tbl>
      <w:tblPr>
        <w:tblStyle w:val="TableGrid"/>
        <w:tblW w:w="5000" w:type="pct"/>
        <w:tblLook w:val="01E0" w:firstRow="1" w:lastRow="1" w:firstColumn="1" w:lastColumn="1" w:noHBand="0" w:noVBand="0"/>
      </w:tblPr>
      <w:tblGrid>
        <w:gridCol w:w="815"/>
        <w:gridCol w:w="2436"/>
        <w:gridCol w:w="4436"/>
        <w:gridCol w:w="935"/>
        <w:gridCol w:w="1063"/>
        <w:gridCol w:w="2787"/>
        <w:gridCol w:w="1520"/>
      </w:tblGrid>
      <w:tr w:rsidR="008B688F" w:rsidRPr="002D4058" w14:paraId="51DF9B41" w14:textId="77777777" w:rsidTr="002D4058">
        <w:trPr>
          <w:cantSplit/>
          <w:tblHeader/>
        </w:trPr>
        <w:tc>
          <w:tcPr>
            <w:tcW w:w="291" w:type="pct"/>
            <w:shd w:val="clear" w:color="91B8D1" w:fill="auto"/>
            <w:tcMar>
              <w:top w:w="85" w:type="dxa"/>
              <w:left w:w="85" w:type="dxa"/>
              <w:bottom w:w="85" w:type="dxa"/>
              <w:right w:w="85" w:type="dxa"/>
            </w:tcMar>
          </w:tcPr>
          <w:p w14:paraId="3E371401" w14:textId="77777777" w:rsidR="00FC05F6" w:rsidRPr="002D4058" w:rsidRDefault="00CE59A9" w:rsidP="00FB2A13">
            <w:pPr>
              <w:tabs>
                <w:tab w:val="clear" w:pos="709"/>
              </w:tabs>
              <w:spacing w:after="0"/>
              <w:ind w:left="0"/>
              <w:jc w:val="center"/>
              <w:rPr>
                <w:b/>
                <w:sz w:val="20"/>
                <w:szCs w:val="20"/>
              </w:rPr>
            </w:pPr>
            <w:r w:rsidRPr="002D4058">
              <w:rPr>
                <w:b/>
                <w:sz w:val="20"/>
                <w:szCs w:val="20"/>
              </w:rPr>
              <w:t>REF</w:t>
            </w:r>
          </w:p>
        </w:tc>
        <w:tc>
          <w:tcPr>
            <w:tcW w:w="870" w:type="pct"/>
            <w:shd w:val="clear" w:color="91B8D1" w:fill="auto"/>
            <w:tcMar>
              <w:top w:w="85" w:type="dxa"/>
              <w:left w:w="85" w:type="dxa"/>
              <w:bottom w:w="85" w:type="dxa"/>
              <w:right w:w="85" w:type="dxa"/>
            </w:tcMar>
          </w:tcPr>
          <w:p w14:paraId="62073D3B" w14:textId="77777777" w:rsidR="00FC05F6" w:rsidRPr="002D4058" w:rsidRDefault="00CE59A9" w:rsidP="00FB2A13">
            <w:pPr>
              <w:tabs>
                <w:tab w:val="clear" w:pos="709"/>
              </w:tabs>
              <w:spacing w:after="0"/>
              <w:ind w:left="0"/>
              <w:jc w:val="center"/>
              <w:rPr>
                <w:b/>
                <w:sz w:val="20"/>
                <w:szCs w:val="20"/>
              </w:rPr>
            </w:pPr>
            <w:r w:rsidRPr="002D4058">
              <w:rPr>
                <w:b/>
                <w:sz w:val="20"/>
                <w:szCs w:val="20"/>
              </w:rPr>
              <w:t>WHEN</w:t>
            </w:r>
          </w:p>
        </w:tc>
        <w:tc>
          <w:tcPr>
            <w:tcW w:w="1585" w:type="pct"/>
            <w:shd w:val="clear" w:color="91B8D1" w:fill="auto"/>
            <w:tcMar>
              <w:top w:w="85" w:type="dxa"/>
              <w:left w:w="85" w:type="dxa"/>
              <w:bottom w:w="85" w:type="dxa"/>
              <w:right w:w="85" w:type="dxa"/>
            </w:tcMar>
          </w:tcPr>
          <w:p w14:paraId="4AC4FC97" w14:textId="77777777" w:rsidR="00FC05F6" w:rsidRPr="002D4058" w:rsidRDefault="00CE59A9" w:rsidP="00FB2A13">
            <w:pPr>
              <w:tabs>
                <w:tab w:val="clear" w:pos="709"/>
              </w:tabs>
              <w:spacing w:after="0"/>
              <w:ind w:left="0"/>
              <w:jc w:val="center"/>
              <w:rPr>
                <w:b/>
                <w:sz w:val="20"/>
                <w:szCs w:val="20"/>
              </w:rPr>
            </w:pPr>
            <w:r w:rsidRPr="002D4058">
              <w:rPr>
                <w:b/>
                <w:sz w:val="20"/>
                <w:szCs w:val="20"/>
              </w:rPr>
              <w:t>ACTION</w:t>
            </w:r>
          </w:p>
        </w:tc>
        <w:tc>
          <w:tcPr>
            <w:tcW w:w="334" w:type="pct"/>
            <w:shd w:val="clear" w:color="91B8D1" w:fill="auto"/>
            <w:tcMar>
              <w:top w:w="85" w:type="dxa"/>
              <w:left w:w="85" w:type="dxa"/>
              <w:bottom w:w="85" w:type="dxa"/>
              <w:right w:w="85" w:type="dxa"/>
            </w:tcMar>
          </w:tcPr>
          <w:p w14:paraId="021B05E0" w14:textId="77777777" w:rsidR="00FC05F6" w:rsidRPr="002D4058" w:rsidRDefault="00CE59A9" w:rsidP="00FB2A13">
            <w:pPr>
              <w:tabs>
                <w:tab w:val="clear" w:pos="709"/>
              </w:tabs>
              <w:spacing w:after="0"/>
              <w:ind w:left="0"/>
              <w:jc w:val="center"/>
              <w:rPr>
                <w:b/>
                <w:sz w:val="20"/>
                <w:szCs w:val="20"/>
              </w:rPr>
            </w:pPr>
            <w:r w:rsidRPr="002D4058">
              <w:rPr>
                <w:b/>
                <w:sz w:val="20"/>
                <w:szCs w:val="20"/>
              </w:rPr>
              <w:t>FROM</w:t>
            </w:r>
          </w:p>
        </w:tc>
        <w:tc>
          <w:tcPr>
            <w:tcW w:w="380" w:type="pct"/>
            <w:shd w:val="clear" w:color="91B8D1" w:fill="auto"/>
            <w:tcMar>
              <w:top w:w="85" w:type="dxa"/>
              <w:left w:w="85" w:type="dxa"/>
              <w:bottom w:w="85" w:type="dxa"/>
              <w:right w:w="85" w:type="dxa"/>
            </w:tcMar>
          </w:tcPr>
          <w:p w14:paraId="61BD0DC2" w14:textId="77777777" w:rsidR="00FC05F6" w:rsidRPr="002D4058" w:rsidRDefault="00CE59A9" w:rsidP="00FB2A13">
            <w:pPr>
              <w:tabs>
                <w:tab w:val="clear" w:pos="709"/>
              </w:tabs>
              <w:spacing w:after="0"/>
              <w:ind w:left="0"/>
              <w:jc w:val="center"/>
              <w:rPr>
                <w:b/>
                <w:sz w:val="20"/>
                <w:szCs w:val="20"/>
              </w:rPr>
            </w:pPr>
            <w:r w:rsidRPr="002D4058">
              <w:rPr>
                <w:b/>
                <w:sz w:val="20"/>
                <w:szCs w:val="20"/>
              </w:rPr>
              <w:t>TO</w:t>
            </w:r>
          </w:p>
        </w:tc>
        <w:tc>
          <w:tcPr>
            <w:tcW w:w="996" w:type="pct"/>
            <w:shd w:val="clear" w:color="91B8D1" w:fill="auto"/>
            <w:tcMar>
              <w:top w:w="85" w:type="dxa"/>
              <w:left w:w="85" w:type="dxa"/>
              <w:bottom w:w="85" w:type="dxa"/>
              <w:right w:w="85" w:type="dxa"/>
            </w:tcMar>
          </w:tcPr>
          <w:p w14:paraId="2CC5ABD7" w14:textId="77777777" w:rsidR="00FC05F6" w:rsidRPr="002D4058" w:rsidRDefault="00CE59A9" w:rsidP="00FB2A13">
            <w:pPr>
              <w:tabs>
                <w:tab w:val="clear" w:pos="709"/>
              </w:tabs>
              <w:spacing w:after="0"/>
              <w:ind w:left="0"/>
              <w:jc w:val="center"/>
              <w:rPr>
                <w:b/>
                <w:sz w:val="20"/>
                <w:szCs w:val="20"/>
              </w:rPr>
            </w:pPr>
            <w:r w:rsidRPr="002D4058">
              <w:rPr>
                <w:b/>
                <w:sz w:val="20"/>
                <w:szCs w:val="20"/>
              </w:rPr>
              <w:t>INFORMATION REQUIRED</w:t>
            </w:r>
          </w:p>
        </w:tc>
        <w:tc>
          <w:tcPr>
            <w:tcW w:w="543" w:type="pct"/>
            <w:shd w:val="clear" w:color="91B8D1" w:fill="auto"/>
            <w:tcMar>
              <w:top w:w="85" w:type="dxa"/>
              <w:left w:w="85" w:type="dxa"/>
              <w:bottom w:w="85" w:type="dxa"/>
              <w:right w:w="85" w:type="dxa"/>
            </w:tcMar>
          </w:tcPr>
          <w:p w14:paraId="365E11DA" w14:textId="77777777" w:rsidR="00FC05F6" w:rsidRPr="002D4058" w:rsidRDefault="00CE59A9" w:rsidP="00FB2A13">
            <w:pPr>
              <w:tabs>
                <w:tab w:val="clear" w:pos="709"/>
              </w:tabs>
              <w:spacing w:after="0"/>
              <w:ind w:left="0"/>
              <w:jc w:val="center"/>
              <w:rPr>
                <w:b/>
                <w:sz w:val="20"/>
                <w:szCs w:val="20"/>
              </w:rPr>
            </w:pPr>
            <w:r w:rsidRPr="002D4058">
              <w:rPr>
                <w:b/>
                <w:sz w:val="20"/>
                <w:szCs w:val="20"/>
              </w:rPr>
              <w:t>METHOD</w:t>
            </w:r>
          </w:p>
        </w:tc>
      </w:tr>
      <w:tr w:rsidR="00FC05F6" w:rsidRPr="002D4058" w14:paraId="3B0DC1D3" w14:textId="77777777" w:rsidTr="00BF5F5B">
        <w:trPr>
          <w:cantSplit/>
        </w:trPr>
        <w:tc>
          <w:tcPr>
            <w:tcW w:w="291" w:type="pct"/>
            <w:tcMar>
              <w:top w:w="85" w:type="dxa"/>
              <w:left w:w="85" w:type="dxa"/>
              <w:bottom w:w="85" w:type="dxa"/>
              <w:right w:w="85" w:type="dxa"/>
            </w:tcMar>
          </w:tcPr>
          <w:p w14:paraId="0A53FC43" w14:textId="77777777" w:rsidR="00FC05F6" w:rsidRPr="002D4058" w:rsidRDefault="00697FCF" w:rsidP="00FB2A13">
            <w:pPr>
              <w:pStyle w:val="Table"/>
              <w:tabs>
                <w:tab w:val="clear" w:pos="709"/>
              </w:tabs>
              <w:spacing w:after="0"/>
              <w:ind w:left="0"/>
            </w:pPr>
            <w:r w:rsidRPr="002D4058">
              <w:t>2.2</w:t>
            </w:r>
            <w:r w:rsidR="00CB7EA7">
              <w:t>A</w:t>
            </w:r>
            <w:r w:rsidRPr="002D4058">
              <w:t>.1</w:t>
            </w:r>
          </w:p>
        </w:tc>
        <w:tc>
          <w:tcPr>
            <w:tcW w:w="870" w:type="pct"/>
            <w:tcMar>
              <w:top w:w="85" w:type="dxa"/>
              <w:left w:w="85" w:type="dxa"/>
              <w:bottom w:w="85" w:type="dxa"/>
              <w:right w:w="85" w:type="dxa"/>
            </w:tcMar>
          </w:tcPr>
          <w:p w14:paraId="53013C2E" w14:textId="77777777" w:rsidR="00DB22E7" w:rsidRPr="002D4058" w:rsidRDefault="00DB22E7" w:rsidP="00FB2A13">
            <w:pPr>
              <w:pStyle w:val="Table"/>
              <w:tabs>
                <w:tab w:val="clear" w:pos="709"/>
              </w:tabs>
              <w:spacing w:after="0"/>
              <w:ind w:left="0"/>
            </w:pPr>
            <w:r w:rsidRPr="002D4058">
              <w:t>Within 1</w:t>
            </w:r>
            <w:r w:rsidR="00A25782" w:rsidRPr="002D4058">
              <w:t xml:space="preserve"> WD of the provision of a Balancing Service</w:t>
            </w:r>
          </w:p>
        </w:tc>
        <w:tc>
          <w:tcPr>
            <w:tcW w:w="1585" w:type="pct"/>
            <w:tcMar>
              <w:top w:w="85" w:type="dxa"/>
              <w:left w:w="85" w:type="dxa"/>
              <w:bottom w:w="85" w:type="dxa"/>
              <w:right w:w="85" w:type="dxa"/>
            </w:tcMar>
          </w:tcPr>
          <w:p w14:paraId="211D575D" w14:textId="33AF89D9" w:rsidR="00DB22E7" w:rsidRDefault="00561F55" w:rsidP="00FB2A13">
            <w:pPr>
              <w:pStyle w:val="Table"/>
              <w:tabs>
                <w:tab w:val="clear" w:pos="709"/>
              </w:tabs>
              <w:spacing w:after="0"/>
              <w:ind w:left="0"/>
            </w:pPr>
            <w:r w:rsidRPr="002D4058">
              <w:t>Submit the MSID Pair</w:t>
            </w:r>
            <w:r w:rsidR="00BD7434" w:rsidRPr="002D4058">
              <w:t xml:space="preserve"> Delivered Volume for </w:t>
            </w:r>
            <w:r w:rsidR="00A25782" w:rsidRPr="002D4058">
              <w:t>each MSID Pair used to</w:t>
            </w:r>
            <w:r w:rsidR="00BD7434" w:rsidRPr="002D4058">
              <w:t xml:space="preserve"> delivered a Balancing Service</w:t>
            </w:r>
          </w:p>
          <w:p w14:paraId="70482312" w14:textId="77777777" w:rsidR="00187BBC" w:rsidRDefault="00187BBC" w:rsidP="00FB2A13">
            <w:pPr>
              <w:pStyle w:val="Table"/>
              <w:tabs>
                <w:tab w:val="clear" w:pos="709"/>
              </w:tabs>
              <w:spacing w:after="0"/>
              <w:ind w:left="0"/>
            </w:pPr>
          </w:p>
          <w:p w14:paraId="17E9922C" w14:textId="77777777" w:rsidR="00187BBC" w:rsidRDefault="00187BBC" w:rsidP="00187BBC">
            <w:pPr>
              <w:pStyle w:val="Table"/>
              <w:tabs>
                <w:tab w:val="clear" w:pos="709"/>
              </w:tabs>
              <w:spacing w:after="0"/>
              <w:ind w:left="0"/>
            </w:pPr>
            <w:r w:rsidRPr="002D4058">
              <w:t xml:space="preserve">Submit the </w:t>
            </w:r>
            <w:r>
              <w:t xml:space="preserve">AMSID Pair </w:t>
            </w:r>
            <w:r w:rsidRPr="002D4058">
              <w:t xml:space="preserve">Delivered Volume for each </w:t>
            </w:r>
            <w:r>
              <w:t>AMSID</w:t>
            </w:r>
            <w:r w:rsidRPr="002D4058">
              <w:t xml:space="preserve"> Pair used to deliver a Balancing Service</w:t>
            </w:r>
            <w:r>
              <w:t xml:space="preserve"> via Asset Metering. </w:t>
            </w:r>
          </w:p>
          <w:p w14:paraId="76995682" w14:textId="77777777" w:rsidR="00187BBC" w:rsidRDefault="00187BBC" w:rsidP="00187BBC">
            <w:pPr>
              <w:pStyle w:val="Table"/>
              <w:tabs>
                <w:tab w:val="clear" w:pos="709"/>
              </w:tabs>
              <w:spacing w:after="0"/>
              <w:ind w:left="0"/>
            </w:pPr>
            <w:r>
              <w:t xml:space="preserve">Or </w:t>
            </w:r>
          </w:p>
          <w:p w14:paraId="73989FBA" w14:textId="77777777" w:rsidR="00187BBC" w:rsidRDefault="00187BBC" w:rsidP="00187BBC">
            <w:pPr>
              <w:pStyle w:val="Table"/>
              <w:tabs>
                <w:tab w:val="clear" w:pos="709"/>
              </w:tabs>
              <w:spacing w:after="0"/>
              <w:ind w:left="0"/>
            </w:pPr>
            <w:r w:rsidRPr="002D4058">
              <w:t xml:space="preserve">Submit the </w:t>
            </w:r>
            <w:r>
              <w:t xml:space="preserve">MSID Pair </w:t>
            </w:r>
            <w:r w:rsidRPr="002D4058">
              <w:t xml:space="preserve">Delivered Volume for each </w:t>
            </w:r>
            <w:r>
              <w:t>AMSID</w:t>
            </w:r>
            <w:r w:rsidRPr="002D4058">
              <w:t xml:space="preserve"> Pair used to deliver a Balancing Service</w:t>
            </w:r>
            <w:r>
              <w:t xml:space="preserve"> via Asset Differencing or where no AMSID Pair used. </w:t>
            </w:r>
          </w:p>
          <w:p w14:paraId="716E8022" w14:textId="46B1768A" w:rsidR="00187BBC" w:rsidRPr="002D4058" w:rsidRDefault="00187BBC" w:rsidP="00FB2A13">
            <w:pPr>
              <w:pStyle w:val="Table"/>
              <w:tabs>
                <w:tab w:val="clear" w:pos="709"/>
              </w:tabs>
              <w:spacing w:after="0"/>
              <w:ind w:left="0"/>
            </w:pPr>
          </w:p>
        </w:tc>
        <w:tc>
          <w:tcPr>
            <w:tcW w:w="334" w:type="pct"/>
            <w:tcMar>
              <w:top w:w="85" w:type="dxa"/>
              <w:left w:w="85" w:type="dxa"/>
              <w:bottom w:w="85" w:type="dxa"/>
              <w:right w:w="85" w:type="dxa"/>
            </w:tcMar>
          </w:tcPr>
          <w:p w14:paraId="27DC9371" w14:textId="77777777" w:rsidR="00FC05F6" w:rsidRDefault="00BD7434" w:rsidP="00FB2A13">
            <w:pPr>
              <w:pStyle w:val="Table"/>
              <w:tabs>
                <w:tab w:val="clear" w:pos="709"/>
              </w:tabs>
              <w:spacing w:after="0"/>
              <w:ind w:left="0"/>
            </w:pPr>
            <w:r w:rsidRPr="002D4058">
              <w:t>VLP</w:t>
            </w:r>
          </w:p>
          <w:p w14:paraId="63036326" w14:textId="77777777" w:rsidR="00187BBC" w:rsidRDefault="00187BBC" w:rsidP="00FB2A13">
            <w:pPr>
              <w:pStyle w:val="Table"/>
              <w:tabs>
                <w:tab w:val="clear" w:pos="709"/>
              </w:tabs>
              <w:spacing w:after="0"/>
              <w:ind w:left="0"/>
            </w:pPr>
          </w:p>
          <w:p w14:paraId="0EDA8E39" w14:textId="77777777" w:rsidR="00187BBC" w:rsidRDefault="00187BBC" w:rsidP="00FB2A13">
            <w:pPr>
              <w:pStyle w:val="Table"/>
              <w:tabs>
                <w:tab w:val="clear" w:pos="709"/>
              </w:tabs>
              <w:spacing w:after="0"/>
              <w:ind w:left="0"/>
            </w:pPr>
          </w:p>
          <w:p w14:paraId="373686DF" w14:textId="51659224" w:rsidR="00187BBC" w:rsidRPr="002D4058" w:rsidRDefault="00187BBC" w:rsidP="00FB2A13">
            <w:pPr>
              <w:pStyle w:val="Table"/>
              <w:tabs>
                <w:tab w:val="clear" w:pos="709"/>
              </w:tabs>
              <w:spacing w:after="0"/>
              <w:ind w:left="0"/>
            </w:pPr>
            <w:r>
              <w:t>AMVLP</w:t>
            </w:r>
          </w:p>
        </w:tc>
        <w:tc>
          <w:tcPr>
            <w:tcW w:w="380" w:type="pct"/>
            <w:tcMar>
              <w:top w:w="85" w:type="dxa"/>
              <w:left w:w="85" w:type="dxa"/>
              <w:bottom w:w="85" w:type="dxa"/>
              <w:right w:w="85" w:type="dxa"/>
            </w:tcMar>
          </w:tcPr>
          <w:p w14:paraId="32FEBAD3" w14:textId="77777777" w:rsidR="00FC05F6" w:rsidRDefault="00BD7434" w:rsidP="00FB2A13">
            <w:pPr>
              <w:pStyle w:val="Table"/>
              <w:tabs>
                <w:tab w:val="clear" w:pos="709"/>
              </w:tabs>
              <w:spacing w:after="0"/>
              <w:ind w:left="0"/>
            </w:pPr>
            <w:r w:rsidRPr="002D4058">
              <w:t>SVAA</w:t>
            </w:r>
          </w:p>
          <w:p w14:paraId="1B17CC12" w14:textId="77777777" w:rsidR="00187BBC" w:rsidRDefault="00187BBC" w:rsidP="00FB2A13">
            <w:pPr>
              <w:pStyle w:val="Table"/>
              <w:tabs>
                <w:tab w:val="clear" w:pos="709"/>
              </w:tabs>
              <w:spacing w:after="0"/>
              <w:ind w:left="0"/>
            </w:pPr>
          </w:p>
          <w:p w14:paraId="4A8D866E" w14:textId="77777777" w:rsidR="00187BBC" w:rsidRDefault="00187BBC" w:rsidP="00FB2A13">
            <w:pPr>
              <w:pStyle w:val="Table"/>
              <w:tabs>
                <w:tab w:val="clear" w:pos="709"/>
              </w:tabs>
              <w:spacing w:after="0"/>
              <w:ind w:left="0"/>
            </w:pPr>
          </w:p>
          <w:p w14:paraId="41E0EFDB" w14:textId="16C8D856" w:rsidR="00187BBC" w:rsidRPr="002D4058" w:rsidRDefault="00187BBC" w:rsidP="00FB2A13">
            <w:pPr>
              <w:pStyle w:val="Table"/>
              <w:tabs>
                <w:tab w:val="clear" w:pos="709"/>
              </w:tabs>
              <w:spacing w:after="0"/>
              <w:ind w:left="0"/>
            </w:pPr>
            <w:r>
              <w:t>SVAA</w:t>
            </w:r>
          </w:p>
        </w:tc>
        <w:tc>
          <w:tcPr>
            <w:tcW w:w="996" w:type="pct"/>
            <w:tcMar>
              <w:top w:w="85" w:type="dxa"/>
              <w:left w:w="85" w:type="dxa"/>
              <w:bottom w:w="85" w:type="dxa"/>
              <w:right w:w="85" w:type="dxa"/>
            </w:tcMar>
          </w:tcPr>
          <w:p w14:paraId="6D5E6C0A" w14:textId="78655219" w:rsidR="00FC05F6" w:rsidRPr="002D4058" w:rsidRDefault="00A71A9D" w:rsidP="00187BBC">
            <w:pPr>
              <w:pStyle w:val="Table"/>
              <w:tabs>
                <w:tab w:val="clear" w:pos="709"/>
              </w:tabs>
              <w:spacing w:after="0"/>
              <w:ind w:left="0"/>
            </w:pPr>
            <w:r w:rsidRPr="002D4058">
              <w:t>P0282</w:t>
            </w:r>
            <w:r w:rsidR="00B83A33" w:rsidRPr="002D4058">
              <w:t xml:space="preserve"> </w:t>
            </w:r>
            <w:r w:rsidR="000D603C" w:rsidRPr="002D4058">
              <w:t xml:space="preserve">– </w:t>
            </w:r>
            <w:r w:rsidR="00BD7434" w:rsidRPr="002D4058">
              <w:t>Delivered Volume Notification</w:t>
            </w:r>
            <w:r w:rsidR="003335BA">
              <w:rPr>
                <w:rStyle w:val="FootnoteReference"/>
              </w:rPr>
              <w:footnoteReference w:id="14"/>
            </w:r>
          </w:p>
        </w:tc>
        <w:tc>
          <w:tcPr>
            <w:tcW w:w="543" w:type="pct"/>
            <w:tcMar>
              <w:top w:w="85" w:type="dxa"/>
              <w:left w:w="85" w:type="dxa"/>
              <w:bottom w:w="85" w:type="dxa"/>
              <w:right w:w="85" w:type="dxa"/>
            </w:tcMar>
          </w:tcPr>
          <w:p w14:paraId="5A63A069" w14:textId="77777777" w:rsidR="00FC05F6" w:rsidRPr="002D4058" w:rsidRDefault="00BD7434" w:rsidP="00FB2A13">
            <w:pPr>
              <w:pStyle w:val="Table"/>
              <w:tabs>
                <w:tab w:val="clear" w:pos="709"/>
              </w:tabs>
              <w:spacing w:after="0"/>
              <w:ind w:left="0"/>
            </w:pPr>
            <w:r w:rsidRPr="002D4058">
              <w:rPr>
                <w:lang w:val="en-US"/>
              </w:rPr>
              <w:t>Electronic or other method, as agreed.</w:t>
            </w:r>
          </w:p>
        </w:tc>
      </w:tr>
      <w:tr w:rsidR="00DB22E7" w:rsidRPr="002D4058" w14:paraId="752B8BD5" w14:textId="77777777" w:rsidTr="00BF5F5B">
        <w:trPr>
          <w:cantSplit/>
        </w:trPr>
        <w:tc>
          <w:tcPr>
            <w:tcW w:w="291" w:type="pct"/>
            <w:tcMar>
              <w:top w:w="85" w:type="dxa"/>
              <w:left w:w="85" w:type="dxa"/>
              <w:bottom w:w="85" w:type="dxa"/>
              <w:right w:w="85" w:type="dxa"/>
            </w:tcMar>
          </w:tcPr>
          <w:p w14:paraId="19D181CA" w14:textId="77777777" w:rsidR="00DB22E7" w:rsidRPr="002D4058" w:rsidRDefault="00DB22E7" w:rsidP="00FB2A13">
            <w:pPr>
              <w:pStyle w:val="Table"/>
              <w:tabs>
                <w:tab w:val="clear" w:pos="709"/>
              </w:tabs>
              <w:spacing w:after="0"/>
              <w:ind w:left="0"/>
            </w:pPr>
            <w:r w:rsidRPr="002D4058">
              <w:t>2.2</w:t>
            </w:r>
            <w:r w:rsidR="00CB7EA7">
              <w:t>A</w:t>
            </w:r>
            <w:r w:rsidRPr="002D4058">
              <w:t>.2</w:t>
            </w:r>
          </w:p>
        </w:tc>
        <w:tc>
          <w:tcPr>
            <w:tcW w:w="870" w:type="pct"/>
            <w:tcMar>
              <w:top w:w="85" w:type="dxa"/>
              <w:left w:w="85" w:type="dxa"/>
              <w:bottom w:w="85" w:type="dxa"/>
              <w:right w:w="85" w:type="dxa"/>
            </w:tcMar>
          </w:tcPr>
          <w:p w14:paraId="156CD676" w14:textId="609D6846" w:rsidR="00DB22E7" w:rsidRPr="002D4058" w:rsidRDefault="00B76D64" w:rsidP="003335BA">
            <w:pPr>
              <w:pStyle w:val="Table"/>
              <w:tabs>
                <w:tab w:val="clear" w:pos="709"/>
              </w:tabs>
              <w:spacing w:after="0"/>
              <w:ind w:left="0"/>
            </w:pPr>
            <w:r w:rsidRPr="002D4058">
              <w:t xml:space="preserve">As </w:t>
            </w:r>
            <w:r w:rsidRPr="008F7D78">
              <w:t>required</w:t>
            </w:r>
            <w:r w:rsidRPr="006E3B2E">
              <w:rPr>
                <w:rStyle w:val="FootnoteReference"/>
              </w:rPr>
              <w:footnoteReference w:id="15"/>
            </w:r>
          </w:p>
        </w:tc>
        <w:tc>
          <w:tcPr>
            <w:tcW w:w="1585" w:type="pct"/>
            <w:tcMar>
              <w:top w:w="85" w:type="dxa"/>
              <w:left w:w="85" w:type="dxa"/>
              <w:bottom w:w="85" w:type="dxa"/>
              <w:right w:w="85" w:type="dxa"/>
            </w:tcMar>
          </w:tcPr>
          <w:p w14:paraId="0B6C2990" w14:textId="24E5073A" w:rsidR="00DB22E7" w:rsidRPr="002D4058" w:rsidRDefault="00DB22E7" w:rsidP="00FB2A13">
            <w:pPr>
              <w:pStyle w:val="Table"/>
              <w:tabs>
                <w:tab w:val="clear" w:pos="709"/>
              </w:tabs>
              <w:spacing w:after="0"/>
              <w:ind w:left="0"/>
            </w:pPr>
            <w:r w:rsidRPr="002D4058">
              <w:t>Re-submit MSID Pair Delivered Volume</w:t>
            </w:r>
            <w:r w:rsidR="00187BBC">
              <w:t xml:space="preserve"> or AMSID Pair Delivered Volume</w:t>
            </w:r>
          </w:p>
        </w:tc>
        <w:tc>
          <w:tcPr>
            <w:tcW w:w="334" w:type="pct"/>
            <w:tcMar>
              <w:top w:w="85" w:type="dxa"/>
              <w:left w:w="85" w:type="dxa"/>
              <w:bottom w:w="85" w:type="dxa"/>
              <w:right w:w="85" w:type="dxa"/>
            </w:tcMar>
          </w:tcPr>
          <w:p w14:paraId="12FF3291" w14:textId="77777777" w:rsidR="00DB22E7" w:rsidRDefault="00DB22E7" w:rsidP="00FB2A13">
            <w:pPr>
              <w:pStyle w:val="Table"/>
              <w:tabs>
                <w:tab w:val="clear" w:pos="709"/>
              </w:tabs>
              <w:spacing w:after="0"/>
              <w:ind w:left="0"/>
            </w:pPr>
            <w:r w:rsidRPr="002D4058">
              <w:t>VLP</w:t>
            </w:r>
          </w:p>
          <w:p w14:paraId="4F8331BC" w14:textId="5B3757A3" w:rsidR="00187BBC" w:rsidRPr="002D4058" w:rsidRDefault="00187BBC" w:rsidP="00FB2A13">
            <w:pPr>
              <w:pStyle w:val="Table"/>
              <w:tabs>
                <w:tab w:val="clear" w:pos="709"/>
              </w:tabs>
              <w:spacing w:after="0"/>
              <w:ind w:left="0"/>
            </w:pPr>
            <w:r>
              <w:t>AMVLP</w:t>
            </w:r>
          </w:p>
        </w:tc>
        <w:tc>
          <w:tcPr>
            <w:tcW w:w="380" w:type="pct"/>
            <w:tcMar>
              <w:top w:w="85" w:type="dxa"/>
              <w:left w:w="85" w:type="dxa"/>
              <w:bottom w:w="85" w:type="dxa"/>
              <w:right w:w="85" w:type="dxa"/>
            </w:tcMar>
          </w:tcPr>
          <w:p w14:paraId="55C4F254" w14:textId="77777777" w:rsidR="00DB22E7" w:rsidRDefault="00DB22E7" w:rsidP="00FB2A13">
            <w:pPr>
              <w:pStyle w:val="Table"/>
              <w:tabs>
                <w:tab w:val="clear" w:pos="709"/>
              </w:tabs>
              <w:spacing w:after="0"/>
              <w:ind w:left="0"/>
            </w:pPr>
            <w:r w:rsidRPr="002D4058">
              <w:t>SVAA</w:t>
            </w:r>
          </w:p>
          <w:p w14:paraId="7717CA84" w14:textId="2DCC5F0E" w:rsidR="00187BBC" w:rsidRPr="002D4058" w:rsidRDefault="00187BBC" w:rsidP="00FB2A13">
            <w:pPr>
              <w:pStyle w:val="Table"/>
              <w:tabs>
                <w:tab w:val="clear" w:pos="709"/>
              </w:tabs>
              <w:spacing w:after="0"/>
              <w:ind w:left="0"/>
            </w:pPr>
            <w:r>
              <w:t>SVAA</w:t>
            </w:r>
          </w:p>
        </w:tc>
        <w:tc>
          <w:tcPr>
            <w:tcW w:w="996" w:type="pct"/>
            <w:tcMar>
              <w:top w:w="85" w:type="dxa"/>
              <w:left w:w="85" w:type="dxa"/>
              <w:bottom w:w="85" w:type="dxa"/>
              <w:right w:w="85" w:type="dxa"/>
            </w:tcMar>
          </w:tcPr>
          <w:p w14:paraId="66C12642" w14:textId="620B77E6" w:rsidR="00DB22E7" w:rsidRPr="002D4058" w:rsidRDefault="00A71A9D" w:rsidP="00187BBC">
            <w:pPr>
              <w:pStyle w:val="Table"/>
              <w:tabs>
                <w:tab w:val="clear" w:pos="709"/>
              </w:tabs>
              <w:spacing w:after="0"/>
              <w:ind w:left="0"/>
            </w:pPr>
            <w:r w:rsidRPr="002D4058">
              <w:t>P0282</w:t>
            </w:r>
            <w:r w:rsidR="00B83A33" w:rsidRPr="002D4058">
              <w:t xml:space="preserve"> </w:t>
            </w:r>
            <w:r w:rsidR="00B76D64" w:rsidRPr="002D4058">
              <w:t>–</w:t>
            </w:r>
            <w:r w:rsidR="00DB22E7" w:rsidRPr="002D4058">
              <w:t>Delivered Volume Notification</w:t>
            </w:r>
          </w:p>
        </w:tc>
        <w:tc>
          <w:tcPr>
            <w:tcW w:w="543" w:type="pct"/>
            <w:tcMar>
              <w:top w:w="85" w:type="dxa"/>
              <w:left w:w="85" w:type="dxa"/>
              <w:bottom w:w="85" w:type="dxa"/>
              <w:right w:w="85" w:type="dxa"/>
            </w:tcMar>
          </w:tcPr>
          <w:p w14:paraId="1AE59901" w14:textId="77777777" w:rsidR="00DB22E7" w:rsidRPr="002D4058" w:rsidRDefault="00DB22E7" w:rsidP="00FB2A13">
            <w:pPr>
              <w:pStyle w:val="Table"/>
              <w:tabs>
                <w:tab w:val="clear" w:pos="709"/>
              </w:tabs>
              <w:spacing w:after="0"/>
              <w:ind w:left="0"/>
              <w:rPr>
                <w:lang w:val="en-US"/>
              </w:rPr>
            </w:pPr>
            <w:r w:rsidRPr="002D4058">
              <w:rPr>
                <w:lang w:val="en-US"/>
              </w:rPr>
              <w:t>Electronic or other method, as agreed.</w:t>
            </w:r>
          </w:p>
        </w:tc>
      </w:tr>
      <w:tr w:rsidR="00DB22E7" w:rsidRPr="002D4058" w14:paraId="7896BBEE" w14:textId="77777777" w:rsidTr="00BF5F5B">
        <w:trPr>
          <w:cantSplit/>
        </w:trPr>
        <w:tc>
          <w:tcPr>
            <w:tcW w:w="291" w:type="pct"/>
            <w:tcMar>
              <w:top w:w="85" w:type="dxa"/>
              <w:left w:w="85" w:type="dxa"/>
              <w:bottom w:w="85" w:type="dxa"/>
              <w:right w:w="85" w:type="dxa"/>
            </w:tcMar>
          </w:tcPr>
          <w:p w14:paraId="22A06DBB" w14:textId="77777777" w:rsidR="00DB22E7" w:rsidRPr="002D4058" w:rsidRDefault="00DB22E7" w:rsidP="00FB2A13">
            <w:pPr>
              <w:pStyle w:val="Table"/>
              <w:tabs>
                <w:tab w:val="clear" w:pos="709"/>
              </w:tabs>
              <w:spacing w:after="0"/>
              <w:ind w:left="0"/>
            </w:pPr>
            <w:r w:rsidRPr="002D4058">
              <w:t>2.2</w:t>
            </w:r>
            <w:r w:rsidR="00CB7EA7">
              <w:t>A</w:t>
            </w:r>
            <w:r w:rsidRPr="002D4058">
              <w:t>.3</w:t>
            </w:r>
          </w:p>
        </w:tc>
        <w:tc>
          <w:tcPr>
            <w:tcW w:w="870" w:type="pct"/>
            <w:tcMar>
              <w:top w:w="85" w:type="dxa"/>
              <w:left w:w="85" w:type="dxa"/>
              <w:bottom w:w="85" w:type="dxa"/>
              <w:right w:w="85" w:type="dxa"/>
            </w:tcMar>
          </w:tcPr>
          <w:p w14:paraId="7F9E6271" w14:textId="77777777" w:rsidR="000D603C" w:rsidRPr="002D4058" w:rsidRDefault="00DB22E7" w:rsidP="00FB2A13">
            <w:pPr>
              <w:pStyle w:val="Table"/>
              <w:tabs>
                <w:tab w:val="clear" w:pos="709"/>
              </w:tabs>
              <w:spacing w:after="120"/>
              <w:ind w:left="0"/>
            </w:pPr>
            <w:r w:rsidRPr="002D4058">
              <w:t>W</w:t>
            </w:r>
            <w:r w:rsidR="002D4058">
              <w:t>ithin 1 WD of 2.2</w:t>
            </w:r>
            <w:r w:rsidR="00CB7EA7">
              <w:t>A</w:t>
            </w:r>
            <w:r w:rsidR="002D4058">
              <w:t>.1</w:t>
            </w:r>
          </w:p>
          <w:p w14:paraId="7A337C23" w14:textId="77777777" w:rsidR="00DB22E7" w:rsidRPr="002D4058" w:rsidRDefault="00DB22E7" w:rsidP="00FB2A13">
            <w:pPr>
              <w:pStyle w:val="Table"/>
              <w:tabs>
                <w:tab w:val="clear" w:pos="709"/>
              </w:tabs>
              <w:spacing w:after="0"/>
              <w:ind w:left="0"/>
            </w:pPr>
            <w:r w:rsidRPr="002D4058">
              <w:t>or where appropriate within 1 WD of 2.2</w:t>
            </w:r>
            <w:r w:rsidR="00CB7EA7">
              <w:t>A</w:t>
            </w:r>
            <w:r w:rsidRPr="002D4058">
              <w:t>.2</w:t>
            </w:r>
          </w:p>
        </w:tc>
        <w:tc>
          <w:tcPr>
            <w:tcW w:w="1585" w:type="pct"/>
            <w:tcMar>
              <w:top w:w="85" w:type="dxa"/>
              <w:left w:w="85" w:type="dxa"/>
              <w:bottom w:w="85" w:type="dxa"/>
              <w:right w:w="85" w:type="dxa"/>
            </w:tcMar>
          </w:tcPr>
          <w:p w14:paraId="242E4AEB" w14:textId="44280464" w:rsidR="00DB22E7" w:rsidRPr="002D4058" w:rsidRDefault="00DB22E7" w:rsidP="00FB2A13">
            <w:pPr>
              <w:pStyle w:val="Table"/>
              <w:tabs>
                <w:tab w:val="clear" w:pos="709"/>
              </w:tabs>
              <w:spacing w:after="0"/>
              <w:ind w:left="0"/>
            </w:pPr>
            <w:r w:rsidRPr="002D4058">
              <w:t xml:space="preserve">Log </w:t>
            </w:r>
            <w:r w:rsidR="00B76D64" w:rsidRPr="002D4058">
              <w:t xml:space="preserve">and </w:t>
            </w:r>
            <w:r w:rsidRPr="002D4058">
              <w:t>validate MSID Pair Delivered Volume</w:t>
            </w:r>
            <w:r w:rsidR="004F1EAF">
              <w:t xml:space="preserve"> or AMSID Pair Delivered Volume.</w:t>
            </w:r>
          </w:p>
        </w:tc>
        <w:tc>
          <w:tcPr>
            <w:tcW w:w="334" w:type="pct"/>
            <w:tcMar>
              <w:top w:w="85" w:type="dxa"/>
              <w:left w:w="85" w:type="dxa"/>
              <w:bottom w:w="85" w:type="dxa"/>
              <w:right w:w="85" w:type="dxa"/>
            </w:tcMar>
          </w:tcPr>
          <w:p w14:paraId="1EFCEB1F" w14:textId="77777777" w:rsidR="00DB22E7" w:rsidRPr="002D4058" w:rsidRDefault="00DB22E7" w:rsidP="00FB2A13">
            <w:pPr>
              <w:pStyle w:val="Table"/>
              <w:tabs>
                <w:tab w:val="clear" w:pos="709"/>
              </w:tabs>
              <w:spacing w:after="0"/>
              <w:ind w:left="0"/>
            </w:pPr>
            <w:r w:rsidRPr="002D4058">
              <w:t>SVAA</w:t>
            </w:r>
          </w:p>
        </w:tc>
        <w:tc>
          <w:tcPr>
            <w:tcW w:w="380" w:type="pct"/>
            <w:tcMar>
              <w:top w:w="85" w:type="dxa"/>
              <w:left w:w="85" w:type="dxa"/>
              <w:bottom w:w="85" w:type="dxa"/>
              <w:right w:w="85" w:type="dxa"/>
            </w:tcMar>
          </w:tcPr>
          <w:p w14:paraId="67D4BE41" w14:textId="77777777" w:rsidR="00DB22E7" w:rsidRPr="002D4058" w:rsidRDefault="00DB22E7" w:rsidP="00FB2A13">
            <w:pPr>
              <w:pStyle w:val="Table"/>
              <w:tabs>
                <w:tab w:val="clear" w:pos="709"/>
              </w:tabs>
              <w:spacing w:after="0"/>
              <w:ind w:left="0"/>
            </w:pPr>
          </w:p>
        </w:tc>
        <w:tc>
          <w:tcPr>
            <w:tcW w:w="996" w:type="pct"/>
            <w:tcMar>
              <w:top w:w="85" w:type="dxa"/>
              <w:left w:w="85" w:type="dxa"/>
              <w:bottom w:w="85" w:type="dxa"/>
              <w:right w:w="85" w:type="dxa"/>
            </w:tcMar>
          </w:tcPr>
          <w:p w14:paraId="6793B414" w14:textId="3FE8256D" w:rsidR="00DB22E7" w:rsidRPr="002D4058" w:rsidRDefault="00DB22E7" w:rsidP="004F1EAF">
            <w:pPr>
              <w:pStyle w:val="Table"/>
              <w:tabs>
                <w:tab w:val="clear" w:pos="709"/>
              </w:tabs>
              <w:spacing w:after="0"/>
              <w:ind w:left="0"/>
            </w:pPr>
            <w:r w:rsidRPr="002D4058">
              <w:t xml:space="preserve">Appendix </w:t>
            </w:r>
            <w:r w:rsidR="004268E2" w:rsidRPr="002D4058">
              <w:t>3.</w:t>
            </w:r>
            <w:r w:rsidR="004F1EAF">
              <w:t xml:space="preserve">4 </w:t>
            </w:r>
            <w:r w:rsidRPr="002D4058">
              <w:t xml:space="preserve"> Delivered Volume File Validation</w:t>
            </w:r>
          </w:p>
        </w:tc>
        <w:tc>
          <w:tcPr>
            <w:tcW w:w="543" w:type="pct"/>
            <w:tcMar>
              <w:top w:w="85" w:type="dxa"/>
              <w:left w:w="85" w:type="dxa"/>
              <w:bottom w:w="85" w:type="dxa"/>
              <w:right w:w="85" w:type="dxa"/>
            </w:tcMar>
          </w:tcPr>
          <w:p w14:paraId="287055C2" w14:textId="772AA4A1" w:rsidR="00DB22E7" w:rsidRPr="002D4058" w:rsidRDefault="008F7D78">
            <w:pPr>
              <w:pStyle w:val="Table"/>
              <w:tabs>
                <w:tab w:val="clear" w:pos="709"/>
              </w:tabs>
              <w:spacing w:after="0"/>
              <w:ind w:left="0"/>
              <w:rPr>
                <w:lang w:val="en-US"/>
              </w:rPr>
            </w:pPr>
            <w:r>
              <w:rPr>
                <w:lang w:val="en-US"/>
              </w:rPr>
              <w:t>Internal process.</w:t>
            </w:r>
          </w:p>
        </w:tc>
      </w:tr>
      <w:tr w:rsidR="00CB7EA7" w:rsidRPr="002D4058" w14:paraId="08D1B8DB" w14:textId="77777777" w:rsidTr="00BF5F5B">
        <w:trPr>
          <w:cantSplit/>
        </w:trPr>
        <w:tc>
          <w:tcPr>
            <w:tcW w:w="291" w:type="pct"/>
            <w:tcBorders>
              <w:bottom w:val="nil"/>
            </w:tcBorders>
            <w:tcMar>
              <w:top w:w="85" w:type="dxa"/>
              <w:left w:w="85" w:type="dxa"/>
              <w:bottom w:w="85" w:type="dxa"/>
              <w:right w:w="85" w:type="dxa"/>
            </w:tcMar>
          </w:tcPr>
          <w:p w14:paraId="49B48C1A" w14:textId="77777777" w:rsidR="00CB7EA7" w:rsidRPr="002D4058" w:rsidRDefault="00CB7EA7" w:rsidP="00CB7EA7">
            <w:pPr>
              <w:pStyle w:val="Table"/>
              <w:tabs>
                <w:tab w:val="clear" w:pos="709"/>
              </w:tabs>
              <w:spacing w:after="0"/>
              <w:ind w:left="0"/>
            </w:pPr>
            <w:r w:rsidRPr="002D4058">
              <w:lastRenderedPageBreak/>
              <w:t>2.2</w:t>
            </w:r>
            <w:r>
              <w:t>A</w:t>
            </w:r>
            <w:r w:rsidRPr="002D4058">
              <w:t>.4</w:t>
            </w:r>
          </w:p>
        </w:tc>
        <w:tc>
          <w:tcPr>
            <w:tcW w:w="870" w:type="pct"/>
            <w:tcBorders>
              <w:bottom w:val="nil"/>
            </w:tcBorders>
            <w:tcMar>
              <w:top w:w="85" w:type="dxa"/>
              <w:left w:w="85" w:type="dxa"/>
              <w:bottom w:w="85" w:type="dxa"/>
              <w:right w:w="85" w:type="dxa"/>
            </w:tcMar>
          </w:tcPr>
          <w:p w14:paraId="2E6F97FD" w14:textId="77777777" w:rsidR="00CB7EA7" w:rsidRPr="002D4058" w:rsidRDefault="00CB7EA7" w:rsidP="00CB7EA7">
            <w:pPr>
              <w:pStyle w:val="Table"/>
              <w:tabs>
                <w:tab w:val="clear" w:pos="709"/>
              </w:tabs>
              <w:spacing w:after="120"/>
              <w:ind w:left="0"/>
            </w:pPr>
            <w:r>
              <w:t>Within 1 WD of 2.2A.1</w:t>
            </w:r>
          </w:p>
          <w:p w14:paraId="0A2696E3" w14:textId="77777777" w:rsidR="00CB7EA7" w:rsidRPr="002D4058" w:rsidRDefault="00CB7EA7" w:rsidP="00CB7EA7">
            <w:pPr>
              <w:pStyle w:val="Table"/>
              <w:tabs>
                <w:tab w:val="clear" w:pos="709"/>
              </w:tabs>
              <w:spacing w:after="0"/>
              <w:ind w:left="0"/>
            </w:pPr>
            <w:r w:rsidRPr="002D4058">
              <w:t>or where appropriate within 1 WD of 2.2</w:t>
            </w:r>
            <w:r>
              <w:t>A</w:t>
            </w:r>
            <w:r w:rsidRPr="002D4058">
              <w:t>.2</w:t>
            </w:r>
          </w:p>
        </w:tc>
        <w:tc>
          <w:tcPr>
            <w:tcW w:w="1585" w:type="pct"/>
            <w:tcBorders>
              <w:bottom w:val="nil"/>
            </w:tcBorders>
            <w:tcMar>
              <w:top w:w="85" w:type="dxa"/>
              <w:left w:w="85" w:type="dxa"/>
              <w:bottom w:w="85" w:type="dxa"/>
              <w:right w:w="85" w:type="dxa"/>
            </w:tcMar>
          </w:tcPr>
          <w:p w14:paraId="05772B01" w14:textId="77777777" w:rsidR="00CB7EA7" w:rsidRPr="002D4058" w:rsidRDefault="00CB7EA7" w:rsidP="00CB7EA7">
            <w:pPr>
              <w:pStyle w:val="Table"/>
              <w:tabs>
                <w:tab w:val="clear" w:pos="709"/>
              </w:tabs>
              <w:spacing w:after="0"/>
              <w:ind w:left="0"/>
            </w:pPr>
            <w:r w:rsidRPr="002D4058">
              <w:t>If the file cannot be processed send notification.</w:t>
            </w:r>
          </w:p>
        </w:tc>
        <w:tc>
          <w:tcPr>
            <w:tcW w:w="334" w:type="pct"/>
            <w:tcBorders>
              <w:bottom w:val="nil"/>
            </w:tcBorders>
            <w:tcMar>
              <w:top w:w="85" w:type="dxa"/>
              <w:left w:w="85" w:type="dxa"/>
              <w:bottom w:w="85" w:type="dxa"/>
              <w:right w:w="85" w:type="dxa"/>
            </w:tcMar>
          </w:tcPr>
          <w:p w14:paraId="47B9831B" w14:textId="77777777" w:rsidR="00CB7EA7" w:rsidRPr="002D4058" w:rsidRDefault="00CB7EA7" w:rsidP="00CB7EA7">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39A4E9DA" w14:textId="77777777" w:rsidR="00CB7EA7" w:rsidRDefault="00CB7EA7" w:rsidP="00CB7EA7">
            <w:pPr>
              <w:pStyle w:val="Table"/>
              <w:tabs>
                <w:tab w:val="clear" w:pos="709"/>
              </w:tabs>
              <w:spacing w:after="0"/>
              <w:ind w:left="0"/>
            </w:pPr>
            <w:r w:rsidRPr="002D4058">
              <w:t>VLP</w:t>
            </w:r>
          </w:p>
          <w:p w14:paraId="2F1D31B5" w14:textId="01FDDBF6" w:rsidR="00755614" w:rsidRDefault="00755614" w:rsidP="00CB7EA7">
            <w:pPr>
              <w:pStyle w:val="Table"/>
              <w:tabs>
                <w:tab w:val="clear" w:pos="709"/>
              </w:tabs>
              <w:spacing w:after="0"/>
              <w:ind w:left="0"/>
            </w:pPr>
            <w:r>
              <w:t>or</w:t>
            </w:r>
          </w:p>
          <w:p w14:paraId="32E77010" w14:textId="16ABE2CB" w:rsidR="00755614" w:rsidRPr="002D4058" w:rsidRDefault="00755614" w:rsidP="00CB7EA7">
            <w:pPr>
              <w:pStyle w:val="Table"/>
              <w:tabs>
                <w:tab w:val="clear" w:pos="709"/>
              </w:tabs>
              <w:spacing w:after="0"/>
              <w:ind w:left="0"/>
            </w:pPr>
            <w:r>
              <w:t>AMVLP</w:t>
            </w:r>
          </w:p>
        </w:tc>
        <w:tc>
          <w:tcPr>
            <w:tcW w:w="996" w:type="pct"/>
            <w:tcBorders>
              <w:bottom w:val="nil"/>
            </w:tcBorders>
            <w:tcMar>
              <w:top w:w="85" w:type="dxa"/>
              <w:left w:w="85" w:type="dxa"/>
              <w:bottom w:w="85" w:type="dxa"/>
              <w:right w:w="85" w:type="dxa"/>
            </w:tcMar>
          </w:tcPr>
          <w:p w14:paraId="73C2D3B3" w14:textId="77777777" w:rsidR="00CB7EA7" w:rsidRPr="002D4058" w:rsidRDefault="00CB7EA7" w:rsidP="00CB7EA7">
            <w:pPr>
              <w:pStyle w:val="Table"/>
              <w:tabs>
                <w:tab w:val="clear" w:pos="709"/>
              </w:tabs>
              <w:spacing w:after="0"/>
              <w:ind w:left="0"/>
            </w:pPr>
            <w:r>
              <w:t>Negative Acknowledgement</w:t>
            </w:r>
          </w:p>
        </w:tc>
        <w:tc>
          <w:tcPr>
            <w:tcW w:w="543" w:type="pct"/>
            <w:tcBorders>
              <w:bottom w:val="nil"/>
            </w:tcBorders>
            <w:tcMar>
              <w:top w:w="85" w:type="dxa"/>
              <w:left w:w="85" w:type="dxa"/>
              <w:bottom w:w="85" w:type="dxa"/>
              <w:right w:w="85" w:type="dxa"/>
            </w:tcMar>
          </w:tcPr>
          <w:p w14:paraId="14407B95" w14:textId="77777777" w:rsidR="00CB7EA7" w:rsidRPr="002D4058" w:rsidRDefault="00CB7EA7" w:rsidP="00CB7EA7">
            <w:pPr>
              <w:pStyle w:val="Table"/>
              <w:tabs>
                <w:tab w:val="clear" w:pos="709"/>
              </w:tabs>
              <w:spacing w:after="0"/>
              <w:ind w:left="0"/>
              <w:rPr>
                <w:lang w:val="en-US"/>
              </w:rPr>
            </w:pPr>
            <w:r w:rsidRPr="002D4058">
              <w:rPr>
                <w:lang w:val="en-US"/>
              </w:rPr>
              <w:t>Electronic or other method, as agreed.</w:t>
            </w:r>
          </w:p>
        </w:tc>
      </w:tr>
      <w:tr w:rsidR="00CB7EA7" w:rsidRPr="002D4058" w14:paraId="6F6782E5" w14:textId="77777777" w:rsidTr="00BF5F5B">
        <w:trPr>
          <w:cantSplit/>
        </w:trPr>
        <w:tc>
          <w:tcPr>
            <w:tcW w:w="291" w:type="pct"/>
            <w:tcBorders>
              <w:top w:val="nil"/>
            </w:tcBorders>
            <w:tcMar>
              <w:top w:w="85" w:type="dxa"/>
              <w:left w:w="85" w:type="dxa"/>
              <w:bottom w:w="85" w:type="dxa"/>
              <w:right w:w="85" w:type="dxa"/>
            </w:tcMar>
          </w:tcPr>
          <w:p w14:paraId="70AD6619" w14:textId="77777777" w:rsidR="00CB7EA7" w:rsidRPr="002D4058" w:rsidRDefault="00CB7EA7" w:rsidP="00CB7EA7">
            <w:pPr>
              <w:pStyle w:val="Table"/>
              <w:tabs>
                <w:tab w:val="clear" w:pos="709"/>
              </w:tabs>
              <w:spacing w:after="0"/>
              <w:ind w:left="0"/>
            </w:pPr>
          </w:p>
        </w:tc>
        <w:tc>
          <w:tcPr>
            <w:tcW w:w="870" w:type="pct"/>
            <w:tcBorders>
              <w:top w:val="nil"/>
            </w:tcBorders>
            <w:tcMar>
              <w:top w:w="85" w:type="dxa"/>
              <w:left w:w="85" w:type="dxa"/>
              <w:bottom w:w="85" w:type="dxa"/>
              <w:right w:w="85" w:type="dxa"/>
            </w:tcMar>
          </w:tcPr>
          <w:p w14:paraId="4732C44B" w14:textId="77777777" w:rsidR="00CB7EA7" w:rsidRPr="002D4058" w:rsidRDefault="00CB7EA7" w:rsidP="00CB7EA7">
            <w:pPr>
              <w:pStyle w:val="Table"/>
              <w:tabs>
                <w:tab w:val="clear" w:pos="709"/>
              </w:tabs>
              <w:spacing w:after="0"/>
              <w:ind w:left="0"/>
            </w:pPr>
          </w:p>
        </w:tc>
        <w:tc>
          <w:tcPr>
            <w:tcW w:w="1585" w:type="pct"/>
            <w:tcBorders>
              <w:top w:val="nil"/>
            </w:tcBorders>
            <w:tcMar>
              <w:top w:w="85" w:type="dxa"/>
              <w:left w:w="85" w:type="dxa"/>
              <w:bottom w:w="85" w:type="dxa"/>
              <w:right w:w="85" w:type="dxa"/>
            </w:tcMar>
          </w:tcPr>
          <w:p w14:paraId="01A14ACA" w14:textId="39FAB272" w:rsidR="00CB7EA7" w:rsidRPr="002D4058" w:rsidRDefault="00CB7EA7" w:rsidP="00755614">
            <w:pPr>
              <w:pStyle w:val="Table"/>
              <w:tabs>
                <w:tab w:val="clear" w:pos="709"/>
              </w:tabs>
              <w:spacing w:after="0"/>
              <w:ind w:left="0"/>
            </w:pPr>
            <w:r w:rsidRPr="002D4058">
              <w:t>Return to 2.2</w:t>
            </w:r>
            <w:r>
              <w:t>A</w:t>
            </w:r>
            <w:r w:rsidRPr="002D4058">
              <w:t>.</w:t>
            </w:r>
            <w:r w:rsidR="00755614">
              <w:t>2</w:t>
            </w:r>
            <w:r w:rsidRPr="002D4058">
              <w:t xml:space="preserve"> if VLP wishes to provide revised MSID Pair Delivered Volume</w:t>
            </w:r>
            <w:r w:rsidR="00755614">
              <w:t xml:space="preserve"> or AM</w:t>
            </w:r>
            <w:r w:rsidR="00755614" w:rsidRPr="002D4058">
              <w:t>VLP wishes to provide revised MSID Pair Delivered Volume</w:t>
            </w:r>
            <w:r w:rsidR="00755614">
              <w:t xml:space="preserve"> or AMSID</w:t>
            </w:r>
            <w:r w:rsidR="00755614" w:rsidRPr="002D4058">
              <w:t xml:space="preserve"> Pair</w:t>
            </w:r>
            <w:r w:rsidR="00755614">
              <w:t xml:space="preserve"> </w:t>
            </w:r>
            <w:r w:rsidR="00755614" w:rsidRPr="002D4058">
              <w:t>Delivered Volume</w:t>
            </w:r>
            <w:r w:rsidR="00755614">
              <w:t>.</w:t>
            </w:r>
          </w:p>
        </w:tc>
        <w:tc>
          <w:tcPr>
            <w:tcW w:w="334" w:type="pct"/>
            <w:tcBorders>
              <w:top w:val="nil"/>
            </w:tcBorders>
            <w:tcMar>
              <w:top w:w="85" w:type="dxa"/>
              <w:left w:w="85" w:type="dxa"/>
              <w:bottom w:w="85" w:type="dxa"/>
              <w:right w:w="85" w:type="dxa"/>
            </w:tcMar>
          </w:tcPr>
          <w:p w14:paraId="23BEDD2F" w14:textId="77777777" w:rsidR="00CB7EA7" w:rsidRPr="002D4058" w:rsidRDefault="00CB7EA7" w:rsidP="00CB7EA7">
            <w:pPr>
              <w:pStyle w:val="Table"/>
              <w:tabs>
                <w:tab w:val="clear" w:pos="709"/>
              </w:tabs>
              <w:spacing w:after="0"/>
              <w:ind w:left="0"/>
            </w:pPr>
          </w:p>
        </w:tc>
        <w:tc>
          <w:tcPr>
            <w:tcW w:w="380" w:type="pct"/>
            <w:tcBorders>
              <w:top w:val="nil"/>
            </w:tcBorders>
            <w:tcMar>
              <w:top w:w="85" w:type="dxa"/>
              <w:left w:w="85" w:type="dxa"/>
              <w:bottom w:w="85" w:type="dxa"/>
              <w:right w:w="85" w:type="dxa"/>
            </w:tcMar>
          </w:tcPr>
          <w:p w14:paraId="6C381795" w14:textId="77777777" w:rsidR="00CB7EA7" w:rsidRPr="002D4058" w:rsidRDefault="00CB7EA7" w:rsidP="00CB7EA7">
            <w:pPr>
              <w:pStyle w:val="Table"/>
              <w:tabs>
                <w:tab w:val="clear" w:pos="709"/>
              </w:tabs>
              <w:spacing w:after="0"/>
              <w:ind w:left="0"/>
            </w:pPr>
          </w:p>
        </w:tc>
        <w:tc>
          <w:tcPr>
            <w:tcW w:w="996" w:type="pct"/>
            <w:tcBorders>
              <w:top w:val="nil"/>
            </w:tcBorders>
            <w:tcMar>
              <w:top w:w="85" w:type="dxa"/>
              <w:left w:w="85" w:type="dxa"/>
              <w:bottom w:w="85" w:type="dxa"/>
              <w:right w:w="85" w:type="dxa"/>
            </w:tcMar>
          </w:tcPr>
          <w:p w14:paraId="3EEDADB8" w14:textId="77777777" w:rsidR="00CB7EA7" w:rsidRPr="002D4058" w:rsidRDefault="00CB7EA7" w:rsidP="00CB7EA7">
            <w:pPr>
              <w:pStyle w:val="Table"/>
              <w:tabs>
                <w:tab w:val="clear" w:pos="709"/>
              </w:tabs>
              <w:spacing w:after="0"/>
              <w:ind w:left="0"/>
            </w:pPr>
          </w:p>
        </w:tc>
        <w:tc>
          <w:tcPr>
            <w:tcW w:w="543" w:type="pct"/>
            <w:tcBorders>
              <w:top w:val="nil"/>
            </w:tcBorders>
            <w:tcMar>
              <w:top w:w="85" w:type="dxa"/>
              <w:left w:w="85" w:type="dxa"/>
              <w:bottom w:w="85" w:type="dxa"/>
              <w:right w:w="85" w:type="dxa"/>
            </w:tcMar>
          </w:tcPr>
          <w:p w14:paraId="3F2E545E" w14:textId="77777777" w:rsidR="00CB7EA7" w:rsidRPr="002D4058" w:rsidRDefault="00CB7EA7" w:rsidP="00CB7EA7">
            <w:pPr>
              <w:pStyle w:val="Table"/>
              <w:tabs>
                <w:tab w:val="clear" w:pos="709"/>
              </w:tabs>
              <w:spacing w:after="0"/>
              <w:ind w:left="0"/>
              <w:rPr>
                <w:lang w:val="en-US"/>
              </w:rPr>
            </w:pPr>
          </w:p>
        </w:tc>
      </w:tr>
      <w:tr w:rsidR="00CB7EA7" w:rsidRPr="002D4058" w14:paraId="786BDF18" w14:textId="77777777" w:rsidTr="00BF5F5B">
        <w:trPr>
          <w:cantSplit/>
        </w:trPr>
        <w:tc>
          <w:tcPr>
            <w:tcW w:w="291" w:type="pct"/>
            <w:tcBorders>
              <w:bottom w:val="nil"/>
            </w:tcBorders>
            <w:tcMar>
              <w:top w:w="85" w:type="dxa"/>
              <w:left w:w="85" w:type="dxa"/>
              <w:bottom w:w="85" w:type="dxa"/>
              <w:right w:w="85" w:type="dxa"/>
            </w:tcMar>
          </w:tcPr>
          <w:p w14:paraId="711588D8" w14:textId="77777777" w:rsidR="00CB7EA7" w:rsidRPr="002D4058" w:rsidRDefault="00CB7EA7" w:rsidP="00CB7EA7">
            <w:pPr>
              <w:pStyle w:val="Table"/>
              <w:tabs>
                <w:tab w:val="clear" w:pos="709"/>
              </w:tabs>
              <w:spacing w:after="0"/>
              <w:ind w:left="0"/>
            </w:pPr>
            <w:r w:rsidRPr="002D4058">
              <w:t>2.2</w:t>
            </w:r>
            <w:r>
              <w:t>A</w:t>
            </w:r>
            <w:r w:rsidRPr="002D4058">
              <w:t>.5</w:t>
            </w:r>
          </w:p>
        </w:tc>
        <w:tc>
          <w:tcPr>
            <w:tcW w:w="870" w:type="pct"/>
            <w:tcBorders>
              <w:bottom w:val="nil"/>
            </w:tcBorders>
            <w:tcMar>
              <w:top w:w="85" w:type="dxa"/>
              <w:left w:w="85" w:type="dxa"/>
              <w:bottom w:w="85" w:type="dxa"/>
              <w:right w:w="85" w:type="dxa"/>
            </w:tcMar>
          </w:tcPr>
          <w:p w14:paraId="622FB7D5" w14:textId="77777777" w:rsidR="00CB7EA7" w:rsidRPr="002D4058" w:rsidRDefault="00CB7EA7" w:rsidP="00CB7EA7">
            <w:pPr>
              <w:pStyle w:val="Table"/>
              <w:tabs>
                <w:tab w:val="clear" w:pos="709"/>
              </w:tabs>
              <w:spacing w:after="120"/>
              <w:ind w:left="0"/>
            </w:pPr>
            <w:r w:rsidRPr="002D4058">
              <w:t>Within 1 WD of 2.2</w:t>
            </w:r>
            <w:r>
              <w:t>A</w:t>
            </w:r>
            <w:r w:rsidRPr="002D4058">
              <w:t>.1</w:t>
            </w:r>
          </w:p>
          <w:p w14:paraId="5BAC5FD6" w14:textId="77777777" w:rsidR="00CB7EA7" w:rsidRPr="002D4058" w:rsidRDefault="00CB7EA7" w:rsidP="00CB7EA7">
            <w:pPr>
              <w:pStyle w:val="Table"/>
              <w:tabs>
                <w:tab w:val="clear" w:pos="709"/>
              </w:tabs>
              <w:spacing w:after="0"/>
              <w:ind w:left="0"/>
            </w:pPr>
            <w:r w:rsidRPr="002D4058">
              <w:t>or where appropriate within 1 WD of 2.2</w:t>
            </w:r>
            <w:r>
              <w:t>A</w:t>
            </w:r>
            <w:r w:rsidRPr="002D4058">
              <w:t>.2</w:t>
            </w:r>
          </w:p>
        </w:tc>
        <w:tc>
          <w:tcPr>
            <w:tcW w:w="1585" w:type="pct"/>
            <w:tcBorders>
              <w:bottom w:val="nil"/>
            </w:tcBorders>
            <w:tcMar>
              <w:top w:w="85" w:type="dxa"/>
              <w:left w:w="85" w:type="dxa"/>
              <w:bottom w:w="85" w:type="dxa"/>
              <w:right w:w="85" w:type="dxa"/>
            </w:tcMar>
          </w:tcPr>
          <w:p w14:paraId="28E26BA1" w14:textId="77777777" w:rsidR="00CB7EA7" w:rsidRDefault="00CB7EA7" w:rsidP="00CB7EA7">
            <w:pPr>
              <w:pStyle w:val="Table"/>
              <w:tabs>
                <w:tab w:val="clear" w:pos="709"/>
              </w:tabs>
              <w:spacing w:after="0"/>
              <w:ind w:left="0"/>
            </w:pPr>
            <w:r w:rsidRPr="002D4058">
              <w:t>If MSID Pair Delivered Volume fails validation send rejection.</w:t>
            </w:r>
          </w:p>
          <w:p w14:paraId="7EE57F70" w14:textId="77960210" w:rsidR="007D6432" w:rsidRPr="002D4058" w:rsidRDefault="007D6432" w:rsidP="00CB7EA7">
            <w:pPr>
              <w:pStyle w:val="Table"/>
              <w:tabs>
                <w:tab w:val="clear" w:pos="709"/>
              </w:tabs>
              <w:spacing w:after="0"/>
              <w:ind w:left="0"/>
            </w:pPr>
            <w:r w:rsidRPr="002D4058">
              <w:t xml:space="preserve">If </w:t>
            </w:r>
            <w:r>
              <w:t xml:space="preserve">AMSID Pair </w:t>
            </w:r>
            <w:r w:rsidRPr="002D4058">
              <w:t>Delivered Volume fails validation send rejection.</w:t>
            </w:r>
          </w:p>
        </w:tc>
        <w:tc>
          <w:tcPr>
            <w:tcW w:w="334" w:type="pct"/>
            <w:tcBorders>
              <w:bottom w:val="nil"/>
            </w:tcBorders>
            <w:tcMar>
              <w:top w:w="85" w:type="dxa"/>
              <w:left w:w="85" w:type="dxa"/>
              <w:bottom w:w="85" w:type="dxa"/>
              <w:right w:w="85" w:type="dxa"/>
            </w:tcMar>
          </w:tcPr>
          <w:p w14:paraId="4556DEB4" w14:textId="77777777" w:rsidR="00CB7EA7" w:rsidRPr="002D4058" w:rsidRDefault="00CB7EA7" w:rsidP="00CB7EA7">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139F5767" w14:textId="77777777" w:rsidR="007D6432" w:rsidRDefault="00CB7EA7" w:rsidP="00CB7EA7">
            <w:pPr>
              <w:pStyle w:val="Table"/>
              <w:tabs>
                <w:tab w:val="clear" w:pos="709"/>
              </w:tabs>
              <w:spacing w:after="0"/>
              <w:ind w:left="0"/>
            </w:pPr>
            <w:r w:rsidRPr="002D4058">
              <w:t>VLP</w:t>
            </w:r>
            <w:r w:rsidR="007D6432">
              <w:t xml:space="preserve"> or AMVLP</w:t>
            </w:r>
          </w:p>
          <w:p w14:paraId="3BFE5DA9" w14:textId="77777777" w:rsidR="007D6432" w:rsidRDefault="007D6432" w:rsidP="00CB7EA7">
            <w:pPr>
              <w:pStyle w:val="Table"/>
              <w:tabs>
                <w:tab w:val="clear" w:pos="709"/>
              </w:tabs>
              <w:spacing w:after="0"/>
              <w:ind w:left="0"/>
            </w:pPr>
          </w:p>
          <w:p w14:paraId="30AA7256" w14:textId="0526AF65" w:rsidR="007D6432" w:rsidRPr="002D4058" w:rsidRDefault="007D6432" w:rsidP="00CB7EA7">
            <w:pPr>
              <w:pStyle w:val="Table"/>
              <w:tabs>
                <w:tab w:val="clear" w:pos="709"/>
              </w:tabs>
              <w:spacing w:after="0"/>
              <w:ind w:left="0"/>
            </w:pPr>
            <w:r>
              <w:t>AMVLP</w:t>
            </w:r>
          </w:p>
        </w:tc>
        <w:tc>
          <w:tcPr>
            <w:tcW w:w="996" w:type="pct"/>
            <w:tcBorders>
              <w:bottom w:val="nil"/>
            </w:tcBorders>
            <w:tcMar>
              <w:top w:w="85" w:type="dxa"/>
              <w:left w:w="85" w:type="dxa"/>
              <w:bottom w:w="85" w:type="dxa"/>
              <w:right w:w="85" w:type="dxa"/>
            </w:tcMar>
          </w:tcPr>
          <w:p w14:paraId="15F12A02" w14:textId="677E8782" w:rsidR="00CB7EA7" w:rsidRPr="002D4058" w:rsidRDefault="00CB7EA7" w:rsidP="006E50C5">
            <w:pPr>
              <w:pStyle w:val="Table"/>
              <w:tabs>
                <w:tab w:val="clear" w:pos="709"/>
              </w:tabs>
              <w:spacing w:after="0"/>
              <w:ind w:left="0"/>
            </w:pPr>
            <w:r w:rsidRPr="002D4058">
              <w:t xml:space="preserve">P0283 – Rejection </w:t>
            </w:r>
            <w:proofErr w:type="gramStart"/>
            <w:r w:rsidRPr="002D4058">
              <w:t>of  Delivered</w:t>
            </w:r>
            <w:proofErr w:type="gramEnd"/>
            <w:r w:rsidRPr="002D4058">
              <w:t xml:space="preserve"> </w:t>
            </w:r>
            <w:r w:rsidR="00955CD4" w:rsidRPr="002D4058">
              <w:t>Volume</w:t>
            </w:r>
            <w:r w:rsidR="006E50C5">
              <w:rPr>
                <w:vertAlign w:val="superscript"/>
              </w:rPr>
              <w:fldChar w:fldCharType="begin"/>
            </w:r>
            <w:r w:rsidR="006E50C5">
              <w:instrText xml:space="preserve"> NOTEREF _Ref145060435 \h </w:instrText>
            </w:r>
            <w:r w:rsidR="006E50C5">
              <w:rPr>
                <w:vertAlign w:val="superscript"/>
              </w:rPr>
            </w:r>
            <w:r w:rsidR="006E50C5">
              <w:rPr>
                <w:vertAlign w:val="superscript"/>
              </w:rPr>
              <w:fldChar w:fldCharType="separate"/>
            </w:r>
            <w:r w:rsidR="006E50C5">
              <w:t>10</w:t>
            </w:r>
            <w:r w:rsidR="006E50C5">
              <w:rPr>
                <w:vertAlign w:val="superscript"/>
              </w:rPr>
              <w:fldChar w:fldCharType="end"/>
            </w:r>
          </w:p>
        </w:tc>
        <w:tc>
          <w:tcPr>
            <w:tcW w:w="543" w:type="pct"/>
            <w:tcBorders>
              <w:bottom w:val="nil"/>
            </w:tcBorders>
            <w:tcMar>
              <w:top w:w="85" w:type="dxa"/>
              <w:left w:w="85" w:type="dxa"/>
              <w:bottom w:w="85" w:type="dxa"/>
              <w:right w:w="85" w:type="dxa"/>
            </w:tcMar>
          </w:tcPr>
          <w:p w14:paraId="5FE53D41" w14:textId="77777777" w:rsidR="00CB7EA7" w:rsidRPr="002D4058" w:rsidRDefault="00CB7EA7" w:rsidP="00CB7EA7">
            <w:pPr>
              <w:pStyle w:val="Table"/>
              <w:tabs>
                <w:tab w:val="clear" w:pos="709"/>
              </w:tabs>
              <w:spacing w:after="0"/>
              <w:ind w:left="0"/>
              <w:rPr>
                <w:lang w:val="en-US"/>
              </w:rPr>
            </w:pPr>
            <w:r w:rsidRPr="002D4058">
              <w:rPr>
                <w:lang w:val="en-US"/>
              </w:rPr>
              <w:t>Electronic or other method, as agreed.</w:t>
            </w:r>
          </w:p>
        </w:tc>
      </w:tr>
      <w:tr w:rsidR="00CB7EA7" w:rsidRPr="002D4058" w14:paraId="59D5F34F" w14:textId="77777777" w:rsidTr="00BF5F5B">
        <w:trPr>
          <w:cantSplit/>
        </w:trPr>
        <w:tc>
          <w:tcPr>
            <w:tcW w:w="291" w:type="pct"/>
            <w:tcBorders>
              <w:top w:val="nil"/>
            </w:tcBorders>
            <w:tcMar>
              <w:top w:w="85" w:type="dxa"/>
              <w:left w:w="85" w:type="dxa"/>
              <w:bottom w:w="85" w:type="dxa"/>
              <w:right w:w="85" w:type="dxa"/>
            </w:tcMar>
          </w:tcPr>
          <w:p w14:paraId="5D5A9EEB" w14:textId="77777777" w:rsidR="00CB7EA7" w:rsidRPr="002D4058" w:rsidRDefault="00CB7EA7" w:rsidP="00CB7EA7">
            <w:pPr>
              <w:pStyle w:val="Table"/>
              <w:tabs>
                <w:tab w:val="clear" w:pos="709"/>
              </w:tabs>
              <w:spacing w:after="0"/>
              <w:ind w:left="0"/>
            </w:pPr>
          </w:p>
        </w:tc>
        <w:tc>
          <w:tcPr>
            <w:tcW w:w="870" w:type="pct"/>
            <w:tcBorders>
              <w:top w:val="nil"/>
            </w:tcBorders>
            <w:tcMar>
              <w:top w:w="85" w:type="dxa"/>
              <w:left w:w="85" w:type="dxa"/>
              <w:bottom w:w="85" w:type="dxa"/>
              <w:right w:w="85" w:type="dxa"/>
            </w:tcMar>
          </w:tcPr>
          <w:p w14:paraId="788F794E" w14:textId="77777777" w:rsidR="00CB7EA7" w:rsidRPr="002D4058" w:rsidRDefault="00CB7EA7" w:rsidP="00CB7EA7">
            <w:pPr>
              <w:pStyle w:val="Table"/>
              <w:tabs>
                <w:tab w:val="clear" w:pos="709"/>
              </w:tabs>
              <w:spacing w:after="0"/>
              <w:ind w:left="0"/>
            </w:pPr>
          </w:p>
        </w:tc>
        <w:tc>
          <w:tcPr>
            <w:tcW w:w="1585" w:type="pct"/>
            <w:tcBorders>
              <w:top w:val="nil"/>
            </w:tcBorders>
            <w:tcMar>
              <w:top w:w="85" w:type="dxa"/>
              <w:left w:w="85" w:type="dxa"/>
              <w:bottom w:w="85" w:type="dxa"/>
              <w:right w:w="85" w:type="dxa"/>
            </w:tcMar>
          </w:tcPr>
          <w:p w14:paraId="332DA0AB" w14:textId="1A750EDE" w:rsidR="00CB7EA7" w:rsidRPr="002D4058" w:rsidRDefault="00CB7EA7" w:rsidP="008B44D3">
            <w:pPr>
              <w:pStyle w:val="Table"/>
              <w:tabs>
                <w:tab w:val="clear" w:pos="709"/>
              </w:tabs>
              <w:spacing w:after="0"/>
              <w:ind w:left="0"/>
            </w:pPr>
            <w:r w:rsidRPr="002D4058">
              <w:t>Return to 2.2</w:t>
            </w:r>
            <w:r>
              <w:t>A</w:t>
            </w:r>
            <w:r w:rsidRPr="002D4058">
              <w:t>.</w:t>
            </w:r>
            <w:r w:rsidR="008B44D3">
              <w:t>2</w:t>
            </w:r>
            <w:r w:rsidRPr="002D4058">
              <w:t xml:space="preserve"> if VLP wishes to provide revised MSID Pair Delivered Volume</w:t>
            </w:r>
            <w:r w:rsidR="008B44D3">
              <w:t xml:space="preserve"> or A</w:t>
            </w:r>
            <w:r w:rsidR="008B44D3" w:rsidRPr="002D4058">
              <w:t>MSID Pair Delivered Volume</w:t>
            </w:r>
            <w:r w:rsidR="008B44D3">
              <w:t>.</w:t>
            </w:r>
          </w:p>
        </w:tc>
        <w:tc>
          <w:tcPr>
            <w:tcW w:w="334" w:type="pct"/>
            <w:tcBorders>
              <w:top w:val="nil"/>
            </w:tcBorders>
            <w:tcMar>
              <w:top w:w="85" w:type="dxa"/>
              <w:left w:w="85" w:type="dxa"/>
              <w:bottom w:w="85" w:type="dxa"/>
              <w:right w:w="85" w:type="dxa"/>
            </w:tcMar>
          </w:tcPr>
          <w:p w14:paraId="7879995C" w14:textId="77777777" w:rsidR="00CB7EA7" w:rsidRPr="002D4058" w:rsidRDefault="00CB7EA7" w:rsidP="00CB7EA7">
            <w:pPr>
              <w:pStyle w:val="Table"/>
              <w:tabs>
                <w:tab w:val="clear" w:pos="709"/>
              </w:tabs>
              <w:spacing w:after="0"/>
              <w:ind w:left="0"/>
            </w:pPr>
          </w:p>
        </w:tc>
        <w:tc>
          <w:tcPr>
            <w:tcW w:w="380" w:type="pct"/>
            <w:tcBorders>
              <w:top w:val="nil"/>
            </w:tcBorders>
            <w:tcMar>
              <w:top w:w="85" w:type="dxa"/>
              <w:left w:w="85" w:type="dxa"/>
              <w:bottom w:w="85" w:type="dxa"/>
              <w:right w:w="85" w:type="dxa"/>
            </w:tcMar>
          </w:tcPr>
          <w:p w14:paraId="6BFD4512" w14:textId="77777777" w:rsidR="00CB7EA7" w:rsidRPr="002D4058" w:rsidRDefault="00CB7EA7" w:rsidP="00CB7EA7">
            <w:pPr>
              <w:pStyle w:val="Table"/>
              <w:tabs>
                <w:tab w:val="clear" w:pos="709"/>
              </w:tabs>
              <w:spacing w:after="0"/>
              <w:ind w:left="0"/>
            </w:pPr>
          </w:p>
        </w:tc>
        <w:tc>
          <w:tcPr>
            <w:tcW w:w="996" w:type="pct"/>
            <w:tcBorders>
              <w:top w:val="nil"/>
            </w:tcBorders>
            <w:tcMar>
              <w:top w:w="85" w:type="dxa"/>
              <w:left w:w="85" w:type="dxa"/>
              <w:bottom w:w="85" w:type="dxa"/>
              <w:right w:w="85" w:type="dxa"/>
            </w:tcMar>
          </w:tcPr>
          <w:p w14:paraId="6E4FBE0B" w14:textId="77777777" w:rsidR="00CB7EA7" w:rsidRPr="002D4058" w:rsidRDefault="00CB7EA7" w:rsidP="00CB7EA7">
            <w:pPr>
              <w:pStyle w:val="Table"/>
              <w:tabs>
                <w:tab w:val="clear" w:pos="709"/>
              </w:tabs>
              <w:spacing w:after="0"/>
              <w:ind w:left="0"/>
            </w:pPr>
          </w:p>
        </w:tc>
        <w:tc>
          <w:tcPr>
            <w:tcW w:w="543" w:type="pct"/>
            <w:tcBorders>
              <w:top w:val="nil"/>
            </w:tcBorders>
            <w:tcMar>
              <w:top w:w="85" w:type="dxa"/>
              <w:left w:w="85" w:type="dxa"/>
              <w:bottom w:w="85" w:type="dxa"/>
              <w:right w:w="85" w:type="dxa"/>
            </w:tcMar>
          </w:tcPr>
          <w:p w14:paraId="043AAB9A" w14:textId="77777777" w:rsidR="00CB7EA7" w:rsidRPr="002D4058" w:rsidRDefault="00CB7EA7" w:rsidP="00CB7EA7">
            <w:pPr>
              <w:pStyle w:val="Table"/>
              <w:tabs>
                <w:tab w:val="clear" w:pos="709"/>
              </w:tabs>
              <w:spacing w:after="0"/>
              <w:ind w:left="0"/>
              <w:rPr>
                <w:lang w:val="en-US"/>
              </w:rPr>
            </w:pPr>
          </w:p>
        </w:tc>
      </w:tr>
      <w:tr w:rsidR="008B44D3" w:rsidRPr="002D4058" w14:paraId="62C61955" w14:textId="77777777" w:rsidTr="00AC004C">
        <w:trPr>
          <w:cantSplit/>
          <w:trHeight w:val="482"/>
        </w:trPr>
        <w:tc>
          <w:tcPr>
            <w:tcW w:w="291" w:type="pct"/>
            <w:vMerge w:val="restart"/>
            <w:tcMar>
              <w:top w:w="85" w:type="dxa"/>
              <w:left w:w="85" w:type="dxa"/>
              <w:bottom w:w="85" w:type="dxa"/>
              <w:right w:w="85" w:type="dxa"/>
            </w:tcMar>
          </w:tcPr>
          <w:p w14:paraId="7FE3F8A9" w14:textId="77777777" w:rsidR="008B44D3" w:rsidRPr="002D4058" w:rsidRDefault="008B44D3" w:rsidP="00CB7EA7">
            <w:pPr>
              <w:pStyle w:val="Table"/>
              <w:tabs>
                <w:tab w:val="clear" w:pos="709"/>
              </w:tabs>
              <w:spacing w:after="0"/>
              <w:ind w:left="0"/>
            </w:pPr>
            <w:r w:rsidRPr="002D4058">
              <w:t>2.2</w:t>
            </w:r>
            <w:r>
              <w:t>A</w:t>
            </w:r>
            <w:r w:rsidRPr="002D4058">
              <w:t>.6</w:t>
            </w:r>
          </w:p>
        </w:tc>
        <w:tc>
          <w:tcPr>
            <w:tcW w:w="870" w:type="pct"/>
            <w:vMerge w:val="restart"/>
            <w:tcMar>
              <w:top w:w="85" w:type="dxa"/>
              <w:left w:w="85" w:type="dxa"/>
              <w:bottom w:w="85" w:type="dxa"/>
              <w:right w:w="85" w:type="dxa"/>
            </w:tcMar>
          </w:tcPr>
          <w:p w14:paraId="67C758DD" w14:textId="77777777" w:rsidR="008B44D3" w:rsidRPr="002D4058" w:rsidRDefault="008B44D3" w:rsidP="00CB7EA7">
            <w:pPr>
              <w:pStyle w:val="Table"/>
              <w:tabs>
                <w:tab w:val="clear" w:pos="709"/>
              </w:tabs>
              <w:spacing w:after="120"/>
              <w:ind w:left="0"/>
            </w:pPr>
            <w:r>
              <w:t>Within 1 WD of 2.2A.1</w:t>
            </w:r>
          </w:p>
          <w:p w14:paraId="65A8FEA9" w14:textId="77777777" w:rsidR="008B44D3" w:rsidRPr="002D4058" w:rsidRDefault="008B44D3" w:rsidP="00CB7EA7">
            <w:pPr>
              <w:pStyle w:val="Table"/>
              <w:tabs>
                <w:tab w:val="clear" w:pos="709"/>
              </w:tabs>
              <w:spacing w:after="0"/>
              <w:ind w:left="0"/>
            </w:pPr>
            <w:r w:rsidRPr="002D4058">
              <w:t>or where appropriate within 1 WD of 2.2</w:t>
            </w:r>
            <w:r>
              <w:t>A</w:t>
            </w:r>
            <w:r w:rsidRPr="002D4058">
              <w:t>.2</w:t>
            </w:r>
          </w:p>
        </w:tc>
        <w:tc>
          <w:tcPr>
            <w:tcW w:w="1585" w:type="pct"/>
            <w:tcBorders>
              <w:bottom w:val="nil"/>
            </w:tcBorders>
            <w:tcMar>
              <w:top w:w="85" w:type="dxa"/>
              <w:left w:w="85" w:type="dxa"/>
              <w:bottom w:w="85" w:type="dxa"/>
              <w:right w:w="85" w:type="dxa"/>
            </w:tcMar>
          </w:tcPr>
          <w:p w14:paraId="1F3E7436" w14:textId="52F8FE06" w:rsidR="008B44D3" w:rsidRPr="009315DB" w:rsidRDefault="008B44D3" w:rsidP="00CB7EA7">
            <w:pPr>
              <w:pStyle w:val="Table"/>
              <w:tabs>
                <w:tab w:val="clear" w:pos="709"/>
              </w:tabs>
              <w:spacing w:after="0"/>
              <w:ind w:left="0"/>
            </w:pPr>
            <w:r w:rsidRPr="009315DB">
              <w:t>If MSID Pair Delivered Volume passes validation send confirmation.</w:t>
            </w:r>
          </w:p>
        </w:tc>
        <w:tc>
          <w:tcPr>
            <w:tcW w:w="334" w:type="pct"/>
            <w:tcBorders>
              <w:bottom w:val="nil"/>
            </w:tcBorders>
            <w:tcMar>
              <w:top w:w="85" w:type="dxa"/>
              <w:left w:w="85" w:type="dxa"/>
              <w:bottom w:w="85" w:type="dxa"/>
              <w:right w:w="85" w:type="dxa"/>
            </w:tcMar>
          </w:tcPr>
          <w:p w14:paraId="39FCF4CA" w14:textId="236E9761" w:rsidR="008B44D3" w:rsidRPr="009315DB" w:rsidRDefault="008B44D3" w:rsidP="00CB7EA7">
            <w:pPr>
              <w:pStyle w:val="Table"/>
              <w:tabs>
                <w:tab w:val="clear" w:pos="709"/>
              </w:tabs>
              <w:spacing w:after="0"/>
              <w:ind w:left="0"/>
            </w:pPr>
            <w:r w:rsidRPr="009315DB">
              <w:t>SVAA</w:t>
            </w:r>
          </w:p>
        </w:tc>
        <w:tc>
          <w:tcPr>
            <w:tcW w:w="380" w:type="pct"/>
            <w:tcBorders>
              <w:bottom w:val="nil"/>
            </w:tcBorders>
            <w:tcMar>
              <w:top w:w="85" w:type="dxa"/>
              <w:left w:w="85" w:type="dxa"/>
              <w:bottom w:w="85" w:type="dxa"/>
              <w:right w:w="85" w:type="dxa"/>
            </w:tcMar>
          </w:tcPr>
          <w:p w14:paraId="2C36CC89" w14:textId="77777777" w:rsidR="008B44D3" w:rsidRPr="009315DB" w:rsidRDefault="008B44D3" w:rsidP="00CB7EA7">
            <w:pPr>
              <w:pStyle w:val="Table"/>
              <w:tabs>
                <w:tab w:val="clear" w:pos="709"/>
              </w:tabs>
              <w:spacing w:after="0"/>
              <w:ind w:left="0"/>
            </w:pPr>
            <w:r w:rsidRPr="009315DB">
              <w:t>VLP or AMVLP</w:t>
            </w:r>
          </w:p>
          <w:p w14:paraId="025F60DF" w14:textId="77777777" w:rsidR="008B44D3" w:rsidRPr="009315DB" w:rsidRDefault="008B44D3" w:rsidP="00CB7EA7">
            <w:pPr>
              <w:pStyle w:val="Table"/>
              <w:tabs>
                <w:tab w:val="clear" w:pos="709"/>
              </w:tabs>
              <w:spacing w:after="0"/>
              <w:ind w:left="0"/>
            </w:pPr>
          </w:p>
          <w:p w14:paraId="3847B390" w14:textId="49254726" w:rsidR="008B44D3" w:rsidRPr="009315DB" w:rsidRDefault="008B44D3" w:rsidP="00CB7EA7">
            <w:pPr>
              <w:pStyle w:val="Table"/>
              <w:tabs>
                <w:tab w:val="clear" w:pos="709"/>
              </w:tabs>
              <w:spacing w:after="0"/>
              <w:ind w:left="0"/>
            </w:pPr>
          </w:p>
        </w:tc>
        <w:tc>
          <w:tcPr>
            <w:tcW w:w="996" w:type="pct"/>
            <w:vMerge w:val="restart"/>
            <w:tcMar>
              <w:top w:w="85" w:type="dxa"/>
              <w:left w:w="85" w:type="dxa"/>
              <w:bottom w:w="85" w:type="dxa"/>
              <w:right w:w="85" w:type="dxa"/>
            </w:tcMar>
          </w:tcPr>
          <w:p w14:paraId="31C06E69" w14:textId="285AF33F" w:rsidR="008B44D3" w:rsidRPr="002D4058" w:rsidRDefault="008B44D3" w:rsidP="006E50C5">
            <w:pPr>
              <w:pStyle w:val="Table"/>
              <w:tabs>
                <w:tab w:val="clear" w:pos="709"/>
              </w:tabs>
              <w:spacing w:after="0"/>
              <w:ind w:left="0"/>
            </w:pPr>
            <w:r w:rsidRPr="002D4058">
              <w:t xml:space="preserve">P0284 – Confirmation of Delivered </w:t>
            </w:r>
            <w:r w:rsidR="00955CD4" w:rsidRPr="002D4058">
              <w:t>Volume</w:t>
            </w:r>
            <w:r w:rsidR="006E50C5">
              <w:rPr>
                <w:vertAlign w:val="superscript"/>
              </w:rPr>
              <w:fldChar w:fldCharType="begin"/>
            </w:r>
            <w:r w:rsidR="006E50C5">
              <w:instrText xml:space="preserve"> NOTEREF _Ref145060435 \h </w:instrText>
            </w:r>
            <w:r w:rsidR="006E50C5">
              <w:rPr>
                <w:vertAlign w:val="superscript"/>
              </w:rPr>
            </w:r>
            <w:r w:rsidR="006E50C5">
              <w:rPr>
                <w:vertAlign w:val="superscript"/>
              </w:rPr>
              <w:fldChar w:fldCharType="separate"/>
            </w:r>
            <w:r w:rsidR="006E50C5">
              <w:t>10</w:t>
            </w:r>
            <w:r w:rsidR="006E50C5">
              <w:rPr>
                <w:vertAlign w:val="superscript"/>
              </w:rPr>
              <w:fldChar w:fldCharType="end"/>
            </w:r>
          </w:p>
        </w:tc>
        <w:tc>
          <w:tcPr>
            <w:tcW w:w="543" w:type="pct"/>
            <w:vMerge w:val="restart"/>
            <w:tcMar>
              <w:top w:w="85" w:type="dxa"/>
              <w:left w:w="85" w:type="dxa"/>
              <w:bottom w:w="85" w:type="dxa"/>
              <w:right w:w="85" w:type="dxa"/>
            </w:tcMar>
          </w:tcPr>
          <w:p w14:paraId="3E58767B" w14:textId="77777777" w:rsidR="008B44D3" w:rsidRPr="002D4058" w:rsidRDefault="008B44D3" w:rsidP="00CB7EA7">
            <w:pPr>
              <w:pStyle w:val="Table"/>
              <w:tabs>
                <w:tab w:val="clear" w:pos="709"/>
              </w:tabs>
              <w:spacing w:after="0"/>
              <w:ind w:left="0"/>
              <w:rPr>
                <w:lang w:val="en-US"/>
              </w:rPr>
            </w:pPr>
            <w:r w:rsidRPr="002D4058">
              <w:rPr>
                <w:lang w:val="en-US"/>
              </w:rPr>
              <w:t>Electronic or other method, as agreed.</w:t>
            </w:r>
          </w:p>
        </w:tc>
      </w:tr>
      <w:tr w:rsidR="008B44D3" w:rsidRPr="002D4058" w14:paraId="7C398C63" w14:textId="77777777" w:rsidTr="00AC004C">
        <w:trPr>
          <w:cantSplit/>
          <w:trHeight w:val="482"/>
        </w:trPr>
        <w:tc>
          <w:tcPr>
            <w:tcW w:w="291" w:type="pct"/>
            <w:vMerge/>
            <w:tcMar>
              <w:top w:w="85" w:type="dxa"/>
              <w:left w:w="85" w:type="dxa"/>
              <w:bottom w:w="85" w:type="dxa"/>
              <w:right w:w="85" w:type="dxa"/>
            </w:tcMar>
          </w:tcPr>
          <w:p w14:paraId="2F69391B" w14:textId="77777777" w:rsidR="008B44D3" w:rsidRPr="002D4058" w:rsidRDefault="008B44D3" w:rsidP="00CB7EA7">
            <w:pPr>
              <w:pStyle w:val="Table"/>
              <w:tabs>
                <w:tab w:val="clear" w:pos="709"/>
              </w:tabs>
              <w:spacing w:after="0"/>
              <w:ind w:left="0"/>
            </w:pPr>
          </w:p>
        </w:tc>
        <w:tc>
          <w:tcPr>
            <w:tcW w:w="870" w:type="pct"/>
            <w:vMerge/>
            <w:tcMar>
              <w:top w:w="85" w:type="dxa"/>
              <w:left w:w="85" w:type="dxa"/>
              <w:bottom w:w="85" w:type="dxa"/>
              <w:right w:w="85" w:type="dxa"/>
            </w:tcMar>
          </w:tcPr>
          <w:p w14:paraId="72C09E3E" w14:textId="77777777" w:rsidR="008B44D3" w:rsidRDefault="008B44D3" w:rsidP="00CB7EA7">
            <w:pPr>
              <w:pStyle w:val="Table"/>
              <w:tabs>
                <w:tab w:val="clear" w:pos="709"/>
              </w:tabs>
              <w:spacing w:after="120"/>
              <w:ind w:left="0"/>
            </w:pPr>
          </w:p>
        </w:tc>
        <w:tc>
          <w:tcPr>
            <w:tcW w:w="1585" w:type="pct"/>
            <w:tcBorders>
              <w:top w:val="nil"/>
            </w:tcBorders>
            <w:tcMar>
              <w:top w:w="85" w:type="dxa"/>
              <w:left w:w="85" w:type="dxa"/>
              <w:bottom w:w="85" w:type="dxa"/>
              <w:right w:w="85" w:type="dxa"/>
            </w:tcMar>
          </w:tcPr>
          <w:p w14:paraId="62839DC4" w14:textId="04EE0AE9" w:rsidR="008B44D3" w:rsidRPr="009315DB" w:rsidRDefault="008B44D3" w:rsidP="00CB7EA7">
            <w:pPr>
              <w:pStyle w:val="Table"/>
              <w:tabs>
                <w:tab w:val="clear" w:pos="709"/>
              </w:tabs>
              <w:spacing w:after="0"/>
              <w:ind w:left="0"/>
            </w:pPr>
            <w:r w:rsidRPr="009315DB">
              <w:t>If AMSID Pair Delivered Volume passes validation send confirmation</w:t>
            </w:r>
          </w:p>
        </w:tc>
        <w:tc>
          <w:tcPr>
            <w:tcW w:w="334" w:type="pct"/>
            <w:tcBorders>
              <w:top w:val="nil"/>
            </w:tcBorders>
            <w:tcMar>
              <w:top w:w="85" w:type="dxa"/>
              <w:left w:w="85" w:type="dxa"/>
              <w:bottom w:w="85" w:type="dxa"/>
              <w:right w:w="85" w:type="dxa"/>
            </w:tcMar>
          </w:tcPr>
          <w:p w14:paraId="6E48621C" w14:textId="071288EF" w:rsidR="008B44D3" w:rsidRPr="009315DB" w:rsidRDefault="008B44D3" w:rsidP="00CB7EA7">
            <w:pPr>
              <w:pStyle w:val="Table"/>
              <w:tabs>
                <w:tab w:val="clear" w:pos="709"/>
              </w:tabs>
              <w:spacing w:after="0"/>
              <w:ind w:left="0"/>
            </w:pPr>
            <w:r w:rsidRPr="009315DB">
              <w:t>SVAA</w:t>
            </w:r>
          </w:p>
        </w:tc>
        <w:tc>
          <w:tcPr>
            <w:tcW w:w="380" w:type="pct"/>
            <w:tcBorders>
              <w:top w:val="nil"/>
            </w:tcBorders>
            <w:tcMar>
              <w:top w:w="85" w:type="dxa"/>
              <w:left w:w="85" w:type="dxa"/>
              <w:bottom w:w="85" w:type="dxa"/>
              <w:right w:w="85" w:type="dxa"/>
            </w:tcMar>
          </w:tcPr>
          <w:p w14:paraId="69E8BA50" w14:textId="5F4CFC39" w:rsidR="008B44D3" w:rsidRPr="009315DB" w:rsidRDefault="008B44D3" w:rsidP="00CB7EA7">
            <w:pPr>
              <w:pStyle w:val="Table"/>
              <w:tabs>
                <w:tab w:val="clear" w:pos="709"/>
              </w:tabs>
              <w:spacing w:after="0"/>
              <w:ind w:left="0"/>
            </w:pPr>
            <w:r w:rsidRPr="009315DB">
              <w:t>AMVLP</w:t>
            </w:r>
          </w:p>
        </w:tc>
        <w:tc>
          <w:tcPr>
            <w:tcW w:w="996" w:type="pct"/>
            <w:vMerge/>
            <w:tcMar>
              <w:top w:w="85" w:type="dxa"/>
              <w:left w:w="85" w:type="dxa"/>
              <w:bottom w:w="85" w:type="dxa"/>
              <w:right w:w="85" w:type="dxa"/>
            </w:tcMar>
          </w:tcPr>
          <w:p w14:paraId="20408FDE" w14:textId="77777777" w:rsidR="008B44D3" w:rsidRPr="002D4058" w:rsidRDefault="008B44D3">
            <w:pPr>
              <w:pStyle w:val="Table"/>
              <w:tabs>
                <w:tab w:val="clear" w:pos="709"/>
              </w:tabs>
              <w:spacing w:after="0"/>
              <w:ind w:left="0"/>
            </w:pPr>
          </w:p>
        </w:tc>
        <w:tc>
          <w:tcPr>
            <w:tcW w:w="543" w:type="pct"/>
            <w:vMerge/>
            <w:tcMar>
              <w:top w:w="85" w:type="dxa"/>
              <w:left w:w="85" w:type="dxa"/>
              <w:bottom w:w="85" w:type="dxa"/>
              <w:right w:w="85" w:type="dxa"/>
            </w:tcMar>
          </w:tcPr>
          <w:p w14:paraId="67DBF457" w14:textId="77777777" w:rsidR="008B44D3" w:rsidRPr="002D4058" w:rsidRDefault="008B44D3" w:rsidP="00CB7EA7">
            <w:pPr>
              <w:pStyle w:val="Table"/>
              <w:tabs>
                <w:tab w:val="clear" w:pos="709"/>
              </w:tabs>
              <w:spacing w:after="0"/>
              <w:ind w:left="0"/>
              <w:rPr>
                <w:lang w:val="en-US"/>
              </w:rPr>
            </w:pPr>
          </w:p>
        </w:tc>
      </w:tr>
      <w:tr w:rsidR="00CB7EA7" w:rsidRPr="002D4058" w14:paraId="4AE4206F" w14:textId="77777777" w:rsidTr="00BF5F5B">
        <w:trPr>
          <w:cantSplit/>
        </w:trPr>
        <w:tc>
          <w:tcPr>
            <w:tcW w:w="291" w:type="pct"/>
            <w:tcMar>
              <w:top w:w="85" w:type="dxa"/>
              <w:left w:w="85" w:type="dxa"/>
              <w:bottom w:w="85" w:type="dxa"/>
              <w:right w:w="85" w:type="dxa"/>
            </w:tcMar>
          </w:tcPr>
          <w:p w14:paraId="64C6CB1C" w14:textId="77777777" w:rsidR="00CB7EA7" w:rsidRPr="002D4058" w:rsidRDefault="00CB7EA7" w:rsidP="00CB7EA7">
            <w:pPr>
              <w:pStyle w:val="Table"/>
              <w:tabs>
                <w:tab w:val="clear" w:pos="709"/>
              </w:tabs>
              <w:spacing w:after="0"/>
              <w:ind w:left="0"/>
            </w:pPr>
            <w:r w:rsidRPr="002D4058">
              <w:t>2.2</w:t>
            </w:r>
            <w:r>
              <w:t>A</w:t>
            </w:r>
            <w:r w:rsidRPr="002D4058">
              <w:t>.7</w:t>
            </w:r>
          </w:p>
        </w:tc>
        <w:tc>
          <w:tcPr>
            <w:tcW w:w="870" w:type="pct"/>
            <w:tcMar>
              <w:top w:w="85" w:type="dxa"/>
              <w:left w:w="85" w:type="dxa"/>
              <w:bottom w:w="85" w:type="dxa"/>
              <w:right w:w="85" w:type="dxa"/>
            </w:tcMar>
          </w:tcPr>
          <w:p w14:paraId="396AED54" w14:textId="0E706CD7" w:rsidR="00CB7EA7" w:rsidRPr="002D4058" w:rsidRDefault="00CB7EA7" w:rsidP="00CB7EA7">
            <w:pPr>
              <w:pStyle w:val="Table"/>
              <w:tabs>
                <w:tab w:val="clear" w:pos="709"/>
              </w:tabs>
              <w:spacing w:after="0"/>
              <w:ind w:left="0"/>
            </w:pPr>
            <w:r w:rsidRPr="002D4058">
              <w:t>As late as possible to meet the relevant VAR for the SD (to ensure most recent data from VLP</w:t>
            </w:r>
            <w:r w:rsidR="00333718">
              <w:t xml:space="preserve"> or AMVLP</w:t>
            </w:r>
            <w:r w:rsidRPr="002D4058">
              <w:t>) to meet the SVAA Calendar.</w:t>
            </w:r>
          </w:p>
        </w:tc>
        <w:tc>
          <w:tcPr>
            <w:tcW w:w="1585" w:type="pct"/>
            <w:tcMar>
              <w:top w:w="85" w:type="dxa"/>
              <w:left w:w="85" w:type="dxa"/>
              <w:bottom w:w="85" w:type="dxa"/>
              <w:right w:w="85" w:type="dxa"/>
            </w:tcMar>
          </w:tcPr>
          <w:p w14:paraId="561F8888" w14:textId="5A021B63" w:rsidR="00CB7EA7" w:rsidRPr="002D4058" w:rsidRDefault="00CB7EA7">
            <w:pPr>
              <w:pStyle w:val="Table"/>
              <w:tabs>
                <w:tab w:val="clear" w:pos="709"/>
              </w:tabs>
              <w:spacing w:after="0"/>
              <w:ind w:left="0"/>
            </w:pPr>
            <w:r w:rsidRPr="002D4058">
              <w:t xml:space="preserve">Perform checks in accordance with Appendix 3.6 </w:t>
            </w:r>
          </w:p>
        </w:tc>
        <w:tc>
          <w:tcPr>
            <w:tcW w:w="334" w:type="pct"/>
            <w:tcMar>
              <w:top w:w="85" w:type="dxa"/>
              <w:left w:w="85" w:type="dxa"/>
              <w:bottom w:w="85" w:type="dxa"/>
              <w:right w:w="85" w:type="dxa"/>
            </w:tcMar>
          </w:tcPr>
          <w:p w14:paraId="12C59B28" w14:textId="77777777" w:rsidR="00CB7EA7" w:rsidRPr="002D4058" w:rsidRDefault="00CB7EA7" w:rsidP="00CB7EA7">
            <w:pPr>
              <w:pStyle w:val="Table"/>
              <w:tabs>
                <w:tab w:val="clear" w:pos="709"/>
              </w:tabs>
              <w:spacing w:after="0"/>
              <w:ind w:left="0"/>
            </w:pPr>
            <w:r w:rsidRPr="002D4058">
              <w:t>SVAA</w:t>
            </w:r>
          </w:p>
        </w:tc>
        <w:tc>
          <w:tcPr>
            <w:tcW w:w="380" w:type="pct"/>
            <w:tcMar>
              <w:top w:w="85" w:type="dxa"/>
              <w:left w:w="85" w:type="dxa"/>
              <w:bottom w:w="85" w:type="dxa"/>
              <w:right w:w="85" w:type="dxa"/>
            </w:tcMar>
          </w:tcPr>
          <w:p w14:paraId="41DE0787" w14:textId="1DE17EBB" w:rsidR="00CB7EA7" w:rsidRPr="002D4058" w:rsidRDefault="00CB7EA7">
            <w:pPr>
              <w:pStyle w:val="Table"/>
              <w:tabs>
                <w:tab w:val="clear" w:pos="709"/>
              </w:tabs>
              <w:spacing w:after="0"/>
              <w:ind w:left="0"/>
            </w:pPr>
          </w:p>
        </w:tc>
        <w:tc>
          <w:tcPr>
            <w:tcW w:w="996" w:type="pct"/>
            <w:tcMar>
              <w:top w:w="85" w:type="dxa"/>
              <w:left w:w="85" w:type="dxa"/>
              <w:bottom w:w="85" w:type="dxa"/>
              <w:right w:w="85" w:type="dxa"/>
            </w:tcMar>
          </w:tcPr>
          <w:p w14:paraId="7DD39025" w14:textId="47748F07" w:rsidR="00CB7EA7" w:rsidRPr="002D4058" w:rsidRDefault="00CB7EA7" w:rsidP="00CB7EA7">
            <w:pPr>
              <w:pStyle w:val="Table"/>
              <w:tabs>
                <w:tab w:val="clear" w:pos="709"/>
              </w:tabs>
              <w:spacing w:after="120"/>
              <w:ind w:left="0"/>
            </w:pPr>
            <w:r w:rsidRPr="002D4058">
              <w:t>Appendix 3.6 – MSID Pair</w:t>
            </w:r>
            <w:r w:rsidR="00333718">
              <w:t xml:space="preserve"> / AMSID Pair</w:t>
            </w:r>
            <w:r w:rsidRPr="002D4058">
              <w:t xml:space="preserve"> Delivered Volume Allocation</w:t>
            </w:r>
          </w:p>
          <w:p w14:paraId="384DCDEF" w14:textId="79EAC8B9" w:rsidR="00CB7EA7" w:rsidRPr="002D4058" w:rsidRDefault="00CB7EA7">
            <w:pPr>
              <w:pStyle w:val="Table"/>
              <w:tabs>
                <w:tab w:val="clear" w:pos="709"/>
              </w:tabs>
              <w:spacing w:after="0"/>
              <w:ind w:left="0"/>
            </w:pPr>
          </w:p>
        </w:tc>
        <w:tc>
          <w:tcPr>
            <w:tcW w:w="543" w:type="pct"/>
            <w:tcMar>
              <w:top w:w="85" w:type="dxa"/>
              <w:left w:w="85" w:type="dxa"/>
              <w:bottom w:w="85" w:type="dxa"/>
              <w:right w:w="85" w:type="dxa"/>
            </w:tcMar>
          </w:tcPr>
          <w:p w14:paraId="2BF0A223" w14:textId="3F23556C" w:rsidR="00CB7EA7" w:rsidRDefault="00CB7EA7" w:rsidP="00CB7EA7">
            <w:pPr>
              <w:pStyle w:val="Table"/>
              <w:tabs>
                <w:tab w:val="clear" w:pos="709"/>
              </w:tabs>
              <w:spacing w:after="0"/>
              <w:ind w:left="0"/>
              <w:rPr>
                <w:lang w:val="en-US"/>
              </w:rPr>
            </w:pPr>
          </w:p>
          <w:p w14:paraId="1BE21248" w14:textId="6B88986A" w:rsidR="003C7A56" w:rsidRPr="002D4058" w:rsidRDefault="003C7A56" w:rsidP="00CB7EA7">
            <w:pPr>
              <w:pStyle w:val="Table"/>
              <w:tabs>
                <w:tab w:val="clear" w:pos="709"/>
              </w:tabs>
              <w:spacing w:after="0"/>
              <w:ind w:left="0"/>
              <w:rPr>
                <w:lang w:val="en-US"/>
              </w:rPr>
            </w:pPr>
            <w:r>
              <w:rPr>
                <w:lang w:val="en-US"/>
              </w:rPr>
              <w:t>Internal process</w:t>
            </w:r>
          </w:p>
        </w:tc>
      </w:tr>
      <w:tr w:rsidR="000357AB" w:rsidRPr="002D4058" w14:paraId="1B88DB96" w14:textId="77777777" w:rsidTr="00BF5F5B">
        <w:trPr>
          <w:cantSplit/>
        </w:trPr>
        <w:tc>
          <w:tcPr>
            <w:tcW w:w="291" w:type="pct"/>
            <w:tcMar>
              <w:top w:w="85" w:type="dxa"/>
              <w:left w:w="85" w:type="dxa"/>
              <w:bottom w:w="85" w:type="dxa"/>
              <w:right w:w="85" w:type="dxa"/>
            </w:tcMar>
          </w:tcPr>
          <w:p w14:paraId="51BA93D0" w14:textId="236170B1" w:rsidR="000357AB" w:rsidRPr="002D4058" w:rsidRDefault="000357AB" w:rsidP="000357AB">
            <w:pPr>
              <w:pStyle w:val="Table"/>
              <w:tabs>
                <w:tab w:val="clear" w:pos="709"/>
              </w:tabs>
              <w:spacing w:after="0"/>
              <w:ind w:left="0"/>
            </w:pPr>
            <w:r>
              <w:t>2.2A.8</w:t>
            </w:r>
          </w:p>
        </w:tc>
        <w:tc>
          <w:tcPr>
            <w:tcW w:w="870" w:type="pct"/>
            <w:tcMar>
              <w:top w:w="85" w:type="dxa"/>
              <w:left w:w="85" w:type="dxa"/>
              <w:bottom w:w="85" w:type="dxa"/>
              <w:right w:w="85" w:type="dxa"/>
            </w:tcMar>
          </w:tcPr>
          <w:p w14:paraId="7DC5826D" w14:textId="6C2CF670" w:rsidR="000357AB" w:rsidRPr="002D4058" w:rsidRDefault="000357AB" w:rsidP="000357AB">
            <w:pPr>
              <w:pStyle w:val="Table"/>
              <w:tabs>
                <w:tab w:val="clear" w:pos="709"/>
              </w:tabs>
              <w:spacing w:after="0"/>
              <w:ind w:left="0"/>
            </w:pPr>
            <w:r>
              <w:t xml:space="preserve">Immediately following </w:t>
            </w:r>
            <w:r w:rsidRPr="002D4058">
              <w:t>2.2</w:t>
            </w:r>
            <w:r>
              <w:t>A</w:t>
            </w:r>
            <w:r w:rsidRPr="002D4058">
              <w:t>.7</w:t>
            </w:r>
          </w:p>
        </w:tc>
        <w:tc>
          <w:tcPr>
            <w:tcW w:w="1585" w:type="pct"/>
            <w:tcMar>
              <w:top w:w="85" w:type="dxa"/>
              <w:left w:w="85" w:type="dxa"/>
              <w:bottom w:w="85" w:type="dxa"/>
              <w:right w:w="85" w:type="dxa"/>
            </w:tcMar>
          </w:tcPr>
          <w:p w14:paraId="1D299712" w14:textId="13F7131D" w:rsidR="000357AB" w:rsidRPr="002D4058" w:rsidRDefault="000357AB" w:rsidP="000357AB">
            <w:pPr>
              <w:pStyle w:val="Table"/>
              <w:tabs>
                <w:tab w:val="clear" w:pos="709"/>
              </w:tabs>
              <w:spacing w:after="0"/>
              <w:ind w:left="0"/>
            </w:pPr>
            <w:r>
              <w:t>If appropriate, s</w:t>
            </w:r>
            <w:r w:rsidRPr="002D4058">
              <w:t xml:space="preserve">end </w:t>
            </w:r>
            <w:r>
              <w:t>Delivered Volume E</w:t>
            </w:r>
            <w:r w:rsidRPr="002D4058">
              <w:t xml:space="preserve">xception </w:t>
            </w:r>
            <w:r>
              <w:t>R</w:t>
            </w:r>
            <w:r w:rsidRPr="002D4058">
              <w:t>eport</w:t>
            </w:r>
            <w:r>
              <w:t>.</w:t>
            </w:r>
          </w:p>
        </w:tc>
        <w:tc>
          <w:tcPr>
            <w:tcW w:w="334" w:type="pct"/>
            <w:tcMar>
              <w:top w:w="85" w:type="dxa"/>
              <w:left w:w="85" w:type="dxa"/>
              <w:bottom w:w="85" w:type="dxa"/>
              <w:right w:w="85" w:type="dxa"/>
            </w:tcMar>
          </w:tcPr>
          <w:p w14:paraId="5F955099" w14:textId="08A4ECB8" w:rsidR="000357AB" w:rsidRPr="002D4058" w:rsidRDefault="000357AB" w:rsidP="000357AB">
            <w:pPr>
              <w:pStyle w:val="Table"/>
              <w:tabs>
                <w:tab w:val="clear" w:pos="709"/>
              </w:tabs>
              <w:spacing w:after="0"/>
              <w:ind w:left="0"/>
            </w:pPr>
            <w:r w:rsidRPr="002D4058">
              <w:t>SVAA</w:t>
            </w:r>
          </w:p>
        </w:tc>
        <w:tc>
          <w:tcPr>
            <w:tcW w:w="380" w:type="pct"/>
            <w:tcMar>
              <w:top w:w="85" w:type="dxa"/>
              <w:left w:w="85" w:type="dxa"/>
              <w:bottom w:w="85" w:type="dxa"/>
              <w:right w:w="85" w:type="dxa"/>
            </w:tcMar>
          </w:tcPr>
          <w:p w14:paraId="7E41ED39" w14:textId="3A1A16A0" w:rsidR="000357AB" w:rsidRPr="002D4058" w:rsidDel="00333718" w:rsidRDefault="000357AB" w:rsidP="000357AB">
            <w:pPr>
              <w:pStyle w:val="Table"/>
              <w:tabs>
                <w:tab w:val="clear" w:pos="709"/>
              </w:tabs>
              <w:spacing w:after="0"/>
              <w:ind w:left="0"/>
            </w:pPr>
            <w:r w:rsidRPr="002D4058">
              <w:t>VLP</w:t>
            </w:r>
            <w:r>
              <w:t xml:space="preserve"> or AMVLP</w:t>
            </w:r>
          </w:p>
        </w:tc>
        <w:tc>
          <w:tcPr>
            <w:tcW w:w="996" w:type="pct"/>
            <w:tcMar>
              <w:top w:w="85" w:type="dxa"/>
              <w:left w:w="85" w:type="dxa"/>
              <w:bottom w:w="85" w:type="dxa"/>
              <w:right w:w="85" w:type="dxa"/>
            </w:tcMar>
          </w:tcPr>
          <w:p w14:paraId="42369646" w14:textId="15E2D26B" w:rsidR="000357AB" w:rsidRPr="002D4058" w:rsidRDefault="000357AB" w:rsidP="000357AB">
            <w:pPr>
              <w:pStyle w:val="Table"/>
              <w:tabs>
                <w:tab w:val="clear" w:pos="709"/>
              </w:tabs>
              <w:spacing w:after="120"/>
              <w:ind w:left="0"/>
            </w:pPr>
            <w:r w:rsidRPr="002D4058">
              <w:t>P0285 –Delivered Volume Exception Report</w:t>
            </w:r>
            <w:r>
              <w:rPr>
                <w:rStyle w:val="FootnoteReference"/>
              </w:rPr>
              <w:t>8</w:t>
            </w:r>
          </w:p>
        </w:tc>
        <w:tc>
          <w:tcPr>
            <w:tcW w:w="543" w:type="pct"/>
            <w:tcMar>
              <w:top w:w="85" w:type="dxa"/>
              <w:left w:w="85" w:type="dxa"/>
              <w:bottom w:w="85" w:type="dxa"/>
              <w:right w:w="85" w:type="dxa"/>
            </w:tcMar>
          </w:tcPr>
          <w:p w14:paraId="432FCAEE" w14:textId="39AF01A1" w:rsidR="000357AB" w:rsidRPr="002D4058" w:rsidDel="003C7A56" w:rsidRDefault="000357AB" w:rsidP="000357AB">
            <w:pPr>
              <w:pStyle w:val="Table"/>
              <w:tabs>
                <w:tab w:val="clear" w:pos="709"/>
              </w:tabs>
              <w:spacing w:after="0"/>
              <w:ind w:left="0"/>
              <w:rPr>
                <w:lang w:val="en-US"/>
              </w:rPr>
            </w:pPr>
            <w:r w:rsidRPr="002D4058">
              <w:rPr>
                <w:lang w:val="en-US"/>
              </w:rPr>
              <w:t>Electronic or other method, as agreed.</w:t>
            </w:r>
          </w:p>
        </w:tc>
      </w:tr>
    </w:tbl>
    <w:p w14:paraId="2CBD18B8" w14:textId="77777777" w:rsidR="00FC05F6" w:rsidRPr="002D4058" w:rsidRDefault="00FC05F6" w:rsidP="00FE7291">
      <w:pPr>
        <w:tabs>
          <w:tab w:val="clear" w:pos="709"/>
        </w:tabs>
        <w:ind w:left="0"/>
      </w:pPr>
    </w:p>
    <w:p w14:paraId="6D6A0EE0" w14:textId="77777777" w:rsidR="00F42DD8" w:rsidRDefault="00F42DD8" w:rsidP="00F42DD8">
      <w:pPr>
        <w:pStyle w:val="Heading2"/>
        <w:pageBreakBefore/>
        <w:spacing w:before="0"/>
        <w:ind w:left="851" w:hanging="851"/>
      </w:pPr>
      <w:bookmarkStart w:id="37" w:name="_Toc165554457"/>
      <w:r>
        <w:lastRenderedPageBreak/>
        <w:t>2.2B</w:t>
      </w:r>
      <w:r>
        <w:tab/>
        <w:t>MSID Pair Delivered Volume Notification by the NETSO</w:t>
      </w:r>
      <w:bookmarkEnd w:id="37"/>
    </w:p>
    <w:p w14:paraId="18C9A4E2" w14:textId="77777777" w:rsidR="00F42DD8" w:rsidRPr="00105853" w:rsidRDefault="00F42DD8" w:rsidP="00F42DD8">
      <w:r>
        <w:t>For each Settlement Day, the NETSO shall notify to the SVAA the MSID Pair Delivered Volume for each MSID Pair that has been used to provide non BM Applicable Balancing Services for each Settlement Period within that Settlement Day.</w:t>
      </w:r>
    </w:p>
    <w:tbl>
      <w:tblPr>
        <w:tblStyle w:val="TableGrid"/>
        <w:tblW w:w="5000" w:type="pct"/>
        <w:tblLook w:val="01E0" w:firstRow="1" w:lastRow="1" w:firstColumn="1" w:lastColumn="1" w:noHBand="0" w:noVBand="0"/>
      </w:tblPr>
      <w:tblGrid>
        <w:gridCol w:w="815"/>
        <w:gridCol w:w="2436"/>
        <w:gridCol w:w="4436"/>
        <w:gridCol w:w="935"/>
        <w:gridCol w:w="1063"/>
        <w:gridCol w:w="2787"/>
        <w:gridCol w:w="1520"/>
      </w:tblGrid>
      <w:tr w:rsidR="008B688F" w:rsidRPr="002D4058" w14:paraId="36B564B4" w14:textId="77777777" w:rsidTr="001410E6">
        <w:trPr>
          <w:cantSplit/>
          <w:tblHeader/>
        </w:trPr>
        <w:tc>
          <w:tcPr>
            <w:tcW w:w="291" w:type="pct"/>
            <w:shd w:val="clear" w:color="91B8D1" w:fill="auto"/>
            <w:tcMar>
              <w:top w:w="85" w:type="dxa"/>
              <w:left w:w="85" w:type="dxa"/>
              <w:bottom w:w="85" w:type="dxa"/>
              <w:right w:w="85" w:type="dxa"/>
            </w:tcMar>
          </w:tcPr>
          <w:p w14:paraId="0AC72F2C" w14:textId="77777777" w:rsidR="00F42DD8" w:rsidRPr="002D4058" w:rsidRDefault="00F42DD8" w:rsidP="001410E6">
            <w:pPr>
              <w:tabs>
                <w:tab w:val="clear" w:pos="709"/>
              </w:tabs>
              <w:spacing w:after="0"/>
              <w:ind w:left="0"/>
              <w:jc w:val="center"/>
              <w:rPr>
                <w:b/>
                <w:sz w:val="20"/>
                <w:szCs w:val="20"/>
              </w:rPr>
            </w:pPr>
            <w:r w:rsidRPr="002D4058">
              <w:rPr>
                <w:b/>
                <w:sz w:val="20"/>
                <w:szCs w:val="20"/>
              </w:rPr>
              <w:t>REF</w:t>
            </w:r>
          </w:p>
        </w:tc>
        <w:tc>
          <w:tcPr>
            <w:tcW w:w="870" w:type="pct"/>
            <w:shd w:val="clear" w:color="91B8D1" w:fill="auto"/>
            <w:tcMar>
              <w:top w:w="85" w:type="dxa"/>
              <w:left w:w="85" w:type="dxa"/>
              <w:bottom w:w="85" w:type="dxa"/>
              <w:right w:w="85" w:type="dxa"/>
            </w:tcMar>
          </w:tcPr>
          <w:p w14:paraId="16695FE3" w14:textId="77777777" w:rsidR="00F42DD8" w:rsidRPr="002D4058" w:rsidRDefault="00F42DD8" w:rsidP="001410E6">
            <w:pPr>
              <w:tabs>
                <w:tab w:val="clear" w:pos="709"/>
              </w:tabs>
              <w:spacing w:after="0"/>
              <w:ind w:left="0"/>
              <w:jc w:val="center"/>
              <w:rPr>
                <w:b/>
                <w:sz w:val="20"/>
                <w:szCs w:val="20"/>
              </w:rPr>
            </w:pPr>
            <w:r w:rsidRPr="002D4058">
              <w:rPr>
                <w:b/>
                <w:sz w:val="20"/>
                <w:szCs w:val="20"/>
              </w:rPr>
              <w:t>WHEN</w:t>
            </w:r>
          </w:p>
        </w:tc>
        <w:tc>
          <w:tcPr>
            <w:tcW w:w="1585" w:type="pct"/>
            <w:shd w:val="clear" w:color="91B8D1" w:fill="auto"/>
            <w:tcMar>
              <w:top w:w="85" w:type="dxa"/>
              <w:left w:w="85" w:type="dxa"/>
              <w:bottom w:w="85" w:type="dxa"/>
              <w:right w:w="85" w:type="dxa"/>
            </w:tcMar>
          </w:tcPr>
          <w:p w14:paraId="63904414" w14:textId="77777777" w:rsidR="00F42DD8" w:rsidRPr="002D4058" w:rsidRDefault="00F42DD8" w:rsidP="001410E6">
            <w:pPr>
              <w:tabs>
                <w:tab w:val="clear" w:pos="709"/>
              </w:tabs>
              <w:spacing w:after="0"/>
              <w:ind w:left="0"/>
              <w:jc w:val="center"/>
              <w:rPr>
                <w:b/>
                <w:sz w:val="20"/>
                <w:szCs w:val="20"/>
              </w:rPr>
            </w:pPr>
            <w:r w:rsidRPr="002D4058">
              <w:rPr>
                <w:b/>
                <w:sz w:val="20"/>
                <w:szCs w:val="20"/>
              </w:rPr>
              <w:t>ACTION</w:t>
            </w:r>
          </w:p>
        </w:tc>
        <w:tc>
          <w:tcPr>
            <w:tcW w:w="334" w:type="pct"/>
            <w:shd w:val="clear" w:color="91B8D1" w:fill="auto"/>
            <w:tcMar>
              <w:top w:w="85" w:type="dxa"/>
              <w:left w:w="85" w:type="dxa"/>
              <w:bottom w:w="85" w:type="dxa"/>
              <w:right w:w="85" w:type="dxa"/>
            </w:tcMar>
          </w:tcPr>
          <w:p w14:paraId="3090B172" w14:textId="77777777" w:rsidR="00F42DD8" w:rsidRPr="002D4058" w:rsidRDefault="00F42DD8" w:rsidP="001410E6">
            <w:pPr>
              <w:tabs>
                <w:tab w:val="clear" w:pos="709"/>
              </w:tabs>
              <w:spacing w:after="0"/>
              <w:ind w:left="0"/>
              <w:jc w:val="center"/>
              <w:rPr>
                <w:b/>
                <w:sz w:val="20"/>
                <w:szCs w:val="20"/>
              </w:rPr>
            </w:pPr>
            <w:r w:rsidRPr="002D4058">
              <w:rPr>
                <w:b/>
                <w:sz w:val="20"/>
                <w:szCs w:val="20"/>
              </w:rPr>
              <w:t>FROM</w:t>
            </w:r>
          </w:p>
        </w:tc>
        <w:tc>
          <w:tcPr>
            <w:tcW w:w="380" w:type="pct"/>
            <w:shd w:val="clear" w:color="91B8D1" w:fill="auto"/>
            <w:tcMar>
              <w:top w:w="85" w:type="dxa"/>
              <w:left w:w="85" w:type="dxa"/>
              <w:bottom w:w="85" w:type="dxa"/>
              <w:right w:w="85" w:type="dxa"/>
            </w:tcMar>
          </w:tcPr>
          <w:p w14:paraId="39F437C2" w14:textId="77777777" w:rsidR="00F42DD8" w:rsidRPr="002D4058" w:rsidRDefault="00F42DD8" w:rsidP="001410E6">
            <w:pPr>
              <w:tabs>
                <w:tab w:val="clear" w:pos="709"/>
              </w:tabs>
              <w:spacing w:after="0"/>
              <w:ind w:left="0"/>
              <w:jc w:val="center"/>
              <w:rPr>
                <w:b/>
                <w:sz w:val="20"/>
                <w:szCs w:val="20"/>
              </w:rPr>
            </w:pPr>
            <w:r w:rsidRPr="002D4058">
              <w:rPr>
                <w:b/>
                <w:sz w:val="20"/>
                <w:szCs w:val="20"/>
              </w:rPr>
              <w:t>TO</w:t>
            </w:r>
          </w:p>
        </w:tc>
        <w:tc>
          <w:tcPr>
            <w:tcW w:w="996" w:type="pct"/>
            <w:shd w:val="clear" w:color="91B8D1" w:fill="auto"/>
            <w:tcMar>
              <w:top w:w="85" w:type="dxa"/>
              <w:left w:w="85" w:type="dxa"/>
              <w:bottom w:w="85" w:type="dxa"/>
              <w:right w:w="85" w:type="dxa"/>
            </w:tcMar>
          </w:tcPr>
          <w:p w14:paraId="690BE30B" w14:textId="77777777" w:rsidR="00F42DD8" w:rsidRPr="002D4058" w:rsidRDefault="00F42DD8" w:rsidP="001410E6">
            <w:pPr>
              <w:tabs>
                <w:tab w:val="clear" w:pos="709"/>
              </w:tabs>
              <w:spacing w:after="0"/>
              <w:ind w:left="0"/>
              <w:jc w:val="center"/>
              <w:rPr>
                <w:b/>
                <w:sz w:val="20"/>
                <w:szCs w:val="20"/>
              </w:rPr>
            </w:pPr>
            <w:r w:rsidRPr="002D4058">
              <w:rPr>
                <w:b/>
                <w:sz w:val="20"/>
                <w:szCs w:val="20"/>
              </w:rPr>
              <w:t>INFORMATION REQUIRED</w:t>
            </w:r>
          </w:p>
        </w:tc>
        <w:tc>
          <w:tcPr>
            <w:tcW w:w="543" w:type="pct"/>
            <w:shd w:val="clear" w:color="91B8D1" w:fill="auto"/>
            <w:tcMar>
              <w:top w:w="85" w:type="dxa"/>
              <w:left w:w="85" w:type="dxa"/>
              <w:bottom w:w="85" w:type="dxa"/>
              <w:right w:w="85" w:type="dxa"/>
            </w:tcMar>
          </w:tcPr>
          <w:p w14:paraId="08120779" w14:textId="77777777" w:rsidR="00F42DD8" w:rsidRPr="002D4058" w:rsidRDefault="00F42DD8" w:rsidP="001410E6">
            <w:pPr>
              <w:tabs>
                <w:tab w:val="clear" w:pos="709"/>
              </w:tabs>
              <w:spacing w:after="0"/>
              <w:ind w:left="0"/>
              <w:jc w:val="center"/>
              <w:rPr>
                <w:b/>
                <w:sz w:val="20"/>
                <w:szCs w:val="20"/>
              </w:rPr>
            </w:pPr>
            <w:r w:rsidRPr="002D4058">
              <w:rPr>
                <w:b/>
                <w:sz w:val="20"/>
                <w:szCs w:val="20"/>
              </w:rPr>
              <w:t>METHOD</w:t>
            </w:r>
          </w:p>
        </w:tc>
      </w:tr>
      <w:tr w:rsidR="00F42DD8" w:rsidRPr="002D4058" w14:paraId="3206A69A" w14:textId="77777777" w:rsidTr="00BF5F5B">
        <w:trPr>
          <w:cantSplit/>
        </w:trPr>
        <w:tc>
          <w:tcPr>
            <w:tcW w:w="291" w:type="pct"/>
            <w:tcMar>
              <w:top w:w="85" w:type="dxa"/>
              <w:left w:w="85" w:type="dxa"/>
              <w:bottom w:w="85" w:type="dxa"/>
              <w:right w:w="85" w:type="dxa"/>
            </w:tcMar>
          </w:tcPr>
          <w:p w14:paraId="67E52C9F" w14:textId="77777777" w:rsidR="00F42DD8" w:rsidRPr="002D4058" w:rsidRDefault="00F42DD8" w:rsidP="001410E6">
            <w:pPr>
              <w:pStyle w:val="Table"/>
              <w:tabs>
                <w:tab w:val="clear" w:pos="709"/>
              </w:tabs>
              <w:spacing w:after="0"/>
              <w:ind w:left="0"/>
            </w:pPr>
            <w:r w:rsidRPr="002D4058">
              <w:t>2.2</w:t>
            </w:r>
            <w:r>
              <w:t>B</w:t>
            </w:r>
            <w:r w:rsidRPr="002D4058">
              <w:t>.1</w:t>
            </w:r>
          </w:p>
        </w:tc>
        <w:tc>
          <w:tcPr>
            <w:tcW w:w="870" w:type="pct"/>
            <w:tcMar>
              <w:top w:w="85" w:type="dxa"/>
              <w:left w:w="85" w:type="dxa"/>
              <w:bottom w:w="85" w:type="dxa"/>
              <w:right w:w="85" w:type="dxa"/>
            </w:tcMar>
          </w:tcPr>
          <w:p w14:paraId="5DEDCACB" w14:textId="77777777" w:rsidR="00F42DD8" w:rsidRPr="002D4058" w:rsidRDefault="00F42DD8" w:rsidP="001410E6">
            <w:pPr>
              <w:pStyle w:val="Table"/>
              <w:tabs>
                <w:tab w:val="clear" w:pos="709"/>
              </w:tabs>
              <w:spacing w:after="0"/>
              <w:ind w:left="0"/>
            </w:pPr>
            <w:r>
              <w:t>Within 45</w:t>
            </w:r>
            <w:r w:rsidRPr="002D4058">
              <w:t xml:space="preserve"> WD of the provision of a</w:t>
            </w:r>
            <w:r>
              <w:t xml:space="preserve"> non BM Applicable</w:t>
            </w:r>
            <w:r w:rsidRPr="002D4058">
              <w:t xml:space="preserve"> Balancing Service</w:t>
            </w:r>
            <w:r>
              <w:t xml:space="preserve"> to the NETSO</w:t>
            </w:r>
          </w:p>
        </w:tc>
        <w:tc>
          <w:tcPr>
            <w:tcW w:w="1585" w:type="pct"/>
            <w:tcMar>
              <w:top w:w="85" w:type="dxa"/>
              <w:left w:w="85" w:type="dxa"/>
              <w:bottom w:w="85" w:type="dxa"/>
              <w:right w:w="85" w:type="dxa"/>
            </w:tcMar>
          </w:tcPr>
          <w:p w14:paraId="0689B154" w14:textId="77777777" w:rsidR="00F42DD8" w:rsidRPr="002D4058" w:rsidRDefault="00F42DD8" w:rsidP="001410E6">
            <w:pPr>
              <w:pStyle w:val="Table"/>
              <w:tabs>
                <w:tab w:val="clear" w:pos="709"/>
              </w:tabs>
              <w:spacing w:after="0"/>
              <w:ind w:left="0"/>
            </w:pPr>
            <w:r w:rsidRPr="002D4058">
              <w:t xml:space="preserve">Submit the </w:t>
            </w:r>
            <w:r>
              <w:t xml:space="preserve">ABS </w:t>
            </w:r>
            <w:r w:rsidRPr="002D4058">
              <w:t xml:space="preserve">MSID Pair Delivered Volume for each MSID Pair used to deliver </w:t>
            </w:r>
            <w:r>
              <w:t>the</w:t>
            </w:r>
            <w:r w:rsidRPr="002D4058">
              <w:t xml:space="preserve"> Balancing Service</w:t>
            </w:r>
          </w:p>
        </w:tc>
        <w:tc>
          <w:tcPr>
            <w:tcW w:w="334" w:type="pct"/>
            <w:tcMar>
              <w:top w:w="85" w:type="dxa"/>
              <w:left w:w="85" w:type="dxa"/>
              <w:bottom w:w="85" w:type="dxa"/>
              <w:right w:w="85" w:type="dxa"/>
            </w:tcMar>
          </w:tcPr>
          <w:p w14:paraId="6B64A659" w14:textId="77777777" w:rsidR="00F42DD8" w:rsidRPr="002D4058" w:rsidRDefault="00F42DD8" w:rsidP="001410E6">
            <w:pPr>
              <w:pStyle w:val="Table"/>
              <w:tabs>
                <w:tab w:val="clear" w:pos="709"/>
              </w:tabs>
              <w:spacing w:after="0"/>
              <w:ind w:left="0"/>
            </w:pPr>
            <w:r>
              <w:t>NETSO</w:t>
            </w:r>
          </w:p>
        </w:tc>
        <w:tc>
          <w:tcPr>
            <w:tcW w:w="380" w:type="pct"/>
            <w:tcMar>
              <w:top w:w="85" w:type="dxa"/>
              <w:left w:w="85" w:type="dxa"/>
              <w:bottom w:w="85" w:type="dxa"/>
              <w:right w:w="85" w:type="dxa"/>
            </w:tcMar>
          </w:tcPr>
          <w:p w14:paraId="0F4EA570" w14:textId="77777777" w:rsidR="00F42DD8" w:rsidRPr="002D4058" w:rsidRDefault="00F42DD8" w:rsidP="001410E6">
            <w:pPr>
              <w:pStyle w:val="Table"/>
              <w:tabs>
                <w:tab w:val="clear" w:pos="709"/>
              </w:tabs>
              <w:spacing w:after="0"/>
              <w:ind w:left="0"/>
            </w:pPr>
            <w:r w:rsidRPr="002D4058">
              <w:t>SVAA</w:t>
            </w:r>
          </w:p>
        </w:tc>
        <w:tc>
          <w:tcPr>
            <w:tcW w:w="996" w:type="pct"/>
            <w:tcMar>
              <w:top w:w="85" w:type="dxa"/>
              <w:left w:w="85" w:type="dxa"/>
              <w:bottom w:w="85" w:type="dxa"/>
              <w:right w:w="85" w:type="dxa"/>
            </w:tcMar>
          </w:tcPr>
          <w:p w14:paraId="572D6BF7" w14:textId="77777777" w:rsidR="00F42DD8" w:rsidRPr="002D4058" w:rsidRDefault="00F42DD8" w:rsidP="001410E6">
            <w:pPr>
              <w:pStyle w:val="Table"/>
              <w:tabs>
                <w:tab w:val="clear" w:pos="709"/>
              </w:tabs>
              <w:spacing w:after="0"/>
              <w:ind w:left="0"/>
            </w:pPr>
            <w:r w:rsidRPr="002D4058">
              <w:t>P02</w:t>
            </w:r>
            <w:r>
              <w:t>9</w:t>
            </w:r>
            <w:r w:rsidRPr="002D4058">
              <w:t xml:space="preserve">2 – </w:t>
            </w:r>
            <w:r>
              <w:t xml:space="preserve">ABS </w:t>
            </w:r>
            <w:r w:rsidRPr="002D4058">
              <w:t>MSID Pair Delivered Volume Notification</w:t>
            </w:r>
          </w:p>
        </w:tc>
        <w:tc>
          <w:tcPr>
            <w:tcW w:w="543" w:type="pct"/>
            <w:tcMar>
              <w:top w:w="85" w:type="dxa"/>
              <w:left w:w="85" w:type="dxa"/>
              <w:bottom w:w="85" w:type="dxa"/>
              <w:right w:w="85" w:type="dxa"/>
            </w:tcMar>
          </w:tcPr>
          <w:p w14:paraId="0493B801" w14:textId="77777777" w:rsidR="00F42DD8" w:rsidRPr="002D4058" w:rsidRDefault="00F42DD8" w:rsidP="001410E6">
            <w:pPr>
              <w:pStyle w:val="Table"/>
              <w:tabs>
                <w:tab w:val="clear" w:pos="709"/>
              </w:tabs>
              <w:spacing w:after="0"/>
              <w:ind w:left="0"/>
            </w:pPr>
            <w:r w:rsidRPr="002D4058">
              <w:rPr>
                <w:lang w:val="en-US"/>
              </w:rPr>
              <w:t>Electronic or other method, as agreed.</w:t>
            </w:r>
          </w:p>
        </w:tc>
      </w:tr>
      <w:tr w:rsidR="00F42DD8" w:rsidRPr="002D4058" w14:paraId="209E5EF8" w14:textId="77777777" w:rsidTr="00BF5F5B">
        <w:trPr>
          <w:cantSplit/>
        </w:trPr>
        <w:tc>
          <w:tcPr>
            <w:tcW w:w="291" w:type="pct"/>
            <w:tcMar>
              <w:top w:w="85" w:type="dxa"/>
              <w:left w:w="85" w:type="dxa"/>
              <w:bottom w:w="85" w:type="dxa"/>
              <w:right w:w="85" w:type="dxa"/>
            </w:tcMar>
          </w:tcPr>
          <w:p w14:paraId="44322A2D" w14:textId="77777777" w:rsidR="00F42DD8" w:rsidRPr="002D4058" w:rsidRDefault="00F42DD8" w:rsidP="001410E6">
            <w:pPr>
              <w:pStyle w:val="Table"/>
              <w:tabs>
                <w:tab w:val="clear" w:pos="709"/>
              </w:tabs>
              <w:spacing w:after="0"/>
              <w:ind w:left="0"/>
            </w:pPr>
            <w:r w:rsidRPr="002D4058">
              <w:t>2.2</w:t>
            </w:r>
            <w:r>
              <w:t>B</w:t>
            </w:r>
            <w:r w:rsidRPr="002D4058">
              <w:t>.2</w:t>
            </w:r>
          </w:p>
        </w:tc>
        <w:tc>
          <w:tcPr>
            <w:tcW w:w="870" w:type="pct"/>
            <w:tcMar>
              <w:top w:w="85" w:type="dxa"/>
              <w:left w:w="85" w:type="dxa"/>
              <w:bottom w:w="85" w:type="dxa"/>
              <w:right w:w="85" w:type="dxa"/>
            </w:tcMar>
          </w:tcPr>
          <w:p w14:paraId="5388DE15" w14:textId="77777777" w:rsidR="00F42DD8" w:rsidRPr="002D4058" w:rsidRDefault="00F42DD8" w:rsidP="001410E6">
            <w:pPr>
              <w:pStyle w:val="Table"/>
              <w:tabs>
                <w:tab w:val="clear" w:pos="709"/>
              </w:tabs>
              <w:spacing w:after="0"/>
              <w:ind w:left="0"/>
            </w:pPr>
            <w:r w:rsidRPr="002D4058">
              <w:t>As required</w:t>
            </w:r>
            <w:bookmarkStart w:id="38" w:name="_Ref101875535"/>
            <w:r w:rsidRPr="002D4058">
              <w:rPr>
                <w:rStyle w:val="FootnoteReference"/>
              </w:rPr>
              <w:footnoteReference w:id="16"/>
            </w:r>
            <w:bookmarkEnd w:id="38"/>
          </w:p>
        </w:tc>
        <w:tc>
          <w:tcPr>
            <w:tcW w:w="1585" w:type="pct"/>
            <w:tcMar>
              <w:top w:w="85" w:type="dxa"/>
              <w:left w:w="85" w:type="dxa"/>
              <w:bottom w:w="85" w:type="dxa"/>
              <w:right w:w="85" w:type="dxa"/>
            </w:tcMar>
          </w:tcPr>
          <w:p w14:paraId="44BCAE62" w14:textId="77777777" w:rsidR="00F42DD8" w:rsidRPr="002D4058" w:rsidRDefault="00F42DD8" w:rsidP="001410E6">
            <w:pPr>
              <w:pStyle w:val="Table"/>
              <w:tabs>
                <w:tab w:val="clear" w:pos="709"/>
              </w:tabs>
              <w:spacing w:after="0"/>
              <w:ind w:left="0"/>
            </w:pPr>
            <w:r w:rsidRPr="002D4058">
              <w:t xml:space="preserve">Re-submit </w:t>
            </w:r>
            <w:r>
              <w:t xml:space="preserve">ABS </w:t>
            </w:r>
            <w:r w:rsidRPr="002D4058">
              <w:t>MSID Pair Delivered Volume</w:t>
            </w:r>
          </w:p>
        </w:tc>
        <w:tc>
          <w:tcPr>
            <w:tcW w:w="334" w:type="pct"/>
            <w:tcMar>
              <w:top w:w="85" w:type="dxa"/>
              <w:left w:w="85" w:type="dxa"/>
              <w:bottom w:w="85" w:type="dxa"/>
              <w:right w:w="85" w:type="dxa"/>
            </w:tcMar>
          </w:tcPr>
          <w:p w14:paraId="157ACEE1" w14:textId="77777777" w:rsidR="00F42DD8" w:rsidRPr="002D4058" w:rsidRDefault="00F42DD8" w:rsidP="001410E6">
            <w:pPr>
              <w:pStyle w:val="Table"/>
              <w:tabs>
                <w:tab w:val="clear" w:pos="709"/>
              </w:tabs>
              <w:spacing w:after="0"/>
              <w:ind w:left="0"/>
            </w:pPr>
            <w:r>
              <w:t>NETSO</w:t>
            </w:r>
          </w:p>
        </w:tc>
        <w:tc>
          <w:tcPr>
            <w:tcW w:w="380" w:type="pct"/>
            <w:tcMar>
              <w:top w:w="85" w:type="dxa"/>
              <w:left w:w="85" w:type="dxa"/>
              <w:bottom w:w="85" w:type="dxa"/>
              <w:right w:w="85" w:type="dxa"/>
            </w:tcMar>
          </w:tcPr>
          <w:p w14:paraId="235F4915" w14:textId="77777777" w:rsidR="00F42DD8" w:rsidRPr="002D4058" w:rsidRDefault="00F42DD8" w:rsidP="001410E6">
            <w:pPr>
              <w:pStyle w:val="Table"/>
              <w:tabs>
                <w:tab w:val="clear" w:pos="709"/>
              </w:tabs>
              <w:spacing w:after="0"/>
              <w:ind w:left="0"/>
            </w:pPr>
            <w:r w:rsidRPr="002D4058">
              <w:t>SVAA</w:t>
            </w:r>
          </w:p>
        </w:tc>
        <w:tc>
          <w:tcPr>
            <w:tcW w:w="996" w:type="pct"/>
            <w:tcMar>
              <w:top w:w="85" w:type="dxa"/>
              <w:left w:w="85" w:type="dxa"/>
              <w:bottom w:w="85" w:type="dxa"/>
              <w:right w:w="85" w:type="dxa"/>
            </w:tcMar>
          </w:tcPr>
          <w:p w14:paraId="19837F13" w14:textId="77777777" w:rsidR="00F42DD8" w:rsidRPr="002D4058" w:rsidRDefault="00F42DD8" w:rsidP="001410E6">
            <w:pPr>
              <w:pStyle w:val="Table"/>
              <w:tabs>
                <w:tab w:val="clear" w:pos="709"/>
              </w:tabs>
              <w:spacing w:after="0"/>
              <w:ind w:left="0"/>
            </w:pPr>
            <w:r w:rsidRPr="002D4058">
              <w:t>P02</w:t>
            </w:r>
            <w:r>
              <w:t>9</w:t>
            </w:r>
            <w:r w:rsidRPr="002D4058">
              <w:t xml:space="preserve">2 – </w:t>
            </w:r>
            <w:r>
              <w:t xml:space="preserve">ABS </w:t>
            </w:r>
            <w:r w:rsidRPr="002D4058">
              <w:t>MSID Pair Delivered Volume Notification</w:t>
            </w:r>
          </w:p>
        </w:tc>
        <w:tc>
          <w:tcPr>
            <w:tcW w:w="543" w:type="pct"/>
            <w:tcMar>
              <w:top w:w="85" w:type="dxa"/>
              <w:left w:w="85" w:type="dxa"/>
              <w:bottom w:w="85" w:type="dxa"/>
              <w:right w:w="85" w:type="dxa"/>
            </w:tcMar>
          </w:tcPr>
          <w:p w14:paraId="64AECA93"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023E4229" w14:textId="77777777" w:rsidTr="00BF5F5B">
        <w:trPr>
          <w:cantSplit/>
        </w:trPr>
        <w:tc>
          <w:tcPr>
            <w:tcW w:w="291" w:type="pct"/>
            <w:tcMar>
              <w:top w:w="85" w:type="dxa"/>
              <w:left w:w="85" w:type="dxa"/>
              <w:bottom w:w="85" w:type="dxa"/>
              <w:right w:w="85" w:type="dxa"/>
            </w:tcMar>
          </w:tcPr>
          <w:p w14:paraId="76AE0357" w14:textId="77777777" w:rsidR="00F42DD8" w:rsidRPr="002D4058" w:rsidRDefault="00F42DD8" w:rsidP="001410E6">
            <w:pPr>
              <w:pStyle w:val="Table"/>
              <w:tabs>
                <w:tab w:val="clear" w:pos="709"/>
              </w:tabs>
              <w:spacing w:after="0"/>
              <w:ind w:left="0"/>
            </w:pPr>
            <w:r w:rsidRPr="002D4058">
              <w:t>2.2</w:t>
            </w:r>
            <w:r>
              <w:t>B</w:t>
            </w:r>
            <w:r w:rsidRPr="002D4058">
              <w:t>.3</w:t>
            </w:r>
          </w:p>
        </w:tc>
        <w:tc>
          <w:tcPr>
            <w:tcW w:w="870" w:type="pct"/>
            <w:tcMar>
              <w:top w:w="85" w:type="dxa"/>
              <w:left w:w="85" w:type="dxa"/>
              <w:bottom w:w="85" w:type="dxa"/>
              <w:right w:w="85" w:type="dxa"/>
            </w:tcMar>
          </w:tcPr>
          <w:p w14:paraId="0CC32A1A" w14:textId="77777777" w:rsidR="00F42DD8" w:rsidRPr="002D4058" w:rsidRDefault="00F42DD8" w:rsidP="001410E6">
            <w:pPr>
              <w:pStyle w:val="Table"/>
              <w:tabs>
                <w:tab w:val="clear" w:pos="709"/>
              </w:tabs>
              <w:spacing w:after="120"/>
              <w:ind w:left="0"/>
            </w:pPr>
            <w:r w:rsidRPr="002D4058">
              <w:t>W</w:t>
            </w:r>
            <w:r>
              <w:t>ithin 1 WD of 2.2B.1</w:t>
            </w:r>
          </w:p>
          <w:p w14:paraId="3632E6E9" w14:textId="77777777" w:rsidR="00F42DD8" w:rsidRPr="002D4058" w:rsidRDefault="00F42DD8" w:rsidP="001410E6">
            <w:pPr>
              <w:pStyle w:val="Table"/>
              <w:tabs>
                <w:tab w:val="clear" w:pos="709"/>
              </w:tabs>
              <w:spacing w:after="0"/>
              <w:ind w:left="0"/>
            </w:pPr>
            <w:r w:rsidRPr="002D4058">
              <w:t>or where appropriate within 1 WD of 2.2</w:t>
            </w:r>
            <w:r>
              <w:t>B</w:t>
            </w:r>
            <w:r w:rsidRPr="002D4058">
              <w:t>.2</w:t>
            </w:r>
          </w:p>
        </w:tc>
        <w:tc>
          <w:tcPr>
            <w:tcW w:w="1585" w:type="pct"/>
            <w:tcMar>
              <w:top w:w="85" w:type="dxa"/>
              <w:left w:w="85" w:type="dxa"/>
              <w:bottom w:w="85" w:type="dxa"/>
              <w:right w:w="85" w:type="dxa"/>
            </w:tcMar>
          </w:tcPr>
          <w:p w14:paraId="59D14CB6" w14:textId="77777777" w:rsidR="00F42DD8" w:rsidRPr="002D4058" w:rsidRDefault="00F42DD8" w:rsidP="001410E6">
            <w:pPr>
              <w:pStyle w:val="Table"/>
              <w:tabs>
                <w:tab w:val="clear" w:pos="709"/>
              </w:tabs>
              <w:spacing w:after="0"/>
              <w:ind w:left="0"/>
            </w:pPr>
            <w:r w:rsidRPr="002D4058">
              <w:t xml:space="preserve">Log and validate </w:t>
            </w:r>
            <w:r>
              <w:t xml:space="preserve">ABS </w:t>
            </w:r>
            <w:r w:rsidRPr="002D4058">
              <w:t>MSID Pair Delivered Volume</w:t>
            </w:r>
          </w:p>
        </w:tc>
        <w:tc>
          <w:tcPr>
            <w:tcW w:w="334" w:type="pct"/>
            <w:tcMar>
              <w:top w:w="85" w:type="dxa"/>
              <w:left w:w="85" w:type="dxa"/>
              <w:bottom w:w="85" w:type="dxa"/>
              <w:right w:w="85" w:type="dxa"/>
            </w:tcMar>
          </w:tcPr>
          <w:p w14:paraId="4D78DAAD" w14:textId="77777777" w:rsidR="00F42DD8" w:rsidRPr="002D4058" w:rsidRDefault="00F42DD8" w:rsidP="001410E6">
            <w:pPr>
              <w:pStyle w:val="Table"/>
              <w:tabs>
                <w:tab w:val="clear" w:pos="709"/>
              </w:tabs>
              <w:spacing w:after="0"/>
              <w:ind w:left="0"/>
            </w:pPr>
            <w:r w:rsidRPr="002D4058">
              <w:t>SVAA</w:t>
            </w:r>
          </w:p>
        </w:tc>
        <w:tc>
          <w:tcPr>
            <w:tcW w:w="380" w:type="pct"/>
            <w:tcMar>
              <w:top w:w="85" w:type="dxa"/>
              <w:left w:w="85" w:type="dxa"/>
              <w:bottom w:w="85" w:type="dxa"/>
              <w:right w:w="85" w:type="dxa"/>
            </w:tcMar>
          </w:tcPr>
          <w:p w14:paraId="306A02A7" w14:textId="77777777" w:rsidR="00F42DD8" w:rsidRPr="002D4058" w:rsidRDefault="00F42DD8" w:rsidP="001410E6">
            <w:pPr>
              <w:pStyle w:val="Table"/>
              <w:tabs>
                <w:tab w:val="clear" w:pos="709"/>
              </w:tabs>
              <w:spacing w:after="0"/>
              <w:ind w:left="0"/>
            </w:pPr>
          </w:p>
        </w:tc>
        <w:tc>
          <w:tcPr>
            <w:tcW w:w="996" w:type="pct"/>
            <w:tcMar>
              <w:top w:w="85" w:type="dxa"/>
              <w:left w:w="85" w:type="dxa"/>
              <w:bottom w:w="85" w:type="dxa"/>
              <w:right w:w="85" w:type="dxa"/>
            </w:tcMar>
          </w:tcPr>
          <w:p w14:paraId="6DF49868" w14:textId="77777777" w:rsidR="00F42DD8" w:rsidRPr="002D4058" w:rsidRDefault="00F42DD8" w:rsidP="001410E6">
            <w:pPr>
              <w:pStyle w:val="Table"/>
              <w:tabs>
                <w:tab w:val="clear" w:pos="709"/>
              </w:tabs>
              <w:spacing w:after="0"/>
              <w:ind w:left="0"/>
            </w:pPr>
            <w:r w:rsidRPr="00F23632">
              <w:t>Appendix 3.5 – ABS MSID Pair Delivered Volume File Validation</w:t>
            </w:r>
          </w:p>
        </w:tc>
        <w:tc>
          <w:tcPr>
            <w:tcW w:w="543" w:type="pct"/>
            <w:tcMar>
              <w:top w:w="85" w:type="dxa"/>
              <w:left w:w="85" w:type="dxa"/>
              <w:bottom w:w="85" w:type="dxa"/>
              <w:right w:w="85" w:type="dxa"/>
            </w:tcMar>
          </w:tcPr>
          <w:p w14:paraId="5B87C285"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42A8805D" w14:textId="77777777" w:rsidTr="00BF5F5B">
        <w:trPr>
          <w:cantSplit/>
        </w:trPr>
        <w:tc>
          <w:tcPr>
            <w:tcW w:w="291" w:type="pct"/>
            <w:tcBorders>
              <w:bottom w:val="nil"/>
            </w:tcBorders>
            <w:tcMar>
              <w:top w:w="85" w:type="dxa"/>
              <w:left w:w="85" w:type="dxa"/>
              <w:bottom w:w="85" w:type="dxa"/>
              <w:right w:w="85" w:type="dxa"/>
            </w:tcMar>
          </w:tcPr>
          <w:p w14:paraId="297CCA34" w14:textId="77777777" w:rsidR="00F42DD8" w:rsidRPr="002D4058" w:rsidRDefault="00F42DD8" w:rsidP="001410E6">
            <w:pPr>
              <w:pStyle w:val="Table"/>
              <w:tabs>
                <w:tab w:val="clear" w:pos="709"/>
              </w:tabs>
              <w:spacing w:after="0"/>
              <w:ind w:left="0"/>
            </w:pPr>
            <w:r w:rsidRPr="002D4058">
              <w:t>2.2</w:t>
            </w:r>
            <w:r>
              <w:t>B</w:t>
            </w:r>
            <w:r w:rsidRPr="002D4058">
              <w:t>.4</w:t>
            </w:r>
          </w:p>
        </w:tc>
        <w:tc>
          <w:tcPr>
            <w:tcW w:w="870" w:type="pct"/>
            <w:tcBorders>
              <w:bottom w:val="nil"/>
            </w:tcBorders>
            <w:tcMar>
              <w:top w:w="85" w:type="dxa"/>
              <w:left w:w="85" w:type="dxa"/>
              <w:bottom w:w="85" w:type="dxa"/>
              <w:right w:w="85" w:type="dxa"/>
            </w:tcMar>
          </w:tcPr>
          <w:p w14:paraId="33660649" w14:textId="77777777" w:rsidR="00F42DD8" w:rsidRPr="002D4058" w:rsidRDefault="00F42DD8" w:rsidP="001410E6">
            <w:pPr>
              <w:pStyle w:val="Table"/>
              <w:tabs>
                <w:tab w:val="clear" w:pos="709"/>
              </w:tabs>
              <w:spacing w:after="120"/>
              <w:ind w:left="0"/>
            </w:pPr>
            <w:r>
              <w:t>Within 1 WD of 2.2B.1</w:t>
            </w:r>
          </w:p>
          <w:p w14:paraId="6C0BDD62" w14:textId="77777777" w:rsidR="00F42DD8" w:rsidRPr="002D4058" w:rsidRDefault="00F42DD8" w:rsidP="001410E6">
            <w:pPr>
              <w:pStyle w:val="Table"/>
              <w:tabs>
                <w:tab w:val="clear" w:pos="709"/>
              </w:tabs>
              <w:spacing w:after="0"/>
              <w:ind w:left="0"/>
            </w:pPr>
            <w:r w:rsidRPr="002D4058">
              <w:t>or where appropriate within 1 WD of 2.2</w:t>
            </w:r>
            <w:r>
              <w:t>B</w:t>
            </w:r>
            <w:r w:rsidRPr="002D4058">
              <w:t>.2</w:t>
            </w:r>
          </w:p>
        </w:tc>
        <w:tc>
          <w:tcPr>
            <w:tcW w:w="1585" w:type="pct"/>
            <w:tcBorders>
              <w:bottom w:val="nil"/>
            </w:tcBorders>
            <w:tcMar>
              <w:top w:w="85" w:type="dxa"/>
              <w:left w:w="85" w:type="dxa"/>
              <w:bottom w:w="85" w:type="dxa"/>
              <w:right w:w="85" w:type="dxa"/>
            </w:tcMar>
          </w:tcPr>
          <w:p w14:paraId="1E38E1A7" w14:textId="77777777" w:rsidR="00F42DD8" w:rsidRPr="002D4058" w:rsidRDefault="00F42DD8" w:rsidP="001410E6">
            <w:pPr>
              <w:pStyle w:val="Table"/>
              <w:tabs>
                <w:tab w:val="clear" w:pos="709"/>
              </w:tabs>
              <w:spacing w:after="0"/>
              <w:ind w:left="0"/>
            </w:pPr>
            <w:r w:rsidRPr="002D4058">
              <w:t>If the file cannot be processed send notification.</w:t>
            </w:r>
          </w:p>
        </w:tc>
        <w:tc>
          <w:tcPr>
            <w:tcW w:w="334" w:type="pct"/>
            <w:tcBorders>
              <w:bottom w:val="nil"/>
            </w:tcBorders>
            <w:tcMar>
              <w:top w:w="85" w:type="dxa"/>
              <w:left w:w="85" w:type="dxa"/>
              <w:bottom w:w="85" w:type="dxa"/>
              <w:right w:w="85" w:type="dxa"/>
            </w:tcMar>
          </w:tcPr>
          <w:p w14:paraId="073590A0" w14:textId="77777777" w:rsidR="00F42DD8" w:rsidRPr="002D4058" w:rsidRDefault="00F42DD8" w:rsidP="001410E6">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2CF9EC25" w14:textId="77777777" w:rsidR="00F42DD8" w:rsidRPr="002D4058" w:rsidRDefault="00F42DD8" w:rsidP="001410E6">
            <w:pPr>
              <w:pStyle w:val="Table"/>
              <w:tabs>
                <w:tab w:val="clear" w:pos="709"/>
              </w:tabs>
              <w:spacing w:after="0"/>
              <w:ind w:left="0"/>
            </w:pPr>
            <w:r>
              <w:t>NETSO</w:t>
            </w:r>
          </w:p>
        </w:tc>
        <w:tc>
          <w:tcPr>
            <w:tcW w:w="996" w:type="pct"/>
            <w:tcBorders>
              <w:bottom w:val="nil"/>
            </w:tcBorders>
            <w:tcMar>
              <w:top w:w="85" w:type="dxa"/>
              <w:left w:w="85" w:type="dxa"/>
              <w:bottom w:w="85" w:type="dxa"/>
              <w:right w:w="85" w:type="dxa"/>
            </w:tcMar>
          </w:tcPr>
          <w:p w14:paraId="0AE50CC1" w14:textId="77777777" w:rsidR="00F42DD8" w:rsidRPr="002D4058" w:rsidRDefault="00F42DD8" w:rsidP="001410E6">
            <w:pPr>
              <w:pStyle w:val="Table"/>
              <w:tabs>
                <w:tab w:val="clear" w:pos="709"/>
              </w:tabs>
              <w:spacing w:after="0"/>
              <w:ind w:left="0"/>
            </w:pPr>
            <w:r>
              <w:t>Negative Acknowledgement</w:t>
            </w:r>
          </w:p>
        </w:tc>
        <w:tc>
          <w:tcPr>
            <w:tcW w:w="543" w:type="pct"/>
            <w:tcBorders>
              <w:bottom w:val="nil"/>
            </w:tcBorders>
            <w:tcMar>
              <w:top w:w="85" w:type="dxa"/>
              <w:left w:w="85" w:type="dxa"/>
              <w:bottom w:w="85" w:type="dxa"/>
              <w:right w:w="85" w:type="dxa"/>
            </w:tcMar>
          </w:tcPr>
          <w:p w14:paraId="1026FC44"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190005B0" w14:textId="77777777" w:rsidTr="00BF5F5B">
        <w:trPr>
          <w:cantSplit/>
        </w:trPr>
        <w:tc>
          <w:tcPr>
            <w:tcW w:w="291" w:type="pct"/>
            <w:tcBorders>
              <w:top w:val="nil"/>
            </w:tcBorders>
            <w:tcMar>
              <w:top w:w="85" w:type="dxa"/>
              <w:left w:w="85" w:type="dxa"/>
              <w:bottom w:w="85" w:type="dxa"/>
              <w:right w:w="85" w:type="dxa"/>
            </w:tcMar>
          </w:tcPr>
          <w:p w14:paraId="55514A73" w14:textId="77777777" w:rsidR="00F42DD8" w:rsidRPr="002D4058" w:rsidRDefault="00F42DD8" w:rsidP="001410E6">
            <w:pPr>
              <w:pStyle w:val="Table"/>
              <w:tabs>
                <w:tab w:val="clear" w:pos="709"/>
              </w:tabs>
              <w:spacing w:after="0"/>
              <w:ind w:left="0"/>
            </w:pPr>
          </w:p>
        </w:tc>
        <w:tc>
          <w:tcPr>
            <w:tcW w:w="870" w:type="pct"/>
            <w:tcBorders>
              <w:top w:val="nil"/>
            </w:tcBorders>
            <w:tcMar>
              <w:top w:w="85" w:type="dxa"/>
              <w:left w:w="85" w:type="dxa"/>
              <w:bottom w:w="85" w:type="dxa"/>
              <w:right w:w="85" w:type="dxa"/>
            </w:tcMar>
          </w:tcPr>
          <w:p w14:paraId="2AA1EF60" w14:textId="77777777" w:rsidR="00F42DD8" w:rsidRPr="002D4058" w:rsidRDefault="00F42DD8" w:rsidP="001410E6">
            <w:pPr>
              <w:pStyle w:val="Table"/>
              <w:tabs>
                <w:tab w:val="clear" w:pos="709"/>
              </w:tabs>
              <w:spacing w:after="0"/>
              <w:ind w:left="0"/>
            </w:pPr>
          </w:p>
        </w:tc>
        <w:tc>
          <w:tcPr>
            <w:tcW w:w="1585" w:type="pct"/>
            <w:tcBorders>
              <w:top w:val="nil"/>
            </w:tcBorders>
            <w:tcMar>
              <w:top w:w="85" w:type="dxa"/>
              <w:left w:w="85" w:type="dxa"/>
              <w:bottom w:w="85" w:type="dxa"/>
              <w:right w:w="85" w:type="dxa"/>
            </w:tcMar>
          </w:tcPr>
          <w:p w14:paraId="2169084C" w14:textId="77777777" w:rsidR="00F42DD8" w:rsidRPr="002D4058" w:rsidRDefault="00F42DD8" w:rsidP="001410E6">
            <w:pPr>
              <w:pStyle w:val="Table"/>
              <w:tabs>
                <w:tab w:val="clear" w:pos="709"/>
              </w:tabs>
              <w:spacing w:after="0"/>
              <w:ind w:left="0"/>
            </w:pPr>
            <w:r w:rsidRPr="002D4058">
              <w:t>Return to 2.2</w:t>
            </w:r>
            <w:r>
              <w:t>B</w:t>
            </w:r>
            <w:r w:rsidRPr="002D4058">
              <w:t xml:space="preserve">.1 if </w:t>
            </w:r>
            <w:r>
              <w:t>the NETSO</w:t>
            </w:r>
            <w:r w:rsidRPr="002D4058">
              <w:t xml:space="preserve"> wishes to provide revised</w:t>
            </w:r>
            <w:r>
              <w:t xml:space="preserve"> ABS</w:t>
            </w:r>
            <w:r w:rsidRPr="002D4058">
              <w:t xml:space="preserve"> MSID Pair Delivered Volume</w:t>
            </w:r>
          </w:p>
        </w:tc>
        <w:tc>
          <w:tcPr>
            <w:tcW w:w="334" w:type="pct"/>
            <w:tcBorders>
              <w:top w:val="nil"/>
            </w:tcBorders>
            <w:tcMar>
              <w:top w:w="85" w:type="dxa"/>
              <w:left w:w="85" w:type="dxa"/>
              <w:bottom w:w="85" w:type="dxa"/>
              <w:right w:w="85" w:type="dxa"/>
            </w:tcMar>
          </w:tcPr>
          <w:p w14:paraId="55701DF4" w14:textId="77777777" w:rsidR="00F42DD8" w:rsidRPr="002D4058" w:rsidRDefault="00F42DD8" w:rsidP="001410E6">
            <w:pPr>
              <w:pStyle w:val="Table"/>
              <w:tabs>
                <w:tab w:val="clear" w:pos="709"/>
              </w:tabs>
              <w:spacing w:after="0"/>
              <w:ind w:left="0"/>
            </w:pPr>
          </w:p>
        </w:tc>
        <w:tc>
          <w:tcPr>
            <w:tcW w:w="380" w:type="pct"/>
            <w:tcBorders>
              <w:top w:val="nil"/>
            </w:tcBorders>
            <w:tcMar>
              <w:top w:w="85" w:type="dxa"/>
              <w:left w:w="85" w:type="dxa"/>
              <w:bottom w:w="85" w:type="dxa"/>
              <w:right w:w="85" w:type="dxa"/>
            </w:tcMar>
          </w:tcPr>
          <w:p w14:paraId="493A0B62" w14:textId="77777777" w:rsidR="00F42DD8" w:rsidRPr="002D4058" w:rsidRDefault="00F42DD8" w:rsidP="001410E6">
            <w:pPr>
              <w:pStyle w:val="Table"/>
              <w:tabs>
                <w:tab w:val="clear" w:pos="709"/>
              </w:tabs>
              <w:spacing w:after="0"/>
              <w:ind w:left="0"/>
            </w:pPr>
          </w:p>
        </w:tc>
        <w:tc>
          <w:tcPr>
            <w:tcW w:w="996" w:type="pct"/>
            <w:tcBorders>
              <w:top w:val="nil"/>
            </w:tcBorders>
            <w:tcMar>
              <w:top w:w="85" w:type="dxa"/>
              <w:left w:w="85" w:type="dxa"/>
              <w:bottom w:w="85" w:type="dxa"/>
              <w:right w:w="85" w:type="dxa"/>
            </w:tcMar>
          </w:tcPr>
          <w:p w14:paraId="52D37E1A" w14:textId="77777777" w:rsidR="00F42DD8" w:rsidRPr="002D4058" w:rsidRDefault="00F42DD8" w:rsidP="001410E6">
            <w:pPr>
              <w:pStyle w:val="Table"/>
              <w:tabs>
                <w:tab w:val="clear" w:pos="709"/>
              </w:tabs>
              <w:spacing w:after="0"/>
              <w:ind w:left="0"/>
            </w:pPr>
          </w:p>
        </w:tc>
        <w:tc>
          <w:tcPr>
            <w:tcW w:w="543" w:type="pct"/>
            <w:tcBorders>
              <w:top w:val="nil"/>
            </w:tcBorders>
            <w:tcMar>
              <w:top w:w="85" w:type="dxa"/>
              <w:left w:w="85" w:type="dxa"/>
              <w:bottom w:w="85" w:type="dxa"/>
              <w:right w:w="85" w:type="dxa"/>
            </w:tcMar>
          </w:tcPr>
          <w:p w14:paraId="16997A93" w14:textId="77777777" w:rsidR="00F42DD8" w:rsidRPr="002D4058" w:rsidRDefault="00F42DD8" w:rsidP="001410E6">
            <w:pPr>
              <w:pStyle w:val="Table"/>
              <w:tabs>
                <w:tab w:val="clear" w:pos="709"/>
              </w:tabs>
              <w:spacing w:after="0"/>
              <w:ind w:left="0"/>
              <w:rPr>
                <w:lang w:val="en-US"/>
              </w:rPr>
            </w:pPr>
          </w:p>
        </w:tc>
      </w:tr>
      <w:tr w:rsidR="00F42DD8" w:rsidRPr="002D4058" w14:paraId="47C888E6" w14:textId="77777777" w:rsidTr="00BF5F5B">
        <w:trPr>
          <w:cantSplit/>
        </w:trPr>
        <w:tc>
          <w:tcPr>
            <w:tcW w:w="291" w:type="pct"/>
            <w:tcBorders>
              <w:bottom w:val="nil"/>
            </w:tcBorders>
            <w:tcMar>
              <w:top w:w="85" w:type="dxa"/>
              <w:left w:w="85" w:type="dxa"/>
              <w:bottom w:w="85" w:type="dxa"/>
              <w:right w:w="85" w:type="dxa"/>
            </w:tcMar>
          </w:tcPr>
          <w:p w14:paraId="30E6F1D4" w14:textId="77777777" w:rsidR="00F42DD8" w:rsidRPr="002D4058" w:rsidRDefault="00F42DD8" w:rsidP="001410E6">
            <w:pPr>
              <w:pStyle w:val="Table"/>
              <w:tabs>
                <w:tab w:val="clear" w:pos="709"/>
              </w:tabs>
              <w:spacing w:after="0"/>
              <w:ind w:left="0"/>
            </w:pPr>
            <w:r w:rsidRPr="002D4058">
              <w:t>2.2</w:t>
            </w:r>
            <w:r>
              <w:t>B</w:t>
            </w:r>
            <w:r w:rsidRPr="002D4058">
              <w:t>.5</w:t>
            </w:r>
          </w:p>
        </w:tc>
        <w:tc>
          <w:tcPr>
            <w:tcW w:w="870" w:type="pct"/>
            <w:tcBorders>
              <w:bottom w:val="nil"/>
            </w:tcBorders>
            <w:tcMar>
              <w:top w:w="85" w:type="dxa"/>
              <w:left w:w="85" w:type="dxa"/>
              <w:bottom w:w="85" w:type="dxa"/>
              <w:right w:w="85" w:type="dxa"/>
            </w:tcMar>
          </w:tcPr>
          <w:p w14:paraId="26D81108" w14:textId="77777777" w:rsidR="00F42DD8" w:rsidRPr="002D4058" w:rsidRDefault="00F42DD8" w:rsidP="001410E6">
            <w:pPr>
              <w:pStyle w:val="Table"/>
              <w:tabs>
                <w:tab w:val="clear" w:pos="709"/>
              </w:tabs>
              <w:spacing w:after="120"/>
              <w:ind w:left="0"/>
            </w:pPr>
            <w:r w:rsidRPr="002D4058">
              <w:t>Within 1 WD of 2.2</w:t>
            </w:r>
            <w:r>
              <w:t>B</w:t>
            </w:r>
            <w:r w:rsidRPr="002D4058">
              <w:t>.1</w:t>
            </w:r>
          </w:p>
          <w:p w14:paraId="4A123087" w14:textId="77777777" w:rsidR="00F42DD8" w:rsidRPr="002D4058" w:rsidRDefault="00F42DD8" w:rsidP="001410E6">
            <w:pPr>
              <w:pStyle w:val="Table"/>
              <w:tabs>
                <w:tab w:val="clear" w:pos="709"/>
              </w:tabs>
              <w:spacing w:after="0"/>
              <w:ind w:left="0"/>
            </w:pPr>
            <w:r w:rsidRPr="002D4058">
              <w:t>or where appropriate within 1 WD of 2.2</w:t>
            </w:r>
            <w:r>
              <w:t>B</w:t>
            </w:r>
            <w:r w:rsidRPr="002D4058">
              <w:t>.2</w:t>
            </w:r>
          </w:p>
        </w:tc>
        <w:tc>
          <w:tcPr>
            <w:tcW w:w="1585" w:type="pct"/>
            <w:tcBorders>
              <w:bottom w:val="nil"/>
            </w:tcBorders>
            <w:tcMar>
              <w:top w:w="85" w:type="dxa"/>
              <w:left w:w="85" w:type="dxa"/>
              <w:bottom w:w="85" w:type="dxa"/>
              <w:right w:w="85" w:type="dxa"/>
            </w:tcMar>
          </w:tcPr>
          <w:p w14:paraId="36DC95F7" w14:textId="77777777" w:rsidR="00F42DD8" w:rsidRPr="002D4058" w:rsidRDefault="00F42DD8" w:rsidP="001410E6">
            <w:pPr>
              <w:pStyle w:val="Table"/>
              <w:tabs>
                <w:tab w:val="clear" w:pos="709"/>
              </w:tabs>
              <w:spacing w:after="0"/>
              <w:ind w:left="0"/>
            </w:pPr>
            <w:r w:rsidRPr="002D4058">
              <w:t xml:space="preserve">If </w:t>
            </w:r>
            <w:r>
              <w:t xml:space="preserve">ABS </w:t>
            </w:r>
            <w:r w:rsidRPr="002D4058">
              <w:t>MSID Pair Delivered Volume fails validation send rejection.</w:t>
            </w:r>
          </w:p>
        </w:tc>
        <w:tc>
          <w:tcPr>
            <w:tcW w:w="334" w:type="pct"/>
            <w:tcBorders>
              <w:bottom w:val="nil"/>
            </w:tcBorders>
            <w:tcMar>
              <w:top w:w="85" w:type="dxa"/>
              <w:left w:w="85" w:type="dxa"/>
              <w:bottom w:w="85" w:type="dxa"/>
              <w:right w:w="85" w:type="dxa"/>
            </w:tcMar>
          </w:tcPr>
          <w:p w14:paraId="47720649" w14:textId="77777777" w:rsidR="00F42DD8" w:rsidRPr="002D4058" w:rsidRDefault="00F42DD8" w:rsidP="001410E6">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7C680B63" w14:textId="77777777" w:rsidR="00F42DD8" w:rsidRPr="002D4058" w:rsidRDefault="00F42DD8" w:rsidP="001410E6">
            <w:pPr>
              <w:pStyle w:val="Table"/>
              <w:tabs>
                <w:tab w:val="clear" w:pos="709"/>
              </w:tabs>
              <w:spacing w:after="0"/>
              <w:ind w:left="0"/>
            </w:pPr>
            <w:r>
              <w:t>NETSO</w:t>
            </w:r>
          </w:p>
        </w:tc>
        <w:tc>
          <w:tcPr>
            <w:tcW w:w="996" w:type="pct"/>
            <w:tcBorders>
              <w:bottom w:val="nil"/>
            </w:tcBorders>
            <w:tcMar>
              <w:top w:w="85" w:type="dxa"/>
              <w:left w:w="85" w:type="dxa"/>
              <w:bottom w:w="85" w:type="dxa"/>
              <w:right w:w="85" w:type="dxa"/>
            </w:tcMar>
          </w:tcPr>
          <w:p w14:paraId="3E89D23F" w14:textId="77777777" w:rsidR="00F42DD8" w:rsidRPr="002D4058" w:rsidRDefault="00F42DD8" w:rsidP="001410E6">
            <w:pPr>
              <w:pStyle w:val="Table"/>
              <w:tabs>
                <w:tab w:val="clear" w:pos="709"/>
              </w:tabs>
              <w:spacing w:after="0"/>
              <w:ind w:left="0"/>
            </w:pPr>
            <w:r w:rsidRPr="002D4058">
              <w:t>P02</w:t>
            </w:r>
            <w:r>
              <w:t>9</w:t>
            </w:r>
            <w:r w:rsidRPr="002D4058">
              <w:t xml:space="preserve">3 – Rejection of </w:t>
            </w:r>
            <w:r>
              <w:t xml:space="preserve">ABS </w:t>
            </w:r>
            <w:r w:rsidRPr="002D4058">
              <w:t xml:space="preserve">MSID Pair Delivered Volume </w:t>
            </w:r>
          </w:p>
        </w:tc>
        <w:tc>
          <w:tcPr>
            <w:tcW w:w="543" w:type="pct"/>
            <w:tcBorders>
              <w:bottom w:val="nil"/>
            </w:tcBorders>
            <w:tcMar>
              <w:top w:w="85" w:type="dxa"/>
              <w:left w:w="85" w:type="dxa"/>
              <w:bottom w:w="85" w:type="dxa"/>
              <w:right w:w="85" w:type="dxa"/>
            </w:tcMar>
          </w:tcPr>
          <w:p w14:paraId="48538956"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2E38FB3C" w14:textId="77777777" w:rsidTr="00BF5F5B">
        <w:trPr>
          <w:cantSplit/>
        </w:trPr>
        <w:tc>
          <w:tcPr>
            <w:tcW w:w="291" w:type="pct"/>
            <w:tcBorders>
              <w:top w:val="nil"/>
            </w:tcBorders>
            <w:tcMar>
              <w:top w:w="85" w:type="dxa"/>
              <w:left w:w="85" w:type="dxa"/>
              <w:bottom w:w="85" w:type="dxa"/>
              <w:right w:w="85" w:type="dxa"/>
            </w:tcMar>
          </w:tcPr>
          <w:p w14:paraId="7338C587" w14:textId="77777777" w:rsidR="00F42DD8" w:rsidRPr="002D4058" w:rsidRDefault="00F42DD8" w:rsidP="001410E6">
            <w:pPr>
              <w:pStyle w:val="Table"/>
              <w:tabs>
                <w:tab w:val="clear" w:pos="709"/>
              </w:tabs>
              <w:spacing w:after="0"/>
              <w:ind w:left="0"/>
            </w:pPr>
          </w:p>
        </w:tc>
        <w:tc>
          <w:tcPr>
            <w:tcW w:w="870" w:type="pct"/>
            <w:tcBorders>
              <w:top w:val="nil"/>
            </w:tcBorders>
            <w:tcMar>
              <w:top w:w="85" w:type="dxa"/>
              <w:left w:w="85" w:type="dxa"/>
              <w:bottom w:w="85" w:type="dxa"/>
              <w:right w:w="85" w:type="dxa"/>
            </w:tcMar>
          </w:tcPr>
          <w:p w14:paraId="63FED469" w14:textId="77777777" w:rsidR="00F42DD8" w:rsidRPr="002D4058" w:rsidRDefault="00F42DD8" w:rsidP="001410E6">
            <w:pPr>
              <w:pStyle w:val="Table"/>
              <w:tabs>
                <w:tab w:val="clear" w:pos="709"/>
              </w:tabs>
              <w:spacing w:after="0"/>
              <w:ind w:left="0"/>
            </w:pPr>
          </w:p>
        </w:tc>
        <w:tc>
          <w:tcPr>
            <w:tcW w:w="1585" w:type="pct"/>
            <w:tcBorders>
              <w:top w:val="nil"/>
            </w:tcBorders>
            <w:tcMar>
              <w:top w:w="85" w:type="dxa"/>
              <w:left w:w="85" w:type="dxa"/>
              <w:bottom w:w="85" w:type="dxa"/>
              <w:right w:w="85" w:type="dxa"/>
            </w:tcMar>
          </w:tcPr>
          <w:p w14:paraId="4227B076" w14:textId="77777777" w:rsidR="00F42DD8" w:rsidRPr="002D4058" w:rsidRDefault="00F42DD8" w:rsidP="001410E6">
            <w:pPr>
              <w:pStyle w:val="Table"/>
              <w:tabs>
                <w:tab w:val="clear" w:pos="709"/>
              </w:tabs>
              <w:spacing w:after="0"/>
              <w:ind w:left="0"/>
            </w:pPr>
            <w:r w:rsidRPr="002D4058">
              <w:t>Return to 2.2</w:t>
            </w:r>
            <w:r>
              <w:t>B</w:t>
            </w:r>
            <w:r w:rsidRPr="002D4058">
              <w:t xml:space="preserve">.1 if </w:t>
            </w:r>
            <w:r>
              <w:t>the NETSO</w:t>
            </w:r>
            <w:r w:rsidRPr="002D4058">
              <w:t xml:space="preserve"> wishes to provide revised MSID Pair Delivered Volume</w:t>
            </w:r>
          </w:p>
        </w:tc>
        <w:tc>
          <w:tcPr>
            <w:tcW w:w="334" w:type="pct"/>
            <w:tcBorders>
              <w:top w:val="nil"/>
            </w:tcBorders>
            <w:tcMar>
              <w:top w:w="85" w:type="dxa"/>
              <w:left w:w="85" w:type="dxa"/>
              <w:bottom w:w="85" w:type="dxa"/>
              <w:right w:w="85" w:type="dxa"/>
            </w:tcMar>
          </w:tcPr>
          <w:p w14:paraId="07A9836D" w14:textId="77777777" w:rsidR="00F42DD8" w:rsidRPr="002D4058" w:rsidRDefault="00F42DD8" w:rsidP="001410E6">
            <w:pPr>
              <w:pStyle w:val="Table"/>
              <w:tabs>
                <w:tab w:val="clear" w:pos="709"/>
              </w:tabs>
              <w:spacing w:after="0"/>
              <w:ind w:left="0"/>
            </w:pPr>
          </w:p>
        </w:tc>
        <w:tc>
          <w:tcPr>
            <w:tcW w:w="380" w:type="pct"/>
            <w:tcBorders>
              <w:top w:val="nil"/>
            </w:tcBorders>
            <w:tcMar>
              <w:top w:w="85" w:type="dxa"/>
              <w:left w:w="85" w:type="dxa"/>
              <w:bottom w:w="85" w:type="dxa"/>
              <w:right w:w="85" w:type="dxa"/>
            </w:tcMar>
          </w:tcPr>
          <w:p w14:paraId="0D2396F0" w14:textId="77777777" w:rsidR="00F42DD8" w:rsidRPr="002D4058" w:rsidRDefault="00F42DD8" w:rsidP="001410E6">
            <w:pPr>
              <w:pStyle w:val="Table"/>
              <w:tabs>
                <w:tab w:val="clear" w:pos="709"/>
              </w:tabs>
              <w:spacing w:after="0"/>
              <w:ind w:left="0"/>
            </w:pPr>
          </w:p>
        </w:tc>
        <w:tc>
          <w:tcPr>
            <w:tcW w:w="996" w:type="pct"/>
            <w:tcBorders>
              <w:top w:val="nil"/>
            </w:tcBorders>
            <w:tcMar>
              <w:top w:w="85" w:type="dxa"/>
              <w:left w:w="85" w:type="dxa"/>
              <w:bottom w:w="85" w:type="dxa"/>
              <w:right w:w="85" w:type="dxa"/>
            </w:tcMar>
          </w:tcPr>
          <w:p w14:paraId="29621A5B" w14:textId="77777777" w:rsidR="00F42DD8" w:rsidRPr="002D4058" w:rsidRDefault="00F42DD8" w:rsidP="001410E6">
            <w:pPr>
              <w:pStyle w:val="Table"/>
              <w:tabs>
                <w:tab w:val="clear" w:pos="709"/>
              </w:tabs>
              <w:spacing w:after="0"/>
              <w:ind w:left="0"/>
            </w:pPr>
          </w:p>
        </w:tc>
        <w:tc>
          <w:tcPr>
            <w:tcW w:w="543" w:type="pct"/>
            <w:tcBorders>
              <w:top w:val="nil"/>
            </w:tcBorders>
            <w:tcMar>
              <w:top w:w="85" w:type="dxa"/>
              <w:left w:w="85" w:type="dxa"/>
              <w:bottom w:w="85" w:type="dxa"/>
              <w:right w:w="85" w:type="dxa"/>
            </w:tcMar>
          </w:tcPr>
          <w:p w14:paraId="3399CC22" w14:textId="77777777" w:rsidR="00F42DD8" w:rsidRPr="002D4058" w:rsidRDefault="00F42DD8" w:rsidP="001410E6">
            <w:pPr>
              <w:pStyle w:val="Table"/>
              <w:tabs>
                <w:tab w:val="clear" w:pos="709"/>
              </w:tabs>
              <w:spacing w:after="0"/>
              <w:ind w:left="0"/>
              <w:rPr>
                <w:lang w:val="en-US"/>
              </w:rPr>
            </w:pPr>
          </w:p>
        </w:tc>
      </w:tr>
      <w:tr w:rsidR="00F42DD8" w:rsidRPr="002D4058" w14:paraId="5A094653" w14:textId="77777777" w:rsidTr="00BF5F5B">
        <w:trPr>
          <w:cantSplit/>
        </w:trPr>
        <w:tc>
          <w:tcPr>
            <w:tcW w:w="291" w:type="pct"/>
            <w:tcMar>
              <w:top w:w="85" w:type="dxa"/>
              <w:left w:w="85" w:type="dxa"/>
              <w:bottom w:w="85" w:type="dxa"/>
              <w:right w:w="85" w:type="dxa"/>
            </w:tcMar>
          </w:tcPr>
          <w:p w14:paraId="5B0B0031" w14:textId="77777777" w:rsidR="00F42DD8" w:rsidRPr="002D4058" w:rsidRDefault="00F42DD8" w:rsidP="001410E6">
            <w:pPr>
              <w:pStyle w:val="Table"/>
              <w:tabs>
                <w:tab w:val="clear" w:pos="709"/>
              </w:tabs>
              <w:spacing w:after="0"/>
              <w:ind w:left="0"/>
            </w:pPr>
            <w:r w:rsidRPr="002D4058">
              <w:lastRenderedPageBreak/>
              <w:t>2.2</w:t>
            </w:r>
            <w:r>
              <w:t>B</w:t>
            </w:r>
            <w:r w:rsidRPr="002D4058">
              <w:t>.6</w:t>
            </w:r>
          </w:p>
        </w:tc>
        <w:tc>
          <w:tcPr>
            <w:tcW w:w="870" w:type="pct"/>
            <w:tcMar>
              <w:top w:w="85" w:type="dxa"/>
              <w:left w:w="85" w:type="dxa"/>
              <w:bottom w:w="85" w:type="dxa"/>
              <w:right w:w="85" w:type="dxa"/>
            </w:tcMar>
          </w:tcPr>
          <w:p w14:paraId="50133802" w14:textId="77777777" w:rsidR="00F42DD8" w:rsidRPr="002D4058" w:rsidRDefault="00F42DD8" w:rsidP="001410E6">
            <w:pPr>
              <w:pStyle w:val="Table"/>
              <w:tabs>
                <w:tab w:val="clear" w:pos="709"/>
              </w:tabs>
              <w:spacing w:after="120"/>
              <w:ind w:left="0"/>
            </w:pPr>
            <w:r>
              <w:t>Within 1 WD of 2.2B.1</w:t>
            </w:r>
          </w:p>
          <w:p w14:paraId="0C588743" w14:textId="77777777" w:rsidR="00F42DD8" w:rsidRPr="002D4058" w:rsidRDefault="00F42DD8" w:rsidP="001410E6">
            <w:pPr>
              <w:pStyle w:val="Table"/>
              <w:tabs>
                <w:tab w:val="clear" w:pos="709"/>
              </w:tabs>
              <w:spacing w:after="0"/>
              <w:ind w:left="0"/>
            </w:pPr>
            <w:r w:rsidRPr="002D4058">
              <w:t>or where appropriate within 1 WD of 2.2.2</w:t>
            </w:r>
          </w:p>
        </w:tc>
        <w:tc>
          <w:tcPr>
            <w:tcW w:w="1585" w:type="pct"/>
            <w:tcMar>
              <w:top w:w="85" w:type="dxa"/>
              <w:left w:w="85" w:type="dxa"/>
              <w:bottom w:w="85" w:type="dxa"/>
              <w:right w:w="85" w:type="dxa"/>
            </w:tcMar>
          </w:tcPr>
          <w:p w14:paraId="3B49C359" w14:textId="77777777" w:rsidR="00F42DD8" w:rsidRPr="002D4058" w:rsidRDefault="00F42DD8" w:rsidP="001410E6">
            <w:pPr>
              <w:pStyle w:val="Table"/>
              <w:tabs>
                <w:tab w:val="clear" w:pos="709"/>
              </w:tabs>
              <w:spacing w:after="0"/>
              <w:ind w:left="0"/>
            </w:pPr>
            <w:r w:rsidRPr="002D4058">
              <w:t xml:space="preserve">If </w:t>
            </w:r>
            <w:r>
              <w:t xml:space="preserve">ABS </w:t>
            </w:r>
            <w:r w:rsidRPr="002D4058">
              <w:t>MSID Pair Delivered Volume passes validation send confirmation.</w:t>
            </w:r>
          </w:p>
        </w:tc>
        <w:tc>
          <w:tcPr>
            <w:tcW w:w="334" w:type="pct"/>
            <w:tcMar>
              <w:top w:w="85" w:type="dxa"/>
              <w:left w:w="85" w:type="dxa"/>
              <w:bottom w:w="85" w:type="dxa"/>
              <w:right w:w="85" w:type="dxa"/>
            </w:tcMar>
          </w:tcPr>
          <w:p w14:paraId="17D7F50B" w14:textId="77777777" w:rsidR="00F42DD8" w:rsidRPr="002D4058" w:rsidRDefault="00F42DD8" w:rsidP="001410E6">
            <w:pPr>
              <w:pStyle w:val="Table"/>
              <w:tabs>
                <w:tab w:val="clear" w:pos="709"/>
              </w:tabs>
              <w:spacing w:after="0"/>
              <w:ind w:left="0"/>
            </w:pPr>
            <w:r w:rsidRPr="002D4058">
              <w:t>SVAA</w:t>
            </w:r>
          </w:p>
        </w:tc>
        <w:tc>
          <w:tcPr>
            <w:tcW w:w="380" w:type="pct"/>
            <w:tcMar>
              <w:top w:w="85" w:type="dxa"/>
              <w:left w:w="85" w:type="dxa"/>
              <w:bottom w:w="85" w:type="dxa"/>
              <w:right w:w="85" w:type="dxa"/>
            </w:tcMar>
          </w:tcPr>
          <w:p w14:paraId="52E053F4" w14:textId="77777777" w:rsidR="00F42DD8" w:rsidRPr="002D4058" w:rsidRDefault="00F42DD8" w:rsidP="001410E6">
            <w:pPr>
              <w:pStyle w:val="Table"/>
              <w:tabs>
                <w:tab w:val="clear" w:pos="709"/>
              </w:tabs>
              <w:spacing w:after="0"/>
              <w:ind w:left="0"/>
            </w:pPr>
            <w:r>
              <w:t>NETSO</w:t>
            </w:r>
          </w:p>
        </w:tc>
        <w:tc>
          <w:tcPr>
            <w:tcW w:w="996" w:type="pct"/>
            <w:tcMar>
              <w:top w:w="85" w:type="dxa"/>
              <w:left w:w="85" w:type="dxa"/>
              <w:bottom w:w="85" w:type="dxa"/>
              <w:right w:w="85" w:type="dxa"/>
            </w:tcMar>
          </w:tcPr>
          <w:p w14:paraId="030190E2" w14:textId="77777777" w:rsidR="00F42DD8" w:rsidRPr="002D4058" w:rsidRDefault="00F42DD8" w:rsidP="001410E6">
            <w:pPr>
              <w:pStyle w:val="Table"/>
              <w:tabs>
                <w:tab w:val="clear" w:pos="709"/>
              </w:tabs>
              <w:spacing w:after="0"/>
              <w:ind w:left="0"/>
            </w:pPr>
            <w:r w:rsidRPr="002D4058">
              <w:t>P02</w:t>
            </w:r>
            <w:r>
              <w:t>9</w:t>
            </w:r>
            <w:r w:rsidRPr="002D4058">
              <w:t xml:space="preserve">4 – Confirmation of </w:t>
            </w:r>
            <w:r>
              <w:t xml:space="preserve">ABS </w:t>
            </w:r>
            <w:r w:rsidRPr="002D4058">
              <w:t>MSID Pair Delivered Volume</w:t>
            </w:r>
          </w:p>
        </w:tc>
        <w:tc>
          <w:tcPr>
            <w:tcW w:w="543" w:type="pct"/>
            <w:tcMar>
              <w:top w:w="85" w:type="dxa"/>
              <w:left w:w="85" w:type="dxa"/>
              <w:bottom w:w="85" w:type="dxa"/>
              <w:right w:w="85" w:type="dxa"/>
            </w:tcMar>
          </w:tcPr>
          <w:p w14:paraId="6E1FEE63"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35D0976E" w14:textId="77777777" w:rsidTr="00BF5F5B">
        <w:trPr>
          <w:cantSplit/>
        </w:trPr>
        <w:tc>
          <w:tcPr>
            <w:tcW w:w="291" w:type="pct"/>
            <w:tcMar>
              <w:top w:w="85" w:type="dxa"/>
              <w:left w:w="85" w:type="dxa"/>
              <w:bottom w:w="85" w:type="dxa"/>
              <w:right w:w="85" w:type="dxa"/>
            </w:tcMar>
          </w:tcPr>
          <w:p w14:paraId="30DBC062" w14:textId="77777777" w:rsidR="00F42DD8" w:rsidRPr="002D4058" w:rsidRDefault="00F42DD8" w:rsidP="001410E6">
            <w:pPr>
              <w:pStyle w:val="Table"/>
              <w:tabs>
                <w:tab w:val="clear" w:pos="709"/>
              </w:tabs>
              <w:spacing w:after="0"/>
              <w:ind w:left="0"/>
            </w:pPr>
            <w:r w:rsidRPr="002D4058">
              <w:t>2.2</w:t>
            </w:r>
            <w:r>
              <w:t>B</w:t>
            </w:r>
            <w:r w:rsidRPr="002D4058">
              <w:t>.7</w:t>
            </w:r>
          </w:p>
        </w:tc>
        <w:tc>
          <w:tcPr>
            <w:tcW w:w="870" w:type="pct"/>
            <w:tcMar>
              <w:top w:w="85" w:type="dxa"/>
              <w:left w:w="85" w:type="dxa"/>
              <w:bottom w:w="85" w:type="dxa"/>
              <w:right w:w="85" w:type="dxa"/>
            </w:tcMar>
          </w:tcPr>
          <w:p w14:paraId="79704E75" w14:textId="77777777" w:rsidR="00F42DD8" w:rsidRPr="002D4058" w:rsidRDefault="00F42DD8" w:rsidP="001410E6">
            <w:pPr>
              <w:pStyle w:val="Table"/>
              <w:tabs>
                <w:tab w:val="clear" w:pos="709"/>
              </w:tabs>
              <w:spacing w:after="0"/>
              <w:ind w:left="0"/>
            </w:pPr>
            <w:r w:rsidRPr="002D4058">
              <w:t xml:space="preserve">As late as possible to meet the relevant VAR for the SD (to ensure most recent data from </w:t>
            </w:r>
            <w:r>
              <w:t>the NETSO</w:t>
            </w:r>
            <w:r w:rsidRPr="002D4058">
              <w:t>) to meet the SVAA Calendar.</w:t>
            </w:r>
          </w:p>
        </w:tc>
        <w:tc>
          <w:tcPr>
            <w:tcW w:w="1585" w:type="pct"/>
            <w:tcMar>
              <w:top w:w="85" w:type="dxa"/>
              <w:left w:w="85" w:type="dxa"/>
              <w:bottom w:w="85" w:type="dxa"/>
              <w:right w:w="85" w:type="dxa"/>
            </w:tcMar>
          </w:tcPr>
          <w:p w14:paraId="647EDD0E" w14:textId="77777777" w:rsidR="00F42DD8" w:rsidRPr="002D4058" w:rsidRDefault="00F42DD8" w:rsidP="001410E6">
            <w:pPr>
              <w:pStyle w:val="Table"/>
              <w:tabs>
                <w:tab w:val="clear" w:pos="709"/>
              </w:tabs>
              <w:spacing w:after="0"/>
              <w:ind w:left="0"/>
            </w:pPr>
            <w:r w:rsidRPr="002D4058">
              <w:t xml:space="preserve">Perform </w:t>
            </w:r>
            <w:r>
              <w:t>calculations</w:t>
            </w:r>
            <w:r w:rsidRPr="002D4058">
              <w:t xml:space="preserve"> in accordance with Appendix 3.6 and</w:t>
            </w:r>
            <w:r>
              <w:t>, where it has not been possible to allocate an ABS MSID Pair Delivered Volume to the MSIDs in that MSID Pair,</w:t>
            </w:r>
            <w:r w:rsidRPr="002D4058">
              <w:t xml:space="preserve"> send </w:t>
            </w:r>
            <w:r>
              <w:t>an exception report to the NETSO</w:t>
            </w:r>
          </w:p>
        </w:tc>
        <w:tc>
          <w:tcPr>
            <w:tcW w:w="334" w:type="pct"/>
            <w:tcMar>
              <w:top w:w="85" w:type="dxa"/>
              <w:left w:w="85" w:type="dxa"/>
              <w:bottom w:w="85" w:type="dxa"/>
              <w:right w:w="85" w:type="dxa"/>
            </w:tcMar>
          </w:tcPr>
          <w:p w14:paraId="71F35A58" w14:textId="77777777" w:rsidR="00F42DD8" w:rsidRPr="002D4058" w:rsidRDefault="00F42DD8" w:rsidP="001410E6">
            <w:pPr>
              <w:pStyle w:val="Table"/>
              <w:tabs>
                <w:tab w:val="clear" w:pos="709"/>
              </w:tabs>
              <w:spacing w:after="0"/>
              <w:ind w:left="0"/>
            </w:pPr>
            <w:r w:rsidRPr="002D4058">
              <w:t>SVAA</w:t>
            </w:r>
          </w:p>
        </w:tc>
        <w:tc>
          <w:tcPr>
            <w:tcW w:w="380" w:type="pct"/>
            <w:tcMar>
              <w:top w:w="85" w:type="dxa"/>
              <w:left w:w="85" w:type="dxa"/>
              <w:bottom w:w="85" w:type="dxa"/>
              <w:right w:w="85" w:type="dxa"/>
            </w:tcMar>
          </w:tcPr>
          <w:p w14:paraId="1FDDD044" w14:textId="77777777" w:rsidR="00F42DD8" w:rsidRPr="002D4058" w:rsidRDefault="00F42DD8" w:rsidP="001410E6">
            <w:pPr>
              <w:pStyle w:val="Table"/>
              <w:tabs>
                <w:tab w:val="clear" w:pos="709"/>
              </w:tabs>
              <w:spacing w:after="0"/>
              <w:ind w:left="0"/>
            </w:pPr>
            <w:r>
              <w:t>NETSO</w:t>
            </w:r>
          </w:p>
        </w:tc>
        <w:tc>
          <w:tcPr>
            <w:tcW w:w="996" w:type="pct"/>
            <w:tcMar>
              <w:top w:w="85" w:type="dxa"/>
              <w:left w:w="85" w:type="dxa"/>
              <w:bottom w:w="85" w:type="dxa"/>
              <w:right w:w="85" w:type="dxa"/>
            </w:tcMar>
          </w:tcPr>
          <w:p w14:paraId="1B8B8291" w14:textId="77777777" w:rsidR="00F42DD8" w:rsidRPr="00A93735" w:rsidRDefault="00F42DD8" w:rsidP="001410E6">
            <w:pPr>
              <w:pStyle w:val="Table"/>
              <w:tabs>
                <w:tab w:val="clear" w:pos="709"/>
              </w:tabs>
              <w:spacing w:after="120"/>
              <w:ind w:left="0"/>
            </w:pPr>
            <w:r w:rsidRPr="00A93735">
              <w:t>Appendix 3.6 – ABS MSID Pair Delivered Volume Allocation</w:t>
            </w:r>
          </w:p>
          <w:p w14:paraId="521CC18D" w14:textId="77777777" w:rsidR="00F42DD8" w:rsidRPr="00A93735" w:rsidRDefault="00F42DD8" w:rsidP="001410E6">
            <w:pPr>
              <w:pStyle w:val="Table"/>
              <w:tabs>
                <w:tab w:val="clear" w:pos="709"/>
              </w:tabs>
              <w:spacing w:after="0"/>
              <w:ind w:left="0"/>
            </w:pPr>
            <w:r w:rsidRPr="00A93735">
              <w:t>P0295 – ABS MSID Pair Delivered Volume Exception Report</w:t>
            </w:r>
          </w:p>
        </w:tc>
        <w:tc>
          <w:tcPr>
            <w:tcW w:w="543" w:type="pct"/>
            <w:tcMar>
              <w:top w:w="85" w:type="dxa"/>
              <w:left w:w="85" w:type="dxa"/>
              <w:bottom w:w="85" w:type="dxa"/>
              <w:right w:w="85" w:type="dxa"/>
            </w:tcMar>
          </w:tcPr>
          <w:p w14:paraId="343A2600"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bl>
    <w:p w14:paraId="1E4E311A" w14:textId="77777777" w:rsidR="00D6389D" w:rsidRPr="002D4058" w:rsidRDefault="00D6389D" w:rsidP="00FE7291">
      <w:pPr>
        <w:tabs>
          <w:tab w:val="clear" w:pos="709"/>
        </w:tabs>
        <w:ind w:left="0"/>
      </w:pPr>
    </w:p>
    <w:p w14:paraId="38BE79A1" w14:textId="034BBFE6" w:rsidR="00FB4FDC" w:rsidRDefault="00FB4FDC" w:rsidP="00FE7291">
      <w:pPr>
        <w:pStyle w:val="Heading2"/>
        <w:pageBreakBefore/>
        <w:spacing w:before="0"/>
        <w:ind w:left="851" w:hanging="851"/>
      </w:pPr>
      <w:bookmarkStart w:id="39" w:name="_Toc165554458"/>
      <w:r>
        <w:lastRenderedPageBreak/>
        <w:t>2.3</w:t>
      </w:r>
      <w:r>
        <w:tab/>
      </w:r>
      <w:r>
        <w:rPr>
          <w:lang w:val="en-US"/>
        </w:rPr>
        <w:t>Disputed</w:t>
      </w:r>
      <w:r w:rsidRPr="00F32355">
        <w:rPr>
          <w:lang w:val="en-US"/>
        </w:rPr>
        <w:t xml:space="preserve"> MSID Pair Allocation</w:t>
      </w:r>
      <w:r w:rsidR="000357AB">
        <w:rPr>
          <w:lang w:val="en-US"/>
        </w:rPr>
        <w:t xml:space="preserve"> or Disputed AMSID Pair Allocation</w:t>
      </w:r>
      <w:r>
        <w:rPr>
          <w:lang w:val="en-US"/>
        </w:rPr>
        <w:t xml:space="preserve"> Resolution</w:t>
      </w:r>
      <w:bookmarkEnd w:id="39"/>
    </w:p>
    <w:p w14:paraId="7E4CDE64" w14:textId="65BA143E" w:rsidR="001F1796" w:rsidRDefault="001F1796" w:rsidP="0012145C">
      <w:pPr>
        <w:tabs>
          <w:tab w:val="clear" w:pos="709"/>
        </w:tabs>
        <w:ind w:left="0"/>
      </w:pPr>
      <w:r>
        <w:t xml:space="preserve">Where a Lead Party has received a </w:t>
      </w:r>
      <w:r w:rsidR="006C34E7">
        <w:t>Loss</w:t>
      </w:r>
      <w:r w:rsidR="006C34E7" w:rsidRPr="00F50BE5">
        <w:t xml:space="preserve"> of MSID Pair Allocation </w:t>
      </w:r>
      <w:r w:rsidR="006E11D9">
        <w:t>notification</w:t>
      </w:r>
      <w:r>
        <w:t>,</w:t>
      </w:r>
      <w:r w:rsidR="00EC5F8E" w:rsidRPr="00EC5F8E">
        <w:t xml:space="preserve"> </w:t>
      </w:r>
      <w:r w:rsidR="00EC5F8E">
        <w:t>or an AMVLP has received a Loss</w:t>
      </w:r>
      <w:r w:rsidR="00EC5F8E" w:rsidRPr="00F50BE5">
        <w:t xml:space="preserve"> of </w:t>
      </w:r>
      <w:r w:rsidR="00EC5F8E">
        <w:t>A</w:t>
      </w:r>
      <w:r w:rsidR="00EC5F8E" w:rsidRPr="00F50BE5">
        <w:t xml:space="preserve">MSID Pair Allocation </w:t>
      </w:r>
      <w:r w:rsidR="00EC5F8E">
        <w:t>notification</w:t>
      </w:r>
      <w:r>
        <w:t xml:space="preserve"> and</w:t>
      </w:r>
      <w:r w:rsidR="00780878">
        <w:t>,</w:t>
      </w:r>
      <w:r>
        <w:t xml:space="preserve"> after discussion with the customer</w:t>
      </w:r>
      <w:r w:rsidR="00780878">
        <w:t>,</w:t>
      </w:r>
      <w:r>
        <w:t xml:space="preserve"> they believe it to be an erroneous </w:t>
      </w:r>
      <w:r w:rsidR="006934B3">
        <w:t>re</w:t>
      </w:r>
      <w:r w:rsidR="00864724">
        <w:t>allocation</w:t>
      </w:r>
      <w:r>
        <w:t xml:space="preserve">, they may initiate the Disputed </w:t>
      </w:r>
      <w:r w:rsidR="00864724">
        <w:t xml:space="preserve">MSID Pair </w:t>
      </w:r>
      <w:r>
        <w:t xml:space="preserve">Allocation </w:t>
      </w:r>
      <w:r w:rsidR="00EC5F8E">
        <w:t xml:space="preserve">or Disputed AMSID Pair Allocation </w:t>
      </w:r>
      <w:r>
        <w:t>Procedure.</w:t>
      </w:r>
    </w:p>
    <w:p w14:paraId="65FC986A" w14:textId="2B6C50A1" w:rsidR="000A70B7" w:rsidRPr="0075648F" w:rsidRDefault="0075648F" w:rsidP="0012145C">
      <w:pPr>
        <w:tabs>
          <w:tab w:val="clear" w:pos="709"/>
        </w:tabs>
        <w:ind w:left="0"/>
      </w:pPr>
      <w:r w:rsidRPr="0075648F">
        <w:rPr>
          <w:b/>
        </w:rPr>
        <w:t>Note</w:t>
      </w:r>
      <w:r>
        <w:t xml:space="preserve"> the </w:t>
      </w:r>
      <w:r w:rsidR="00AF635E">
        <w:t>Disputed MSID Pair Allocation</w:t>
      </w:r>
      <w:r w:rsidR="00EC5F8E" w:rsidRPr="00EC5F8E">
        <w:t xml:space="preserve"> </w:t>
      </w:r>
      <w:r w:rsidR="00EC5F8E">
        <w:t>or Disputed AMSID Pair Allocation</w:t>
      </w:r>
      <w:r w:rsidR="00AF635E">
        <w:t xml:space="preserve"> process is anonymised and so the ‘From’ and ‘To’ columns </w:t>
      </w:r>
      <w:r w:rsidR="000A70B7">
        <w:t>are indicative only.</w:t>
      </w:r>
    </w:p>
    <w:tbl>
      <w:tblPr>
        <w:tblStyle w:val="TableGrid"/>
        <w:tblW w:w="5000" w:type="pct"/>
        <w:tblLook w:val="01E0" w:firstRow="1" w:lastRow="1" w:firstColumn="1" w:lastColumn="1" w:noHBand="0" w:noVBand="0"/>
      </w:tblPr>
      <w:tblGrid>
        <w:gridCol w:w="761"/>
        <w:gridCol w:w="1976"/>
        <w:gridCol w:w="4021"/>
        <w:gridCol w:w="1380"/>
        <w:gridCol w:w="1696"/>
        <w:gridCol w:w="2174"/>
        <w:gridCol w:w="1984"/>
      </w:tblGrid>
      <w:tr w:rsidR="008B688F" w:rsidRPr="002D4058" w14:paraId="5B5A8D3F" w14:textId="77777777" w:rsidTr="002D4058">
        <w:trPr>
          <w:cantSplit/>
          <w:tblHeader/>
        </w:trPr>
        <w:tc>
          <w:tcPr>
            <w:tcW w:w="272" w:type="pct"/>
            <w:shd w:val="clear" w:color="91B8D1" w:fill="auto"/>
            <w:tcMar>
              <w:top w:w="85" w:type="dxa"/>
              <w:left w:w="85" w:type="dxa"/>
              <w:bottom w:w="85" w:type="dxa"/>
              <w:right w:w="85" w:type="dxa"/>
            </w:tcMar>
          </w:tcPr>
          <w:p w14:paraId="266FFE8A" w14:textId="77777777" w:rsidR="002D318D" w:rsidRPr="002D4058" w:rsidRDefault="002D318D" w:rsidP="00FB2A13">
            <w:pPr>
              <w:tabs>
                <w:tab w:val="clear" w:pos="709"/>
              </w:tabs>
              <w:spacing w:after="0"/>
              <w:ind w:left="0"/>
              <w:jc w:val="center"/>
              <w:rPr>
                <w:b/>
                <w:sz w:val="20"/>
                <w:szCs w:val="20"/>
              </w:rPr>
            </w:pPr>
            <w:r w:rsidRPr="002D4058">
              <w:rPr>
                <w:b/>
                <w:sz w:val="20"/>
                <w:szCs w:val="20"/>
              </w:rPr>
              <w:t>REF</w:t>
            </w:r>
          </w:p>
        </w:tc>
        <w:tc>
          <w:tcPr>
            <w:tcW w:w="706" w:type="pct"/>
            <w:shd w:val="clear" w:color="91B8D1" w:fill="auto"/>
            <w:tcMar>
              <w:top w:w="85" w:type="dxa"/>
              <w:left w:w="85" w:type="dxa"/>
              <w:bottom w:w="85" w:type="dxa"/>
              <w:right w:w="85" w:type="dxa"/>
            </w:tcMar>
          </w:tcPr>
          <w:p w14:paraId="3184BA6B" w14:textId="77777777" w:rsidR="002D318D" w:rsidRPr="002D4058" w:rsidRDefault="002D318D" w:rsidP="00FB2A13">
            <w:pPr>
              <w:tabs>
                <w:tab w:val="clear" w:pos="709"/>
              </w:tabs>
              <w:spacing w:after="0"/>
              <w:ind w:left="0"/>
              <w:jc w:val="center"/>
              <w:rPr>
                <w:b/>
                <w:sz w:val="20"/>
                <w:szCs w:val="20"/>
              </w:rPr>
            </w:pPr>
            <w:r w:rsidRPr="002D4058">
              <w:rPr>
                <w:b/>
                <w:sz w:val="20"/>
                <w:szCs w:val="20"/>
              </w:rPr>
              <w:t>WHEN</w:t>
            </w:r>
          </w:p>
        </w:tc>
        <w:tc>
          <w:tcPr>
            <w:tcW w:w="1437" w:type="pct"/>
            <w:shd w:val="clear" w:color="91B8D1" w:fill="auto"/>
            <w:tcMar>
              <w:top w:w="85" w:type="dxa"/>
              <w:left w:w="85" w:type="dxa"/>
              <w:bottom w:w="85" w:type="dxa"/>
              <w:right w:w="85" w:type="dxa"/>
            </w:tcMar>
          </w:tcPr>
          <w:p w14:paraId="4BF05CE2" w14:textId="77777777" w:rsidR="002D318D" w:rsidRPr="002D4058" w:rsidRDefault="002D318D" w:rsidP="00FB2A13">
            <w:pPr>
              <w:tabs>
                <w:tab w:val="clear" w:pos="709"/>
              </w:tabs>
              <w:spacing w:after="0"/>
              <w:ind w:left="0"/>
              <w:jc w:val="center"/>
              <w:rPr>
                <w:b/>
                <w:sz w:val="20"/>
                <w:szCs w:val="20"/>
              </w:rPr>
            </w:pPr>
            <w:r w:rsidRPr="002D4058">
              <w:rPr>
                <w:b/>
                <w:sz w:val="20"/>
                <w:szCs w:val="20"/>
              </w:rPr>
              <w:t>ACTION</w:t>
            </w:r>
          </w:p>
        </w:tc>
        <w:tc>
          <w:tcPr>
            <w:tcW w:w="493" w:type="pct"/>
            <w:shd w:val="clear" w:color="91B8D1" w:fill="auto"/>
            <w:tcMar>
              <w:top w:w="85" w:type="dxa"/>
              <w:left w:w="85" w:type="dxa"/>
              <w:bottom w:w="85" w:type="dxa"/>
              <w:right w:w="85" w:type="dxa"/>
            </w:tcMar>
          </w:tcPr>
          <w:p w14:paraId="5F2824EA" w14:textId="77777777" w:rsidR="002D318D" w:rsidRPr="002D4058" w:rsidRDefault="002D318D" w:rsidP="00FB2A13">
            <w:pPr>
              <w:tabs>
                <w:tab w:val="clear" w:pos="709"/>
              </w:tabs>
              <w:spacing w:after="0"/>
              <w:ind w:left="0"/>
              <w:jc w:val="center"/>
              <w:rPr>
                <w:b/>
                <w:sz w:val="20"/>
                <w:szCs w:val="20"/>
              </w:rPr>
            </w:pPr>
            <w:r w:rsidRPr="002D4058">
              <w:rPr>
                <w:b/>
                <w:sz w:val="20"/>
                <w:szCs w:val="20"/>
              </w:rPr>
              <w:t>FROM</w:t>
            </w:r>
          </w:p>
        </w:tc>
        <w:tc>
          <w:tcPr>
            <w:tcW w:w="606" w:type="pct"/>
            <w:shd w:val="clear" w:color="91B8D1" w:fill="auto"/>
            <w:tcMar>
              <w:top w:w="85" w:type="dxa"/>
              <w:left w:w="85" w:type="dxa"/>
              <w:bottom w:w="85" w:type="dxa"/>
              <w:right w:w="85" w:type="dxa"/>
            </w:tcMar>
          </w:tcPr>
          <w:p w14:paraId="221D048B" w14:textId="77777777" w:rsidR="002D318D" w:rsidRPr="002D4058" w:rsidRDefault="002D318D" w:rsidP="00FB2A13">
            <w:pPr>
              <w:tabs>
                <w:tab w:val="clear" w:pos="709"/>
              </w:tabs>
              <w:spacing w:after="0"/>
              <w:ind w:left="0"/>
              <w:jc w:val="center"/>
              <w:rPr>
                <w:b/>
                <w:sz w:val="20"/>
                <w:szCs w:val="20"/>
              </w:rPr>
            </w:pPr>
            <w:r w:rsidRPr="002D4058">
              <w:rPr>
                <w:b/>
                <w:sz w:val="20"/>
                <w:szCs w:val="20"/>
              </w:rPr>
              <w:t>TO</w:t>
            </w:r>
          </w:p>
        </w:tc>
        <w:tc>
          <w:tcPr>
            <w:tcW w:w="777" w:type="pct"/>
            <w:shd w:val="clear" w:color="91B8D1" w:fill="auto"/>
            <w:tcMar>
              <w:top w:w="85" w:type="dxa"/>
              <w:left w:w="85" w:type="dxa"/>
              <w:bottom w:w="85" w:type="dxa"/>
              <w:right w:w="85" w:type="dxa"/>
            </w:tcMar>
          </w:tcPr>
          <w:p w14:paraId="4E4412AD" w14:textId="77777777" w:rsidR="002D318D" w:rsidRPr="002D4058" w:rsidRDefault="002D318D" w:rsidP="00FB2A13">
            <w:pPr>
              <w:tabs>
                <w:tab w:val="clear" w:pos="709"/>
              </w:tabs>
              <w:spacing w:after="0"/>
              <w:ind w:left="0"/>
              <w:jc w:val="center"/>
              <w:rPr>
                <w:b/>
                <w:sz w:val="20"/>
                <w:szCs w:val="20"/>
              </w:rPr>
            </w:pPr>
            <w:r w:rsidRPr="002D4058">
              <w:rPr>
                <w:b/>
                <w:sz w:val="20"/>
                <w:szCs w:val="20"/>
              </w:rPr>
              <w:t>INFORMATION REQUIRED</w:t>
            </w:r>
          </w:p>
        </w:tc>
        <w:tc>
          <w:tcPr>
            <w:tcW w:w="709" w:type="pct"/>
            <w:shd w:val="clear" w:color="91B8D1" w:fill="auto"/>
            <w:tcMar>
              <w:top w:w="85" w:type="dxa"/>
              <w:left w:w="85" w:type="dxa"/>
              <w:bottom w:w="85" w:type="dxa"/>
              <w:right w:w="85" w:type="dxa"/>
            </w:tcMar>
          </w:tcPr>
          <w:p w14:paraId="248D49F2" w14:textId="77777777" w:rsidR="002D318D" w:rsidRPr="002D4058" w:rsidRDefault="002D318D" w:rsidP="00FB2A13">
            <w:pPr>
              <w:tabs>
                <w:tab w:val="clear" w:pos="709"/>
              </w:tabs>
              <w:spacing w:after="0"/>
              <w:ind w:left="0"/>
              <w:jc w:val="center"/>
              <w:rPr>
                <w:b/>
                <w:sz w:val="20"/>
                <w:szCs w:val="20"/>
              </w:rPr>
            </w:pPr>
            <w:r w:rsidRPr="002D4058">
              <w:rPr>
                <w:b/>
                <w:sz w:val="20"/>
                <w:szCs w:val="20"/>
              </w:rPr>
              <w:t>METHOD</w:t>
            </w:r>
          </w:p>
        </w:tc>
      </w:tr>
      <w:tr w:rsidR="0039684E" w:rsidRPr="002D4058" w14:paraId="7F571790" w14:textId="77777777" w:rsidTr="00AC004C">
        <w:trPr>
          <w:cantSplit/>
          <w:trHeight w:val="1138"/>
        </w:trPr>
        <w:tc>
          <w:tcPr>
            <w:tcW w:w="272" w:type="pct"/>
            <w:tcMar>
              <w:top w:w="85" w:type="dxa"/>
              <w:left w:w="85" w:type="dxa"/>
              <w:bottom w:w="85" w:type="dxa"/>
              <w:right w:w="85" w:type="dxa"/>
            </w:tcMar>
          </w:tcPr>
          <w:p w14:paraId="3BE99CE7" w14:textId="77777777" w:rsidR="002D318D" w:rsidRPr="002D4058" w:rsidRDefault="002D318D" w:rsidP="00FB2A13">
            <w:pPr>
              <w:pStyle w:val="Table"/>
              <w:tabs>
                <w:tab w:val="clear" w:pos="709"/>
              </w:tabs>
              <w:spacing w:after="0"/>
              <w:ind w:left="0"/>
            </w:pPr>
            <w:r w:rsidRPr="002D4058">
              <w:t>2.3.1</w:t>
            </w:r>
          </w:p>
        </w:tc>
        <w:tc>
          <w:tcPr>
            <w:tcW w:w="706" w:type="pct"/>
            <w:tcMar>
              <w:top w:w="85" w:type="dxa"/>
              <w:left w:w="85" w:type="dxa"/>
              <w:bottom w:w="85" w:type="dxa"/>
              <w:right w:w="85" w:type="dxa"/>
            </w:tcMar>
          </w:tcPr>
          <w:p w14:paraId="0C351CCB" w14:textId="6CAD774D" w:rsidR="002D318D" w:rsidRPr="002D4058" w:rsidRDefault="002D318D" w:rsidP="00FB2A13">
            <w:pPr>
              <w:pStyle w:val="Table"/>
              <w:tabs>
                <w:tab w:val="clear" w:pos="709"/>
              </w:tabs>
              <w:spacing w:after="0"/>
              <w:ind w:left="0"/>
            </w:pPr>
            <w:r w:rsidRPr="002D4058">
              <w:t xml:space="preserve">Within </w:t>
            </w:r>
            <w:r w:rsidR="008E0B07" w:rsidRPr="002D4058">
              <w:t>5</w:t>
            </w:r>
            <w:r w:rsidRPr="002D4058">
              <w:t xml:space="preserve"> WD of receipt of a </w:t>
            </w:r>
            <w:r w:rsidR="00B140F9" w:rsidRPr="002D4058">
              <w:t>Loss</w:t>
            </w:r>
            <w:r w:rsidRPr="002D4058">
              <w:t xml:space="preserve"> of MSID Pair </w:t>
            </w:r>
            <w:r w:rsidR="000357AB">
              <w:t xml:space="preserve">/ AMSID Pair </w:t>
            </w:r>
            <w:r w:rsidRPr="002D4058">
              <w:t xml:space="preserve">Allocation </w:t>
            </w:r>
            <w:r w:rsidR="0018148D" w:rsidRPr="002D4058">
              <w:t xml:space="preserve">notification </w:t>
            </w:r>
            <w:r w:rsidR="00780878" w:rsidRPr="002D4058">
              <w:t>in 2.1.</w:t>
            </w:r>
            <w:r w:rsidR="0075648F" w:rsidRPr="002D4058">
              <w:t>8</w:t>
            </w:r>
          </w:p>
        </w:tc>
        <w:tc>
          <w:tcPr>
            <w:tcW w:w="1437" w:type="pct"/>
            <w:tcMar>
              <w:top w:w="85" w:type="dxa"/>
              <w:left w:w="85" w:type="dxa"/>
              <w:bottom w:w="85" w:type="dxa"/>
              <w:right w:w="85" w:type="dxa"/>
            </w:tcMar>
          </w:tcPr>
          <w:p w14:paraId="6C9E472C" w14:textId="16285D46" w:rsidR="002D318D" w:rsidRPr="002D4058" w:rsidRDefault="002D318D" w:rsidP="00FB2A13">
            <w:pPr>
              <w:pStyle w:val="Table"/>
              <w:tabs>
                <w:tab w:val="clear" w:pos="709"/>
              </w:tabs>
              <w:spacing w:after="0"/>
              <w:ind w:left="0"/>
            </w:pPr>
            <w:r w:rsidRPr="002D4058">
              <w:t>Initiate the Disputed MSID Pair Allocation</w:t>
            </w:r>
            <w:r w:rsidR="000357AB">
              <w:t xml:space="preserve"> or Disputed AMSID</w:t>
            </w:r>
            <w:r w:rsidR="000357AB" w:rsidRPr="002D4058">
              <w:t xml:space="preserve"> Pair </w:t>
            </w:r>
            <w:r w:rsidR="000357AB">
              <w:t>Allocation</w:t>
            </w:r>
            <w:r w:rsidRPr="002D4058">
              <w:t xml:space="preserve"> Resolution Process</w:t>
            </w:r>
            <w:r w:rsidR="007A2DD1" w:rsidRPr="002D4058">
              <w:t xml:space="preserve"> in accordance with Section 3.</w:t>
            </w:r>
            <w:r w:rsidR="004567B0" w:rsidRPr="002D4058">
              <w:t>3</w:t>
            </w:r>
            <w:r w:rsidR="007A2DD1" w:rsidRPr="002D4058">
              <w:t xml:space="preserve"> of this document.</w:t>
            </w:r>
          </w:p>
        </w:tc>
        <w:tc>
          <w:tcPr>
            <w:tcW w:w="493" w:type="pct"/>
            <w:tcMar>
              <w:top w:w="85" w:type="dxa"/>
              <w:left w:w="85" w:type="dxa"/>
              <w:bottom w:w="85" w:type="dxa"/>
              <w:right w:w="85" w:type="dxa"/>
            </w:tcMar>
          </w:tcPr>
          <w:p w14:paraId="4EB9369B" w14:textId="77777777" w:rsidR="002D318D" w:rsidRDefault="006934B3" w:rsidP="00FB2A13">
            <w:pPr>
              <w:pStyle w:val="Table"/>
              <w:tabs>
                <w:tab w:val="clear" w:pos="709"/>
              </w:tabs>
              <w:spacing w:after="0"/>
              <w:ind w:left="0"/>
            </w:pPr>
            <w:r w:rsidRPr="002D4058">
              <w:t xml:space="preserve">Losing </w:t>
            </w:r>
            <w:r w:rsidR="002D318D" w:rsidRPr="002D4058">
              <w:t>Lead Party</w:t>
            </w:r>
            <w:r w:rsidR="000357AB">
              <w:t xml:space="preserve"> / AMVLP</w:t>
            </w:r>
          </w:p>
          <w:p w14:paraId="1299816D" w14:textId="77777777" w:rsidR="000357AB" w:rsidRDefault="000357AB" w:rsidP="00FB2A13">
            <w:pPr>
              <w:pStyle w:val="Table"/>
              <w:tabs>
                <w:tab w:val="clear" w:pos="709"/>
              </w:tabs>
              <w:spacing w:after="0"/>
              <w:ind w:left="0"/>
            </w:pPr>
          </w:p>
          <w:p w14:paraId="0F1D625E" w14:textId="0C9D88E5" w:rsidR="000357AB" w:rsidRPr="002D4058" w:rsidRDefault="000357AB" w:rsidP="00FB2A13">
            <w:pPr>
              <w:pStyle w:val="Table"/>
              <w:tabs>
                <w:tab w:val="clear" w:pos="709"/>
              </w:tabs>
              <w:spacing w:after="0"/>
              <w:ind w:left="0"/>
            </w:pPr>
            <w:r>
              <w:t>Losing AMVLP</w:t>
            </w:r>
          </w:p>
        </w:tc>
        <w:tc>
          <w:tcPr>
            <w:tcW w:w="606" w:type="pct"/>
            <w:tcMar>
              <w:top w:w="85" w:type="dxa"/>
              <w:left w:w="85" w:type="dxa"/>
              <w:bottom w:w="85" w:type="dxa"/>
              <w:right w:w="85" w:type="dxa"/>
            </w:tcMar>
          </w:tcPr>
          <w:p w14:paraId="0AD473D2" w14:textId="77777777" w:rsidR="002D318D" w:rsidRDefault="00780878" w:rsidP="00FB2A13">
            <w:pPr>
              <w:pStyle w:val="Table"/>
              <w:tabs>
                <w:tab w:val="clear" w:pos="709"/>
              </w:tabs>
              <w:spacing w:after="0"/>
              <w:ind w:left="0"/>
            </w:pPr>
            <w:r w:rsidRPr="002D4058">
              <w:t>Gaining</w:t>
            </w:r>
            <w:r w:rsidR="006934B3" w:rsidRPr="002D4058">
              <w:t xml:space="preserve"> </w:t>
            </w:r>
            <w:r w:rsidR="002D318D" w:rsidRPr="002D4058">
              <w:t>Lead Party</w:t>
            </w:r>
            <w:r w:rsidR="000357AB">
              <w:t xml:space="preserve"> / AMVLP</w:t>
            </w:r>
          </w:p>
          <w:p w14:paraId="215E3853" w14:textId="77777777" w:rsidR="000357AB" w:rsidRDefault="000357AB" w:rsidP="00FB2A13">
            <w:pPr>
              <w:pStyle w:val="Table"/>
              <w:tabs>
                <w:tab w:val="clear" w:pos="709"/>
              </w:tabs>
              <w:spacing w:after="0"/>
              <w:ind w:left="0"/>
            </w:pPr>
          </w:p>
          <w:p w14:paraId="1E5A1352" w14:textId="77777777" w:rsidR="000357AB" w:rsidRDefault="000357AB" w:rsidP="00FB2A13">
            <w:pPr>
              <w:pStyle w:val="Table"/>
              <w:tabs>
                <w:tab w:val="clear" w:pos="709"/>
              </w:tabs>
              <w:spacing w:after="0"/>
              <w:ind w:left="0"/>
            </w:pPr>
          </w:p>
          <w:p w14:paraId="75535B87" w14:textId="4C6AABCE" w:rsidR="000357AB" w:rsidRPr="002D4058" w:rsidRDefault="000357AB" w:rsidP="00FB2A13">
            <w:pPr>
              <w:pStyle w:val="Table"/>
              <w:tabs>
                <w:tab w:val="clear" w:pos="709"/>
              </w:tabs>
              <w:spacing w:after="0"/>
              <w:ind w:left="0"/>
            </w:pPr>
            <w:r>
              <w:t>Gaining AMVLP</w:t>
            </w:r>
          </w:p>
        </w:tc>
        <w:tc>
          <w:tcPr>
            <w:tcW w:w="777" w:type="pct"/>
            <w:tcMar>
              <w:top w:w="85" w:type="dxa"/>
              <w:left w:w="85" w:type="dxa"/>
              <w:bottom w:w="85" w:type="dxa"/>
              <w:right w:w="85" w:type="dxa"/>
            </w:tcMar>
          </w:tcPr>
          <w:p w14:paraId="423EAC8C" w14:textId="77777777" w:rsidR="002D318D" w:rsidRPr="00D7107D" w:rsidRDefault="00A71A9D" w:rsidP="00FB2A13">
            <w:pPr>
              <w:pStyle w:val="Table"/>
              <w:tabs>
                <w:tab w:val="clear" w:pos="709"/>
              </w:tabs>
              <w:spacing w:after="0"/>
              <w:ind w:left="0"/>
            </w:pPr>
            <w:r w:rsidRPr="00D7107D">
              <w:t>P0286</w:t>
            </w:r>
            <w:r w:rsidR="00F34E0B" w:rsidRPr="00D7107D">
              <w:t xml:space="preserve"> </w:t>
            </w:r>
            <w:r w:rsidR="002D318D" w:rsidRPr="00D7107D">
              <w:t>– Disputed MSID Pair Allocation</w:t>
            </w:r>
          </w:p>
          <w:p w14:paraId="03BEFAF1" w14:textId="77777777" w:rsidR="00714DC2" w:rsidRPr="00D7107D" w:rsidRDefault="00714DC2" w:rsidP="00FB2A13">
            <w:pPr>
              <w:pStyle w:val="Table"/>
              <w:tabs>
                <w:tab w:val="clear" w:pos="709"/>
              </w:tabs>
              <w:spacing w:after="0"/>
              <w:ind w:left="0"/>
            </w:pPr>
            <w:r w:rsidRPr="00D7107D">
              <w:t xml:space="preserve">or </w:t>
            </w:r>
          </w:p>
          <w:p w14:paraId="19EB50C4" w14:textId="545F7041" w:rsidR="00714DC2" w:rsidRPr="00D7107D" w:rsidRDefault="00DE46D0">
            <w:pPr>
              <w:pStyle w:val="Table"/>
              <w:tabs>
                <w:tab w:val="clear" w:pos="709"/>
              </w:tabs>
              <w:spacing w:after="0"/>
              <w:ind w:left="0"/>
            </w:pPr>
            <w:r>
              <w:t>P0312</w:t>
            </w:r>
            <w:r w:rsidR="00714DC2" w:rsidRPr="00D7107D">
              <w:t xml:space="preserve"> Disputed AMSID Pair Allocation</w:t>
            </w:r>
          </w:p>
        </w:tc>
        <w:tc>
          <w:tcPr>
            <w:tcW w:w="709" w:type="pct"/>
            <w:tcMar>
              <w:top w:w="85" w:type="dxa"/>
              <w:left w:w="85" w:type="dxa"/>
              <w:bottom w:w="85" w:type="dxa"/>
              <w:right w:w="85" w:type="dxa"/>
            </w:tcMar>
          </w:tcPr>
          <w:p w14:paraId="73863974" w14:textId="77777777" w:rsidR="002D318D" w:rsidRPr="002D4058" w:rsidRDefault="00317930" w:rsidP="00FB2A13">
            <w:pPr>
              <w:pStyle w:val="Table"/>
              <w:tabs>
                <w:tab w:val="clear" w:pos="709"/>
              </w:tabs>
              <w:spacing w:after="0"/>
              <w:ind w:left="0"/>
            </w:pPr>
            <w:r w:rsidRPr="002D4058">
              <w:rPr>
                <w:lang w:val="en-US"/>
              </w:rPr>
              <w:t xml:space="preserve">Self-Service Gateway </w:t>
            </w:r>
            <w:r w:rsidR="002D318D" w:rsidRPr="002D4058">
              <w:rPr>
                <w:lang w:val="en-US"/>
              </w:rPr>
              <w:t>or other method, as agreed.</w:t>
            </w:r>
          </w:p>
        </w:tc>
      </w:tr>
      <w:tr w:rsidR="0039684E" w:rsidRPr="002D4058" w14:paraId="211D4A61" w14:textId="77777777" w:rsidTr="00BF5F5B">
        <w:trPr>
          <w:cantSplit/>
        </w:trPr>
        <w:tc>
          <w:tcPr>
            <w:tcW w:w="272" w:type="pct"/>
            <w:tcMar>
              <w:top w:w="85" w:type="dxa"/>
              <w:left w:w="85" w:type="dxa"/>
              <w:bottom w:w="85" w:type="dxa"/>
              <w:right w:w="85" w:type="dxa"/>
            </w:tcMar>
          </w:tcPr>
          <w:p w14:paraId="4B2FFC67" w14:textId="77777777" w:rsidR="002D318D" w:rsidRPr="002D4058" w:rsidRDefault="006E11D9" w:rsidP="00FB2A13">
            <w:pPr>
              <w:pStyle w:val="Table"/>
              <w:tabs>
                <w:tab w:val="clear" w:pos="709"/>
              </w:tabs>
              <w:spacing w:after="0"/>
              <w:ind w:left="0"/>
            </w:pPr>
            <w:r w:rsidRPr="002D4058">
              <w:t>2.3.2</w:t>
            </w:r>
          </w:p>
        </w:tc>
        <w:tc>
          <w:tcPr>
            <w:tcW w:w="706" w:type="pct"/>
            <w:tcMar>
              <w:top w:w="85" w:type="dxa"/>
              <w:left w:w="85" w:type="dxa"/>
              <w:bottom w:w="85" w:type="dxa"/>
              <w:right w:w="85" w:type="dxa"/>
            </w:tcMar>
          </w:tcPr>
          <w:p w14:paraId="0AF2D676" w14:textId="77777777" w:rsidR="002D318D" w:rsidRPr="002D4058" w:rsidRDefault="000A17F1" w:rsidP="00FB2A13">
            <w:pPr>
              <w:pStyle w:val="Table"/>
              <w:tabs>
                <w:tab w:val="clear" w:pos="709"/>
              </w:tabs>
              <w:spacing w:after="0"/>
              <w:ind w:left="0"/>
            </w:pPr>
            <w:r w:rsidRPr="002D4058">
              <w:t>Within 5</w:t>
            </w:r>
            <w:r w:rsidR="002D318D" w:rsidRPr="002D4058">
              <w:t xml:space="preserve"> WD of 2.3.1</w:t>
            </w:r>
          </w:p>
        </w:tc>
        <w:tc>
          <w:tcPr>
            <w:tcW w:w="1437" w:type="pct"/>
            <w:tcMar>
              <w:top w:w="85" w:type="dxa"/>
              <w:left w:w="85" w:type="dxa"/>
              <w:bottom w:w="85" w:type="dxa"/>
              <w:right w:w="85" w:type="dxa"/>
            </w:tcMar>
          </w:tcPr>
          <w:p w14:paraId="211A1495" w14:textId="3142E05D" w:rsidR="002D318D" w:rsidRPr="002D4058" w:rsidRDefault="002D318D" w:rsidP="00FB2A13">
            <w:pPr>
              <w:pStyle w:val="Table"/>
              <w:tabs>
                <w:tab w:val="clear" w:pos="709"/>
              </w:tabs>
              <w:spacing w:after="0"/>
              <w:ind w:left="0"/>
            </w:pPr>
            <w:r w:rsidRPr="002D4058">
              <w:t xml:space="preserve">Respond to Disputed MSID Pair Allocation </w:t>
            </w:r>
            <w:r w:rsidR="00714DC2">
              <w:t>or Disputed AMSID</w:t>
            </w:r>
            <w:r w:rsidR="00714DC2" w:rsidRPr="002D4058">
              <w:t xml:space="preserve"> </w:t>
            </w:r>
            <w:r w:rsidR="00714DC2">
              <w:t>Pair Allocation</w:t>
            </w:r>
            <w:r w:rsidR="00714DC2" w:rsidRPr="002D4058">
              <w:t xml:space="preserve"> </w:t>
            </w:r>
            <w:r w:rsidRPr="002D4058">
              <w:t>notification</w:t>
            </w:r>
          </w:p>
        </w:tc>
        <w:tc>
          <w:tcPr>
            <w:tcW w:w="493" w:type="pct"/>
            <w:tcMar>
              <w:top w:w="85" w:type="dxa"/>
              <w:left w:w="85" w:type="dxa"/>
              <w:bottom w:w="85" w:type="dxa"/>
              <w:right w:w="85" w:type="dxa"/>
            </w:tcMar>
          </w:tcPr>
          <w:p w14:paraId="44D06F4C" w14:textId="77777777" w:rsidR="002D318D" w:rsidRDefault="00780878" w:rsidP="00FB2A13">
            <w:pPr>
              <w:pStyle w:val="Table"/>
              <w:tabs>
                <w:tab w:val="clear" w:pos="709"/>
              </w:tabs>
              <w:spacing w:after="0"/>
              <w:ind w:left="0"/>
            </w:pPr>
            <w:r w:rsidRPr="002D4058">
              <w:t>Gaining</w:t>
            </w:r>
            <w:r w:rsidR="006934B3" w:rsidRPr="002D4058">
              <w:t xml:space="preserve"> </w:t>
            </w:r>
            <w:r w:rsidR="002D318D" w:rsidRPr="002D4058">
              <w:t>Lead Party</w:t>
            </w:r>
          </w:p>
          <w:p w14:paraId="37783D50" w14:textId="77777777" w:rsidR="00714DC2" w:rsidRDefault="00714DC2" w:rsidP="00FB2A13">
            <w:pPr>
              <w:pStyle w:val="Table"/>
              <w:tabs>
                <w:tab w:val="clear" w:pos="709"/>
              </w:tabs>
              <w:spacing w:after="0"/>
              <w:ind w:left="0"/>
            </w:pPr>
          </w:p>
          <w:p w14:paraId="009455F3" w14:textId="70D23B28" w:rsidR="00714DC2" w:rsidRPr="002D4058" w:rsidRDefault="00714DC2" w:rsidP="00FB2A13">
            <w:pPr>
              <w:pStyle w:val="Table"/>
              <w:tabs>
                <w:tab w:val="clear" w:pos="709"/>
              </w:tabs>
              <w:spacing w:after="0"/>
              <w:ind w:left="0"/>
            </w:pPr>
            <w:r>
              <w:t>Gaining AMVLP</w:t>
            </w:r>
          </w:p>
        </w:tc>
        <w:tc>
          <w:tcPr>
            <w:tcW w:w="606" w:type="pct"/>
            <w:tcMar>
              <w:top w:w="85" w:type="dxa"/>
              <w:left w:w="85" w:type="dxa"/>
              <w:bottom w:w="85" w:type="dxa"/>
              <w:right w:w="85" w:type="dxa"/>
            </w:tcMar>
          </w:tcPr>
          <w:p w14:paraId="57F90C2D" w14:textId="77777777" w:rsidR="002D318D" w:rsidRDefault="006934B3" w:rsidP="00FB2A13">
            <w:pPr>
              <w:pStyle w:val="Table"/>
              <w:tabs>
                <w:tab w:val="clear" w:pos="709"/>
              </w:tabs>
              <w:spacing w:after="0"/>
              <w:ind w:left="0"/>
            </w:pPr>
            <w:r w:rsidRPr="002D4058">
              <w:t>Losing</w:t>
            </w:r>
            <w:r w:rsidR="008D31AF" w:rsidRPr="002D4058">
              <w:t xml:space="preserve"> </w:t>
            </w:r>
            <w:r w:rsidR="002D318D" w:rsidRPr="002D4058">
              <w:t>Lead Party</w:t>
            </w:r>
          </w:p>
          <w:p w14:paraId="10AED851" w14:textId="77777777" w:rsidR="00714DC2" w:rsidRDefault="00714DC2" w:rsidP="00FB2A13">
            <w:pPr>
              <w:pStyle w:val="Table"/>
              <w:tabs>
                <w:tab w:val="clear" w:pos="709"/>
              </w:tabs>
              <w:spacing w:after="0"/>
              <w:ind w:left="0"/>
            </w:pPr>
          </w:p>
          <w:p w14:paraId="6B09F26B" w14:textId="77777777" w:rsidR="00714DC2" w:rsidRDefault="00714DC2" w:rsidP="00FB2A13">
            <w:pPr>
              <w:pStyle w:val="Table"/>
              <w:tabs>
                <w:tab w:val="clear" w:pos="709"/>
              </w:tabs>
              <w:spacing w:after="0"/>
              <w:ind w:left="0"/>
            </w:pPr>
          </w:p>
          <w:p w14:paraId="55B1F922" w14:textId="14737D6E" w:rsidR="00714DC2" w:rsidRPr="002D4058" w:rsidRDefault="00714DC2" w:rsidP="00FB2A13">
            <w:pPr>
              <w:pStyle w:val="Table"/>
              <w:tabs>
                <w:tab w:val="clear" w:pos="709"/>
              </w:tabs>
              <w:spacing w:after="0"/>
              <w:ind w:left="0"/>
            </w:pPr>
            <w:r>
              <w:t>Losing AMVLP</w:t>
            </w:r>
          </w:p>
        </w:tc>
        <w:tc>
          <w:tcPr>
            <w:tcW w:w="777" w:type="pct"/>
            <w:tcMar>
              <w:top w:w="85" w:type="dxa"/>
              <w:left w:w="85" w:type="dxa"/>
              <w:bottom w:w="85" w:type="dxa"/>
              <w:right w:w="85" w:type="dxa"/>
            </w:tcMar>
          </w:tcPr>
          <w:p w14:paraId="17BE8956" w14:textId="77777777" w:rsidR="002D318D" w:rsidRPr="00D7107D" w:rsidRDefault="00A71A9D" w:rsidP="00FB2A13">
            <w:pPr>
              <w:pStyle w:val="Table"/>
              <w:tabs>
                <w:tab w:val="clear" w:pos="709"/>
              </w:tabs>
              <w:spacing w:after="0"/>
              <w:ind w:left="0"/>
            </w:pPr>
            <w:r w:rsidRPr="00D7107D">
              <w:t>P0286</w:t>
            </w:r>
            <w:r w:rsidR="00F34E0B" w:rsidRPr="00D7107D">
              <w:t xml:space="preserve"> </w:t>
            </w:r>
            <w:r w:rsidR="002D318D" w:rsidRPr="00D7107D">
              <w:t>– Disputed MSID Pair Allocation</w:t>
            </w:r>
          </w:p>
          <w:p w14:paraId="0ECA5F4B" w14:textId="77777777" w:rsidR="00714DC2" w:rsidRPr="00D7107D" w:rsidRDefault="00714DC2" w:rsidP="00FB2A13">
            <w:pPr>
              <w:pStyle w:val="Table"/>
              <w:tabs>
                <w:tab w:val="clear" w:pos="709"/>
              </w:tabs>
              <w:spacing w:after="0"/>
              <w:ind w:left="0"/>
            </w:pPr>
            <w:r w:rsidRPr="00D7107D">
              <w:t>or</w:t>
            </w:r>
          </w:p>
          <w:p w14:paraId="27AF6D7D" w14:textId="6C625BD5" w:rsidR="00714DC2" w:rsidRPr="00D7107D" w:rsidRDefault="00DE46D0">
            <w:pPr>
              <w:pStyle w:val="Table"/>
              <w:tabs>
                <w:tab w:val="clear" w:pos="709"/>
              </w:tabs>
              <w:spacing w:after="0"/>
              <w:ind w:left="0"/>
            </w:pPr>
            <w:r>
              <w:t>P0312</w:t>
            </w:r>
            <w:r w:rsidR="00714DC2" w:rsidRPr="00D7107D">
              <w:t xml:space="preserve"> Disputed AMSID Pair Allocation</w:t>
            </w:r>
          </w:p>
        </w:tc>
        <w:tc>
          <w:tcPr>
            <w:tcW w:w="709" w:type="pct"/>
            <w:tcMar>
              <w:top w:w="85" w:type="dxa"/>
              <w:left w:w="85" w:type="dxa"/>
              <w:bottom w:w="85" w:type="dxa"/>
              <w:right w:w="85" w:type="dxa"/>
            </w:tcMar>
          </w:tcPr>
          <w:p w14:paraId="10081514" w14:textId="77777777" w:rsidR="002D318D" w:rsidRPr="002D4058" w:rsidRDefault="00317930" w:rsidP="00FB2A13">
            <w:pPr>
              <w:pStyle w:val="Table"/>
              <w:tabs>
                <w:tab w:val="clear" w:pos="709"/>
              </w:tabs>
              <w:spacing w:after="0"/>
              <w:ind w:left="0"/>
              <w:rPr>
                <w:lang w:val="en-US"/>
              </w:rPr>
            </w:pPr>
            <w:r w:rsidRPr="002D4058">
              <w:rPr>
                <w:lang w:val="en-US"/>
              </w:rPr>
              <w:t xml:space="preserve">Self-Service Gateway </w:t>
            </w:r>
            <w:r w:rsidR="002D318D" w:rsidRPr="002D4058">
              <w:rPr>
                <w:lang w:val="en-US"/>
              </w:rPr>
              <w:t>or other method, as agreed.</w:t>
            </w:r>
          </w:p>
        </w:tc>
      </w:tr>
      <w:tr w:rsidR="0039684E" w:rsidRPr="002D4058" w14:paraId="369F3327" w14:textId="77777777" w:rsidTr="00BF5F5B">
        <w:trPr>
          <w:cantSplit/>
        </w:trPr>
        <w:tc>
          <w:tcPr>
            <w:tcW w:w="272" w:type="pct"/>
            <w:tcMar>
              <w:top w:w="85" w:type="dxa"/>
              <w:left w:w="85" w:type="dxa"/>
              <w:bottom w:w="85" w:type="dxa"/>
              <w:right w:w="85" w:type="dxa"/>
            </w:tcMar>
          </w:tcPr>
          <w:p w14:paraId="7BBB21DC" w14:textId="77777777" w:rsidR="002D318D" w:rsidRPr="002D4058" w:rsidRDefault="006E11D9" w:rsidP="00FB2A13">
            <w:pPr>
              <w:pStyle w:val="Table"/>
              <w:tabs>
                <w:tab w:val="clear" w:pos="709"/>
              </w:tabs>
              <w:spacing w:after="0"/>
              <w:ind w:left="0"/>
            </w:pPr>
            <w:r w:rsidRPr="002D4058">
              <w:lastRenderedPageBreak/>
              <w:t>2.3.3</w:t>
            </w:r>
          </w:p>
        </w:tc>
        <w:tc>
          <w:tcPr>
            <w:tcW w:w="706" w:type="pct"/>
            <w:tcMar>
              <w:top w:w="85" w:type="dxa"/>
              <w:left w:w="85" w:type="dxa"/>
              <w:bottom w:w="85" w:type="dxa"/>
              <w:right w:w="85" w:type="dxa"/>
            </w:tcMar>
          </w:tcPr>
          <w:p w14:paraId="550EDEB8" w14:textId="77777777" w:rsidR="002D318D" w:rsidRPr="002D4058" w:rsidRDefault="002D318D" w:rsidP="00FB2A13">
            <w:pPr>
              <w:pStyle w:val="Table"/>
              <w:tabs>
                <w:tab w:val="clear" w:pos="709"/>
              </w:tabs>
              <w:spacing w:after="0"/>
              <w:ind w:left="0"/>
            </w:pPr>
          </w:p>
        </w:tc>
        <w:tc>
          <w:tcPr>
            <w:tcW w:w="1437" w:type="pct"/>
            <w:tcMar>
              <w:top w:w="85" w:type="dxa"/>
              <w:left w:w="85" w:type="dxa"/>
              <w:bottom w:w="85" w:type="dxa"/>
              <w:right w:w="85" w:type="dxa"/>
            </w:tcMar>
          </w:tcPr>
          <w:p w14:paraId="368324F7" w14:textId="77777777" w:rsidR="002D318D" w:rsidRPr="002D4058" w:rsidRDefault="002D318D" w:rsidP="00FB2A13">
            <w:pPr>
              <w:tabs>
                <w:tab w:val="clear" w:pos="709"/>
              </w:tabs>
              <w:spacing w:after="120"/>
              <w:ind w:left="0"/>
              <w:jc w:val="left"/>
              <w:rPr>
                <w:sz w:val="20"/>
                <w:szCs w:val="20"/>
              </w:rPr>
            </w:pPr>
            <w:r w:rsidRPr="002D4058">
              <w:rPr>
                <w:sz w:val="20"/>
                <w:szCs w:val="20"/>
              </w:rPr>
              <w:t>Once the initial request has been made one of the fo</w:t>
            </w:r>
            <w:r w:rsidR="002D4058">
              <w:rPr>
                <w:sz w:val="20"/>
                <w:szCs w:val="20"/>
              </w:rPr>
              <w:t>llowing options shall be taken</w:t>
            </w:r>
          </w:p>
          <w:p w14:paraId="602DF5B0" w14:textId="443ED39D" w:rsidR="000A70B7" w:rsidRPr="002D4058" w:rsidRDefault="000A70B7" w:rsidP="00FB2A13">
            <w:pPr>
              <w:pStyle w:val="ListParagraph"/>
              <w:numPr>
                <w:ilvl w:val="0"/>
                <w:numId w:val="18"/>
              </w:numPr>
              <w:tabs>
                <w:tab w:val="clear" w:pos="709"/>
              </w:tabs>
              <w:spacing w:after="120"/>
              <w:contextualSpacing w:val="0"/>
              <w:jc w:val="left"/>
              <w:rPr>
                <w:sz w:val="20"/>
                <w:szCs w:val="20"/>
              </w:rPr>
            </w:pPr>
            <w:r w:rsidRPr="002D4058">
              <w:rPr>
                <w:sz w:val="20"/>
                <w:szCs w:val="20"/>
              </w:rPr>
              <w:t>The Gaining</w:t>
            </w:r>
            <w:r w:rsidR="00AF5044" w:rsidRPr="002D4058">
              <w:rPr>
                <w:sz w:val="20"/>
                <w:szCs w:val="20"/>
              </w:rPr>
              <w:t xml:space="preserve"> Lead Part</w:t>
            </w:r>
            <w:r w:rsidR="004567B0" w:rsidRPr="002D4058">
              <w:rPr>
                <w:sz w:val="20"/>
                <w:szCs w:val="20"/>
              </w:rPr>
              <w:t>y</w:t>
            </w:r>
            <w:r w:rsidR="003A619E">
              <w:rPr>
                <w:sz w:val="20"/>
                <w:szCs w:val="20"/>
              </w:rPr>
              <w:t xml:space="preserve"> / AMVLP</w:t>
            </w:r>
            <w:r w:rsidR="00AF5044" w:rsidRPr="002D4058">
              <w:rPr>
                <w:sz w:val="20"/>
                <w:szCs w:val="20"/>
              </w:rPr>
              <w:t xml:space="preserve"> agree</w:t>
            </w:r>
            <w:r w:rsidR="004567B0" w:rsidRPr="002D4058">
              <w:rPr>
                <w:sz w:val="20"/>
                <w:szCs w:val="20"/>
              </w:rPr>
              <w:t>s</w:t>
            </w:r>
            <w:r w:rsidR="00AF5044" w:rsidRPr="002D4058">
              <w:rPr>
                <w:sz w:val="20"/>
                <w:szCs w:val="20"/>
              </w:rPr>
              <w:t xml:space="preserve"> that the MSID Pair</w:t>
            </w:r>
            <w:r w:rsidR="003A619E">
              <w:rPr>
                <w:sz w:val="20"/>
                <w:szCs w:val="20"/>
              </w:rPr>
              <w:t xml:space="preserve"> / AMSID Pair</w:t>
            </w:r>
            <w:r w:rsidR="00AF5044" w:rsidRPr="002D4058">
              <w:rPr>
                <w:sz w:val="20"/>
                <w:szCs w:val="20"/>
              </w:rPr>
              <w:t xml:space="preserve"> is to be allocated to the </w:t>
            </w:r>
            <w:r w:rsidRPr="002D4058">
              <w:rPr>
                <w:sz w:val="20"/>
                <w:szCs w:val="20"/>
              </w:rPr>
              <w:t>Losing</w:t>
            </w:r>
            <w:r w:rsidR="00BD50E4">
              <w:rPr>
                <w:sz w:val="20"/>
                <w:szCs w:val="20"/>
              </w:rPr>
              <w:t xml:space="preserve"> Lead Party</w:t>
            </w:r>
            <w:r w:rsidR="003A619E">
              <w:rPr>
                <w:sz w:val="20"/>
                <w:szCs w:val="20"/>
              </w:rPr>
              <w:t xml:space="preserve"> / AMVLP</w:t>
            </w:r>
            <w:r w:rsidR="00BD50E4">
              <w:rPr>
                <w:sz w:val="20"/>
                <w:szCs w:val="20"/>
              </w:rPr>
              <w:t>;</w:t>
            </w:r>
          </w:p>
          <w:p w14:paraId="5E375899" w14:textId="77777777" w:rsidR="00E96A0A" w:rsidRPr="002D4058" w:rsidRDefault="00AF5044" w:rsidP="00FB2A13">
            <w:pPr>
              <w:pStyle w:val="ListParagraph"/>
              <w:tabs>
                <w:tab w:val="clear" w:pos="709"/>
              </w:tabs>
              <w:spacing w:after="120"/>
              <w:contextualSpacing w:val="0"/>
              <w:jc w:val="left"/>
              <w:rPr>
                <w:sz w:val="20"/>
                <w:szCs w:val="20"/>
              </w:rPr>
            </w:pPr>
            <w:r w:rsidRPr="002D4058">
              <w:rPr>
                <w:sz w:val="20"/>
                <w:szCs w:val="20"/>
              </w:rPr>
              <w:t>or</w:t>
            </w:r>
          </w:p>
          <w:p w14:paraId="0C4EC27F" w14:textId="589800CD" w:rsidR="002D318D" w:rsidRPr="002D4058" w:rsidRDefault="002D318D" w:rsidP="00FB2A13">
            <w:pPr>
              <w:pStyle w:val="ListParagraph"/>
              <w:numPr>
                <w:ilvl w:val="0"/>
                <w:numId w:val="18"/>
              </w:numPr>
              <w:tabs>
                <w:tab w:val="clear" w:pos="709"/>
              </w:tabs>
              <w:spacing w:after="0"/>
              <w:contextualSpacing w:val="0"/>
              <w:jc w:val="left"/>
              <w:rPr>
                <w:sz w:val="20"/>
                <w:szCs w:val="20"/>
              </w:rPr>
            </w:pPr>
            <w:r w:rsidRPr="002D4058">
              <w:rPr>
                <w:sz w:val="20"/>
                <w:szCs w:val="20"/>
              </w:rPr>
              <w:t xml:space="preserve">After appropriate investigation e.g. checking a valid contract is in place, the </w:t>
            </w:r>
            <w:r w:rsidR="002D51A0" w:rsidRPr="002D4058">
              <w:rPr>
                <w:sz w:val="20"/>
                <w:szCs w:val="20"/>
              </w:rPr>
              <w:t>Gaining</w:t>
            </w:r>
            <w:r w:rsidR="00E9239F" w:rsidRPr="002D4058">
              <w:rPr>
                <w:sz w:val="20"/>
                <w:szCs w:val="20"/>
              </w:rPr>
              <w:t xml:space="preserve"> </w:t>
            </w:r>
            <w:r w:rsidRPr="002D4058">
              <w:rPr>
                <w:sz w:val="20"/>
                <w:szCs w:val="20"/>
              </w:rPr>
              <w:t>Lead Party</w:t>
            </w:r>
            <w:r w:rsidR="00144853">
              <w:rPr>
                <w:sz w:val="20"/>
                <w:szCs w:val="20"/>
              </w:rPr>
              <w:t xml:space="preserve"> / AMVLP</w:t>
            </w:r>
            <w:r w:rsidRPr="002D4058">
              <w:rPr>
                <w:sz w:val="20"/>
                <w:szCs w:val="20"/>
              </w:rPr>
              <w:t xml:space="preserve"> disagrees with the </w:t>
            </w:r>
            <w:r w:rsidR="000A70B7" w:rsidRPr="002D4058">
              <w:rPr>
                <w:sz w:val="20"/>
                <w:szCs w:val="20"/>
              </w:rPr>
              <w:t>Losing</w:t>
            </w:r>
            <w:r w:rsidR="00E9239F" w:rsidRPr="002D4058">
              <w:rPr>
                <w:sz w:val="20"/>
                <w:szCs w:val="20"/>
              </w:rPr>
              <w:t xml:space="preserve"> </w:t>
            </w:r>
            <w:r w:rsidRPr="002D4058">
              <w:rPr>
                <w:sz w:val="20"/>
                <w:szCs w:val="20"/>
              </w:rPr>
              <w:t>Lead Party</w:t>
            </w:r>
            <w:r w:rsidR="00144853">
              <w:rPr>
                <w:sz w:val="20"/>
                <w:szCs w:val="20"/>
              </w:rPr>
              <w:t xml:space="preserve"> / Losing AMVLP</w:t>
            </w:r>
          </w:p>
        </w:tc>
        <w:tc>
          <w:tcPr>
            <w:tcW w:w="493" w:type="pct"/>
            <w:tcMar>
              <w:top w:w="85" w:type="dxa"/>
              <w:left w:w="85" w:type="dxa"/>
              <w:bottom w:w="85" w:type="dxa"/>
              <w:right w:w="85" w:type="dxa"/>
            </w:tcMar>
          </w:tcPr>
          <w:p w14:paraId="44883E9B" w14:textId="77777777" w:rsidR="002D318D" w:rsidRPr="002D4058" w:rsidRDefault="002D318D" w:rsidP="00FB2A13">
            <w:pPr>
              <w:pStyle w:val="Table"/>
              <w:tabs>
                <w:tab w:val="clear" w:pos="709"/>
              </w:tabs>
              <w:spacing w:after="0"/>
              <w:ind w:left="0"/>
            </w:pPr>
          </w:p>
        </w:tc>
        <w:tc>
          <w:tcPr>
            <w:tcW w:w="606" w:type="pct"/>
            <w:tcMar>
              <w:top w:w="85" w:type="dxa"/>
              <w:left w:w="85" w:type="dxa"/>
              <w:bottom w:w="85" w:type="dxa"/>
              <w:right w:w="85" w:type="dxa"/>
            </w:tcMar>
          </w:tcPr>
          <w:p w14:paraId="39D68A30" w14:textId="77777777" w:rsidR="002D318D" w:rsidRPr="002D4058" w:rsidRDefault="002D318D" w:rsidP="00FB2A13">
            <w:pPr>
              <w:pStyle w:val="Table"/>
              <w:tabs>
                <w:tab w:val="clear" w:pos="709"/>
              </w:tabs>
              <w:spacing w:after="0"/>
              <w:ind w:left="0"/>
            </w:pPr>
          </w:p>
        </w:tc>
        <w:tc>
          <w:tcPr>
            <w:tcW w:w="777" w:type="pct"/>
            <w:tcMar>
              <w:top w:w="85" w:type="dxa"/>
              <w:left w:w="85" w:type="dxa"/>
              <w:bottom w:w="85" w:type="dxa"/>
              <w:right w:w="85" w:type="dxa"/>
            </w:tcMar>
          </w:tcPr>
          <w:p w14:paraId="76803105" w14:textId="77777777" w:rsidR="002D318D" w:rsidRPr="002D4058" w:rsidRDefault="002D318D" w:rsidP="00FB2A13">
            <w:pPr>
              <w:pStyle w:val="Table"/>
              <w:tabs>
                <w:tab w:val="clear" w:pos="709"/>
              </w:tabs>
              <w:spacing w:after="0"/>
              <w:ind w:left="0"/>
            </w:pPr>
          </w:p>
        </w:tc>
        <w:tc>
          <w:tcPr>
            <w:tcW w:w="709" w:type="pct"/>
            <w:tcMar>
              <w:top w:w="85" w:type="dxa"/>
              <w:left w:w="85" w:type="dxa"/>
              <w:bottom w:w="85" w:type="dxa"/>
              <w:right w:w="85" w:type="dxa"/>
            </w:tcMar>
          </w:tcPr>
          <w:p w14:paraId="2EE58800" w14:textId="77777777" w:rsidR="002D318D" w:rsidRPr="002D4058" w:rsidRDefault="006E11D9" w:rsidP="00FB2A13">
            <w:pPr>
              <w:pStyle w:val="Table"/>
              <w:tabs>
                <w:tab w:val="clear" w:pos="709"/>
              </w:tabs>
              <w:spacing w:after="0"/>
              <w:ind w:left="0"/>
              <w:rPr>
                <w:lang w:val="en-US"/>
              </w:rPr>
            </w:pPr>
            <w:r w:rsidRPr="002D4058">
              <w:rPr>
                <w:lang w:val="en-US"/>
              </w:rPr>
              <w:t>In</w:t>
            </w:r>
            <w:r w:rsidR="002D318D" w:rsidRPr="002D4058">
              <w:rPr>
                <w:lang w:val="en-US"/>
              </w:rPr>
              <w:t>ternal Process</w:t>
            </w:r>
          </w:p>
        </w:tc>
      </w:tr>
      <w:tr w:rsidR="006E11D9" w:rsidRPr="002D4058" w14:paraId="6D5FA443" w14:textId="77777777" w:rsidTr="00BF5F5B">
        <w:trPr>
          <w:cantSplit/>
        </w:trPr>
        <w:tc>
          <w:tcPr>
            <w:tcW w:w="272" w:type="pct"/>
            <w:tcMar>
              <w:top w:w="85" w:type="dxa"/>
              <w:left w:w="85" w:type="dxa"/>
              <w:bottom w:w="85" w:type="dxa"/>
              <w:right w:w="85" w:type="dxa"/>
            </w:tcMar>
          </w:tcPr>
          <w:p w14:paraId="147A4021" w14:textId="77777777" w:rsidR="006E11D9" w:rsidRPr="002D4058" w:rsidRDefault="006E11D9" w:rsidP="00FB2A13">
            <w:pPr>
              <w:pStyle w:val="Table"/>
              <w:tabs>
                <w:tab w:val="clear" w:pos="709"/>
              </w:tabs>
              <w:spacing w:after="0"/>
              <w:ind w:left="0"/>
            </w:pPr>
            <w:r w:rsidRPr="002D4058">
              <w:t>2.3.4</w:t>
            </w:r>
          </w:p>
        </w:tc>
        <w:tc>
          <w:tcPr>
            <w:tcW w:w="706" w:type="pct"/>
            <w:tcMar>
              <w:top w:w="85" w:type="dxa"/>
              <w:left w:w="85" w:type="dxa"/>
              <w:bottom w:w="85" w:type="dxa"/>
              <w:right w:w="85" w:type="dxa"/>
            </w:tcMar>
          </w:tcPr>
          <w:p w14:paraId="30FAE71D" w14:textId="77777777" w:rsidR="006E11D9" w:rsidRPr="002D4058" w:rsidRDefault="002D4058" w:rsidP="00FB2A13">
            <w:pPr>
              <w:pStyle w:val="Table"/>
              <w:tabs>
                <w:tab w:val="clear" w:pos="709"/>
              </w:tabs>
              <w:spacing w:after="0"/>
              <w:ind w:left="0"/>
            </w:pPr>
            <w:r>
              <w:t>Same day as 2.3.3</w:t>
            </w:r>
          </w:p>
        </w:tc>
        <w:tc>
          <w:tcPr>
            <w:tcW w:w="1437" w:type="pct"/>
            <w:tcMar>
              <w:top w:w="85" w:type="dxa"/>
              <w:left w:w="85" w:type="dxa"/>
              <w:bottom w:w="85" w:type="dxa"/>
              <w:right w:w="85" w:type="dxa"/>
            </w:tcMar>
          </w:tcPr>
          <w:p w14:paraId="2481150F" w14:textId="1469DBA4" w:rsidR="006E11D9" w:rsidRPr="002D4058" w:rsidRDefault="006E11D9">
            <w:pPr>
              <w:pStyle w:val="Table"/>
              <w:tabs>
                <w:tab w:val="clear" w:pos="709"/>
              </w:tabs>
              <w:spacing w:after="0"/>
              <w:ind w:left="0"/>
            </w:pPr>
            <w:r w:rsidRPr="002D4058">
              <w:t xml:space="preserve">If  both parties agree to the resolution of the  </w:t>
            </w:r>
            <w:r w:rsidR="00EB4E26">
              <w:t xml:space="preserve">Disputed </w:t>
            </w:r>
            <w:r w:rsidRPr="002D4058">
              <w:t>MSID Pair Allocation</w:t>
            </w:r>
            <w:r w:rsidR="00EB4E26">
              <w:t xml:space="preserve"> or Disputed</w:t>
            </w:r>
            <w:r w:rsidR="00EB4E26" w:rsidRPr="002D4058">
              <w:t xml:space="preserve"> </w:t>
            </w:r>
            <w:r w:rsidR="00EB4E26">
              <w:t>AMSID</w:t>
            </w:r>
            <w:r w:rsidR="00EB4E26" w:rsidRPr="002D4058">
              <w:t xml:space="preserve"> Pair </w:t>
            </w:r>
            <w:r w:rsidR="00EB4E26">
              <w:t>Allocation</w:t>
            </w:r>
            <w:r w:rsidRPr="002D4058">
              <w:t xml:space="preserve"> go to 2.3.</w:t>
            </w:r>
            <w:r w:rsidR="00D83B8D" w:rsidRPr="002D4058">
              <w:t>6</w:t>
            </w:r>
          </w:p>
        </w:tc>
        <w:tc>
          <w:tcPr>
            <w:tcW w:w="493" w:type="pct"/>
            <w:tcMar>
              <w:top w:w="85" w:type="dxa"/>
              <w:left w:w="85" w:type="dxa"/>
              <w:bottom w:w="85" w:type="dxa"/>
              <w:right w:w="85" w:type="dxa"/>
            </w:tcMar>
          </w:tcPr>
          <w:p w14:paraId="0711ABE8" w14:textId="77777777" w:rsidR="006E11D9" w:rsidRPr="002D4058" w:rsidDel="00AF5044" w:rsidRDefault="006E11D9" w:rsidP="00FB2A13">
            <w:pPr>
              <w:pStyle w:val="Table"/>
              <w:tabs>
                <w:tab w:val="clear" w:pos="709"/>
              </w:tabs>
              <w:spacing w:after="0"/>
              <w:ind w:left="0"/>
            </w:pPr>
          </w:p>
        </w:tc>
        <w:tc>
          <w:tcPr>
            <w:tcW w:w="606" w:type="pct"/>
            <w:tcMar>
              <w:top w:w="85" w:type="dxa"/>
              <w:left w:w="85" w:type="dxa"/>
              <w:bottom w:w="85" w:type="dxa"/>
              <w:right w:w="85" w:type="dxa"/>
            </w:tcMar>
          </w:tcPr>
          <w:p w14:paraId="4BFC9363" w14:textId="77777777" w:rsidR="006E11D9" w:rsidRPr="002D4058" w:rsidRDefault="006E11D9" w:rsidP="00FB2A13">
            <w:pPr>
              <w:pStyle w:val="Table"/>
              <w:tabs>
                <w:tab w:val="clear" w:pos="709"/>
              </w:tabs>
              <w:spacing w:after="0"/>
              <w:ind w:left="0"/>
            </w:pPr>
          </w:p>
        </w:tc>
        <w:tc>
          <w:tcPr>
            <w:tcW w:w="777" w:type="pct"/>
            <w:tcMar>
              <w:top w:w="85" w:type="dxa"/>
              <w:left w:w="85" w:type="dxa"/>
              <w:bottom w:w="85" w:type="dxa"/>
              <w:right w:w="85" w:type="dxa"/>
            </w:tcMar>
          </w:tcPr>
          <w:p w14:paraId="33AF07F8" w14:textId="77777777" w:rsidR="006E11D9" w:rsidRPr="002D4058" w:rsidRDefault="006E11D9" w:rsidP="00FB2A13">
            <w:pPr>
              <w:pStyle w:val="Table"/>
              <w:tabs>
                <w:tab w:val="clear" w:pos="709"/>
              </w:tabs>
              <w:spacing w:after="0"/>
              <w:ind w:left="0"/>
            </w:pPr>
          </w:p>
        </w:tc>
        <w:tc>
          <w:tcPr>
            <w:tcW w:w="709" w:type="pct"/>
            <w:tcMar>
              <w:top w:w="85" w:type="dxa"/>
              <w:left w:w="85" w:type="dxa"/>
              <w:bottom w:w="85" w:type="dxa"/>
              <w:right w:w="85" w:type="dxa"/>
            </w:tcMar>
          </w:tcPr>
          <w:p w14:paraId="5CD1881D" w14:textId="77777777" w:rsidR="006E11D9" w:rsidRPr="002D4058" w:rsidRDefault="006E11D9" w:rsidP="00FB2A13">
            <w:pPr>
              <w:pStyle w:val="Table"/>
              <w:tabs>
                <w:tab w:val="clear" w:pos="709"/>
              </w:tabs>
              <w:spacing w:after="0"/>
              <w:ind w:left="0"/>
              <w:rPr>
                <w:lang w:val="en-US"/>
              </w:rPr>
            </w:pPr>
          </w:p>
        </w:tc>
      </w:tr>
      <w:tr w:rsidR="006E11D9" w:rsidRPr="002D4058" w14:paraId="2550E80B" w14:textId="77777777" w:rsidTr="00BF5F5B">
        <w:trPr>
          <w:cantSplit/>
        </w:trPr>
        <w:tc>
          <w:tcPr>
            <w:tcW w:w="272" w:type="pct"/>
            <w:tcMar>
              <w:top w:w="85" w:type="dxa"/>
              <w:left w:w="85" w:type="dxa"/>
              <w:bottom w:w="85" w:type="dxa"/>
              <w:right w:w="85" w:type="dxa"/>
            </w:tcMar>
          </w:tcPr>
          <w:p w14:paraId="092D957B" w14:textId="77777777" w:rsidR="006E11D9" w:rsidRPr="002D4058" w:rsidRDefault="006E11D9" w:rsidP="00FB2A13">
            <w:pPr>
              <w:pStyle w:val="Table"/>
              <w:tabs>
                <w:tab w:val="clear" w:pos="709"/>
              </w:tabs>
              <w:spacing w:after="0"/>
              <w:ind w:left="0"/>
            </w:pPr>
            <w:r w:rsidRPr="002D4058">
              <w:t>2.3.5</w:t>
            </w:r>
          </w:p>
        </w:tc>
        <w:tc>
          <w:tcPr>
            <w:tcW w:w="706" w:type="pct"/>
            <w:tcMar>
              <w:top w:w="85" w:type="dxa"/>
              <w:left w:w="85" w:type="dxa"/>
              <w:bottom w:w="85" w:type="dxa"/>
              <w:right w:w="85" w:type="dxa"/>
            </w:tcMar>
          </w:tcPr>
          <w:p w14:paraId="34CC3BF8" w14:textId="77777777" w:rsidR="006E11D9" w:rsidRPr="002D4058" w:rsidRDefault="006E11D9" w:rsidP="00FB2A13">
            <w:pPr>
              <w:pStyle w:val="Table"/>
              <w:tabs>
                <w:tab w:val="clear" w:pos="709"/>
              </w:tabs>
              <w:spacing w:after="0"/>
              <w:ind w:left="0"/>
            </w:pPr>
            <w:r w:rsidRPr="002D4058">
              <w:t>Following 2.3.3</w:t>
            </w:r>
          </w:p>
        </w:tc>
        <w:tc>
          <w:tcPr>
            <w:tcW w:w="1437" w:type="pct"/>
            <w:tcMar>
              <w:top w:w="85" w:type="dxa"/>
              <w:left w:w="85" w:type="dxa"/>
              <w:bottom w:w="85" w:type="dxa"/>
              <w:right w:w="85" w:type="dxa"/>
            </w:tcMar>
          </w:tcPr>
          <w:p w14:paraId="1A2559FC" w14:textId="77777777" w:rsidR="006E11D9" w:rsidRPr="002D4058" w:rsidRDefault="006E11D9" w:rsidP="00FB2A13">
            <w:pPr>
              <w:pStyle w:val="Table"/>
              <w:tabs>
                <w:tab w:val="clear" w:pos="709"/>
              </w:tabs>
              <w:spacing w:after="0"/>
              <w:ind w:left="0"/>
            </w:pPr>
            <w:r w:rsidRPr="002D4058">
              <w:t>If the Gaining Lead Party does not agree with the resolution in 2.3.3 and the Losing Lead Party wishes to re-raise the dispute, go to 2.3.1.</w:t>
            </w:r>
          </w:p>
          <w:p w14:paraId="25F9D790" w14:textId="77777777" w:rsidR="006E11D9" w:rsidRPr="002D4058" w:rsidRDefault="006E11D9" w:rsidP="00FB2A13">
            <w:pPr>
              <w:pStyle w:val="Table"/>
              <w:tabs>
                <w:tab w:val="clear" w:pos="709"/>
              </w:tabs>
              <w:spacing w:after="0"/>
              <w:ind w:left="0"/>
            </w:pPr>
            <w:r w:rsidRPr="002D4058">
              <w:t>See Appendix 3.3.6 for guidance.</w:t>
            </w:r>
          </w:p>
        </w:tc>
        <w:tc>
          <w:tcPr>
            <w:tcW w:w="493" w:type="pct"/>
            <w:tcMar>
              <w:top w:w="85" w:type="dxa"/>
              <w:left w:w="85" w:type="dxa"/>
              <w:bottom w:w="85" w:type="dxa"/>
              <w:right w:w="85" w:type="dxa"/>
            </w:tcMar>
          </w:tcPr>
          <w:p w14:paraId="7CCF7FEF" w14:textId="77777777" w:rsidR="006E11D9" w:rsidRPr="002D4058" w:rsidDel="00AF5044" w:rsidRDefault="006E11D9" w:rsidP="00FB2A13">
            <w:pPr>
              <w:pStyle w:val="Table"/>
              <w:tabs>
                <w:tab w:val="clear" w:pos="709"/>
              </w:tabs>
              <w:spacing w:after="0"/>
              <w:ind w:left="0"/>
            </w:pPr>
          </w:p>
        </w:tc>
        <w:tc>
          <w:tcPr>
            <w:tcW w:w="606" w:type="pct"/>
            <w:tcMar>
              <w:top w:w="85" w:type="dxa"/>
              <w:left w:w="85" w:type="dxa"/>
              <w:bottom w:w="85" w:type="dxa"/>
              <w:right w:w="85" w:type="dxa"/>
            </w:tcMar>
          </w:tcPr>
          <w:p w14:paraId="3F6BDEBF" w14:textId="77777777" w:rsidR="006E11D9" w:rsidRPr="002D4058" w:rsidRDefault="006E11D9" w:rsidP="00FB2A13">
            <w:pPr>
              <w:pStyle w:val="Table"/>
              <w:tabs>
                <w:tab w:val="clear" w:pos="709"/>
              </w:tabs>
              <w:spacing w:after="0"/>
              <w:ind w:left="0"/>
            </w:pPr>
          </w:p>
        </w:tc>
        <w:tc>
          <w:tcPr>
            <w:tcW w:w="777" w:type="pct"/>
            <w:tcMar>
              <w:top w:w="85" w:type="dxa"/>
              <w:left w:w="85" w:type="dxa"/>
              <w:bottom w:w="85" w:type="dxa"/>
              <w:right w:w="85" w:type="dxa"/>
            </w:tcMar>
          </w:tcPr>
          <w:p w14:paraId="284D2705" w14:textId="77777777" w:rsidR="006E11D9" w:rsidRPr="002D4058" w:rsidRDefault="006E11D9" w:rsidP="00FB2A13">
            <w:pPr>
              <w:pStyle w:val="Table"/>
              <w:tabs>
                <w:tab w:val="clear" w:pos="709"/>
              </w:tabs>
              <w:spacing w:after="0"/>
              <w:ind w:left="0"/>
            </w:pPr>
          </w:p>
        </w:tc>
        <w:tc>
          <w:tcPr>
            <w:tcW w:w="709" w:type="pct"/>
            <w:tcMar>
              <w:top w:w="85" w:type="dxa"/>
              <w:left w:w="85" w:type="dxa"/>
              <w:bottom w:w="85" w:type="dxa"/>
              <w:right w:w="85" w:type="dxa"/>
            </w:tcMar>
          </w:tcPr>
          <w:p w14:paraId="32DEB84B" w14:textId="77777777" w:rsidR="006E11D9" w:rsidRPr="002D4058" w:rsidRDefault="006E11D9" w:rsidP="00FB2A13">
            <w:pPr>
              <w:pStyle w:val="Table"/>
              <w:tabs>
                <w:tab w:val="clear" w:pos="709"/>
              </w:tabs>
              <w:spacing w:after="0"/>
              <w:ind w:left="0"/>
              <w:rPr>
                <w:lang w:val="en-US"/>
              </w:rPr>
            </w:pPr>
          </w:p>
        </w:tc>
      </w:tr>
      <w:tr w:rsidR="006E11D9" w:rsidRPr="002D4058" w14:paraId="06355045" w14:textId="77777777" w:rsidTr="00BF5F5B">
        <w:trPr>
          <w:cantSplit/>
        </w:trPr>
        <w:tc>
          <w:tcPr>
            <w:tcW w:w="272" w:type="pct"/>
            <w:tcMar>
              <w:top w:w="85" w:type="dxa"/>
              <w:left w:w="85" w:type="dxa"/>
              <w:bottom w:w="85" w:type="dxa"/>
              <w:right w:w="85" w:type="dxa"/>
            </w:tcMar>
          </w:tcPr>
          <w:p w14:paraId="2BE2BCD2" w14:textId="77777777" w:rsidR="006E11D9" w:rsidRPr="002D4058" w:rsidRDefault="006E11D9" w:rsidP="00FB2A13">
            <w:pPr>
              <w:pStyle w:val="Table"/>
              <w:tabs>
                <w:tab w:val="clear" w:pos="709"/>
              </w:tabs>
              <w:spacing w:after="0"/>
              <w:ind w:left="0"/>
            </w:pPr>
            <w:r w:rsidRPr="002D4058">
              <w:t>2.3.</w:t>
            </w:r>
            <w:r w:rsidR="00FA6F52" w:rsidRPr="002D4058">
              <w:t>6</w:t>
            </w:r>
          </w:p>
        </w:tc>
        <w:tc>
          <w:tcPr>
            <w:tcW w:w="706" w:type="pct"/>
            <w:tcMar>
              <w:top w:w="85" w:type="dxa"/>
              <w:left w:w="85" w:type="dxa"/>
              <w:bottom w:w="85" w:type="dxa"/>
              <w:right w:w="85" w:type="dxa"/>
            </w:tcMar>
          </w:tcPr>
          <w:p w14:paraId="3472A16D" w14:textId="77777777" w:rsidR="006E11D9" w:rsidRPr="002D4058" w:rsidRDefault="006E11D9" w:rsidP="00FB2A13">
            <w:pPr>
              <w:pStyle w:val="Table"/>
              <w:tabs>
                <w:tab w:val="clear" w:pos="709"/>
              </w:tabs>
              <w:spacing w:after="0"/>
              <w:ind w:left="0"/>
            </w:pPr>
            <w:r w:rsidRPr="002D4058">
              <w:t>Within 1 WD of 2.3.</w:t>
            </w:r>
            <w:r w:rsidR="00FA6F52" w:rsidRPr="002D4058">
              <w:t>4</w:t>
            </w:r>
          </w:p>
        </w:tc>
        <w:tc>
          <w:tcPr>
            <w:tcW w:w="1437" w:type="pct"/>
            <w:tcMar>
              <w:top w:w="85" w:type="dxa"/>
              <w:left w:w="85" w:type="dxa"/>
              <w:bottom w:w="85" w:type="dxa"/>
              <w:right w:w="85" w:type="dxa"/>
            </w:tcMar>
          </w:tcPr>
          <w:p w14:paraId="2D2518F3" w14:textId="77777777" w:rsidR="006E11D9" w:rsidRDefault="006E11D9" w:rsidP="00FB2A13">
            <w:pPr>
              <w:pStyle w:val="Table"/>
              <w:tabs>
                <w:tab w:val="clear" w:pos="709"/>
              </w:tabs>
              <w:spacing w:after="0"/>
              <w:ind w:left="0"/>
              <w:rPr>
                <w:lang w:val="en-US"/>
              </w:rPr>
            </w:pPr>
            <w:r w:rsidRPr="002D4058">
              <w:rPr>
                <w:lang w:val="en-US"/>
              </w:rPr>
              <w:t xml:space="preserve">Send </w:t>
            </w:r>
            <w:r w:rsidR="00D83B8D" w:rsidRPr="002D4058">
              <w:rPr>
                <w:lang w:val="en-US"/>
              </w:rPr>
              <w:t xml:space="preserve">a revised </w:t>
            </w:r>
            <w:r w:rsidRPr="002D4058">
              <w:rPr>
                <w:lang w:val="en-US"/>
              </w:rPr>
              <w:t>MSID Pair Allocation with agreed EFSD and</w:t>
            </w:r>
            <w:r w:rsidR="00D83B8D" w:rsidRPr="002D4058">
              <w:rPr>
                <w:lang w:val="en-US"/>
              </w:rPr>
              <w:t xml:space="preserve"> </w:t>
            </w:r>
            <w:r w:rsidRPr="002D4058">
              <w:rPr>
                <w:lang w:val="en-US"/>
              </w:rPr>
              <w:t>ETSD</w:t>
            </w:r>
          </w:p>
          <w:p w14:paraId="29C0268C" w14:textId="42AE872D" w:rsidR="00EB4E26" w:rsidRDefault="00EB4E26" w:rsidP="00FB2A13">
            <w:pPr>
              <w:pStyle w:val="Table"/>
              <w:tabs>
                <w:tab w:val="clear" w:pos="709"/>
              </w:tabs>
              <w:spacing w:after="0"/>
              <w:ind w:left="0"/>
              <w:rPr>
                <w:lang w:val="en-US"/>
              </w:rPr>
            </w:pPr>
            <w:r>
              <w:rPr>
                <w:lang w:val="en-US"/>
              </w:rPr>
              <w:t>or</w:t>
            </w:r>
          </w:p>
          <w:p w14:paraId="2CA7A3F9" w14:textId="3F7A093C" w:rsidR="00EB4E26" w:rsidRPr="002D4058" w:rsidRDefault="00EB4E26" w:rsidP="00FB2A13">
            <w:pPr>
              <w:pStyle w:val="Table"/>
              <w:tabs>
                <w:tab w:val="clear" w:pos="709"/>
              </w:tabs>
              <w:spacing w:after="0"/>
              <w:ind w:left="0"/>
            </w:pPr>
            <w:r w:rsidRPr="002D4058">
              <w:rPr>
                <w:lang w:val="en-US"/>
              </w:rPr>
              <w:t xml:space="preserve">Send </w:t>
            </w:r>
            <w:r>
              <w:rPr>
                <w:lang w:val="en-US"/>
              </w:rPr>
              <w:t xml:space="preserve">a </w:t>
            </w:r>
            <w:r>
              <w:t xml:space="preserve">revised </w:t>
            </w:r>
            <w:r>
              <w:rPr>
                <w:lang w:val="en-US"/>
              </w:rPr>
              <w:t>AMSID</w:t>
            </w:r>
            <w:r w:rsidRPr="002D4058">
              <w:rPr>
                <w:lang w:val="en-US"/>
              </w:rPr>
              <w:t xml:space="preserve"> Pair </w:t>
            </w:r>
            <w:r>
              <w:t xml:space="preserve">Allocation </w:t>
            </w:r>
            <w:r w:rsidRPr="002D4058">
              <w:rPr>
                <w:lang w:val="en-US"/>
              </w:rPr>
              <w:t>with agreed EFSD and ETSD</w:t>
            </w:r>
          </w:p>
        </w:tc>
        <w:tc>
          <w:tcPr>
            <w:tcW w:w="493" w:type="pct"/>
            <w:tcMar>
              <w:top w:w="85" w:type="dxa"/>
              <w:left w:w="85" w:type="dxa"/>
              <w:bottom w:w="85" w:type="dxa"/>
              <w:right w:w="85" w:type="dxa"/>
            </w:tcMar>
          </w:tcPr>
          <w:p w14:paraId="401D083B" w14:textId="77777777" w:rsidR="006E11D9" w:rsidRDefault="00D83B8D" w:rsidP="00FB2A13">
            <w:pPr>
              <w:pStyle w:val="Table"/>
              <w:tabs>
                <w:tab w:val="clear" w:pos="709"/>
              </w:tabs>
              <w:spacing w:after="0"/>
              <w:ind w:left="0"/>
            </w:pPr>
            <w:r w:rsidRPr="002D4058">
              <w:t>Gaining</w:t>
            </w:r>
            <w:r w:rsidR="006E11D9" w:rsidRPr="002D4058">
              <w:t xml:space="preserve"> Lead Party </w:t>
            </w:r>
          </w:p>
          <w:p w14:paraId="65DE7DAB" w14:textId="77777777" w:rsidR="00EB4E26" w:rsidRDefault="00EB4E26" w:rsidP="00FB2A13">
            <w:pPr>
              <w:pStyle w:val="Table"/>
              <w:tabs>
                <w:tab w:val="clear" w:pos="709"/>
              </w:tabs>
              <w:spacing w:after="0"/>
              <w:ind w:left="0"/>
            </w:pPr>
          </w:p>
          <w:p w14:paraId="364A44F9" w14:textId="72C40D51" w:rsidR="00EB4E26" w:rsidRPr="002D4058" w:rsidRDefault="00EB4E26" w:rsidP="00FB2A13">
            <w:pPr>
              <w:pStyle w:val="Table"/>
              <w:tabs>
                <w:tab w:val="clear" w:pos="709"/>
              </w:tabs>
              <w:spacing w:after="0"/>
              <w:ind w:left="0"/>
            </w:pPr>
            <w:r>
              <w:t>Gaining AMVLP</w:t>
            </w:r>
          </w:p>
        </w:tc>
        <w:tc>
          <w:tcPr>
            <w:tcW w:w="606" w:type="pct"/>
            <w:tcMar>
              <w:top w:w="85" w:type="dxa"/>
              <w:left w:w="85" w:type="dxa"/>
              <w:bottom w:w="85" w:type="dxa"/>
              <w:right w:w="85" w:type="dxa"/>
            </w:tcMar>
          </w:tcPr>
          <w:p w14:paraId="19050894" w14:textId="77777777" w:rsidR="006E11D9" w:rsidRDefault="006E11D9" w:rsidP="00FB2A13">
            <w:pPr>
              <w:pStyle w:val="Table"/>
              <w:tabs>
                <w:tab w:val="clear" w:pos="709"/>
              </w:tabs>
              <w:spacing w:after="0"/>
              <w:ind w:left="0"/>
            </w:pPr>
            <w:r w:rsidRPr="002D4058">
              <w:t>SVAA</w:t>
            </w:r>
          </w:p>
          <w:p w14:paraId="44505DC9" w14:textId="77777777" w:rsidR="00EB4E26" w:rsidRDefault="00EB4E26" w:rsidP="00FB2A13">
            <w:pPr>
              <w:pStyle w:val="Table"/>
              <w:tabs>
                <w:tab w:val="clear" w:pos="709"/>
              </w:tabs>
              <w:spacing w:after="0"/>
              <w:ind w:left="0"/>
            </w:pPr>
          </w:p>
          <w:p w14:paraId="621366E3" w14:textId="77777777" w:rsidR="00EB4E26" w:rsidRDefault="00EB4E26" w:rsidP="00FB2A13">
            <w:pPr>
              <w:pStyle w:val="Table"/>
              <w:tabs>
                <w:tab w:val="clear" w:pos="709"/>
              </w:tabs>
              <w:spacing w:after="0"/>
              <w:ind w:left="0"/>
            </w:pPr>
          </w:p>
          <w:p w14:paraId="5A44E32A" w14:textId="025C2506" w:rsidR="00EB4E26" w:rsidRPr="002D4058" w:rsidRDefault="00EB4E26" w:rsidP="00FB2A13">
            <w:pPr>
              <w:pStyle w:val="Table"/>
              <w:tabs>
                <w:tab w:val="clear" w:pos="709"/>
              </w:tabs>
              <w:spacing w:after="0"/>
              <w:ind w:left="0"/>
            </w:pPr>
            <w:r>
              <w:t>SVAA</w:t>
            </w:r>
          </w:p>
        </w:tc>
        <w:tc>
          <w:tcPr>
            <w:tcW w:w="777" w:type="pct"/>
            <w:tcMar>
              <w:top w:w="85" w:type="dxa"/>
              <w:left w:w="85" w:type="dxa"/>
              <w:bottom w:w="85" w:type="dxa"/>
              <w:right w:w="85" w:type="dxa"/>
            </w:tcMar>
          </w:tcPr>
          <w:p w14:paraId="21B809DA" w14:textId="77777777" w:rsidR="006E11D9" w:rsidRDefault="006E11D9" w:rsidP="00FB2A13">
            <w:pPr>
              <w:pStyle w:val="Table"/>
              <w:tabs>
                <w:tab w:val="clear" w:pos="709"/>
              </w:tabs>
              <w:spacing w:after="0"/>
              <w:ind w:left="0"/>
            </w:pPr>
            <w:r w:rsidRPr="002D4058">
              <w:t>P0278 – MSID Pair Allocation</w:t>
            </w:r>
          </w:p>
          <w:p w14:paraId="7F813FA9" w14:textId="020ACF95" w:rsidR="00EB4E26" w:rsidRDefault="00EB4E26" w:rsidP="00FB2A13">
            <w:pPr>
              <w:pStyle w:val="Table"/>
              <w:tabs>
                <w:tab w:val="clear" w:pos="709"/>
              </w:tabs>
              <w:spacing w:after="0"/>
              <w:ind w:left="0"/>
            </w:pPr>
            <w:r>
              <w:t>or</w:t>
            </w:r>
          </w:p>
          <w:p w14:paraId="1FCBB2E1" w14:textId="720ABCA6" w:rsidR="00EB4E26" w:rsidRPr="002D4058" w:rsidRDefault="00EB4E26" w:rsidP="00FB2A13">
            <w:pPr>
              <w:pStyle w:val="Table"/>
              <w:tabs>
                <w:tab w:val="clear" w:pos="709"/>
              </w:tabs>
              <w:spacing w:after="0"/>
              <w:ind w:left="0"/>
            </w:pPr>
            <w:r>
              <w:t>P0306 AMSID</w:t>
            </w:r>
            <w:r w:rsidRPr="002D4058">
              <w:t xml:space="preserve"> Pair Allocation</w:t>
            </w:r>
          </w:p>
        </w:tc>
        <w:tc>
          <w:tcPr>
            <w:tcW w:w="709" w:type="pct"/>
            <w:tcMar>
              <w:top w:w="85" w:type="dxa"/>
              <w:left w:w="85" w:type="dxa"/>
              <w:bottom w:w="85" w:type="dxa"/>
              <w:right w:w="85" w:type="dxa"/>
            </w:tcMar>
          </w:tcPr>
          <w:p w14:paraId="649A1570" w14:textId="77777777" w:rsidR="006E11D9" w:rsidRPr="002D4058" w:rsidRDefault="00317930" w:rsidP="00FB2A13">
            <w:pPr>
              <w:pStyle w:val="Table"/>
              <w:tabs>
                <w:tab w:val="clear" w:pos="709"/>
              </w:tabs>
              <w:spacing w:after="0"/>
              <w:ind w:left="0"/>
              <w:rPr>
                <w:lang w:val="en-US"/>
              </w:rPr>
            </w:pPr>
            <w:r w:rsidRPr="002D4058">
              <w:rPr>
                <w:lang w:val="en-US"/>
              </w:rPr>
              <w:t>Self-Service Gateway</w:t>
            </w:r>
            <w:r w:rsidR="006E11D9" w:rsidRPr="002D4058">
              <w:rPr>
                <w:lang w:val="en-US"/>
              </w:rPr>
              <w:t xml:space="preserve"> or other method, as agreed.</w:t>
            </w:r>
          </w:p>
        </w:tc>
      </w:tr>
      <w:tr w:rsidR="00D83B8D" w:rsidRPr="002D4058" w14:paraId="47269DE7" w14:textId="77777777" w:rsidTr="00BF5F5B">
        <w:trPr>
          <w:cantSplit/>
        </w:trPr>
        <w:tc>
          <w:tcPr>
            <w:tcW w:w="272" w:type="pct"/>
            <w:tcMar>
              <w:top w:w="85" w:type="dxa"/>
              <w:left w:w="85" w:type="dxa"/>
              <w:bottom w:w="85" w:type="dxa"/>
              <w:right w:w="85" w:type="dxa"/>
            </w:tcMar>
          </w:tcPr>
          <w:p w14:paraId="46550DBB" w14:textId="77777777" w:rsidR="00D83B8D" w:rsidRPr="002D4058" w:rsidRDefault="00D83B8D" w:rsidP="00FB2A13">
            <w:pPr>
              <w:pStyle w:val="Table"/>
              <w:tabs>
                <w:tab w:val="clear" w:pos="709"/>
              </w:tabs>
              <w:spacing w:after="0"/>
              <w:ind w:left="0"/>
            </w:pPr>
            <w:r w:rsidRPr="002D4058">
              <w:t>2.3.7</w:t>
            </w:r>
          </w:p>
        </w:tc>
        <w:tc>
          <w:tcPr>
            <w:tcW w:w="706" w:type="pct"/>
            <w:tcMar>
              <w:top w:w="85" w:type="dxa"/>
              <w:left w:w="85" w:type="dxa"/>
              <w:bottom w:w="85" w:type="dxa"/>
              <w:right w:w="85" w:type="dxa"/>
            </w:tcMar>
          </w:tcPr>
          <w:p w14:paraId="47FC8E48" w14:textId="77777777" w:rsidR="00D83B8D" w:rsidRPr="002D4058" w:rsidRDefault="00D83B8D" w:rsidP="00FB2A13">
            <w:pPr>
              <w:pStyle w:val="Table"/>
              <w:tabs>
                <w:tab w:val="clear" w:pos="709"/>
              </w:tabs>
              <w:spacing w:after="0"/>
              <w:ind w:left="0"/>
            </w:pPr>
            <w:r w:rsidRPr="002D4058">
              <w:t>Within 1 WD of 2.3.</w:t>
            </w:r>
            <w:r w:rsidR="00FA6F52" w:rsidRPr="002D4058">
              <w:t>4</w:t>
            </w:r>
          </w:p>
        </w:tc>
        <w:tc>
          <w:tcPr>
            <w:tcW w:w="1437" w:type="pct"/>
            <w:tcMar>
              <w:top w:w="85" w:type="dxa"/>
              <w:left w:w="85" w:type="dxa"/>
              <w:bottom w:w="85" w:type="dxa"/>
              <w:right w:w="85" w:type="dxa"/>
            </w:tcMar>
          </w:tcPr>
          <w:p w14:paraId="5C81C5F0" w14:textId="77777777" w:rsidR="00D83B8D" w:rsidRDefault="00D83B8D" w:rsidP="00FB2A13">
            <w:pPr>
              <w:pStyle w:val="Table"/>
              <w:tabs>
                <w:tab w:val="clear" w:pos="709"/>
              </w:tabs>
              <w:spacing w:after="0"/>
              <w:ind w:left="0"/>
              <w:rPr>
                <w:lang w:val="en-US"/>
              </w:rPr>
            </w:pPr>
            <w:r w:rsidRPr="002D4058">
              <w:rPr>
                <w:lang w:val="en-US"/>
              </w:rPr>
              <w:t>Send new MSID Pair Allocation with agreed EFSD and ETSD</w:t>
            </w:r>
          </w:p>
          <w:p w14:paraId="257B7150" w14:textId="051AB6CD" w:rsidR="00676B28" w:rsidRDefault="00676B28" w:rsidP="00FB2A13">
            <w:pPr>
              <w:pStyle w:val="Table"/>
              <w:tabs>
                <w:tab w:val="clear" w:pos="709"/>
              </w:tabs>
              <w:spacing w:after="0"/>
              <w:ind w:left="0"/>
              <w:rPr>
                <w:lang w:val="en-US"/>
              </w:rPr>
            </w:pPr>
            <w:r>
              <w:rPr>
                <w:lang w:val="en-US"/>
              </w:rPr>
              <w:t>or</w:t>
            </w:r>
          </w:p>
          <w:p w14:paraId="3EEB47B5" w14:textId="5D0AFDA9" w:rsidR="00676B28" w:rsidRPr="002D4058" w:rsidRDefault="00676B28" w:rsidP="00FB2A13">
            <w:pPr>
              <w:pStyle w:val="Table"/>
              <w:tabs>
                <w:tab w:val="clear" w:pos="709"/>
              </w:tabs>
              <w:spacing w:after="0"/>
              <w:ind w:left="0"/>
            </w:pPr>
            <w:r>
              <w:t>Send new AMSID Pair Allocation with agreed EFSD and ETSD</w:t>
            </w:r>
          </w:p>
        </w:tc>
        <w:tc>
          <w:tcPr>
            <w:tcW w:w="493" w:type="pct"/>
            <w:tcMar>
              <w:top w:w="85" w:type="dxa"/>
              <w:left w:w="85" w:type="dxa"/>
              <w:bottom w:w="85" w:type="dxa"/>
              <w:right w:w="85" w:type="dxa"/>
            </w:tcMar>
          </w:tcPr>
          <w:p w14:paraId="4DA54BA3" w14:textId="77777777" w:rsidR="00D83B8D" w:rsidRDefault="00D83B8D" w:rsidP="00FB2A13">
            <w:pPr>
              <w:pStyle w:val="Table"/>
              <w:tabs>
                <w:tab w:val="clear" w:pos="709"/>
              </w:tabs>
              <w:spacing w:after="0"/>
              <w:ind w:left="0"/>
            </w:pPr>
            <w:r w:rsidRPr="002D4058">
              <w:t xml:space="preserve">Losing Lead Party </w:t>
            </w:r>
          </w:p>
          <w:p w14:paraId="2B9E7182" w14:textId="77777777" w:rsidR="00676B28" w:rsidRDefault="00676B28" w:rsidP="00FB2A13">
            <w:pPr>
              <w:pStyle w:val="Table"/>
              <w:tabs>
                <w:tab w:val="clear" w:pos="709"/>
              </w:tabs>
              <w:spacing w:after="0"/>
              <w:ind w:left="0"/>
            </w:pPr>
          </w:p>
          <w:p w14:paraId="632AC5A4" w14:textId="797F0413" w:rsidR="00676B28" w:rsidRPr="002D4058" w:rsidRDefault="00676B28" w:rsidP="00FB2A13">
            <w:pPr>
              <w:pStyle w:val="Table"/>
              <w:tabs>
                <w:tab w:val="clear" w:pos="709"/>
              </w:tabs>
              <w:spacing w:after="0"/>
              <w:ind w:left="0"/>
            </w:pPr>
            <w:r>
              <w:t>Losing AMVLP</w:t>
            </w:r>
          </w:p>
        </w:tc>
        <w:tc>
          <w:tcPr>
            <w:tcW w:w="606" w:type="pct"/>
            <w:tcMar>
              <w:top w:w="85" w:type="dxa"/>
              <w:left w:w="85" w:type="dxa"/>
              <w:bottom w:w="85" w:type="dxa"/>
              <w:right w:w="85" w:type="dxa"/>
            </w:tcMar>
          </w:tcPr>
          <w:p w14:paraId="5A5B4446" w14:textId="77777777" w:rsidR="00D83B8D" w:rsidRDefault="00D83B8D" w:rsidP="00FB2A13">
            <w:pPr>
              <w:pStyle w:val="Table"/>
              <w:tabs>
                <w:tab w:val="clear" w:pos="709"/>
              </w:tabs>
              <w:spacing w:after="0"/>
              <w:ind w:left="0"/>
            </w:pPr>
            <w:r w:rsidRPr="002D4058">
              <w:t>SVAA</w:t>
            </w:r>
          </w:p>
          <w:p w14:paraId="4B5367CC" w14:textId="77777777" w:rsidR="00676B28" w:rsidRDefault="00676B28" w:rsidP="00FB2A13">
            <w:pPr>
              <w:pStyle w:val="Table"/>
              <w:tabs>
                <w:tab w:val="clear" w:pos="709"/>
              </w:tabs>
              <w:spacing w:after="0"/>
              <w:ind w:left="0"/>
            </w:pPr>
          </w:p>
          <w:p w14:paraId="7A26EFC0" w14:textId="77777777" w:rsidR="00676B28" w:rsidRDefault="00676B28" w:rsidP="00FB2A13">
            <w:pPr>
              <w:pStyle w:val="Table"/>
              <w:tabs>
                <w:tab w:val="clear" w:pos="709"/>
              </w:tabs>
              <w:spacing w:after="0"/>
              <w:ind w:left="0"/>
            </w:pPr>
          </w:p>
          <w:p w14:paraId="7AED0B14" w14:textId="0B36F9B2" w:rsidR="00676B28" w:rsidRPr="002D4058" w:rsidRDefault="00676B28" w:rsidP="00FB2A13">
            <w:pPr>
              <w:pStyle w:val="Table"/>
              <w:tabs>
                <w:tab w:val="clear" w:pos="709"/>
              </w:tabs>
              <w:spacing w:after="0"/>
              <w:ind w:left="0"/>
            </w:pPr>
            <w:r>
              <w:t>SVAA</w:t>
            </w:r>
          </w:p>
        </w:tc>
        <w:tc>
          <w:tcPr>
            <w:tcW w:w="777" w:type="pct"/>
            <w:tcMar>
              <w:top w:w="85" w:type="dxa"/>
              <w:left w:w="85" w:type="dxa"/>
              <w:bottom w:w="85" w:type="dxa"/>
              <w:right w:w="85" w:type="dxa"/>
            </w:tcMar>
          </w:tcPr>
          <w:p w14:paraId="2AFDC2BD" w14:textId="77777777" w:rsidR="00D83B8D" w:rsidRDefault="00D83B8D" w:rsidP="00FB2A13">
            <w:pPr>
              <w:pStyle w:val="Table"/>
              <w:tabs>
                <w:tab w:val="clear" w:pos="709"/>
              </w:tabs>
              <w:spacing w:after="0"/>
              <w:ind w:left="0"/>
            </w:pPr>
            <w:r w:rsidRPr="002D4058">
              <w:t>P0278 – MSID Pair Allocation</w:t>
            </w:r>
          </w:p>
          <w:p w14:paraId="77E9D35E" w14:textId="77777777" w:rsidR="00676B28" w:rsidRDefault="00676B28" w:rsidP="00FB2A13">
            <w:pPr>
              <w:pStyle w:val="Table"/>
              <w:tabs>
                <w:tab w:val="clear" w:pos="709"/>
              </w:tabs>
              <w:spacing w:after="0"/>
              <w:ind w:left="0"/>
            </w:pPr>
            <w:r>
              <w:t xml:space="preserve">or </w:t>
            </w:r>
          </w:p>
          <w:p w14:paraId="72CEEAAF" w14:textId="6AD03686" w:rsidR="00676B28" w:rsidRPr="002D4058" w:rsidRDefault="00676B28" w:rsidP="00FB2A13">
            <w:pPr>
              <w:pStyle w:val="Table"/>
              <w:tabs>
                <w:tab w:val="clear" w:pos="709"/>
              </w:tabs>
              <w:spacing w:after="0"/>
              <w:ind w:left="0"/>
            </w:pPr>
            <w:r>
              <w:t>P0306 AMSID</w:t>
            </w:r>
            <w:r w:rsidRPr="002D4058">
              <w:t xml:space="preserve"> Pair Allocation</w:t>
            </w:r>
          </w:p>
        </w:tc>
        <w:tc>
          <w:tcPr>
            <w:tcW w:w="709" w:type="pct"/>
            <w:tcMar>
              <w:top w:w="85" w:type="dxa"/>
              <w:left w:w="85" w:type="dxa"/>
              <w:bottom w:w="85" w:type="dxa"/>
              <w:right w:w="85" w:type="dxa"/>
            </w:tcMar>
          </w:tcPr>
          <w:p w14:paraId="070E357D" w14:textId="77777777" w:rsidR="00D83B8D" w:rsidRPr="002D4058" w:rsidRDefault="00317930" w:rsidP="00FB2A13">
            <w:pPr>
              <w:pStyle w:val="Table"/>
              <w:tabs>
                <w:tab w:val="clear" w:pos="709"/>
              </w:tabs>
              <w:spacing w:after="0"/>
              <w:ind w:left="0"/>
              <w:rPr>
                <w:lang w:val="en-US"/>
              </w:rPr>
            </w:pPr>
            <w:r w:rsidRPr="002D4058">
              <w:rPr>
                <w:lang w:val="en-US"/>
              </w:rPr>
              <w:t xml:space="preserve">Self-Service Gateway </w:t>
            </w:r>
            <w:r w:rsidR="00D83B8D" w:rsidRPr="002D4058">
              <w:rPr>
                <w:lang w:val="en-US"/>
              </w:rPr>
              <w:t>or other method, as agreed.</w:t>
            </w:r>
          </w:p>
        </w:tc>
      </w:tr>
    </w:tbl>
    <w:p w14:paraId="0A68F759" w14:textId="3C1BCD5D" w:rsidR="00D808E3" w:rsidRDefault="00D808E3" w:rsidP="00AC1CCF">
      <w:pPr>
        <w:tabs>
          <w:tab w:val="clear" w:pos="709"/>
        </w:tabs>
        <w:spacing w:after="0"/>
        <w:ind w:left="0"/>
        <w:jc w:val="left"/>
      </w:pPr>
    </w:p>
    <w:p w14:paraId="77E5D25E" w14:textId="498A8A3C" w:rsidR="005C78EE" w:rsidRPr="00655212" w:rsidRDefault="00651C80" w:rsidP="005C78EE">
      <w:pPr>
        <w:pageBreakBefore/>
        <w:tabs>
          <w:tab w:val="clear" w:pos="709"/>
        </w:tabs>
        <w:ind w:left="851" w:hanging="851"/>
        <w:jc w:val="left"/>
        <w:outlineLvl w:val="1"/>
        <w:rPr>
          <w:rStyle w:val="Heading2Char"/>
        </w:rPr>
      </w:pPr>
      <w:bookmarkStart w:id="40" w:name="_Toc165554459"/>
      <w:ins w:id="41" w:author="CP1599" w:date="2024-09-05T11:11:00Z" w16du:dateUtc="2024-09-05T10:11:00Z">
        <w:r>
          <w:rPr>
            <w:b/>
            <w:szCs w:val="20"/>
          </w:rPr>
          <w:lastRenderedPageBreak/>
          <w:t>[CP</w:t>
        </w:r>
      </w:ins>
      <w:ins w:id="42" w:author="CP1599" w:date="2024-09-05T11:12:00Z" w16du:dateUtc="2024-09-05T10:12:00Z">
        <w:r>
          <w:rPr>
            <w:b/>
            <w:szCs w:val="20"/>
          </w:rPr>
          <w:t>1599]</w:t>
        </w:r>
      </w:ins>
      <w:r w:rsidR="005C78EE">
        <w:rPr>
          <w:b/>
          <w:szCs w:val="20"/>
        </w:rPr>
        <w:t>2.4</w:t>
      </w:r>
      <w:r w:rsidR="005C78EE" w:rsidRPr="008A2A66">
        <w:rPr>
          <w:rStyle w:val="Heading2Char"/>
        </w:rPr>
        <w:tab/>
        <w:t xml:space="preserve">SVA </w:t>
      </w:r>
      <w:r w:rsidR="007463E4" w:rsidRPr="00655212">
        <w:rPr>
          <w:rStyle w:val="Heading2Char"/>
        </w:rPr>
        <w:t xml:space="preserve">Non- Final Demand </w:t>
      </w:r>
      <w:r w:rsidR="005C78EE" w:rsidRPr="008A2A66">
        <w:rPr>
          <w:rStyle w:val="Heading2Char"/>
        </w:rPr>
        <w:t xml:space="preserve">Facilities – initial </w:t>
      </w:r>
      <w:r w:rsidR="005C23E0" w:rsidRPr="008A2A66">
        <w:rPr>
          <w:rStyle w:val="Heading2Char"/>
        </w:rPr>
        <w:t>declaration</w:t>
      </w:r>
      <w:r w:rsidR="00A42CEE" w:rsidRPr="008A2A66">
        <w:rPr>
          <w:rStyle w:val="Heading2Char"/>
        </w:rPr>
        <w:t xml:space="preserve"> of an SVA </w:t>
      </w:r>
      <w:r w:rsidR="007463E4" w:rsidRPr="00655212">
        <w:rPr>
          <w:rStyle w:val="Heading2Char"/>
        </w:rPr>
        <w:t xml:space="preserve">Non- Final Demand </w:t>
      </w:r>
      <w:r w:rsidR="00A42CEE" w:rsidRPr="008A2A66">
        <w:rPr>
          <w:rStyle w:val="Heading2Char"/>
        </w:rPr>
        <w:t>Facility</w:t>
      </w:r>
      <w:r w:rsidR="0048253D" w:rsidRPr="00655212">
        <w:rPr>
          <w:rStyle w:val="Heading2Char"/>
        </w:rPr>
        <w:footnoteReference w:id="17"/>
      </w:r>
      <w:r w:rsidR="00A42CEE" w:rsidRPr="008A2A66">
        <w:rPr>
          <w:rStyle w:val="Heading2Char"/>
        </w:rPr>
        <w:t xml:space="preserve"> (and</w:t>
      </w:r>
      <w:r w:rsidR="008B688F" w:rsidRPr="008A2A66">
        <w:rPr>
          <w:rStyle w:val="Heading2Char"/>
        </w:rPr>
        <w:t>, where necessary, an</w:t>
      </w:r>
      <w:r w:rsidR="00A42CEE" w:rsidRPr="008A2A66">
        <w:rPr>
          <w:rStyle w:val="Heading2Char"/>
        </w:rPr>
        <w:t xml:space="preserve"> </w:t>
      </w:r>
      <w:r w:rsidR="008D0D1A" w:rsidRPr="008A2A66">
        <w:rPr>
          <w:rStyle w:val="Heading2Char"/>
        </w:rPr>
        <w:t xml:space="preserve">SVA </w:t>
      </w:r>
      <w:r w:rsidR="007463E4" w:rsidRPr="00655212">
        <w:rPr>
          <w:rStyle w:val="Heading2Char"/>
        </w:rPr>
        <w:t xml:space="preserve">Non- Final Demand </w:t>
      </w:r>
      <w:r w:rsidR="00A42CEE" w:rsidRPr="008A2A66">
        <w:rPr>
          <w:rStyle w:val="Heading2Char"/>
        </w:rPr>
        <w:t>Facility Operator</w:t>
      </w:r>
      <w:r w:rsidR="00A42CEE" w:rsidRPr="00E36D80">
        <w:rPr>
          <w:rStyle w:val="Heading2Char"/>
          <w:vertAlign w:val="superscript"/>
        </w:rPr>
        <w:footnoteReference w:id="18"/>
      </w:r>
      <w:r w:rsidR="00A42CEE" w:rsidRPr="008A2A66">
        <w:rPr>
          <w:rStyle w:val="Heading2Char"/>
        </w:rPr>
        <w:t>)</w:t>
      </w:r>
      <w:bookmarkEnd w:id="40"/>
    </w:p>
    <w:tbl>
      <w:tblPr>
        <w:tblW w:w="500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67"/>
        <w:gridCol w:w="2220"/>
        <w:gridCol w:w="3713"/>
        <w:gridCol w:w="1114"/>
        <w:gridCol w:w="1259"/>
        <w:gridCol w:w="3459"/>
        <w:gridCol w:w="1375"/>
      </w:tblGrid>
      <w:tr w:rsidR="00C65D8B" w:rsidRPr="005C78EE" w14:paraId="6428D500" w14:textId="77777777" w:rsidTr="00BF5F5B">
        <w:trPr>
          <w:tblHeader/>
        </w:trPr>
        <w:tc>
          <w:tcPr>
            <w:tcW w:w="317" w:type="pct"/>
          </w:tcPr>
          <w:p w14:paraId="46C45377"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REF</w:t>
            </w:r>
          </w:p>
        </w:tc>
        <w:tc>
          <w:tcPr>
            <w:tcW w:w="800" w:type="pct"/>
          </w:tcPr>
          <w:p w14:paraId="74C2C4AF"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WHEN</w:t>
            </w:r>
          </w:p>
        </w:tc>
        <w:tc>
          <w:tcPr>
            <w:tcW w:w="1333" w:type="pct"/>
          </w:tcPr>
          <w:p w14:paraId="6F006036"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ACTION</w:t>
            </w:r>
          </w:p>
        </w:tc>
        <w:tc>
          <w:tcPr>
            <w:tcW w:w="405" w:type="pct"/>
          </w:tcPr>
          <w:p w14:paraId="7C77F485"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FROM</w:t>
            </w:r>
          </w:p>
        </w:tc>
        <w:tc>
          <w:tcPr>
            <w:tcW w:w="405" w:type="pct"/>
          </w:tcPr>
          <w:p w14:paraId="20EC8ABA"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TO</w:t>
            </w:r>
          </w:p>
        </w:tc>
        <w:tc>
          <w:tcPr>
            <w:tcW w:w="1242" w:type="pct"/>
          </w:tcPr>
          <w:p w14:paraId="2D92D784"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INFORMATION REQUIRED</w:t>
            </w:r>
          </w:p>
        </w:tc>
        <w:tc>
          <w:tcPr>
            <w:tcW w:w="498" w:type="pct"/>
          </w:tcPr>
          <w:p w14:paraId="7562A38A"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METHOD</w:t>
            </w:r>
          </w:p>
        </w:tc>
      </w:tr>
      <w:tr w:rsidR="00C65D8B" w:rsidRPr="005C78EE" w14:paraId="24B62CEA" w14:textId="77777777" w:rsidTr="00BF5F5B">
        <w:tc>
          <w:tcPr>
            <w:tcW w:w="317" w:type="pct"/>
          </w:tcPr>
          <w:p w14:paraId="0D80422F" w14:textId="46E94F56" w:rsidR="005C78EE" w:rsidRPr="008B688F" w:rsidRDefault="005C23E0" w:rsidP="005C78EE">
            <w:pPr>
              <w:tabs>
                <w:tab w:val="clear" w:pos="709"/>
              </w:tabs>
              <w:suppressAutoHyphens/>
              <w:spacing w:after="0"/>
              <w:ind w:left="0"/>
              <w:jc w:val="left"/>
              <w:rPr>
                <w:sz w:val="20"/>
                <w:szCs w:val="20"/>
              </w:rPr>
            </w:pPr>
            <w:r>
              <w:rPr>
                <w:sz w:val="20"/>
                <w:szCs w:val="20"/>
              </w:rPr>
              <w:t>2</w:t>
            </w:r>
            <w:r w:rsidRPr="005C23E0">
              <w:rPr>
                <w:sz w:val="20"/>
                <w:szCs w:val="20"/>
              </w:rPr>
              <w:t>.4</w:t>
            </w:r>
            <w:r w:rsidR="005C78EE" w:rsidRPr="008B688F">
              <w:rPr>
                <w:sz w:val="20"/>
                <w:szCs w:val="20"/>
              </w:rPr>
              <w:t>.1</w:t>
            </w:r>
          </w:p>
        </w:tc>
        <w:tc>
          <w:tcPr>
            <w:tcW w:w="800" w:type="pct"/>
          </w:tcPr>
          <w:p w14:paraId="0C77CF1B" w14:textId="79B82E1C" w:rsidR="005C78EE" w:rsidRPr="008B688F" w:rsidRDefault="005C78EE" w:rsidP="00311AF4">
            <w:pPr>
              <w:tabs>
                <w:tab w:val="clear" w:pos="709"/>
              </w:tabs>
              <w:suppressAutoHyphens/>
              <w:spacing w:after="0"/>
              <w:ind w:left="0"/>
              <w:jc w:val="left"/>
              <w:rPr>
                <w:sz w:val="20"/>
                <w:szCs w:val="20"/>
              </w:rPr>
            </w:pPr>
            <w:r w:rsidRPr="005C78EE">
              <w:rPr>
                <w:sz w:val="20"/>
                <w:szCs w:val="20"/>
              </w:rPr>
              <w:t xml:space="preserve">As soon as an SVA </w:t>
            </w:r>
            <w:r w:rsidR="007463E4" w:rsidRPr="007463E4">
              <w:rPr>
                <w:sz w:val="20"/>
                <w:szCs w:val="20"/>
              </w:rPr>
              <w:t xml:space="preserve">Non- Final Demand </w:t>
            </w:r>
            <w:r w:rsidRPr="005C78EE">
              <w:rPr>
                <w:sz w:val="20"/>
                <w:szCs w:val="20"/>
              </w:rPr>
              <w:t xml:space="preserve">Facility Operator identifies that it would like to declare a facility </w:t>
            </w:r>
          </w:p>
        </w:tc>
        <w:tc>
          <w:tcPr>
            <w:tcW w:w="1333" w:type="pct"/>
          </w:tcPr>
          <w:p w14:paraId="4DBA62C5" w14:textId="6309EA07" w:rsidR="00FA6993" w:rsidRDefault="008D3141" w:rsidP="00311AF4">
            <w:pPr>
              <w:tabs>
                <w:tab w:val="clear" w:pos="709"/>
              </w:tabs>
              <w:suppressAutoHyphens/>
              <w:spacing w:after="0"/>
              <w:ind w:left="0"/>
              <w:jc w:val="left"/>
              <w:rPr>
                <w:sz w:val="20"/>
                <w:szCs w:val="20"/>
              </w:rPr>
            </w:pPr>
            <w:r>
              <w:rPr>
                <w:sz w:val="20"/>
                <w:szCs w:val="20"/>
              </w:rPr>
              <w:t>C</w:t>
            </w:r>
            <w:r w:rsidR="005C78EE" w:rsidRPr="005C78EE">
              <w:rPr>
                <w:sz w:val="20"/>
                <w:szCs w:val="20"/>
              </w:rPr>
              <w:t>omplete and send a</w:t>
            </w:r>
            <w:r w:rsidR="005C78EE" w:rsidRPr="008B688F">
              <w:rPr>
                <w:sz w:val="20"/>
                <w:szCs w:val="20"/>
              </w:rPr>
              <w:t xml:space="preserve"> </w:t>
            </w:r>
            <w:r w:rsidR="007463E4" w:rsidRPr="007463E4">
              <w:rPr>
                <w:sz w:val="20"/>
                <w:szCs w:val="20"/>
              </w:rPr>
              <w:t xml:space="preserve">Non- Final Demand </w:t>
            </w:r>
            <w:r w:rsidR="005C78EE" w:rsidRPr="008B688F">
              <w:rPr>
                <w:sz w:val="20"/>
                <w:szCs w:val="20"/>
              </w:rPr>
              <w:t xml:space="preserve">Declaration </w:t>
            </w:r>
            <w:r w:rsidR="00311AF4">
              <w:rPr>
                <w:sz w:val="20"/>
                <w:szCs w:val="20"/>
              </w:rPr>
              <w:t>Document</w:t>
            </w:r>
            <w:r w:rsidR="005C78EE" w:rsidRPr="005C78EE">
              <w:rPr>
                <w:sz w:val="20"/>
                <w:szCs w:val="20"/>
              </w:rPr>
              <w:t xml:space="preserve"> </w:t>
            </w:r>
          </w:p>
          <w:p w14:paraId="4A85901E" w14:textId="77777777" w:rsidR="008D3141" w:rsidRDefault="008D3141" w:rsidP="00311AF4">
            <w:pPr>
              <w:tabs>
                <w:tab w:val="clear" w:pos="709"/>
              </w:tabs>
              <w:suppressAutoHyphens/>
              <w:spacing w:after="0"/>
              <w:ind w:left="0"/>
              <w:jc w:val="left"/>
              <w:rPr>
                <w:sz w:val="20"/>
                <w:szCs w:val="20"/>
              </w:rPr>
            </w:pPr>
          </w:p>
          <w:p w14:paraId="6B5103F7" w14:textId="29CDD02D" w:rsidR="00FA6993" w:rsidRPr="008B688F" w:rsidRDefault="00FA6993" w:rsidP="007C7016">
            <w:pPr>
              <w:tabs>
                <w:tab w:val="clear" w:pos="709"/>
              </w:tabs>
              <w:suppressAutoHyphens/>
              <w:spacing w:after="0"/>
              <w:ind w:left="0"/>
              <w:jc w:val="left"/>
              <w:rPr>
                <w:sz w:val="20"/>
                <w:szCs w:val="20"/>
              </w:rPr>
            </w:pPr>
            <w:r>
              <w:rPr>
                <w:sz w:val="20"/>
                <w:szCs w:val="20"/>
              </w:rPr>
              <w:t>Declaratio</w:t>
            </w:r>
            <w:r w:rsidR="008D0D1A">
              <w:rPr>
                <w:sz w:val="20"/>
                <w:szCs w:val="20"/>
              </w:rPr>
              <w:t xml:space="preserve">n Documents must be signed by an SVA </w:t>
            </w:r>
            <w:r w:rsidR="007463E4" w:rsidRPr="007463E4">
              <w:rPr>
                <w:sz w:val="20"/>
                <w:szCs w:val="20"/>
              </w:rPr>
              <w:t xml:space="preserve">Non- Final Demand </w:t>
            </w:r>
            <w:r>
              <w:rPr>
                <w:sz w:val="20"/>
                <w:szCs w:val="20"/>
              </w:rPr>
              <w:t>Facility Operator’s director</w:t>
            </w:r>
            <w:r w:rsidR="007C7016">
              <w:rPr>
                <w:sz w:val="20"/>
                <w:szCs w:val="20"/>
              </w:rPr>
              <w:t xml:space="preserve"> registered with Companies House.</w:t>
            </w:r>
          </w:p>
        </w:tc>
        <w:tc>
          <w:tcPr>
            <w:tcW w:w="405" w:type="pct"/>
          </w:tcPr>
          <w:p w14:paraId="1E120DAC" w14:textId="57B80651" w:rsidR="005C78EE" w:rsidRPr="008B688F" w:rsidRDefault="005C78EE" w:rsidP="007463E4">
            <w:pPr>
              <w:tabs>
                <w:tab w:val="clear" w:pos="709"/>
              </w:tabs>
              <w:suppressAutoHyphens/>
              <w:spacing w:after="0"/>
              <w:ind w:left="0"/>
              <w:jc w:val="left"/>
              <w:rPr>
                <w:sz w:val="20"/>
                <w:szCs w:val="20"/>
              </w:rPr>
            </w:pPr>
            <w:r w:rsidRPr="008B688F">
              <w:rPr>
                <w:sz w:val="20"/>
                <w:szCs w:val="20"/>
              </w:rPr>
              <w:t>SVA Facility Operator</w:t>
            </w:r>
          </w:p>
        </w:tc>
        <w:tc>
          <w:tcPr>
            <w:tcW w:w="405" w:type="pct"/>
          </w:tcPr>
          <w:p w14:paraId="35A34B8A" w14:textId="77777777" w:rsidR="005C78EE" w:rsidRPr="008B688F" w:rsidRDefault="005C78EE" w:rsidP="005C78EE">
            <w:pPr>
              <w:tabs>
                <w:tab w:val="clear" w:pos="709"/>
              </w:tabs>
              <w:suppressAutoHyphens/>
              <w:spacing w:after="0"/>
              <w:ind w:left="0"/>
              <w:jc w:val="left"/>
              <w:rPr>
                <w:sz w:val="20"/>
                <w:szCs w:val="20"/>
              </w:rPr>
            </w:pPr>
            <w:r w:rsidRPr="008B688F">
              <w:rPr>
                <w:sz w:val="20"/>
                <w:szCs w:val="20"/>
              </w:rPr>
              <w:t>Supplier(s)</w:t>
            </w:r>
          </w:p>
        </w:tc>
        <w:tc>
          <w:tcPr>
            <w:tcW w:w="1242" w:type="pct"/>
          </w:tcPr>
          <w:p w14:paraId="088FB11A" w14:textId="5588C015" w:rsidR="005C78EE" w:rsidRDefault="005C78EE" w:rsidP="00540F0F">
            <w:pPr>
              <w:tabs>
                <w:tab w:val="clear" w:pos="709"/>
              </w:tabs>
              <w:suppressAutoHyphens/>
              <w:spacing w:after="0"/>
              <w:ind w:left="0"/>
              <w:jc w:val="left"/>
              <w:rPr>
                <w:sz w:val="20"/>
                <w:szCs w:val="20"/>
              </w:rPr>
            </w:pPr>
            <w:r w:rsidRPr="005C78EE">
              <w:rPr>
                <w:sz w:val="20"/>
                <w:szCs w:val="20"/>
              </w:rPr>
              <w:t xml:space="preserve">Director-signed </w:t>
            </w:r>
            <w:r w:rsidR="007463E4" w:rsidRPr="007463E4">
              <w:rPr>
                <w:sz w:val="20"/>
                <w:szCs w:val="20"/>
              </w:rPr>
              <w:t xml:space="preserve">Non- Final Demand </w:t>
            </w:r>
            <w:r w:rsidRPr="005C78EE">
              <w:rPr>
                <w:sz w:val="20"/>
                <w:szCs w:val="20"/>
              </w:rPr>
              <w:t xml:space="preserve">Declaration </w:t>
            </w:r>
            <w:r w:rsidR="004D129E">
              <w:rPr>
                <w:sz w:val="20"/>
                <w:szCs w:val="20"/>
              </w:rPr>
              <w:t>Document (Part B-D)</w:t>
            </w:r>
            <w:r w:rsidRPr="005C78EE">
              <w:rPr>
                <w:sz w:val="20"/>
                <w:szCs w:val="20"/>
              </w:rPr>
              <w:t xml:space="preserve"> – see </w:t>
            </w:r>
            <w:r w:rsidR="0092798E">
              <w:rPr>
                <w:sz w:val="20"/>
                <w:szCs w:val="20"/>
              </w:rPr>
              <w:t xml:space="preserve">Appendix </w:t>
            </w:r>
            <w:r w:rsidR="00526001">
              <w:rPr>
                <w:sz w:val="20"/>
                <w:szCs w:val="20"/>
              </w:rPr>
              <w:t>3.7</w:t>
            </w:r>
            <w:r w:rsidR="007F7203">
              <w:rPr>
                <w:sz w:val="20"/>
                <w:szCs w:val="20"/>
              </w:rPr>
              <w:t xml:space="preserve">.1.1 and </w:t>
            </w:r>
            <w:r w:rsidR="0092798E">
              <w:rPr>
                <w:sz w:val="20"/>
                <w:szCs w:val="20"/>
              </w:rPr>
              <w:t xml:space="preserve">Appendix </w:t>
            </w:r>
            <w:r w:rsidR="007F7203">
              <w:rPr>
                <w:sz w:val="20"/>
                <w:szCs w:val="20"/>
              </w:rPr>
              <w:t>3.7.3</w:t>
            </w:r>
            <w:r w:rsidRPr="005C78EE">
              <w:rPr>
                <w:sz w:val="20"/>
                <w:szCs w:val="20"/>
              </w:rPr>
              <w:t>.</w:t>
            </w:r>
          </w:p>
          <w:p w14:paraId="52A097EC" w14:textId="77777777" w:rsidR="005C23E0" w:rsidRDefault="005C23E0" w:rsidP="00540F0F">
            <w:pPr>
              <w:tabs>
                <w:tab w:val="clear" w:pos="709"/>
              </w:tabs>
              <w:suppressAutoHyphens/>
              <w:spacing w:after="0"/>
              <w:ind w:left="0"/>
              <w:jc w:val="left"/>
              <w:rPr>
                <w:sz w:val="20"/>
                <w:szCs w:val="20"/>
              </w:rPr>
            </w:pPr>
          </w:p>
          <w:p w14:paraId="5495AE9F" w14:textId="3CF2E4BC" w:rsidR="00526001" w:rsidRPr="008B688F" w:rsidRDefault="00526001" w:rsidP="00526001">
            <w:pPr>
              <w:tabs>
                <w:tab w:val="clear" w:pos="709"/>
              </w:tabs>
              <w:suppressAutoHyphens/>
              <w:spacing w:after="0"/>
              <w:ind w:left="0"/>
              <w:jc w:val="left"/>
              <w:rPr>
                <w:sz w:val="20"/>
                <w:szCs w:val="20"/>
              </w:rPr>
            </w:pPr>
          </w:p>
        </w:tc>
        <w:tc>
          <w:tcPr>
            <w:tcW w:w="498" w:type="pct"/>
          </w:tcPr>
          <w:p w14:paraId="0D58DA2A" w14:textId="49D74590" w:rsidR="005C78EE" w:rsidRPr="008B688F" w:rsidRDefault="005C78EE" w:rsidP="005C78EE">
            <w:pPr>
              <w:tabs>
                <w:tab w:val="clear" w:pos="709"/>
              </w:tabs>
              <w:suppressAutoHyphens/>
              <w:spacing w:after="0"/>
              <w:ind w:left="0"/>
              <w:jc w:val="left"/>
              <w:rPr>
                <w:sz w:val="20"/>
                <w:szCs w:val="20"/>
              </w:rPr>
            </w:pPr>
            <w:r w:rsidRPr="008B688F">
              <w:rPr>
                <w:sz w:val="20"/>
                <w:szCs w:val="20"/>
              </w:rPr>
              <w:t xml:space="preserve">Agreed between SVA </w:t>
            </w:r>
            <w:r w:rsidR="00D43ACE" w:rsidRPr="007463E4">
              <w:rPr>
                <w:sz w:val="20"/>
                <w:szCs w:val="20"/>
              </w:rPr>
              <w:t xml:space="preserve">Non- Final Demand </w:t>
            </w:r>
            <w:r w:rsidRPr="008B688F">
              <w:rPr>
                <w:sz w:val="20"/>
                <w:szCs w:val="20"/>
              </w:rPr>
              <w:t>Facility Operator and Supplier</w:t>
            </w:r>
          </w:p>
        </w:tc>
      </w:tr>
      <w:tr w:rsidR="00C65D8B" w:rsidRPr="005C78EE" w14:paraId="2964C8DC" w14:textId="77777777" w:rsidTr="00BF5F5B">
        <w:tc>
          <w:tcPr>
            <w:tcW w:w="317" w:type="pct"/>
            <w:tcBorders>
              <w:bottom w:val="single" w:sz="2" w:space="0" w:color="auto"/>
            </w:tcBorders>
          </w:tcPr>
          <w:p w14:paraId="7BE5D490" w14:textId="67BA084C" w:rsidR="005C78EE" w:rsidRPr="005C78EE" w:rsidRDefault="005C23E0" w:rsidP="005C78EE">
            <w:pPr>
              <w:tabs>
                <w:tab w:val="clear" w:pos="709"/>
              </w:tabs>
              <w:suppressAutoHyphens/>
              <w:spacing w:after="0"/>
              <w:ind w:left="0"/>
              <w:jc w:val="left"/>
              <w:rPr>
                <w:sz w:val="20"/>
                <w:szCs w:val="20"/>
              </w:rPr>
            </w:pPr>
            <w:r>
              <w:rPr>
                <w:sz w:val="20"/>
                <w:szCs w:val="20"/>
              </w:rPr>
              <w:t>2.4</w:t>
            </w:r>
            <w:r w:rsidR="005C78EE" w:rsidRPr="005C78EE">
              <w:rPr>
                <w:sz w:val="20"/>
                <w:szCs w:val="20"/>
              </w:rPr>
              <w:t>.2</w:t>
            </w:r>
          </w:p>
        </w:tc>
        <w:tc>
          <w:tcPr>
            <w:tcW w:w="800" w:type="pct"/>
            <w:tcBorders>
              <w:bottom w:val="single" w:sz="2" w:space="0" w:color="auto"/>
            </w:tcBorders>
          </w:tcPr>
          <w:p w14:paraId="3B18840F" w14:textId="30127DA8" w:rsidR="005C78EE" w:rsidRPr="005C78EE" w:rsidRDefault="005C23E0" w:rsidP="005C78EE">
            <w:pPr>
              <w:tabs>
                <w:tab w:val="clear" w:pos="709"/>
              </w:tabs>
              <w:suppressAutoHyphens/>
              <w:spacing w:after="0"/>
              <w:ind w:left="0"/>
              <w:jc w:val="left"/>
              <w:rPr>
                <w:sz w:val="20"/>
                <w:szCs w:val="20"/>
              </w:rPr>
            </w:pPr>
            <w:r>
              <w:rPr>
                <w:sz w:val="20"/>
                <w:szCs w:val="20"/>
              </w:rPr>
              <w:t>Within 5</w:t>
            </w:r>
            <w:r w:rsidR="00A574DA">
              <w:rPr>
                <w:sz w:val="20"/>
                <w:szCs w:val="20"/>
              </w:rPr>
              <w:t>WD</w:t>
            </w:r>
            <w:r>
              <w:rPr>
                <w:sz w:val="20"/>
                <w:szCs w:val="20"/>
              </w:rPr>
              <w:t xml:space="preserve"> of 2.4.1</w:t>
            </w:r>
          </w:p>
        </w:tc>
        <w:tc>
          <w:tcPr>
            <w:tcW w:w="1333" w:type="pct"/>
            <w:tcBorders>
              <w:bottom w:val="single" w:sz="2" w:space="0" w:color="auto"/>
            </w:tcBorders>
          </w:tcPr>
          <w:p w14:paraId="49D548B4" w14:textId="629493FB" w:rsidR="005C78EE" w:rsidRDefault="005C78EE" w:rsidP="003F0DE4">
            <w:pPr>
              <w:tabs>
                <w:tab w:val="clear" w:pos="709"/>
              </w:tabs>
              <w:suppressAutoHyphens/>
              <w:spacing w:after="0"/>
              <w:ind w:left="0"/>
              <w:jc w:val="left"/>
              <w:rPr>
                <w:sz w:val="20"/>
                <w:szCs w:val="20"/>
              </w:rPr>
            </w:pPr>
            <w:r w:rsidRPr="005C78EE">
              <w:rPr>
                <w:sz w:val="20"/>
                <w:szCs w:val="20"/>
              </w:rPr>
              <w:t xml:space="preserve">Send SVA </w:t>
            </w:r>
            <w:r w:rsidR="007463E4" w:rsidRPr="007463E4">
              <w:rPr>
                <w:sz w:val="20"/>
                <w:szCs w:val="20"/>
              </w:rPr>
              <w:t xml:space="preserve">Non- Final Demand </w:t>
            </w:r>
            <w:r w:rsidRPr="005C78EE">
              <w:rPr>
                <w:sz w:val="20"/>
                <w:szCs w:val="20"/>
              </w:rPr>
              <w:t xml:space="preserve">Facility Operator’s </w:t>
            </w:r>
            <w:r w:rsidR="003F0DE4">
              <w:rPr>
                <w:sz w:val="20"/>
                <w:szCs w:val="20"/>
              </w:rPr>
              <w:t>Declaration Document</w:t>
            </w:r>
            <w:r w:rsidRPr="005C78EE">
              <w:rPr>
                <w:sz w:val="20"/>
                <w:szCs w:val="20"/>
              </w:rPr>
              <w:t xml:space="preserve"> to </w:t>
            </w:r>
            <w:r w:rsidR="003035DC">
              <w:rPr>
                <w:sz w:val="20"/>
                <w:szCs w:val="20"/>
              </w:rPr>
              <w:t xml:space="preserve">the </w:t>
            </w:r>
            <w:r w:rsidRPr="005C78EE">
              <w:rPr>
                <w:sz w:val="20"/>
                <w:szCs w:val="20"/>
              </w:rPr>
              <w:t>SVAA</w:t>
            </w:r>
          </w:p>
          <w:p w14:paraId="50F2BCF5" w14:textId="77777777" w:rsidR="00994902" w:rsidRDefault="00994902" w:rsidP="003F0DE4">
            <w:pPr>
              <w:tabs>
                <w:tab w:val="clear" w:pos="709"/>
              </w:tabs>
              <w:suppressAutoHyphens/>
              <w:spacing w:after="0"/>
              <w:ind w:left="0"/>
              <w:jc w:val="left"/>
              <w:rPr>
                <w:sz w:val="20"/>
                <w:szCs w:val="20"/>
              </w:rPr>
            </w:pPr>
          </w:p>
          <w:p w14:paraId="368F1515" w14:textId="506B7604" w:rsidR="00994902" w:rsidRPr="005C78EE" w:rsidRDefault="00994902" w:rsidP="003F0DE4">
            <w:pPr>
              <w:tabs>
                <w:tab w:val="clear" w:pos="709"/>
              </w:tabs>
              <w:suppressAutoHyphens/>
              <w:spacing w:after="0"/>
              <w:ind w:left="0"/>
              <w:jc w:val="left"/>
              <w:rPr>
                <w:sz w:val="20"/>
                <w:szCs w:val="20"/>
              </w:rPr>
            </w:pPr>
          </w:p>
        </w:tc>
        <w:tc>
          <w:tcPr>
            <w:tcW w:w="405" w:type="pct"/>
            <w:tcBorders>
              <w:bottom w:val="single" w:sz="2" w:space="0" w:color="auto"/>
            </w:tcBorders>
          </w:tcPr>
          <w:p w14:paraId="2A28941B"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Supplier(s)</w:t>
            </w:r>
          </w:p>
        </w:tc>
        <w:tc>
          <w:tcPr>
            <w:tcW w:w="405" w:type="pct"/>
            <w:tcBorders>
              <w:bottom w:val="single" w:sz="2" w:space="0" w:color="auto"/>
            </w:tcBorders>
          </w:tcPr>
          <w:p w14:paraId="71C6A29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1242" w:type="pct"/>
            <w:tcBorders>
              <w:bottom w:val="single" w:sz="2" w:space="0" w:color="auto"/>
            </w:tcBorders>
          </w:tcPr>
          <w:p w14:paraId="6C58E321" w14:textId="690BAD4C" w:rsidR="005C78EE" w:rsidRPr="005C78EE" w:rsidRDefault="005C78EE" w:rsidP="004D129E">
            <w:pPr>
              <w:tabs>
                <w:tab w:val="clear" w:pos="709"/>
              </w:tabs>
              <w:suppressAutoHyphens/>
              <w:spacing w:after="0"/>
              <w:ind w:left="0"/>
              <w:jc w:val="left"/>
              <w:rPr>
                <w:sz w:val="20"/>
                <w:szCs w:val="20"/>
              </w:rPr>
            </w:pPr>
            <w:r w:rsidRPr="005C78EE">
              <w:rPr>
                <w:sz w:val="20"/>
                <w:szCs w:val="20"/>
              </w:rPr>
              <w:t xml:space="preserve">Director-signed </w:t>
            </w:r>
            <w:r w:rsidR="007463E4" w:rsidRPr="007463E4">
              <w:rPr>
                <w:sz w:val="20"/>
                <w:szCs w:val="20"/>
              </w:rPr>
              <w:t xml:space="preserve">Non- Final Demand </w:t>
            </w:r>
            <w:r w:rsidRPr="005C78EE">
              <w:rPr>
                <w:sz w:val="20"/>
                <w:szCs w:val="20"/>
              </w:rPr>
              <w:t xml:space="preserve">Declaration </w:t>
            </w:r>
            <w:r w:rsidR="004D129E">
              <w:rPr>
                <w:sz w:val="20"/>
                <w:szCs w:val="20"/>
              </w:rPr>
              <w:t>Document (Part A-D)</w:t>
            </w:r>
            <w:r w:rsidRPr="005C78EE">
              <w:rPr>
                <w:sz w:val="20"/>
                <w:szCs w:val="20"/>
              </w:rPr>
              <w:t>.</w:t>
            </w:r>
          </w:p>
        </w:tc>
        <w:tc>
          <w:tcPr>
            <w:tcW w:w="498" w:type="pct"/>
            <w:tcBorders>
              <w:bottom w:val="single" w:sz="2" w:space="0" w:color="auto"/>
            </w:tcBorders>
          </w:tcPr>
          <w:p w14:paraId="290E6C7D" w14:textId="78FDE8E2" w:rsidR="005C78EE" w:rsidRPr="005C78EE" w:rsidRDefault="00D43ACE" w:rsidP="002841DC">
            <w:pPr>
              <w:tabs>
                <w:tab w:val="clear" w:pos="709"/>
              </w:tabs>
              <w:suppressAutoHyphens/>
              <w:spacing w:after="0"/>
              <w:ind w:left="0"/>
              <w:jc w:val="left"/>
              <w:rPr>
                <w:sz w:val="20"/>
                <w:szCs w:val="20"/>
              </w:rPr>
            </w:pPr>
            <w:r>
              <w:rPr>
                <w:sz w:val="20"/>
                <w:szCs w:val="20"/>
                <w:lang w:val="en-US"/>
              </w:rPr>
              <w:t>Self-service gateway, Email   or other method agreed</w:t>
            </w:r>
          </w:p>
        </w:tc>
      </w:tr>
      <w:tr w:rsidR="00C65D8B" w:rsidRPr="005C78EE" w14:paraId="0D377269" w14:textId="77777777" w:rsidTr="00BF5F5B">
        <w:tc>
          <w:tcPr>
            <w:tcW w:w="317" w:type="pct"/>
          </w:tcPr>
          <w:p w14:paraId="1A7A6469" w14:textId="4B6B6AF2" w:rsidR="005C78EE" w:rsidRPr="005C78EE" w:rsidRDefault="005C23E0" w:rsidP="005C78EE">
            <w:pPr>
              <w:tabs>
                <w:tab w:val="clear" w:pos="709"/>
              </w:tabs>
              <w:suppressAutoHyphens/>
              <w:spacing w:after="0"/>
              <w:ind w:left="0"/>
              <w:jc w:val="left"/>
              <w:rPr>
                <w:sz w:val="20"/>
                <w:szCs w:val="20"/>
              </w:rPr>
            </w:pPr>
            <w:r>
              <w:rPr>
                <w:sz w:val="20"/>
                <w:szCs w:val="20"/>
              </w:rPr>
              <w:t>2.4.</w:t>
            </w:r>
            <w:r w:rsidR="005C78EE" w:rsidRPr="005C78EE">
              <w:rPr>
                <w:sz w:val="20"/>
                <w:szCs w:val="20"/>
              </w:rPr>
              <w:t>3</w:t>
            </w:r>
          </w:p>
        </w:tc>
        <w:tc>
          <w:tcPr>
            <w:tcW w:w="800" w:type="pct"/>
          </w:tcPr>
          <w:p w14:paraId="646AC45E" w14:textId="0EEB5396" w:rsidR="005C78EE" w:rsidRPr="005C78EE" w:rsidRDefault="002F0D5B" w:rsidP="005C78EE">
            <w:pPr>
              <w:tabs>
                <w:tab w:val="clear" w:pos="709"/>
              </w:tabs>
              <w:suppressAutoHyphens/>
              <w:spacing w:after="0"/>
              <w:ind w:left="0"/>
              <w:jc w:val="left"/>
              <w:rPr>
                <w:sz w:val="20"/>
                <w:szCs w:val="20"/>
              </w:rPr>
            </w:pPr>
            <w:r>
              <w:rPr>
                <w:sz w:val="20"/>
                <w:szCs w:val="20"/>
              </w:rPr>
              <w:t>W</w:t>
            </w:r>
            <w:r w:rsidR="005C23E0">
              <w:rPr>
                <w:sz w:val="20"/>
                <w:szCs w:val="20"/>
              </w:rPr>
              <w:t>ithin 2</w:t>
            </w:r>
            <w:r w:rsidR="00A574DA">
              <w:rPr>
                <w:sz w:val="20"/>
                <w:szCs w:val="20"/>
              </w:rPr>
              <w:t>WD</w:t>
            </w:r>
            <w:r w:rsidR="003C4164">
              <w:rPr>
                <w:sz w:val="20"/>
                <w:szCs w:val="20"/>
              </w:rPr>
              <w:t xml:space="preserve"> of 2.4.2</w:t>
            </w:r>
            <w:r>
              <w:rPr>
                <w:sz w:val="20"/>
                <w:szCs w:val="20"/>
              </w:rPr>
              <w:t xml:space="preserve">; </w:t>
            </w:r>
          </w:p>
          <w:p w14:paraId="6EFC3B23" w14:textId="75FC114B" w:rsidR="005C78EE" w:rsidRDefault="005C78EE" w:rsidP="005C78EE">
            <w:pPr>
              <w:tabs>
                <w:tab w:val="clear" w:pos="709"/>
              </w:tabs>
              <w:suppressAutoHyphens/>
              <w:spacing w:after="0"/>
              <w:ind w:left="0"/>
              <w:jc w:val="left"/>
              <w:rPr>
                <w:sz w:val="20"/>
                <w:szCs w:val="20"/>
              </w:rPr>
            </w:pPr>
          </w:p>
          <w:p w14:paraId="62306833" w14:textId="05A38C5A" w:rsidR="002F0D5B" w:rsidRDefault="002F0D5B" w:rsidP="005C78EE">
            <w:pPr>
              <w:tabs>
                <w:tab w:val="clear" w:pos="709"/>
              </w:tabs>
              <w:suppressAutoHyphens/>
              <w:spacing w:after="0"/>
              <w:ind w:left="0"/>
              <w:jc w:val="left"/>
              <w:rPr>
                <w:sz w:val="20"/>
                <w:szCs w:val="20"/>
              </w:rPr>
            </w:pPr>
            <w:r>
              <w:rPr>
                <w:sz w:val="20"/>
                <w:szCs w:val="20"/>
              </w:rPr>
              <w:t>or</w:t>
            </w:r>
          </w:p>
          <w:p w14:paraId="21E70C3D" w14:textId="77777777" w:rsidR="002F0D5B" w:rsidRPr="005C78EE" w:rsidRDefault="002F0D5B" w:rsidP="005C78EE">
            <w:pPr>
              <w:tabs>
                <w:tab w:val="clear" w:pos="709"/>
              </w:tabs>
              <w:suppressAutoHyphens/>
              <w:spacing w:after="0"/>
              <w:ind w:left="0"/>
              <w:jc w:val="left"/>
              <w:rPr>
                <w:sz w:val="20"/>
                <w:szCs w:val="20"/>
              </w:rPr>
            </w:pPr>
          </w:p>
          <w:p w14:paraId="5D75AA9E" w14:textId="74F25929" w:rsidR="005C78EE" w:rsidRPr="005C78EE" w:rsidRDefault="002F0D5B" w:rsidP="003F0DE4">
            <w:pPr>
              <w:tabs>
                <w:tab w:val="clear" w:pos="709"/>
              </w:tabs>
              <w:suppressAutoHyphens/>
              <w:spacing w:after="0"/>
              <w:ind w:left="0"/>
              <w:jc w:val="left"/>
              <w:rPr>
                <w:sz w:val="20"/>
                <w:szCs w:val="20"/>
              </w:rPr>
            </w:pPr>
            <w:r>
              <w:rPr>
                <w:sz w:val="20"/>
                <w:szCs w:val="20"/>
              </w:rPr>
              <w:t>i</w:t>
            </w:r>
            <w:r w:rsidR="00401EC9">
              <w:rPr>
                <w:sz w:val="20"/>
                <w:szCs w:val="20"/>
              </w:rPr>
              <w:t xml:space="preserve">f </w:t>
            </w:r>
            <w:r w:rsidR="003035DC">
              <w:rPr>
                <w:sz w:val="20"/>
                <w:szCs w:val="20"/>
              </w:rPr>
              <w:t xml:space="preserve">the </w:t>
            </w:r>
            <w:r w:rsidR="00401EC9">
              <w:rPr>
                <w:sz w:val="20"/>
                <w:szCs w:val="20"/>
              </w:rPr>
              <w:t xml:space="preserve">SVAA determines that </w:t>
            </w:r>
            <w:r w:rsidR="003F0DE4">
              <w:rPr>
                <w:sz w:val="20"/>
                <w:szCs w:val="20"/>
              </w:rPr>
              <w:t>a</w:t>
            </w:r>
            <w:r w:rsidR="00401EC9">
              <w:rPr>
                <w:sz w:val="20"/>
                <w:szCs w:val="20"/>
              </w:rPr>
              <w:t xml:space="preserve"> Declaration is one of a set</w:t>
            </w:r>
            <w:r w:rsidR="00401EC9">
              <w:rPr>
                <w:rStyle w:val="FootnoteReference"/>
                <w:sz w:val="20"/>
                <w:szCs w:val="20"/>
              </w:rPr>
              <w:footnoteReference w:id="19"/>
            </w:r>
            <w:r w:rsidR="00401EC9">
              <w:rPr>
                <w:sz w:val="20"/>
                <w:szCs w:val="20"/>
              </w:rPr>
              <w:t xml:space="preserve"> then</w:t>
            </w:r>
            <w:r w:rsidR="005C23E0">
              <w:rPr>
                <w:sz w:val="20"/>
                <w:szCs w:val="20"/>
              </w:rPr>
              <w:t xml:space="preserve"> within 5</w:t>
            </w:r>
            <w:r w:rsidR="00A574DA">
              <w:rPr>
                <w:sz w:val="20"/>
                <w:szCs w:val="20"/>
              </w:rPr>
              <w:t>WD</w:t>
            </w:r>
            <w:r w:rsidR="003C4164">
              <w:rPr>
                <w:sz w:val="20"/>
                <w:szCs w:val="20"/>
              </w:rPr>
              <w:t xml:space="preserve"> of 2.4.2</w:t>
            </w:r>
            <w:r w:rsidR="005C23E0">
              <w:rPr>
                <w:sz w:val="20"/>
                <w:szCs w:val="20"/>
              </w:rPr>
              <w:t>.</w:t>
            </w:r>
          </w:p>
        </w:tc>
        <w:tc>
          <w:tcPr>
            <w:tcW w:w="1333" w:type="pct"/>
          </w:tcPr>
          <w:p w14:paraId="061F67D0" w14:textId="77D1CCF0" w:rsidR="005C78EE" w:rsidRPr="005C78EE" w:rsidRDefault="00783C38" w:rsidP="005C78EE">
            <w:pPr>
              <w:tabs>
                <w:tab w:val="clear" w:pos="709"/>
              </w:tabs>
              <w:suppressAutoHyphens/>
              <w:spacing w:after="0"/>
              <w:ind w:left="0"/>
              <w:jc w:val="left"/>
              <w:rPr>
                <w:sz w:val="20"/>
                <w:szCs w:val="20"/>
              </w:rPr>
            </w:pPr>
            <w:r>
              <w:rPr>
                <w:sz w:val="20"/>
                <w:szCs w:val="20"/>
              </w:rPr>
              <w:t>C</w:t>
            </w:r>
            <w:r w:rsidR="005C78EE" w:rsidRPr="005C78EE">
              <w:rPr>
                <w:sz w:val="20"/>
                <w:szCs w:val="20"/>
              </w:rPr>
              <w:t xml:space="preserve">heck that each </w:t>
            </w:r>
            <w:r w:rsidR="00D43ACE" w:rsidRPr="00D43ACE">
              <w:rPr>
                <w:sz w:val="20"/>
                <w:szCs w:val="20"/>
              </w:rPr>
              <w:t xml:space="preserve">Non- Final Demand </w:t>
            </w:r>
            <w:r w:rsidR="005C78EE" w:rsidRPr="005C78EE">
              <w:rPr>
                <w:sz w:val="20"/>
                <w:szCs w:val="20"/>
              </w:rPr>
              <w:t xml:space="preserve">Declaration </w:t>
            </w:r>
            <w:r w:rsidR="003F0DE4">
              <w:rPr>
                <w:sz w:val="20"/>
                <w:szCs w:val="20"/>
              </w:rPr>
              <w:t>Document</w:t>
            </w:r>
            <w:r w:rsidR="005C78EE" w:rsidRPr="005C78EE">
              <w:rPr>
                <w:sz w:val="20"/>
                <w:szCs w:val="20"/>
              </w:rPr>
              <w:t xml:space="preserve"> is complete and valid. </w:t>
            </w:r>
            <w:r w:rsidR="003035DC">
              <w:rPr>
                <w:sz w:val="20"/>
                <w:szCs w:val="20"/>
              </w:rPr>
              <w:t xml:space="preserve">The </w:t>
            </w:r>
            <w:r w:rsidR="005C78EE" w:rsidRPr="005C78EE">
              <w:rPr>
                <w:sz w:val="20"/>
                <w:szCs w:val="20"/>
              </w:rPr>
              <w:t>SVAA may liaise with the Supplier that submitted the declaration to seek additional information, corrections or a resubmission of the declaration.</w:t>
            </w:r>
          </w:p>
          <w:p w14:paraId="7DDE4610" w14:textId="77777777" w:rsidR="005C78EE" w:rsidRPr="005C78EE" w:rsidRDefault="005C78EE" w:rsidP="005C78EE">
            <w:pPr>
              <w:tabs>
                <w:tab w:val="clear" w:pos="709"/>
              </w:tabs>
              <w:suppressAutoHyphens/>
              <w:spacing w:after="0"/>
              <w:ind w:left="0"/>
              <w:jc w:val="left"/>
              <w:rPr>
                <w:sz w:val="20"/>
                <w:szCs w:val="20"/>
              </w:rPr>
            </w:pPr>
          </w:p>
          <w:p w14:paraId="5332DA28" w14:textId="7C6E47CD" w:rsidR="005C78EE" w:rsidRPr="005C78EE" w:rsidRDefault="003035DC" w:rsidP="005C78EE">
            <w:pPr>
              <w:tabs>
                <w:tab w:val="clear" w:pos="709"/>
              </w:tabs>
              <w:suppressAutoHyphens/>
              <w:spacing w:after="0"/>
              <w:ind w:left="0"/>
              <w:jc w:val="left"/>
              <w:rPr>
                <w:sz w:val="20"/>
                <w:szCs w:val="20"/>
              </w:rPr>
            </w:pPr>
            <w:r>
              <w:rPr>
                <w:sz w:val="20"/>
                <w:szCs w:val="20"/>
              </w:rPr>
              <w:t xml:space="preserve">The </w:t>
            </w:r>
            <w:r w:rsidR="005C78EE" w:rsidRPr="005C78EE">
              <w:rPr>
                <w:sz w:val="20"/>
                <w:szCs w:val="20"/>
              </w:rPr>
              <w:t xml:space="preserve">SVAA must register (or update) details of each SVA </w:t>
            </w:r>
            <w:r w:rsidR="00D43ACE" w:rsidRPr="007463E4">
              <w:rPr>
                <w:sz w:val="20"/>
                <w:szCs w:val="20"/>
              </w:rPr>
              <w:t xml:space="preserve">Non- Final Demand </w:t>
            </w:r>
            <w:r w:rsidR="005C78EE" w:rsidRPr="005C78EE">
              <w:rPr>
                <w:sz w:val="20"/>
                <w:szCs w:val="20"/>
              </w:rPr>
              <w:t>Facility declared to it, irrespective of whether successfully validated.</w:t>
            </w:r>
          </w:p>
        </w:tc>
        <w:tc>
          <w:tcPr>
            <w:tcW w:w="405" w:type="pct"/>
          </w:tcPr>
          <w:p w14:paraId="60E82498"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05" w:type="pct"/>
          </w:tcPr>
          <w:p w14:paraId="44D0C2EB" w14:textId="77777777" w:rsidR="005C78EE" w:rsidRPr="005C78EE" w:rsidRDefault="005C78EE" w:rsidP="005C78EE">
            <w:pPr>
              <w:tabs>
                <w:tab w:val="clear" w:pos="709"/>
              </w:tabs>
              <w:suppressAutoHyphens/>
              <w:spacing w:after="0"/>
              <w:ind w:left="0"/>
              <w:jc w:val="left"/>
              <w:rPr>
                <w:sz w:val="20"/>
                <w:szCs w:val="20"/>
              </w:rPr>
            </w:pPr>
          </w:p>
        </w:tc>
        <w:tc>
          <w:tcPr>
            <w:tcW w:w="1242" w:type="pct"/>
          </w:tcPr>
          <w:p w14:paraId="17D29A33" w14:textId="77777777" w:rsidR="005C78EE" w:rsidRPr="005C78EE" w:rsidRDefault="005C78EE" w:rsidP="005C78EE">
            <w:pPr>
              <w:tabs>
                <w:tab w:val="clear" w:pos="709"/>
              </w:tabs>
              <w:suppressAutoHyphens/>
              <w:spacing w:after="0"/>
              <w:ind w:left="0"/>
              <w:jc w:val="left"/>
              <w:rPr>
                <w:sz w:val="20"/>
                <w:szCs w:val="20"/>
              </w:rPr>
            </w:pPr>
          </w:p>
        </w:tc>
        <w:tc>
          <w:tcPr>
            <w:tcW w:w="498" w:type="pct"/>
          </w:tcPr>
          <w:p w14:paraId="05724E6E" w14:textId="6D43859E" w:rsidR="005C78EE" w:rsidRPr="005C78EE" w:rsidRDefault="005C78EE" w:rsidP="00783C38">
            <w:pPr>
              <w:tabs>
                <w:tab w:val="clear" w:pos="709"/>
              </w:tabs>
              <w:suppressAutoHyphens/>
              <w:spacing w:after="0"/>
              <w:ind w:left="0"/>
              <w:jc w:val="left"/>
              <w:rPr>
                <w:sz w:val="20"/>
                <w:szCs w:val="20"/>
              </w:rPr>
            </w:pPr>
            <w:r w:rsidRPr="005C78EE">
              <w:rPr>
                <w:sz w:val="20"/>
                <w:szCs w:val="20"/>
              </w:rPr>
              <w:t>Internal process</w:t>
            </w:r>
          </w:p>
        </w:tc>
      </w:tr>
      <w:tr w:rsidR="00C65D8B" w:rsidRPr="005C78EE" w14:paraId="22343577" w14:textId="77777777" w:rsidTr="00BF5F5B">
        <w:tc>
          <w:tcPr>
            <w:tcW w:w="317" w:type="pct"/>
          </w:tcPr>
          <w:p w14:paraId="232CCC36" w14:textId="6D8F9F1B" w:rsidR="005C78EE" w:rsidRPr="005C78EE" w:rsidRDefault="005C23E0" w:rsidP="005C78EE">
            <w:pPr>
              <w:tabs>
                <w:tab w:val="clear" w:pos="709"/>
              </w:tabs>
              <w:suppressAutoHyphens/>
              <w:spacing w:after="0"/>
              <w:ind w:left="0"/>
              <w:jc w:val="left"/>
              <w:rPr>
                <w:sz w:val="20"/>
                <w:szCs w:val="20"/>
              </w:rPr>
            </w:pPr>
            <w:r>
              <w:rPr>
                <w:sz w:val="20"/>
                <w:szCs w:val="20"/>
              </w:rPr>
              <w:t>2.4</w:t>
            </w:r>
            <w:r w:rsidR="005C78EE" w:rsidRPr="005C78EE">
              <w:rPr>
                <w:sz w:val="20"/>
                <w:szCs w:val="20"/>
              </w:rPr>
              <w:t>.4</w:t>
            </w:r>
          </w:p>
        </w:tc>
        <w:tc>
          <w:tcPr>
            <w:tcW w:w="800" w:type="pct"/>
          </w:tcPr>
          <w:p w14:paraId="08A2F196" w14:textId="5269EF8A" w:rsidR="005C78EE" w:rsidRPr="005C78EE" w:rsidRDefault="005C23E0" w:rsidP="005C78EE">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2.4</w:t>
            </w:r>
            <w:r w:rsidR="005C78EE" w:rsidRPr="005C78EE">
              <w:rPr>
                <w:sz w:val="20"/>
                <w:szCs w:val="20"/>
              </w:rPr>
              <w:t>.3</w:t>
            </w:r>
          </w:p>
        </w:tc>
        <w:tc>
          <w:tcPr>
            <w:tcW w:w="1333" w:type="pct"/>
          </w:tcPr>
          <w:p w14:paraId="6E1AC348" w14:textId="0A031A5F" w:rsidR="005C78EE" w:rsidRPr="005C78EE" w:rsidRDefault="005C78EE" w:rsidP="005C78EE">
            <w:pPr>
              <w:tabs>
                <w:tab w:val="clear" w:pos="709"/>
              </w:tabs>
              <w:suppressAutoHyphens/>
              <w:spacing w:after="0"/>
              <w:ind w:left="0"/>
              <w:jc w:val="left"/>
              <w:rPr>
                <w:sz w:val="20"/>
                <w:szCs w:val="20"/>
              </w:rPr>
            </w:pPr>
            <w:r w:rsidRPr="005C78EE">
              <w:rPr>
                <w:sz w:val="20"/>
                <w:szCs w:val="20"/>
              </w:rPr>
              <w:t>Notify the S</w:t>
            </w:r>
            <w:r w:rsidR="006D02E2">
              <w:rPr>
                <w:sz w:val="20"/>
                <w:szCs w:val="20"/>
              </w:rPr>
              <w:t>upplier of the outcome of 2</w:t>
            </w:r>
            <w:r w:rsidR="002F0D5B">
              <w:rPr>
                <w:sz w:val="20"/>
                <w:szCs w:val="20"/>
              </w:rPr>
              <w:t>.4.3</w:t>
            </w:r>
            <w:r w:rsidRPr="005C78EE">
              <w:rPr>
                <w:sz w:val="20"/>
                <w:szCs w:val="20"/>
              </w:rPr>
              <w:t>.</w:t>
            </w:r>
          </w:p>
        </w:tc>
        <w:tc>
          <w:tcPr>
            <w:tcW w:w="405" w:type="pct"/>
          </w:tcPr>
          <w:p w14:paraId="13C29F6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05" w:type="pct"/>
          </w:tcPr>
          <w:p w14:paraId="2C6A5B88"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p>
        </w:tc>
        <w:tc>
          <w:tcPr>
            <w:tcW w:w="1242" w:type="pct"/>
          </w:tcPr>
          <w:p w14:paraId="074648D3" w14:textId="2DC58EFE" w:rsidR="005C78EE" w:rsidRPr="005C78EE" w:rsidRDefault="003035DC" w:rsidP="005C78EE">
            <w:pPr>
              <w:tabs>
                <w:tab w:val="clear" w:pos="709"/>
              </w:tabs>
              <w:suppressAutoHyphens/>
              <w:spacing w:after="0"/>
              <w:ind w:left="0"/>
              <w:jc w:val="left"/>
              <w:rPr>
                <w:sz w:val="20"/>
                <w:szCs w:val="20"/>
              </w:rPr>
            </w:pPr>
            <w:r>
              <w:rPr>
                <w:sz w:val="20"/>
                <w:szCs w:val="20"/>
              </w:rPr>
              <w:t xml:space="preserve">The </w:t>
            </w:r>
            <w:r w:rsidR="005C78EE" w:rsidRPr="005C78EE">
              <w:rPr>
                <w:sz w:val="20"/>
                <w:szCs w:val="20"/>
              </w:rPr>
              <w:t xml:space="preserve">SVAA must inform the relevant Supplier(s) whether the Declaration for </w:t>
            </w:r>
            <w:r w:rsidR="005C78EE" w:rsidRPr="005C78EE">
              <w:rPr>
                <w:sz w:val="20"/>
                <w:szCs w:val="20"/>
              </w:rPr>
              <w:lastRenderedPageBreak/>
              <w:t xml:space="preserve">an SVA </w:t>
            </w:r>
            <w:r w:rsidR="00151514">
              <w:rPr>
                <w:sz w:val="20"/>
                <w:szCs w:val="20"/>
              </w:rPr>
              <w:t xml:space="preserve">Non-Final Demand </w:t>
            </w:r>
            <w:r w:rsidR="005C78EE" w:rsidRPr="005C78EE">
              <w:rPr>
                <w:sz w:val="20"/>
                <w:szCs w:val="20"/>
              </w:rPr>
              <w:t xml:space="preserve">Facility identified in a Declaration </w:t>
            </w:r>
            <w:r w:rsidR="00F933EF">
              <w:rPr>
                <w:sz w:val="20"/>
                <w:szCs w:val="20"/>
              </w:rPr>
              <w:t>Document</w:t>
            </w:r>
            <w:r w:rsidR="005C78EE" w:rsidRPr="005C78EE">
              <w:rPr>
                <w:sz w:val="20"/>
                <w:szCs w:val="20"/>
              </w:rPr>
              <w:t xml:space="preserve"> was successfully validated or not.</w:t>
            </w:r>
          </w:p>
          <w:p w14:paraId="4BD0F2FA" w14:textId="7C049B3F" w:rsidR="005C78EE" w:rsidRPr="005C78EE" w:rsidRDefault="005C78EE" w:rsidP="005C78EE">
            <w:pPr>
              <w:tabs>
                <w:tab w:val="clear" w:pos="709"/>
              </w:tabs>
              <w:suppressAutoHyphens/>
              <w:spacing w:after="0"/>
              <w:ind w:left="0"/>
              <w:jc w:val="left"/>
              <w:rPr>
                <w:sz w:val="20"/>
                <w:szCs w:val="20"/>
              </w:rPr>
            </w:pPr>
          </w:p>
          <w:p w14:paraId="2A06491F" w14:textId="00688327" w:rsidR="005C78EE" w:rsidRPr="005C78EE" w:rsidRDefault="005C78EE" w:rsidP="005C78EE">
            <w:pPr>
              <w:tabs>
                <w:tab w:val="clear" w:pos="709"/>
              </w:tabs>
              <w:suppressAutoHyphens/>
              <w:spacing w:after="0"/>
              <w:ind w:left="0"/>
              <w:jc w:val="left"/>
              <w:rPr>
                <w:sz w:val="20"/>
                <w:szCs w:val="20"/>
              </w:rPr>
            </w:pPr>
            <w:r w:rsidRPr="005C78EE">
              <w:rPr>
                <w:sz w:val="20"/>
                <w:szCs w:val="20"/>
              </w:rPr>
              <w:t>Where</w:t>
            </w:r>
            <w:r w:rsidR="003035DC">
              <w:rPr>
                <w:sz w:val="20"/>
                <w:szCs w:val="20"/>
              </w:rPr>
              <w:t xml:space="preserve"> the</w:t>
            </w:r>
            <w:r w:rsidRPr="005C78EE">
              <w:rPr>
                <w:sz w:val="20"/>
                <w:szCs w:val="20"/>
              </w:rPr>
              <w:t xml:space="preserve"> SVAA decides a </w:t>
            </w:r>
            <w:r w:rsidR="00151514">
              <w:rPr>
                <w:sz w:val="20"/>
                <w:szCs w:val="20"/>
              </w:rPr>
              <w:t xml:space="preserve">Non-Final Demand </w:t>
            </w:r>
            <w:r w:rsidRPr="005C78EE">
              <w:rPr>
                <w:sz w:val="20"/>
                <w:szCs w:val="20"/>
              </w:rPr>
              <w:t>Declaration is invalid or incomplete it must provide a short explanation to the Supplier(s).</w:t>
            </w:r>
          </w:p>
        </w:tc>
        <w:tc>
          <w:tcPr>
            <w:tcW w:w="498" w:type="pct"/>
          </w:tcPr>
          <w:p w14:paraId="4E2FFE1B"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lastRenderedPageBreak/>
              <w:t xml:space="preserve">Email or, where agreed, </w:t>
            </w:r>
            <w:r w:rsidRPr="005C78EE">
              <w:rPr>
                <w:sz w:val="20"/>
                <w:szCs w:val="20"/>
              </w:rPr>
              <w:lastRenderedPageBreak/>
              <w:t>by other electronic means</w:t>
            </w:r>
          </w:p>
        </w:tc>
      </w:tr>
      <w:tr w:rsidR="00C65D8B" w:rsidRPr="005C78EE" w14:paraId="3A8EB6B5" w14:textId="77777777" w:rsidTr="00BF5F5B">
        <w:tc>
          <w:tcPr>
            <w:tcW w:w="317" w:type="pct"/>
            <w:tcBorders>
              <w:bottom w:val="single" w:sz="4" w:space="0" w:color="auto"/>
            </w:tcBorders>
          </w:tcPr>
          <w:p w14:paraId="47F3E009" w14:textId="2107CA13" w:rsidR="005C78EE" w:rsidRPr="005C78EE" w:rsidRDefault="006D02E2" w:rsidP="005C78EE">
            <w:pPr>
              <w:tabs>
                <w:tab w:val="clear" w:pos="709"/>
              </w:tabs>
              <w:suppressAutoHyphens/>
              <w:spacing w:after="0"/>
              <w:ind w:left="0"/>
              <w:jc w:val="left"/>
              <w:rPr>
                <w:sz w:val="20"/>
                <w:szCs w:val="20"/>
              </w:rPr>
            </w:pPr>
            <w:r>
              <w:rPr>
                <w:sz w:val="20"/>
                <w:szCs w:val="20"/>
              </w:rPr>
              <w:lastRenderedPageBreak/>
              <w:t>2.4.5</w:t>
            </w:r>
          </w:p>
        </w:tc>
        <w:tc>
          <w:tcPr>
            <w:tcW w:w="800" w:type="pct"/>
            <w:tcBorders>
              <w:bottom w:val="single" w:sz="4" w:space="0" w:color="auto"/>
            </w:tcBorders>
          </w:tcPr>
          <w:p w14:paraId="71E68FE2" w14:textId="05C1F301" w:rsidR="005C78EE" w:rsidRPr="005C78EE" w:rsidRDefault="006D02E2" w:rsidP="005C78EE">
            <w:pPr>
              <w:tabs>
                <w:tab w:val="clear" w:pos="709"/>
              </w:tabs>
              <w:suppressAutoHyphens/>
              <w:spacing w:after="0"/>
              <w:ind w:left="0"/>
              <w:jc w:val="left"/>
              <w:rPr>
                <w:sz w:val="20"/>
                <w:szCs w:val="20"/>
              </w:rPr>
            </w:pPr>
            <w:r>
              <w:rPr>
                <w:sz w:val="20"/>
                <w:szCs w:val="20"/>
              </w:rPr>
              <w:t>Following receipt of 2.4</w:t>
            </w:r>
            <w:r w:rsidR="005C78EE" w:rsidRPr="005C78EE">
              <w:rPr>
                <w:sz w:val="20"/>
                <w:szCs w:val="20"/>
              </w:rPr>
              <w:t>.4</w:t>
            </w:r>
          </w:p>
        </w:tc>
        <w:tc>
          <w:tcPr>
            <w:tcW w:w="1333" w:type="pct"/>
            <w:tcBorders>
              <w:bottom w:val="single" w:sz="4" w:space="0" w:color="auto"/>
            </w:tcBorders>
          </w:tcPr>
          <w:p w14:paraId="352AD068" w14:textId="0F0B6225" w:rsidR="005C78EE" w:rsidRPr="005C78EE" w:rsidRDefault="005C78EE" w:rsidP="00647EF8">
            <w:pPr>
              <w:tabs>
                <w:tab w:val="clear" w:pos="709"/>
              </w:tabs>
              <w:suppressAutoHyphens/>
              <w:spacing w:after="0"/>
              <w:ind w:left="0"/>
              <w:jc w:val="left"/>
              <w:rPr>
                <w:sz w:val="20"/>
                <w:szCs w:val="20"/>
              </w:rPr>
            </w:pPr>
            <w:r w:rsidRPr="005C78EE">
              <w:rPr>
                <w:sz w:val="20"/>
                <w:szCs w:val="20"/>
              </w:rPr>
              <w:t xml:space="preserve">Suppliers should send </w:t>
            </w:r>
            <w:r w:rsidR="00A716F0">
              <w:rPr>
                <w:sz w:val="20"/>
                <w:szCs w:val="20"/>
              </w:rPr>
              <w:t>details</w:t>
            </w:r>
            <w:r w:rsidRPr="005C78EE">
              <w:rPr>
                <w:sz w:val="20"/>
                <w:szCs w:val="20"/>
              </w:rPr>
              <w:t xml:space="preserve"> of whether a Declar</w:t>
            </w:r>
            <w:r w:rsidR="00A716F0">
              <w:rPr>
                <w:sz w:val="20"/>
                <w:szCs w:val="20"/>
              </w:rPr>
              <w:t>ation(s) was successful or not</w:t>
            </w:r>
            <w:r w:rsidRPr="005C78EE">
              <w:rPr>
                <w:sz w:val="20"/>
                <w:szCs w:val="20"/>
              </w:rPr>
              <w:t xml:space="preserve"> for each declared SVA </w:t>
            </w:r>
            <w:r w:rsidR="00151514">
              <w:rPr>
                <w:sz w:val="20"/>
                <w:szCs w:val="20"/>
              </w:rPr>
              <w:t xml:space="preserve">Non-Final Demand </w:t>
            </w:r>
            <w:r w:rsidRPr="005C78EE">
              <w:rPr>
                <w:sz w:val="20"/>
                <w:szCs w:val="20"/>
              </w:rPr>
              <w:t xml:space="preserve">Facility sent per </w:t>
            </w:r>
            <w:r w:rsidR="00647EF8">
              <w:rPr>
                <w:sz w:val="20"/>
                <w:szCs w:val="20"/>
              </w:rPr>
              <w:t>2.4.2</w:t>
            </w:r>
            <w:r w:rsidRPr="005C78EE">
              <w:rPr>
                <w:sz w:val="20"/>
                <w:szCs w:val="20"/>
              </w:rPr>
              <w:t>.</w:t>
            </w:r>
          </w:p>
        </w:tc>
        <w:tc>
          <w:tcPr>
            <w:tcW w:w="405" w:type="pct"/>
            <w:tcBorders>
              <w:bottom w:val="single" w:sz="4" w:space="0" w:color="auto"/>
            </w:tcBorders>
          </w:tcPr>
          <w:p w14:paraId="4689F0A2"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p>
        </w:tc>
        <w:tc>
          <w:tcPr>
            <w:tcW w:w="405" w:type="pct"/>
            <w:tcBorders>
              <w:bottom w:val="single" w:sz="4" w:space="0" w:color="auto"/>
            </w:tcBorders>
          </w:tcPr>
          <w:p w14:paraId="34E1624D" w14:textId="564BBDD9"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SVA </w:t>
            </w:r>
            <w:ins w:id="44" w:author="Colin Berry" w:date="2024-07-25T11:05:00Z">
              <w:r w:rsidR="00A649B0">
                <w:rPr>
                  <w:sz w:val="20"/>
                  <w:szCs w:val="20"/>
                </w:rPr>
                <w:t>[H/K]</w:t>
              </w:r>
            </w:ins>
            <w:del w:id="45" w:author="Colin Berry" w:date="2024-07-25T11:05:00Z">
              <w:r w:rsidRPr="00547A06" w:rsidDel="00A649B0">
                <w:rPr>
                  <w:sz w:val="20"/>
                  <w:szCs w:val="20"/>
                  <w:highlight w:val="yellow"/>
                </w:rPr>
                <w:delText>Storage</w:delText>
              </w:r>
            </w:del>
            <w:r w:rsidRPr="005C78EE">
              <w:rPr>
                <w:sz w:val="20"/>
                <w:szCs w:val="20"/>
              </w:rPr>
              <w:t xml:space="preserve"> </w:t>
            </w:r>
            <w:r w:rsidR="00151514">
              <w:rPr>
                <w:sz w:val="20"/>
                <w:szCs w:val="20"/>
              </w:rPr>
              <w:t xml:space="preserve">Non-Final Demand </w:t>
            </w:r>
            <w:r w:rsidRPr="005C78EE">
              <w:rPr>
                <w:sz w:val="20"/>
                <w:szCs w:val="20"/>
              </w:rPr>
              <w:t>Facility Operator</w:t>
            </w:r>
          </w:p>
        </w:tc>
        <w:tc>
          <w:tcPr>
            <w:tcW w:w="1242" w:type="pct"/>
            <w:tcBorders>
              <w:bottom w:val="single" w:sz="4" w:space="0" w:color="auto"/>
            </w:tcBorders>
          </w:tcPr>
          <w:p w14:paraId="4584E995" w14:textId="26ACBDE6" w:rsidR="005C78EE" w:rsidRPr="005C78EE" w:rsidRDefault="005C78EE" w:rsidP="005C78EE">
            <w:pPr>
              <w:tabs>
                <w:tab w:val="clear" w:pos="709"/>
              </w:tabs>
              <w:suppressAutoHyphens/>
              <w:spacing w:after="0"/>
              <w:ind w:left="0"/>
              <w:jc w:val="left"/>
              <w:rPr>
                <w:sz w:val="20"/>
                <w:szCs w:val="20"/>
              </w:rPr>
            </w:pPr>
          </w:p>
        </w:tc>
        <w:tc>
          <w:tcPr>
            <w:tcW w:w="498" w:type="pct"/>
            <w:tcBorders>
              <w:bottom w:val="single" w:sz="4" w:space="0" w:color="auto"/>
            </w:tcBorders>
          </w:tcPr>
          <w:p w14:paraId="1701C928" w14:textId="42C0DDF0"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Agreed between SVA </w:t>
            </w:r>
            <w:r w:rsidR="00151514">
              <w:rPr>
                <w:sz w:val="20"/>
                <w:szCs w:val="20"/>
              </w:rPr>
              <w:t xml:space="preserve">Non-Final Demand </w:t>
            </w:r>
            <w:r w:rsidRPr="005C78EE">
              <w:rPr>
                <w:sz w:val="20"/>
                <w:szCs w:val="20"/>
              </w:rPr>
              <w:t>Facility Operator and Supplier</w:t>
            </w:r>
          </w:p>
        </w:tc>
      </w:tr>
      <w:tr w:rsidR="00C65D8B" w:rsidRPr="005C78EE" w14:paraId="5345DCA2" w14:textId="77777777" w:rsidTr="00BF5F5B">
        <w:tc>
          <w:tcPr>
            <w:tcW w:w="317" w:type="pct"/>
            <w:tcBorders>
              <w:bottom w:val="single" w:sz="4" w:space="0" w:color="auto"/>
            </w:tcBorders>
          </w:tcPr>
          <w:p w14:paraId="100419EB" w14:textId="128B07FB" w:rsidR="005C78EE" w:rsidRPr="005C78EE" w:rsidRDefault="006D02E2" w:rsidP="005C78EE">
            <w:pPr>
              <w:tabs>
                <w:tab w:val="clear" w:pos="709"/>
              </w:tabs>
              <w:suppressAutoHyphens/>
              <w:spacing w:after="0"/>
              <w:ind w:left="0"/>
              <w:jc w:val="left"/>
              <w:rPr>
                <w:sz w:val="20"/>
                <w:szCs w:val="20"/>
              </w:rPr>
            </w:pPr>
            <w:r>
              <w:rPr>
                <w:sz w:val="20"/>
                <w:szCs w:val="20"/>
              </w:rPr>
              <w:t>2.4</w:t>
            </w:r>
            <w:r w:rsidR="005C78EE" w:rsidRPr="005C78EE">
              <w:rPr>
                <w:sz w:val="20"/>
                <w:szCs w:val="20"/>
              </w:rPr>
              <w:t>.6</w:t>
            </w:r>
          </w:p>
        </w:tc>
        <w:tc>
          <w:tcPr>
            <w:tcW w:w="800" w:type="pct"/>
            <w:tcBorders>
              <w:bottom w:val="single" w:sz="4" w:space="0" w:color="auto"/>
            </w:tcBorders>
          </w:tcPr>
          <w:p w14:paraId="08630FE3" w14:textId="2DA7C182" w:rsidR="005C78EE" w:rsidRPr="005C78EE" w:rsidRDefault="006D02E2" w:rsidP="00EF3599">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2.4</w:t>
            </w:r>
            <w:r w:rsidR="005C78EE" w:rsidRPr="005C78EE">
              <w:rPr>
                <w:sz w:val="20"/>
                <w:szCs w:val="20"/>
              </w:rPr>
              <w:t>.</w:t>
            </w:r>
            <w:r w:rsidR="00EF3599">
              <w:rPr>
                <w:sz w:val="20"/>
                <w:szCs w:val="20"/>
              </w:rPr>
              <w:t>3</w:t>
            </w:r>
          </w:p>
        </w:tc>
        <w:tc>
          <w:tcPr>
            <w:tcW w:w="1333" w:type="pct"/>
            <w:tcBorders>
              <w:bottom w:val="single" w:sz="4" w:space="0" w:color="auto"/>
            </w:tcBorders>
          </w:tcPr>
          <w:p w14:paraId="5B651DD4" w14:textId="5AD9D04C"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Where an SVA </w:t>
            </w:r>
            <w:r w:rsidR="00151514">
              <w:rPr>
                <w:sz w:val="20"/>
                <w:szCs w:val="20"/>
              </w:rPr>
              <w:t xml:space="preserve">Non-Final Demand </w:t>
            </w:r>
            <w:r w:rsidRPr="005C78EE">
              <w:rPr>
                <w:sz w:val="20"/>
                <w:szCs w:val="20"/>
              </w:rPr>
              <w:t>Facility is successfully declared</w:t>
            </w:r>
            <w:r w:rsidR="006D02E2">
              <w:rPr>
                <w:sz w:val="20"/>
                <w:szCs w:val="20"/>
              </w:rPr>
              <w:t>,</w:t>
            </w:r>
            <w:r w:rsidRPr="005C78EE">
              <w:rPr>
                <w:sz w:val="20"/>
                <w:szCs w:val="20"/>
              </w:rPr>
              <w:t xml:space="preserve"> determine whether for each of the facility’s MSID</w:t>
            </w:r>
            <w:r w:rsidR="006D02E2">
              <w:rPr>
                <w:sz w:val="20"/>
                <w:szCs w:val="20"/>
              </w:rPr>
              <w:t>s</w:t>
            </w:r>
            <w:r w:rsidRPr="005C78EE">
              <w:rPr>
                <w:sz w:val="20"/>
                <w:szCs w:val="20"/>
              </w:rPr>
              <w:t xml:space="preserve"> to instruct HHDA</w:t>
            </w:r>
            <w:ins w:id="46" w:author="Colin Berry" w:date="2024-08-06T10:32:00Z">
              <w:r w:rsidR="00C5791F">
                <w:rPr>
                  <w:rStyle w:val="FootnoteReference"/>
                  <w:sz w:val="20"/>
                  <w:szCs w:val="20"/>
                </w:rPr>
                <w:footnoteReference w:id="20"/>
              </w:r>
            </w:ins>
            <w:r w:rsidRPr="005C78EE">
              <w:rPr>
                <w:sz w:val="20"/>
                <w:szCs w:val="20"/>
              </w:rPr>
              <w:t xml:space="preserve"> to begin reporting metered data to</w:t>
            </w:r>
            <w:r w:rsidR="003035DC">
              <w:rPr>
                <w:sz w:val="20"/>
                <w:szCs w:val="20"/>
              </w:rPr>
              <w:t xml:space="preserve"> the</w:t>
            </w:r>
            <w:r w:rsidRPr="005C78EE">
              <w:rPr>
                <w:sz w:val="20"/>
                <w:szCs w:val="20"/>
              </w:rPr>
              <w:t xml:space="preserve"> SVAA</w:t>
            </w:r>
            <w:r w:rsidRPr="005C78EE">
              <w:rPr>
                <w:sz w:val="20"/>
                <w:szCs w:val="20"/>
                <w:vertAlign w:val="superscript"/>
              </w:rPr>
              <w:footnoteReference w:id="21"/>
            </w:r>
            <w:r w:rsidRPr="005C78EE">
              <w:rPr>
                <w:sz w:val="20"/>
                <w:szCs w:val="20"/>
              </w:rPr>
              <w:t>.</w:t>
            </w:r>
          </w:p>
          <w:p w14:paraId="513627DB" w14:textId="77777777" w:rsidR="005C78EE" w:rsidRPr="005C78EE" w:rsidRDefault="005C78EE" w:rsidP="005C78EE">
            <w:pPr>
              <w:tabs>
                <w:tab w:val="clear" w:pos="709"/>
              </w:tabs>
              <w:suppressAutoHyphens/>
              <w:spacing w:after="0"/>
              <w:ind w:left="0"/>
              <w:jc w:val="left"/>
              <w:rPr>
                <w:sz w:val="20"/>
                <w:szCs w:val="20"/>
              </w:rPr>
            </w:pPr>
          </w:p>
          <w:p w14:paraId="25A3CE3B" w14:textId="64CC882F"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If instruction required, follow BSCP503 </w:t>
            </w:r>
            <w:r w:rsidR="00931BAD">
              <w:rPr>
                <w:sz w:val="20"/>
                <w:szCs w:val="20"/>
              </w:rPr>
              <w:t xml:space="preserve">Section </w:t>
            </w:r>
            <w:r w:rsidRPr="005C78EE">
              <w:rPr>
                <w:sz w:val="20"/>
                <w:szCs w:val="20"/>
              </w:rPr>
              <w:t>3.7.</w:t>
            </w:r>
          </w:p>
        </w:tc>
        <w:tc>
          <w:tcPr>
            <w:tcW w:w="405" w:type="pct"/>
            <w:tcBorders>
              <w:bottom w:val="single" w:sz="4" w:space="0" w:color="auto"/>
            </w:tcBorders>
          </w:tcPr>
          <w:p w14:paraId="182B86D3"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05" w:type="pct"/>
            <w:tcBorders>
              <w:bottom w:val="single" w:sz="4" w:space="0" w:color="auto"/>
            </w:tcBorders>
          </w:tcPr>
          <w:p w14:paraId="58E01AE0" w14:textId="10CBB578" w:rsidR="005C78EE" w:rsidRPr="005C78EE" w:rsidRDefault="005C78EE" w:rsidP="005C78EE">
            <w:pPr>
              <w:tabs>
                <w:tab w:val="clear" w:pos="709"/>
              </w:tabs>
              <w:suppressAutoHyphens/>
              <w:spacing w:after="0"/>
              <w:ind w:left="0"/>
              <w:jc w:val="left"/>
              <w:rPr>
                <w:sz w:val="20"/>
                <w:szCs w:val="20"/>
              </w:rPr>
            </w:pPr>
            <w:r w:rsidRPr="005C78EE">
              <w:rPr>
                <w:sz w:val="20"/>
                <w:szCs w:val="20"/>
              </w:rPr>
              <w:t>HHDA</w:t>
            </w:r>
            <w:ins w:id="62" w:author="Colin Berry" w:date="2024-08-06T10:29:00Z">
              <w:r w:rsidR="00BC5E9A">
                <w:rPr>
                  <w:sz w:val="20"/>
                  <w:szCs w:val="20"/>
                </w:rPr>
                <w:t xml:space="preserve"> </w:t>
              </w:r>
            </w:ins>
          </w:p>
        </w:tc>
        <w:tc>
          <w:tcPr>
            <w:tcW w:w="1242" w:type="pct"/>
            <w:tcBorders>
              <w:bottom w:val="single" w:sz="4" w:space="0" w:color="auto"/>
            </w:tcBorders>
          </w:tcPr>
          <w:p w14:paraId="2873F57E" w14:textId="204C19F1" w:rsidR="005C78EE" w:rsidRPr="005C78EE" w:rsidRDefault="005C78EE" w:rsidP="005C78EE">
            <w:pPr>
              <w:tabs>
                <w:tab w:val="clear" w:pos="709"/>
              </w:tabs>
              <w:suppressAutoHyphens/>
              <w:spacing w:after="0"/>
              <w:ind w:left="0"/>
              <w:jc w:val="left"/>
              <w:rPr>
                <w:sz w:val="20"/>
                <w:szCs w:val="20"/>
              </w:rPr>
            </w:pPr>
            <w:r w:rsidRPr="005C78EE">
              <w:rPr>
                <w:sz w:val="20"/>
                <w:szCs w:val="20"/>
              </w:rPr>
              <w:t>D0354</w:t>
            </w:r>
            <w:r w:rsidR="006955D2">
              <w:rPr>
                <w:sz w:val="20"/>
                <w:szCs w:val="20"/>
              </w:rPr>
              <w:t xml:space="preserve"> - </w:t>
            </w:r>
            <w:r w:rsidR="006955D2">
              <w:rPr>
                <w:sz w:val="20"/>
              </w:rPr>
              <w:t>Metering System Reporting Notification</w:t>
            </w:r>
            <w:r w:rsidR="006955D2">
              <w:rPr>
                <w:rStyle w:val="FootnoteReference"/>
                <w:sz w:val="20"/>
              </w:rPr>
              <w:footnoteReference w:id="22"/>
            </w:r>
          </w:p>
        </w:tc>
        <w:tc>
          <w:tcPr>
            <w:tcW w:w="498" w:type="pct"/>
            <w:tcBorders>
              <w:bottom w:val="single" w:sz="4" w:space="0" w:color="auto"/>
            </w:tcBorders>
          </w:tcPr>
          <w:p w14:paraId="039DAEC1" w14:textId="17B75FA3" w:rsidR="005C78EE" w:rsidRPr="005C78EE" w:rsidRDefault="006955D2" w:rsidP="005C78EE">
            <w:pPr>
              <w:tabs>
                <w:tab w:val="clear" w:pos="709"/>
              </w:tabs>
              <w:suppressAutoHyphens/>
              <w:spacing w:after="0"/>
              <w:ind w:left="0"/>
              <w:jc w:val="left"/>
              <w:rPr>
                <w:sz w:val="20"/>
                <w:szCs w:val="20"/>
              </w:rPr>
            </w:pPr>
            <w:r>
              <w:rPr>
                <w:sz w:val="20"/>
                <w:szCs w:val="20"/>
              </w:rPr>
              <w:t>Electronic, or other method, as agreed.</w:t>
            </w:r>
          </w:p>
        </w:tc>
      </w:tr>
    </w:tbl>
    <w:p w14:paraId="3A2E075F" w14:textId="77777777" w:rsidR="005C78EE" w:rsidRPr="005C78EE" w:rsidRDefault="005C78EE" w:rsidP="005C78EE">
      <w:pPr>
        <w:tabs>
          <w:tab w:val="clear" w:pos="709"/>
        </w:tabs>
        <w:suppressAutoHyphens/>
        <w:ind w:left="0"/>
        <w:rPr>
          <w:sz w:val="20"/>
          <w:szCs w:val="20"/>
        </w:rPr>
      </w:pPr>
    </w:p>
    <w:p w14:paraId="12DD9D28" w14:textId="77777777" w:rsidR="005C78EE" w:rsidRPr="005C78EE" w:rsidRDefault="005C78EE" w:rsidP="005C78EE">
      <w:pPr>
        <w:tabs>
          <w:tab w:val="clear" w:pos="709"/>
        </w:tabs>
        <w:spacing w:after="0"/>
        <w:ind w:left="0"/>
        <w:jc w:val="left"/>
        <w:rPr>
          <w:sz w:val="20"/>
          <w:szCs w:val="20"/>
        </w:rPr>
      </w:pPr>
      <w:r w:rsidRPr="005C78EE">
        <w:rPr>
          <w:sz w:val="20"/>
          <w:szCs w:val="20"/>
        </w:rPr>
        <w:br w:type="page"/>
      </w:r>
    </w:p>
    <w:p w14:paraId="5AE2D29C" w14:textId="74EA24A4" w:rsidR="005C78EE" w:rsidRPr="005C78EE" w:rsidRDefault="00651C80" w:rsidP="008A2A66">
      <w:pPr>
        <w:pStyle w:val="Heading2"/>
      </w:pPr>
      <w:bookmarkStart w:id="63" w:name="_Toc165554460"/>
      <w:ins w:id="64" w:author="CP1599" w:date="2024-09-05T11:12:00Z" w16du:dateUtc="2024-09-05T10:12:00Z">
        <w:r>
          <w:lastRenderedPageBreak/>
          <w:t>[CP1599]</w:t>
        </w:r>
      </w:ins>
      <w:r w:rsidR="004721C2">
        <w:t>2.5</w:t>
      </w:r>
      <w:r w:rsidR="005C78EE" w:rsidRPr="005C78EE">
        <w:tab/>
        <w:t xml:space="preserve">SVA </w:t>
      </w:r>
      <w:r w:rsidR="00151514" w:rsidRPr="00151514">
        <w:t xml:space="preserve">Non-Final Demand </w:t>
      </w:r>
      <w:r w:rsidR="005C78EE" w:rsidRPr="005C78EE">
        <w:t xml:space="preserve">Facilities – </w:t>
      </w:r>
      <w:r w:rsidR="00797066">
        <w:t>voluntary withdrawal of an SVA</w:t>
      </w:r>
      <w:r w:rsidR="00151514" w:rsidRPr="00151514">
        <w:t xml:space="preserve"> Non-Final Demand </w:t>
      </w:r>
      <w:r w:rsidR="00797066">
        <w:t>declaration</w:t>
      </w:r>
      <w:r w:rsidR="0048253D">
        <w:rPr>
          <w:rStyle w:val="FootnoteReference"/>
          <w:szCs w:val="20"/>
        </w:rPr>
        <w:footnoteReference w:id="23"/>
      </w:r>
      <w:bookmarkEnd w:id="63"/>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05"/>
        <w:gridCol w:w="1256"/>
        <w:gridCol w:w="4263"/>
        <w:gridCol w:w="1150"/>
        <w:gridCol w:w="1259"/>
        <w:gridCol w:w="3809"/>
        <w:gridCol w:w="1354"/>
      </w:tblGrid>
      <w:tr w:rsidR="00944D83" w:rsidRPr="005C78EE" w14:paraId="206CD313" w14:textId="77777777" w:rsidTr="00F72B75">
        <w:trPr>
          <w:tblHeader/>
        </w:trPr>
        <w:tc>
          <w:tcPr>
            <w:tcW w:w="327" w:type="pct"/>
          </w:tcPr>
          <w:p w14:paraId="4AB684A9"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REF</w:t>
            </w:r>
          </w:p>
        </w:tc>
        <w:tc>
          <w:tcPr>
            <w:tcW w:w="452" w:type="pct"/>
          </w:tcPr>
          <w:p w14:paraId="570C2700"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WHEN</w:t>
            </w:r>
          </w:p>
        </w:tc>
        <w:tc>
          <w:tcPr>
            <w:tcW w:w="1526" w:type="pct"/>
          </w:tcPr>
          <w:p w14:paraId="08412284"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ACTION</w:t>
            </w:r>
          </w:p>
        </w:tc>
        <w:tc>
          <w:tcPr>
            <w:tcW w:w="414" w:type="pct"/>
          </w:tcPr>
          <w:p w14:paraId="45D5CA90"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FROM</w:t>
            </w:r>
          </w:p>
        </w:tc>
        <w:tc>
          <w:tcPr>
            <w:tcW w:w="430" w:type="pct"/>
          </w:tcPr>
          <w:p w14:paraId="35C8E163"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TO</w:t>
            </w:r>
          </w:p>
        </w:tc>
        <w:tc>
          <w:tcPr>
            <w:tcW w:w="1364" w:type="pct"/>
          </w:tcPr>
          <w:p w14:paraId="767B5C18"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INFORMATION REQUIRED</w:t>
            </w:r>
          </w:p>
        </w:tc>
        <w:tc>
          <w:tcPr>
            <w:tcW w:w="487" w:type="pct"/>
          </w:tcPr>
          <w:p w14:paraId="7588E958"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METHOD</w:t>
            </w:r>
          </w:p>
        </w:tc>
      </w:tr>
      <w:tr w:rsidR="00944D83" w:rsidRPr="005C78EE" w14:paraId="565EB58C" w14:textId="77777777" w:rsidTr="00F72B75">
        <w:tc>
          <w:tcPr>
            <w:tcW w:w="327" w:type="pct"/>
          </w:tcPr>
          <w:p w14:paraId="09EA4E5B" w14:textId="1660F9EB" w:rsidR="005C78EE" w:rsidRPr="005C78EE" w:rsidRDefault="004721C2" w:rsidP="005C78EE">
            <w:pPr>
              <w:tabs>
                <w:tab w:val="clear" w:pos="709"/>
              </w:tabs>
              <w:suppressAutoHyphens/>
              <w:spacing w:after="0"/>
              <w:ind w:left="0"/>
              <w:jc w:val="left"/>
              <w:rPr>
                <w:sz w:val="20"/>
                <w:szCs w:val="20"/>
              </w:rPr>
            </w:pPr>
            <w:r>
              <w:rPr>
                <w:sz w:val="20"/>
                <w:szCs w:val="20"/>
              </w:rPr>
              <w:t>2.5</w:t>
            </w:r>
            <w:r w:rsidR="005C78EE" w:rsidRPr="005C78EE">
              <w:rPr>
                <w:sz w:val="20"/>
                <w:szCs w:val="20"/>
              </w:rPr>
              <w:t>.1</w:t>
            </w:r>
          </w:p>
        </w:tc>
        <w:tc>
          <w:tcPr>
            <w:tcW w:w="452" w:type="pct"/>
          </w:tcPr>
          <w:p w14:paraId="7CCCB359" w14:textId="14737821" w:rsidR="005C78EE" w:rsidRPr="005C78EE" w:rsidRDefault="005C78EE" w:rsidP="005C78EE">
            <w:pPr>
              <w:tabs>
                <w:tab w:val="clear" w:pos="709"/>
              </w:tabs>
              <w:suppressAutoHyphens/>
              <w:spacing w:after="0"/>
              <w:ind w:left="0"/>
              <w:jc w:val="left"/>
              <w:rPr>
                <w:sz w:val="20"/>
                <w:szCs w:val="20"/>
              </w:rPr>
            </w:pPr>
            <w:r w:rsidRPr="005C78EE">
              <w:rPr>
                <w:sz w:val="20"/>
                <w:szCs w:val="20"/>
              </w:rPr>
              <w:t>As soon as a</w:t>
            </w:r>
            <w:r w:rsidR="005C23E0">
              <w:rPr>
                <w:sz w:val="20"/>
                <w:szCs w:val="20"/>
              </w:rPr>
              <w:t>n</w:t>
            </w:r>
            <w:r w:rsidRPr="005C78EE">
              <w:rPr>
                <w:sz w:val="20"/>
                <w:szCs w:val="20"/>
              </w:rPr>
              <w:t xml:space="preserve"> SVA </w:t>
            </w:r>
            <w:r w:rsidR="004815C1">
              <w:rPr>
                <w:sz w:val="20"/>
                <w:szCs w:val="20"/>
              </w:rPr>
              <w:t xml:space="preserve">Non Final Demand </w:t>
            </w:r>
            <w:r w:rsidRPr="005C78EE">
              <w:rPr>
                <w:sz w:val="20"/>
                <w:szCs w:val="20"/>
              </w:rPr>
              <w:t>Facility Operator identifies that it must send notice that a declaration must end</w:t>
            </w:r>
          </w:p>
        </w:tc>
        <w:tc>
          <w:tcPr>
            <w:tcW w:w="1526" w:type="pct"/>
          </w:tcPr>
          <w:p w14:paraId="2D7160AD" w14:textId="5C18E81E" w:rsidR="005C78EE" w:rsidRDefault="00C10595" w:rsidP="002E6BB3">
            <w:pPr>
              <w:tabs>
                <w:tab w:val="clear" w:pos="709"/>
              </w:tabs>
              <w:suppressAutoHyphens/>
              <w:spacing w:after="0"/>
              <w:ind w:left="0"/>
              <w:jc w:val="left"/>
              <w:rPr>
                <w:sz w:val="20"/>
                <w:szCs w:val="20"/>
              </w:rPr>
            </w:pPr>
            <w:r>
              <w:rPr>
                <w:sz w:val="20"/>
                <w:szCs w:val="20"/>
              </w:rPr>
              <w:t>C</w:t>
            </w:r>
            <w:r w:rsidR="005C78EE" w:rsidRPr="005C78EE">
              <w:rPr>
                <w:sz w:val="20"/>
                <w:szCs w:val="20"/>
              </w:rPr>
              <w:t xml:space="preserve">omplete and send a Declaration </w:t>
            </w:r>
            <w:r w:rsidR="002E6BB3">
              <w:rPr>
                <w:sz w:val="20"/>
                <w:szCs w:val="20"/>
              </w:rPr>
              <w:t>Document</w:t>
            </w:r>
            <w:r w:rsidR="005C78EE" w:rsidRPr="005C78EE">
              <w:rPr>
                <w:sz w:val="20"/>
                <w:szCs w:val="20"/>
              </w:rPr>
              <w:t xml:space="preserve"> to Supplier(s)</w:t>
            </w:r>
          </w:p>
          <w:p w14:paraId="56028C03" w14:textId="77777777" w:rsidR="00135F71" w:rsidRDefault="00135F71" w:rsidP="002E6BB3">
            <w:pPr>
              <w:tabs>
                <w:tab w:val="clear" w:pos="709"/>
              </w:tabs>
              <w:suppressAutoHyphens/>
              <w:spacing w:after="0"/>
              <w:ind w:left="0"/>
              <w:jc w:val="left"/>
              <w:rPr>
                <w:sz w:val="20"/>
                <w:szCs w:val="20"/>
              </w:rPr>
            </w:pPr>
          </w:p>
          <w:p w14:paraId="540969AC" w14:textId="2CD44DA6" w:rsidR="00135F71" w:rsidRPr="005C78EE" w:rsidRDefault="00135F71" w:rsidP="002E6BB3">
            <w:pPr>
              <w:tabs>
                <w:tab w:val="clear" w:pos="709"/>
              </w:tabs>
              <w:suppressAutoHyphens/>
              <w:spacing w:after="0"/>
              <w:ind w:left="0"/>
              <w:jc w:val="left"/>
              <w:rPr>
                <w:sz w:val="20"/>
                <w:szCs w:val="20"/>
              </w:rPr>
            </w:pPr>
            <w:r>
              <w:rPr>
                <w:sz w:val="20"/>
                <w:szCs w:val="20"/>
              </w:rPr>
              <w:t xml:space="preserve">Declaration Documents must be signed by a </w:t>
            </w:r>
            <w:r w:rsidR="004815C1">
              <w:rPr>
                <w:sz w:val="20"/>
                <w:szCs w:val="20"/>
              </w:rPr>
              <w:t xml:space="preserve">Non Final Demand </w:t>
            </w:r>
            <w:r>
              <w:rPr>
                <w:sz w:val="20"/>
                <w:szCs w:val="20"/>
              </w:rPr>
              <w:t>Facility Operator’s director registered with Companies House.</w:t>
            </w:r>
          </w:p>
        </w:tc>
        <w:tc>
          <w:tcPr>
            <w:tcW w:w="414" w:type="pct"/>
          </w:tcPr>
          <w:p w14:paraId="0827CD92" w14:textId="67B3B3F7"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SVA </w:t>
            </w:r>
            <w:r w:rsidR="004815C1">
              <w:rPr>
                <w:sz w:val="20"/>
                <w:szCs w:val="20"/>
              </w:rPr>
              <w:t xml:space="preserve">Non Final Demand </w:t>
            </w:r>
            <w:r w:rsidRPr="005C78EE">
              <w:rPr>
                <w:sz w:val="20"/>
                <w:szCs w:val="20"/>
              </w:rPr>
              <w:t>Facility Operator</w:t>
            </w:r>
          </w:p>
        </w:tc>
        <w:tc>
          <w:tcPr>
            <w:tcW w:w="430" w:type="pct"/>
          </w:tcPr>
          <w:p w14:paraId="7A060498"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Supplier(s)</w:t>
            </w:r>
          </w:p>
        </w:tc>
        <w:tc>
          <w:tcPr>
            <w:tcW w:w="1364" w:type="pct"/>
          </w:tcPr>
          <w:p w14:paraId="1160B8F2" w14:textId="076388AE" w:rsidR="00C65D8B" w:rsidRDefault="00C65D8B" w:rsidP="00C65D8B">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B-D)</w:t>
            </w:r>
            <w:r w:rsidRPr="005C78EE">
              <w:rPr>
                <w:sz w:val="20"/>
                <w:szCs w:val="20"/>
              </w:rPr>
              <w:t xml:space="preserve"> – see </w:t>
            </w:r>
            <w:r>
              <w:rPr>
                <w:sz w:val="20"/>
                <w:szCs w:val="20"/>
              </w:rPr>
              <w:t>Appendix 3.7.1.3 and Appendix 3.7.3</w:t>
            </w:r>
            <w:r w:rsidRPr="005C78EE">
              <w:rPr>
                <w:sz w:val="20"/>
                <w:szCs w:val="20"/>
              </w:rPr>
              <w:t>.</w:t>
            </w:r>
          </w:p>
          <w:p w14:paraId="0BF308B7" w14:textId="10C3B212" w:rsidR="00C93C13" w:rsidRDefault="00C93C13" w:rsidP="005C78EE">
            <w:pPr>
              <w:tabs>
                <w:tab w:val="clear" w:pos="709"/>
              </w:tabs>
              <w:suppressAutoHyphens/>
              <w:spacing w:after="0"/>
              <w:ind w:left="0"/>
              <w:jc w:val="left"/>
              <w:rPr>
                <w:sz w:val="20"/>
                <w:szCs w:val="20"/>
              </w:rPr>
            </w:pPr>
          </w:p>
          <w:p w14:paraId="3E3036EC" w14:textId="67A5075F" w:rsidR="005C78EE" w:rsidRPr="005C78EE" w:rsidRDefault="005C78EE" w:rsidP="00AF29C3">
            <w:pPr>
              <w:tabs>
                <w:tab w:val="clear" w:pos="709"/>
              </w:tabs>
              <w:suppressAutoHyphens/>
              <w:spacing w:after="0"/>
              <w:ind w:left="0"/>
              <w:jc w:val="left"/>
              <w:rPr>
                <w:sz w:val="20"/>
                <w:szCs w:val="20"/>
              </w:rPr>
            </w:pPr>
          </w:p>
        </w:tc>
        <w:tc>
          <w:tcPr>
            <w:tcW w:w="487" w:type="pct"/>
          </w:tcPr>
          <w:p w14:paraId="5AB7C072" w14:textId="740C02B0"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Agreed between SVA </w:t>
            </w:r>
            <w:r w:rsidR="004815C1">
              <w:rPr>
                <w:sz w:val="20"/>
                <w:szCs w:val="20"/>
              </w:rPr>
              <w:t xml:space="preserve">Non Final Demand </w:t>
            </w:r>
            <w:r w:rsidRPr="005C78EE">
              <w:rPr>
                <w:sz w:val="20"/>
                <w:szCs w:val="20"/>
              </w:rPr>
              <w:t>Facility Operator and Supplier</w:t>
            </w:r>
          </w:p>
        </w:tc>
      </w:tr>
      <w:tr w:rsidR="005C78EE" w:rsidRPr="005C78EE" w14:paraId="6E8A3B51" w14:textId="77777777" w:rsidTr="00F72B75">
        <w:tc>
          <w:tcPr>
            <w:tcW w:w="327" w:type="pct"/>
            <w:tcBorders>
              <w:bottom w:val="single" w:sz="2" w:space="0" w:color="auto"/>
            </w:tcBorders>
          </w:tcPr>
          <w:p w14:paraId="0A67976D" w14:textId="6914F8CA" w:rsidR="005C78EE" w:rsidRPr="005C78EE" w:rsidRDefault="003F59BB" w:rsidP="005C78EE">
            <w:pPr>
              <w:tabs>
                <w:tab w:val="clear" w:pos="709"/>
              </w:tabs>
              <w:suppressAutoHyphens/>
              <w:spacing w:after="0"/>
              <w:ind w:left="0"/>
              <w:jc w:val="left"/>
              <w:rPr>
                <w:sz w:val="20"/>
                <w:szCs w:val="20"/>
              </w:rPr>
            </w:pPr>
            <w:r>
              <w:rPr>
                <w:sz w:val="20"/>
                <w:szCs w:val="20"/>
              </w:rPr>
              <w:t>2.5</w:t>
            </w:r>
            <w:r w:rsidR="005C78EE" w:rsidRPr="005C78EE">
              <w:rPr>
                <w:sz w:val="20"/>
                <w:szCs w:val="20"/>
              </w:rPr>
              <w:t>.2</w:t>
            </w:r>
          </w:p>
        </w:tc>
        <w:tc>
          <w:tcPr>
            <w:tcW w:w="452" w:type="pct"/>
            <w:tcBorders>
              <w:bottom w:val="single" w:sz="2" w:space="0" w:color="auto"/>
            </w:tcBorders>
          </w:tcPr>
          <w:p w14:paraId="4328E2BA" w14:textId="428DAC20" w:rsidR="005C78EE" w:rsidRPr="005C78EE" w:rsidRDefault="005C78EE" w:rsidP="005C78EE">
            <w:pPr>
              <w:tabs>
                <w:tab w:val="clear" w:pos="709"/>
              </w:tabs>
              <w:suppressAutoHyphens/>
              <w:spacing w:after="0"/>
              <w:ind w:left="0"/>
              <w:jc w:val="left"/>
              <w:rPr>
                <w:sz w:val="20"/>
                <w:szCs w:val="20"/>
              </w:rPr>
            </w:pPr>
            <w:r w:rsidRPr="005C78EE">
              <w:rPr>
                <w:sz w:val="20"/>
                <w:szCs w:val="20"/>
              </w:rPr>
              <w:t>Within 5</w:t>
            </w:r>
            <w:r w:rsidR="00A574DA">
              <w:rPr>
                <w:sz w:val="20"/>
                <w:szCs w:val="20"/>
              </w:rPr>
              <w:t>WD</w:t>
            </w:r>
            <w:r w:rsidR="003F59BB">
              <w:rPr>
                <w:sz w:val="20"/>
                <w:szCs w:val="20"/>
              </w:rPr>
              <w:t xml:space="preserve"> of 2.5</w:t>
            </w:r>
            <w:r w:rsidRPr="005C78EE">
              <w:rPr>
                <w:sz w:val="20"/>
                <w:szCs w:val="20"/>
              </w:rPr>
              <w:t>.1</w:t>
            </w:r>
          </w:p>
        </w:tc>
        <w:tc>
          <w:tcPr>
            <w:tcW w:w="1526" w:type="pct"/>
            <w:tcBorders>
              <w:bottom w:val="single" w:sz="2" w:space="0" w:color="auto"/>
            </w:tcBorders>
          </w:tcPr>
          <w:p w14:paraId="789642B4" w14:textId="0BD012BA" w:rsidR="005C78EE" w:rsidRDefault="005C78EE" w:rsidP="00873090">
            <w:pPr>
              <w:tabs>
                <w:tab w:val="clear" w:pos="709"/>
              </w:tabs>
              <w:suppressAutoHyphens/>
              <w:spacing w:after="0"/>
              <w:ind w:left="0"/>
              <w:jc w:val="left"/>
              <w:rPr>
                <w:sz w:val="20"/>
                <w:szCs w:val="20"/>
              </w:rPr>
            </w:pPr>
            <w:r w:rsidRPr="005C78EE">
              <w:rPr>
                <w:sz w:val="20"/>
                <w:szCs w:val="20"/>
              </w:rPr>
              <w:t xml:space="preserve">Send SVA </w:t>
            </w:r>
            <w:r w:rsidR="004815C1" w:rsidRPr="004815C1">
              <w:rPr>
                <w:sz w:val="20"/>
                <w:szCs w:val="20"/>
              </w:rPr>
              <w:t xml:space="preserve">Non Final Demand </w:t>
            </w:r>
            <w:r w:rsidRPr="005C78EE">
              <w:rPr>
                <w:sz w:val="20"/>
                <w:szCs w:val="20"/>
              </w:rPr>
              <w:t xml:space="preserve">Facility Operator’s Declaration </w:t>
            </w:r>
            <w:r w:rsidR="00873090">
              <w:rPr>
                <w:sz w:val="20"/>
                <w:szCs w:val="20"/>
              </w:rPr>
              <w:t>Document</w:t>
            </w:r>
            <w:r w:rsidRPr="005C78EE">
              <w:rPr>
                <w:sz w:val="20"/>
                <w:szCs w:val="20"/>
              </w:rPr>
              <w:t xml:space="preserve"> to </w:t>
            </w:r>
            <w:r w:rsidR="003035DC">
              <w:rPr>
                <w:sz w:val="20"/>
                <w:szCs w:val="20"/>
              </w:rPr>
              <w:t xml:space="preserve">the </w:t>
            </w:r>
            <w:r w:rsidRPr="005C78EE">
              <w:rPr>
                <w:sz w:val="20"/>
                <w:szCs w:val="20"/>
              </w:rPr>
              <w:t>SVAA</w:t>
            </w:r>
          </w:p>
          <w:p w14:paraId="561732E6" w14:textId="77777777" w:rsidR="00994902" w:rsidRDefault="00994902" w:rsidP="00873090">
            <w:pPr>
              <w:tabs>
                <w:tab w:val="clear" w:pos="709"/>
              </w:tabs>
              <w:suppressAutoHyphens/>
              <w:spacing w:after="0"/>
              <w:ind w:left="0"/>
              <w:jc w:val="left"/>
              <w:rPr>
                <w:sz w:val="20"/>
                <w:szCs w:val="20"/>
              </w:rPr>
            </w:pPr>
          </w:p>
          <w:p w14:paraId="128EC0E8" w14:textId="501130AC" w:rsidR="00994902" w:rsidRPr="005C78EE" w:rsidRDefault="00994902" w:rsidP="00873090">
            <w:pPr>
              <w:tabs>
                <w:tab w:val="clear" w:pos="709"/>
              </w:tabs>
              <w:suppressAutoHyphens/>
              <w:spacing w:after="0"/>
              <w:ind w:left="0"/>
              <w:jc w:val="left"/>
              <w:rPr>
                <w:sz w:val="20"/>
                <w:szCs w:val="20"/>
              </w:rPr>
            </w:pPr>
          </w:p>
        </w:tc>
        <w:tc>
          <w:tcPr>
            <w:tcW w:w="414" w:type="pct"/>
            <w:tcBorders>
              <w:bottom w:val="single" w:sz="2" w:space="0" w:color="auto"/>
            </w:tcBorders>
          </w:tcPr>
          <w:p w14:paraId="098B34C3"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Supplier(s)</w:t>
            </w:r>
          </w:p>
        </w:tc>
        <w:tc>
          <w:tcPr>
            <w:tcW w:w="430" w:type="pct"/>
            <w:tcBorders>
              <w:bottom w:val="single" w:sz="2" w:space="0" w:color="auto"/>
            </w:tcBorders>
          </w:tcPr>
          <w:p w14:paraId="3C73E452"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1364" w:type="pct"/>
            <w:tcBorders>
              <w:bottom w:val="single" w:sz="2" w:space="0" w:color="auto"/>
            </w:tcBorders>
          </w:tcPr>
          <w:p w14:paraId="450B0291" w14:textId="209AF7A1" w:rsidR="005C78EE" w:rsidRPr="005C78EE" w:rsidRDefault="00C65D8B" w:rsidP="005C78EE">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A-D)</w:t>
            </w:r>
            <w:r w:rsidRPr="005C78EE">
              <w:rPr>
                <w:sz w:val="20"/>
                <w:szCs w:val="20"/>
              </w:rPr>
              <w:t>.</w:t>
            </w:r>
          </w:p>
        </w:tc>
        <w:tc>
          <w:tcPr>
            <w:tcW w:w="487" w:type="pct"/>
            <w:tcBorders>
              <w:bottom w:val="single" w:sz="2" w:space="0" w:color="auto"/>
            </w:tcBorders>
          </w:tcPr>
          <w:p w14:paraId="526E5A47" w14:textId="486B158E" w:rsidR="005C78EE" w:rsidRPr="005C78EE" w:rsidRDefault="004815C1" w:rsidP="002841DC">
            <w:pPr>
              <w:tabs>
                <w:tab w:val="clear" w:pos="709"/>
              </w:tabs>
              <w:suppressAutoHyphens/>
              <w:spacing w:after="0"/>
              <w:ind w:left="0"/>
              <w:jc w:val="left"/>
              <w:rPr>
                <w:sz w:val="20"/>
                <w:szCs w:val="20"/>
              </w:rPr>
            </w:pPr>
            <w:r w:rsidRPr="004815C1">
              <w:rPr>
                <w:sz w:val="20"/>
                <w:szCs w:val="20"/>
                <w:lang w:val="en-US"/>
              </w:rPr>
              <w:t>Self Service Gateway or Email.</w:t>
            </w:r>
          </w:p>
        </w:tc>
      </w:tr>
      <w:tr w:rsidR="00944D83" w:rsidRPr="005C78EE" w14:paraId="64C43C7D" w14:textId="77777777" w:rsidTr="00F72B75">
        <w:tc>
          <w:tcPr>
            <w:tcW w:w="327" w:type="pct"/>
          </w:tcPr>
          <w:p w14:paraId="48129759" w14:textId="27C0F7AC" w:rsidR="005C78EE" w:rsidRPr="005C78EE" w:rsidRDefault="00870FF8" w:rsidP="005C78EE">
            <w:pPr>
              <w:tabs>
                <w:tab w:val="clear" w:pos="709"/>
              </w:tabs>
              <w:suppressAutoHyphens/>
              <w:spacing w:after="0"/>
              <w:ind w:left="0"/>
              <w:jc w:val="left"/>
              <w:rPr>
                <w:sz w:val="20"/>
                <w:szCs w:val="20"/>
              </w:rPr>
            </w:pPr>
            <w:r>
              <w:rPr>
                <w:sz w:val="20"/>
                <w:szCs w:val="20"/>
              </w:rPr>
              <w:t>2.5</w:t>
            </w:r>
            <w:r w:rsidR="005C78EE" w:rsidRPr="005C78EE">
              <w:rPr>
                <w:sz w:val="20"/>
                <w:szCs w:val="20"/>
              </w:rPr>
              <w:t>.3</w:t>
            </w:r>
          </w:p>
        </w:tc>
        <w:tc>
          <w:tcPr>
            <w:tcW w:w="452" w:type="pct"/>
          </w:tcPr>
          <w:p w14:paraId="541F714D" w14:textId="36B249C2" w:rsidR="005C78EE" w:rsidRPr="005C78EE" w:rsidRDefault="00EF3599" w:rsidP="00EF3599">
            <w:pPr>
              <w:tabs>
                <w:tab w:val="clear" w:pos="709"/>
              </w:tabs>
              <w:suppressAutoHyphens/>
              <w:spacing w:after="0"/>
              <w:ind w:left="0"/>
              <w:jc w:val="left"/>
              <w:rPr>
                <w:sz w:val="20"/>
                <w:szCs w:val="20"/>
              </w:rPr>
            </w:pPr>
            <w:r>
              <w:rPr>
                <w:sz w:val="20"/>
                <w:szCs w:val="20"/>
              </w:rPr>
              <w:t>W</w:t>
            </w:r>
            <w:r w:rsidR="00870FF8">
              <w:rPr>
                <w:sz w:val="20"/>
                <w:szCs w:val="20"/>
              </w:rPr>
              <w:t>ithin 2</w:t>
            </w:r>
            <w:r w:rsidR="00A574DA">
              <w:rPr>
                <w:sz w:val="20"/>
                <w:szCs w:val="20"/>
              </w:rPr>
              <w:t>WD</w:t>
            </w:r>
            <w:r w:rsidR="00870FF8">
              <w:rPr>
                <w:sz w:val="20"/>
                <w:szCs w:val="20"/>
              </w:rPr>
              <w:t xml:space="preserve"> of 2.5</w:t>
            </w:r>
            <w:r w:rsidR="005C23E0">
              <w:rPr>
                <w:sz w:val="20"/>
                <w:szCs w:val="20"/>
              </w:rPr>
              <w:t>.2.</w:t>
            </w:r>
          </w:p>
        </w:tc>
        <w:tc>
          <w:tcPr>
            <w:tcW w:w="1526" w:type="pct"/>
          </w:tcPr>
          <w:p w14:paraId="554A6BCA" w14:textId="38F75C39" w:rsidR="005C78EE" w:rsidRPr="005C78EE" w:rsidRDefault="00C10595" w:rsidP="005C78EE">
            <w:pPr>
              <w:tabs>
                <w:tab w:val="clear" w:pos="709"/>
              </w:tabs>
              <w:suppressAutoHyphens/>
              <w:spacing w:after="0"/>
              <w:ind w:left="0"/>
              <w:jc w:val="left"/>
              <w:rPr>
                <w:sz w:val="20"/>
                <w:szCs w:val="20"/>
              </w:rPr>
            </w:pPr>
            <w:r>
              <w:rPr>
                <w:sz w:val="20"/>
                <w:szCs w:val="20"/>
              </w:rPr>
              <w:t>C</w:t>
            </w:r>
            <w:r w:rsidR="005C78EE" w:rsidRPr="005C78EE">
              <w:rPr>
                <w:sz w:val="20"/>
                <w:szCs w:val="20"/>
              </w:rPr>
              <w:t xml:space="preserve">heck that each director-signed Declaration </w:t>
            </w:r>
            <w:r w:rsidR="00C114BE">
              <w:rPr>
                <w:sz w:val="20"/>
                <w:szCs w:val="20"/>
              </w:rPr>
              <w:t>Document</w:t>
            </w:r>
            <w:r w:rsidR="005C78EE" w:rsidRPr="005C78EE">
              <w:rPr>
                <w:sz w:val="20"/>
                <w:szCs w:val="20"/>
              </w:rPr>
              <w:t xml:space="preserve"> is complete and valid. </w:t>
            </w:r>
            <w:r w:rsidR="003035DC">
              <w:rPr>
                <w:sz w:val="20"/>
                <w:szCs w:val="20"/>
              </w:rPr>
              <w:t xml:space="preserve">The </w:t>
            </w:r>
            <w:r w:rsidR="005C78EE" w:rsidRPr="005C78EE">
              <w:rPr>
                <w:sz w:val="20"/>
                <w:szCs w:val="20"/>
              </w:rPr>
              <w:t xml:space="preserve">SVAA may liaise with the Supplier that submitted the </w:t>
            </w:r>
            <w:r w:rsidR="001B4E80">
              <w:rPr>
                <w:sz w:val="20"/>
                <w:szCs w:val="20"/>
              </w:rPr>
              <w:t xml:space="preserve">Declaration Document </w:t>
            </w:r>
            <w:r w:rsidR="005C78EE" w:rsidRPr="005C78EE">
              <w:rPr>
                <w:sz w:val="20"/>
                <w:szCs w:val="20"/>
              </w:rPr>
              <w:t>to seek additional information, corrections or a resubmission of the declaration.</w:t>
            </w:r>
          </w:p>
          <w:p w14:paraId="231615E7" w14:textId="77777777" w:rsidR="005C78EE" w:rsidRPr="005C78EE" w:rsidRDefault="005C78EE" w:rsidP="005C78EE">
            <w:pPr>
              <w:tabs>
                <w:tab w:val="clear" w:pos="709"/>
              </w:tabs>
              <w:suppressAutoHyphens/>
              <w:spacing w:after="0"/>
              <w:ind w:left="0"/>
              <w:jc w:val="left"/>
              <w:rPr>
                <w:sz w:val="20"/>
                <w:szCs w:val="20"/>
              </w:rPr>
            </w:pPr>
          </w:p>
          <w:p w14:paraId="2152F984" w14:textId="4F26B3F7" w:rsidR="005C78EE" w:rsidRPr="005C78EE" w:rsidRDefault="003035DC" w:rsidP="005C78EE">
            <w:pPr>
              <w:tabs>
                <w:tab w:val="clear" w:pos="709"/>
              </w:tabs>
              <w:suppressAutoHyphens/>
              <w:spacing w:after="0"/>
              <w:ind w:left="0"/>
              <w:jc w:val="left"/>
              <w:rPr>
                <w:sz w:val="20"/>
                <w:szCs w:val="20"/>
              </w:rPr>
            </w:pPr>
            <w:r>
              <w:rPr>
                <w:sz w:val="20"/>
                <w:szCs w:val="20"/>
              </w:rPr>
              <w:t xml:space="preserve">The </w:t>
            </w:r>
            <w:r w:rsidR="005C78EE" w:rsidRPr="005C78EE">
              <w:rPr>
                <w:sz w:val="20"/>
                <w:szCs w:val="20"/>
              </w:rPr>
              <w:t xml:space="preserve">SVAA must update the details of each SVA </w:t>
            </w:r>
            <w:r w:rsidR="004815C1" w:rsidRPr="004815C1">
              <w:rPr>
                <w:sz w:val="20"/>
                <w:szCs w:val="20"/>
              </w:rPr>
              <w:t xml:space="preserve">Non-Final Demand </w:t>
            </w:r>
            <w:r w:rsidR="005C78EE" w:rsidRPr="005C78EE">
              <w:rPr>
                <w:sz w:val="20"/>
                <w:szCs w:val="20"/>
              </w:rPr>
              <w:t>Facility identified to it to cease being a valid declared facility.</w:t>
            </w:r>
          </w:p>
        </w:tc>
        <w:tc>
          <w:tcPr>
            <w:tcW w:w="414" w:type="pct"/>
          </w:tcPr>
          <w:p w14:paraId="073AF215"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30" w:type="pct"/>
          </w:tcPr>
          <w:p w14:paraId="7B65BAC9" w14:textId="77777777" w:rsidR="005C78EE" w:rsidRPr="005C78EE" w:rsidRDefault="005C78EE" w:rsidP="005C78EE">
            <w:pPr>
              <w:tabs>
                <w:tab w:val="clear" w:pos="709"/>
              </w:tabs>
              <w:suppressAutoHyphens/>
              <w:spacing w:after="0"/>
              <w:ind w:left="0"/>
              <w:jc w:val="left"/>
              <w:rPr>
                <w:sz w:val="20"/>
                <w:szCs w:val="20"/>
              </w:rPr>
            </w:pPr>
          </w:p>
        </w:tc>
        <w:tc>
          <w:tcPr>
            <w:tcW w:w="1364" w:type="pct"/>
          </w:tcPr>
          <w:p w14:paraId="08BBA2D7" w14:textId="77777777" w:rsidR="005C78EE" w:rsidRPr="005C78EE" w:rsidRDefault="005C78EE" w:rsidP="005C78EE">
            <w:pPr>
              <w:tabs>
                <w:tab w:val="clear" w:pos="709"/>
              </w:tabs>
              <w:suppressAutoHyphens/>
              <w:spacing w:after="0"/>
              <w:ind w:left="0"/>
              <w:jc w:val="left"/>
              <w:rPr>
                <w:sz w:val="20"/>
                <w:szCs w:val="20"/>
              </w:rPr>
            </w:pPr>
          </w:p>
        </w:tc>
        <w:tc>
          <w:tcPr>
            <w:tcW w:w="487" w:type="pct"/>
          </w:tcPr>
          <w:p w14:paraId="2162C249" w14:textId="0499C490" w:rsidR="005C78EE" w:rsidRPr="005C78EE" w:rsidRDefault="005C78EE" w:rsidP="00C10595">
            <w:pPr>
              <w:tabs>
                <w:tab w:val="clear" w:pos="709"/>
              </w:tabs>
              <w:suppressAutoHyphens/>
              <w:spacing w:after="0"/>
              <w:ind w:left="0"/>
              <w:jc w:val="left"/>
              <w:rPr>
                <w:sz w:val="20"/>
                <w:szCs w:val="20"/>
              </w:rPr>
            </w:pPr>
            <w:r w:rsidRPr="005C78EE">
              <w:rPr>
                <w:sz w:val="20"/>
                <w:szCs w:val="20"/>
              </w:rPr>
              <w:t>Internal process</w:t>
            </w:r>
          </w:p>
        </w:tc>
      </w:tr>
      <w:tr w:rsidR="00944D83" w:rsidRPr="005C78EE" w14:paraId="493CB2F9" w14:textId="77777777" w:rsidTr="008B688F">
        <w:trPr>
          <w:cantSplit/>
        </w:trPr>
        <w:tc>
          <w:tcPr>
            <w:tcW w:w="327" w:type="pct"/>
          </w:tcPr>
          <w:p w14:paraId="57517CAC" w14:textId="79C846BB" w:rsidR="005C78EE" w:rsidRPr="005C78EE" w:rsidRDefault="00870FF8" w:rsidP="005C78EE">
            <w:pPr>
              <w:tabs>
                <w:tab w:val="clear" w:pos="709"/>
              </w:tabs>
              <w:suppressAutoHyphens/>
              <w:spacing w:after="0"/>
              <w:ind w:left="0"/>
              <w:jc w:val="left"/>
              <w:rPr>
                <w:sz w:val="20"/>
                <w:szCs w:val="20"/>
              </w:rPr>
            </w:pPr>
            <w:r>
              <w:rPr>
                <w:sz w:val="20"/>
                <w:szCs w:val="20"/>
              </w:rPr>
              <w:lastRenderedPageBreak/>
              <w:t>2.5</w:t>
            </w:r>
            <w:r w:rsidR="005C78EE" w:rsidRPr="005C78EE">
              <w:rPr>
                <w:sz w:val="20"/>
                <w:szCs w:val="20"/>
              </w:rPr>
              <w:t>.4</w:t>
            </w:r>
          </w:p>
        </w:tc>
        <w:tc>
          <w:tcPr>
            <w:tcW w:w="452" w:type="pct"/>
          </w:tcPr>
          <w:p w14:paraId="6C28B696" w14:textId="1A16713A" w:rsidR="005C78EE" w:rsidRPr="005C78EE" w:rsidRDefault="00870FF8" w:rsidP="005C78EE">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2.5</w:t>
            </w:r>
            <w:r w:rsidR="005C78EE" w:rsidRPr="005C78EE">
              <w:rPr>
                <w:sz w:val="20"/>
                <w:szCs w:val="20"/>
              </w:rPr>
              <w:t>.3</w:t>
            </w:r>
          </w:p>
        </w:tc>
        <w:tc>
          <w:tcPr>
            <w:tcW w:w="1526" w:type="pct"/>
          </w:tcPr>
          <w:p w14:paraId="70F18C1B" w14:textId="331626B9" w:rsidR="005C78EE" w:rsidRPr="005C78EE" w:rsidRDefault="005C78EE" w:rsidP="0038315C">
            <w:pPr>
              <w:tabs>
                <w:tab w:val="clear" w:pos="709"/>
              </w:tabs>
              <w:suppressAutoHyphens/>
              <w:spacing w:after="0"/>
              <w:ind w:left="0"/>
              <w:jc w:val="left"/>
              <w:rPr>
                <w:sz w:val="20"/>
                <w:szCs w:val="20"/>
              </w:rPr>
            </w:pPr>
            <w:r w:rsidRPr="005C78EE">
              <w:rPr>
                <w:sz w:val="20"/>
                <w:szCs w:val="20"/>
              </w:rPr>
              <w:t>Notify th</w:t>
            </w:r>
            <w:r w:rsidR="00870FF8">
              <w:rPr>
                <w:sz w:val="20"/>
                <w:szCs w:val="20"/>
              </w:rPr>
              <w:t>e Supplier</w:t>
            </w:r>
            <w:r w:rsidR="0038315C">
              <w:rPr>
                <w:sz w:val="20"/>
                <w:szCs w:val="20"/>
              </w:rPr>
              <w:t>(s)</w:t>
            </w:r>
            <w:r w:rsidR="00870FF8">
              <w:rPr>
                <w:sz w:val="20"/>
                <w:szCs w:val="20"/>
              </w:rPr>
              <w:t xml:space="preserve"> of the outcome of 2.5</w:t>
            </w:r>
            <w:r w:rsidRPr="005C78EE">
              <w:rPr>
                <w:sz w:val="20"/>
                <w:szCs w:val="20"/>
              </w:rPr>
              <w:t>.3.</w:t>
            </w:r>
          </w:p>
        </w:tc>
        <w:tc>
          <w:tcPr>
            <w:tcW w:w="414" w:type="pct"/>
          </w:tcPr>
          <w:p w14:paraId="7D98CC22"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30" w:type="pct"/>
          </w:tcPr>
          <w:p w14:paraId="69DC3CF2" w14:textId="47846B65"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r w:rsidR="003E743B">
              <w:rPr>
                <w:sz w:val="20"/>
                <w:szCs w:val="20"/>
              </w:rPr>
              <w:t>(s)</w:t>
            </w:r>
          </w:p>
        </w:tc>
        <w:tc>
          <w:tcPr>
            <w:tcW w:w="1364" w:type="pct"/>
          </w:tcPr>
          <w:p w14:paraId="27A84221" w14:textId="1AD2DA3B" w:rsidR="005C78EE" w:rsidRDefault="003F59BB" w:rsidP="005C78EE">
            <w:pPr>
              <w:tabs>
                <w:tab w:val="clear" w:pos="709"/>
              </w:tabs>
              <w:suppressAutoHyphens/>
              <w:spacing w:after="0"/>
              <w:ind w:left="0"/>
              <w:jc w:val="left"/>
              <w:rPr>
                <w:sz w:val="20"/>
                <w:szCs w:val="20"/>
              </w:rPr>
            </w:pPr>
            <w:r>
              <w:rPr>
                <w:sz w:val="20"/>
                <w:szCs w:val="20"/>
              </w:rPr>
              <w:t xml:space="preserve">Where the Declaration </w:t>
            </w:r>
            <w:r w:rsidR="00C114BE">
              <w:rPr>
                <w:sz w:val="20"/>
                <w:szCs w:val="20"/>
              </w:rPr>
              <w:t>Document</w:t>
            </w:r>
            <w:r>
              <w:rPr>
                <w:sz w:val="20"/>
                <w:szCs w:val="20"/>
              </w:rPr>
              <w:t xml:space="preserve"> is successfully validated, </w:t>
            </w:r>
            <w:r w:rsidR="003035DC">
              <w:rPr>
                <w:sz w:val="20"/>
                <w:szCs w:val="20"/>
              </w:rPr>
              <w:t xml:space="preserve">the </w:t>
            </w:r>
            <w:r w:rsidR="005C78EE" w:rsidRPr="005C78EE">
              <w:rPr>
                <w:sz w:val="20"/>
                <w:szCs w:val="20"/>
              </w:rPr>
              <w:t xml:space="preserve">SVAA must inform the Supplier(s) that it has updated the registration details for the SVA </w:t>
            </w:r>
            <w:r w:rsidR="004815C1">
              <w:rPr>
                <w:sz w:val="20"/>
                <w:szCs w:val="20"/>
              </w:rPr>
              <w:t xml:space="preserve">Non-Final Demand </w:t>
            </w:r>
            <w:r w:rsidR="005C78EE" w:rsidRPr="005C78EE">
              <w:rPr>
                <w:sz w:val="20"/>
                <w:szCs w:val="20"/>
              </w:rPr>
              <w:t>Facility.</w:t>
            </w:r>
          </w:p>
          <w:p w14:paraId="5A656723" w14:textId="77777777" w:rsidR="00870FF8" w:rsidRDefault="00870FF8" w:rsidP="005C78EE">
            <w:pPr>
              <w:tabs>
                <w:tab w:val="clear" w:pos="709"/>
              </w:tabs>
              <w:suppressAutoHyphens/>
              <w:spacing w:after="0"/>
              <w:ind w:left="0"/>
              <w:jc w:val="left"/>
              <w:rPr>
                <w:sz w:val="20"/>
                <w:szCs w:val="20"/>
              </w:rPr>
            </w:pPr>
          </w:p>
          <w:p w14:paraId="411AEED9" w14:textId="2510B5FC" w:rsidR="00870FF8" w:rsidRPr="005C78EE" w:rsidRDefault="00870FF8" w:rsidP="00C114BE">
            <w:pPr>
              <w:tabs>
                <w:tab w:val="clear" w:pos="709"/>
              </w:tabs>
              <w:suppressAutoHyphens/>
              <w:spacing w:after="0"/>
              <w:ind w:left="0"/>
              <w:jc w:val="left"/>
              <w:rPr>
                <w:sz w:val="20"/>
                <w:szCs w:val="20"/>
              </w:rPr>
            </w:pPr>
            <w:r>
              <w:rPr>
                <w:sz w:val="20"/>
                <w:szCs w:val="20"/>
              </w:rPr>
              <w:t xml:space="preserve">Otherwise, where a Declaration </w:t>
            </w:r>
            <w:r w:rsidR="00C114BE">
              <w:rPr>
                <w:sz w:val="20"/>
                <w:szCs w:val="20"/>
              </w:rPr>
              <w:t>Document</w:t>
            </w:r>
            <w:r>
              <w:rPr>
                <w:sz w:val="20"/>
                <w:szCs w:val="20"/>
              </w:rPr>
              <w:t xml:space="preserve"> fails validation, </w:t>
            </w:r>
            <w:r w:rsidR="003035DC">
              <w:rPr>
                <w:sz w:val="20"/>
                <w:szCs w:val="20"/>
              </w:rPr>
              <w:t xml:space="preserve">the </w:t>
            </w:r>
            <w:r>
              <w:rPr>
                <w:sz w:val="20"/>
                <w:szCs w:val="20"/>
              </w:rPr>
              <w:t>SVAA must provide a short explanation to the Supplier.</w:t>
            </w:r>
          </w:p>
        </w:tc>
        <w:tc>
          <w:tcPr>
            <w:tcW w:w="487" w:type="pct"/>
          </w:tcPr>
          <w:p w14:paraId="4149D9FE" w14:textId="7BCD8DE3" w:rsidR="005C78EE" w:rsidRPr="005C78EE" w:rsidRDefault="003E743B" w:rsidP="005C78EE">
            <w:pPr>
              <w:tabs>
                <w:tab w:val="clear" w:pos="709"/>
              </w:tabs>
              <w:suppressAutoHyphens/>
              <w:spacing w:after="0"/>
              <w:ind w:left="0"/>
              <w:jc w:val="left"/>
              <w:rPr>
                <w:sz w:val="20"/>
                <w:szCs w:val="20"/>
              </w:rPr>
            </w:pPr>
            <w:r>
              <w:rPr>
                <w:sz w:val="20"/>
                <w:szCs w:val="20"/>
              </w:rPr>
              <w:t>Electronic, or other method, as agreed.</w:t>
            </w:r>
          </w:p>
        </w:tc>
      </w:tr>
      <w:tr w:rsidR="00944D83" w:rsidRPr="005C78EE" w14:paraId="47CB026A" w14:textId="77777777" w:rsidTr="00F72B75">
        <w:tc>
          <w:tcPr>
            <w:tcW w:w="327" w:type="pct"/>
            <w:tcBorders>
              <w:bottom w:val="single" w:sz="4" w:space="0" w:color="auto"/>
            </w:tcBorders>
          </w:tcPr>
          <w:p w14:paraId="38AAE229" w14:textId="3FB1E124" w:rsidR="005C78EE" w:rsidRPr="005C78EE" w:rsidRDefault="00870FF8" w:rsidP="005C78EE">
            <w:pPr>
              <w:tabs>
                <w:tab w:val="clear" w:pos="709"/>
              </w:tabs>
              <w:suppressAutoHyphens/>
              <w:spacing w:after="0"/>
              <w:ind w:left="0"/>
              <w:jc w:val="left"/>
              <w:rPr>
                <w:sz w:val="20"/>
                <w:szCs w:val="20"/>
              </w:rPr>
            </w:pPr>
            <w:r>
              <w:rPr>
                <w:sz w:val="20"/>
                <w:szCs w:val="20"/>
              </w:rPr>
              <w:t>2.5</w:t>
            </w:r>
            <w:r w:rsidR="005C78EE" w:rsidRPr="005C78EE">
              <w:rPr>
                <w:sz w:val="20"/>
                <w:szCs w:val="20"/>
              </w:rPr>
              <w:t>.5</w:t>
            </w:r>
          </w:p>
        </w:tc>
        <w:tc>
          <w:tcPr>
            <w:tcW w:w="452" w:type="pct"/>
            <w:tcBorders>
              <w:bottom w:val="single" w:sz="4" w:space="0" w:color="auto"/>
            </w:tcBorders>
          </w:tcPr>
          <w:p w14:paraId="0EB3015C" w14:textId="6215A303" w:rsidR="005C78EE" w:rsidRPr="005C78EE" w:rsidRDefault="00870FF8" w:rsidP="005C78EE">
            <w:pPr>
              <w:tabs>
                <w:tab w:val="clear" w:pos="709"/>
              </w:tabs>
              <w:suppressAutoHyphens/>
              <w:spacing w:after="0"/>
              <w:ind w:left="0"/>
              <w:jc w:val="left"/>
              <w:rPr>
                <w:sz w:val="20"/>
                <w:szCs w:val="20"/>
              </w:rPr>
            </w:pPr>
            <w:r>
              <w:rPr>
                <w:sz w:val="20"/>
                <w:szCs w:val="20"/>
              </w:rPr>
              <w:t>Following receipt of 2.5</w:t>
            </w:r>
            <w:r w:rsidR="005C78EE" w:rsidRPr="005C78EE">
              <w:rPr>
                <w:sz w:val="20"/>
                <w:szCs w:val="20"/>
              </w:rPr>
              <w:t>.4</w:t>
            </w:r>
          </w:p>
        </w:tc>
        <w:tc>
          <w:tcPr>
            <w:tcW w:w="1526" w:type="pct"/>
            <w:tcBorders>
              <w:bottom w:val="single" w:sz="4" w:space="0" w:color="auto"/>
            </w:tcBorders>
          </w:tcPr>
          <w:p w14:paraId="0447DE53" w14:textId="260AD88F" w:rsidR="005C78EE" w:rsidRPr="005C78EE" w:rsidRDefault="003E743B" w:rsidP="003035DC">
            <w:pPr>
              <w:tabs>
                <w:tab w:val="clear" w:pos="709"/>
              </w:tabs>
              <w:suppressAutoHyphens/>
              <w:spacing w:after="0"/>
              <w:ind w:left="0"/>
              <w:jc w:val="left"/>
              <w:rPr>
                <w:sz w:val="20"/>
                <w:szCs w:val="20"/>
              </w:rPr>
            </w:pPr>
            <w:r>
              <w:rPr>
                <w:sz w:val="20"/>
                <w:szCs w:val="20"/>
              </w:rPr>
              <w:t>N</w:t>
            </w:r>
            <w:r w:rsidR="005C78EE" w:rsidRPr="005C78EE">
              <w:rPr>
                <w:sz w:val="20"/>
                <w:szCs w:val="20"/>
              </w:rPr>
              <w:t xml:space="preserve">otify the SVA </w:t>
            </w:r>
            <w:r w:rsidR="004815C1" w:rsidRPr="004815C1">
              <w:rPr>
                <w:sz w:val="20"/>
                <w:szCs w:val="20"/>
              </w:rPr>
              <w:t xml:space="preserve">Non-Final Demand </w:t>
            </w:r>
            <w:r w:rsidR="005C78EE" w:rsidRPr="005C78EE">
              <w:rPr>
                <w:sz w:val="20"/>
                <w:szCs w:val="20"/>
              </w:rPr>
              <w:t xml:space="preserve">Facility Operator </w:t>
            </w:r>
            <w:r w:rsidR="00B653FD">
              <w:rPr>
                <w:sz w:val="20"/>
                <w:szCs w:val="20"/>
              </w:rPr>
              <w:t>of the outcome of 2.5.3 and whether</w:t>
            </w:r>
            <w:r w:rsidR="003035DC">
              <w:rPr>
                <w:sz w:val="20"/>
                <w:szCs w:val="20"/>
              </w:rPr>
              <w:t xml:space="preserve"> the </w:t>
            </w:r>
            <w:r w:rsidR="005C78EE" w:rsidRPr="005C78EE">
              <w:rPr>
                <w:sz w:val="20"/>
                <w:szCs w:val="20"/>
              </w:rPr>
              <w:t>SVAA has updated its records</w:t>
            </w:r>
          </w:p>
        </w:tc>
        <w:tc>
          <w:tcPr>
            <w:tcW w:w="414" w:type="pct"/>
            <w:tcBorders>
              <w:bottom w:val="single" w:sz="4" w:space="0" w:color="auto"/>
            </w:tcBorders>
          </w:tcPr>
          <w:p w14:paraId="5428B698" w14:textId="76EEA472"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r w:rsidR="003E743B">
              <w:rPr>
                <w:sz w:val="20"/>
                <w:szCs w:val="20"/>
              </w:rPr>
              <w:t>(s)</w:t>
            </w:r>
          </w:p>
        </w:tc>
        <w:tc>
          <w:tcPr>
            <w:tcW w:w="430" w:type="pct"/>
            <w:tcBorders>
              <w:bottom w:val="single" w:sz="4" w:space="0" w:color="auto"/>
            </w:tcBorders>
          </w:tcPr>
          <w:p w14:paraId="38F1D802" w14:textId="45C88C06"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SVA </w:t>
            </w:r>
            <w:ins w:id="65" w:author="Colin Berry" w:date="2024-07-25T11:06:00Z">
              <w:r w:rsidR="00A649B0">
                <w:rPr>
                  <w:sz w:val="20"/>
                  <w:szCs w:val="20"/>
                </w:rPr>
                <w:t>[</w:t>
              </w:r>
              <w:r w:rsidR="00D616D7">
                <w:rPr>
                  <w:sz w:val="20"/>
                  <w:szCs w:val="20"/>
                </w:rPr>
                <w:t>H/</w:t>
              </w:r>
              <w:r w:rsidR="00A649B0">
                <w:rPr>
                  <w:sz w:val="20"/>
                  <w:szCs w:val="20"/>
                </w:rPr>
                <w:t>K</w:t>
              </w:r>
              <w:r w:rsidR="00D616D7">
                <w:rPr>
                  <w:sz w:val="20"/>
                  <w:szCs w:val="20"/>
                </w:rPr>
                <w:t>]</w:t>
              </w:r>
            </w:ins>
            <w:r w:rsidRPr="00547A06">
              <w:rPr>
                <w:sz w:val="20"/>
                <w:szCs w:val="20"/>
                <w:highlight w:val="yellow"/>
              </w:rPr>
              <w:t>Storage</w:t>
            </w:r>
            <w:r w:rsidRPr="005C78EE">
              <w:rPr>
                <w:sz w:val="20"/>
                <w:szCs w:val="20"/>
              </w:rPr>
              <w:t xml:space="preserve"> </w:t>
            </w:r>
            <w:r w:rsidR="004815C1">
              <w:rPr>
                <w:sz w:val="20"/>
                <w:szCs w:val="20"/>
              </w:rPr>
              <w:t xml:space="preserve">Non-Final </w:t>
            </w:r>
            <w:r w:rsidRPr="005C78EE">
              <w:rPr>
                <w:sz w:val="20"/>
                <w:szCs w:val="20"/>
              </w:rPr>
              <w:t>Facility Operator</w:t>
            </w:r>
          </w:p>
        </w:tc>
        <w:tc>
          <w:tcPr>
            <w:tcW w:w="1364" w:type="pct"/>
            <w:tcBorders>
              <w:bottom w:val="single" w:sz="4" w:space="0" w:color="auto"/>
            </w:tcBorders>
          </w:tcPr>
          <w:p w14:paraId="30F8A90F" w14:textId="0922B899" w:rsidR="005C78EE" w:rsidRPr="005C78EE" w:rsidRDefault="005C78EE" w:rsidP="005C78EE">
            <w:pPr>
              <w:tabs>
                <w:tab w:val="clear" w:pos="709"/>
              </w:tabs>
              <w:suppressAutoHyphens/>
              <w:spacing w:after="0"/>
              <w:ind w:left="0"/>
              <w:jc w:val="left"/>
              <w:rPr>
                <w:sz w:val="20"/>
                <w:szCs w:val="20"/>
              </w:rPr>
            </w:pPr>
            <w:r w:rsidRPr="005C78EE">
              <w:rPr>
                <w:sz w:val="20"/>
                <w:szCs w:val="20"/>
              </w:rPr>
              <w:t>Confirmation</w:t>
            </w:r>
            <w:r w:rsidR="00B653FD">
              <w:rPr>
                <w:sz w:val="20"/>
                <w:szCs w:val="20"/>
              </w:rPr>
              <w:t xml:space="preserve"> (or otherwise)</w:t>
            </w:r>
            <w:r w:rsidRPr="005C78EE">
              <w:rPr>
                <w:sz w:val="20"/>
                <w:szCs w:val="20"/>
              </w:rPr>
              <w:t xml:space="preserve"> that SVA </w:t>
            </w:r>
            <w:r w:rsidR="004815C1">
              <w:rPr>
                <w:sz w:val="20"/>
                <w:szCs w:val="20"/>
              </w:rPr>
              <w:t xml:space="preserve">Non-Final Demand </w:t>
            </w:r>
            <w:r w:rsidRPr="005C78EE">
              <w:rPr>
                <w:sz w:val="20"/>
                <w:szCs w:val="20"/>
              </w:rPr>
              <w:t>Facility’s Declaration has been updated as having/expected to cease/d.</w:t>
            </w:r>
          </w:p>
        </w:tc>
        <w:tc>
          <w:tcPr>
            <w:tcW w:w="487" w:type="pct"/>
            <w:tcBorders>
              <w:bottom w:val="single" w:sz="4" w:space="0" w:color="auto"/>
            </w:tcBorders>
          </w:tcPr>
          <w:p w14:paraId="4E7A603E" w14:textId="14108679"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Agreed between SVA  </w:t>
            </w:r>
            <w:r w:rsidR="00CA4940">
              <w:rPr>
                <w:sz w:val="20"/>
                <w:szCs w:val="20"/>
              </w:rPr>
              <w:t xml:space="preserve">Non Final Demand </w:t>
            </w:r>
            <w:r w:rsidRPr="005C78EE">
              <w:rPr>
                <w:sz w:val="20"/>
                <w:szCs w:val="20"/>
              </w:rPr>
              <w:t>Facility Operator and Supplier</w:t>
            </w:r>
          </w:p>
        </w:tc>
      </w:tr>
      <w:tr w:rsidR="00944D83" w:rsidRPr="005C78EE" w14:paraId="599D1509" w14:textId="77777777" w:rsidTr="00F72B75">
        <w:tc>
          <w:tcPr>
            <w:tcW w:w="327" w:type="pct"/>
            <w:tcBorders>
              <w:bottom w:val="single" w:sz="4" w:space="0" w:color="auto"/>
            </w:tcBorders>
          </w:tcPr>
          <w:p w14:paraId="522878D2" w14:textId="071D4891" w:rsidR="005C78EE" w:rsidRPr="005C78EE" w:rsidRDefault="00B653FD" w:rsidP="005C78EE">
            <w:pPr>
              <w:tabs>
                <w:tab w:val="clear" w:pos="709"/>
              </w:tabs>
              <w:suppressAutoHyphens/>
              <w:spacing w:after="0"/>
              <w:ind w:left="0"/>
              <w:jc w:val="left"/>
              <w:rPr>
                <w:sz w:val="20"/>
                <w:szCs w:val="20"/>
              </w:rPr>
            </w:pPr>
            <w:r>
              <w:rPr>
                <w:sz w:val="20"/>
                <w:szCs w:val="20"/>
              </w:rPr>
              <w:t>2.5</w:t>
            </w:r>
            <w:r w:rsidR="005C78EE" w:rsidRPr="005C78EE">
              <w:rPr>
                <w:sz w:val="20"/>
                <w:szCs w:val="20"/>
              </w:rPr>
              <w:t>.6</w:t>
            </w:r>
          </w:p>
        </w:tc>
        <w:tc>
          <w:tcPr>
            <w:tcW w:w="452" w:type="pct"/>
            <w:tcBorders>
              <w:bottom w:val="single" w:sz="4" w:space="0" w:color="auto"/>
            </w:tcBorders>
          </w:tcPr>
          <w:p w14:paraId="75AFE1BC" w14:textId="6863D315" w:rsidR="005C78EE" w:rsidRPr="005C78EE" w:rsidRDefault="00B653FD" w:rsidP="005C78EE">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2.5</w:t>
            </w:r>
            <w:r w:rsidR="005C78EE" w:rsidRPr="005C78EE">
              <w:rPr>
                <w:sz w:val="20"/>
                <w:szCs w:val="20"/>
              </w:rPr>
              <w:t>.3</w:t>
            </w:r>
          </w:p>
        </w:tc>
        <w:tc>
          <w:tcPr>
            <w:tcW w:w="1526" w:type="pct"/>
            <w:tcBorders>
              <w:bottom w:val="single" w:sz="4" w:space="0" w:color="auto"/>
            </w:tcBorders>
          </w:tcPr>
          <w:p w14:paraId="7773D424" w14:textId="1F456D0B" w:rsidR="005C78EE" w:rsidRPr="005C78EE" w:rsidRDefault="00906FCB" w:rsidP="005C78EE">
            <w:pPr>
              <w:tabs>
                <w:tab w:val="clear" w:pos="709"/>
              </w:tabs>
              <w:suppressAutoHyphens/>
              <w:spacing w:after="0"/>
              <w:ind w:left="0"/>
              <w:jc w:val="left"/>
              <w:rPr>
                <w:sz w:val="20"/>
                <w:szCs w:val="20"/>
              </w:rPr>
            </w:pPr>
            <w:r>
              <w:rPr>
                <w:sz w:val="20"/>
                <w:szCs w:val="20"/>
              </w:rPr>
              <w:t xml:space="preserve">Where a Declaration for an SVA </w:t>
            </w:r>
            <w:r w:rsidR="000132E4">
              <w:rPr>
                <w:sz w:val="20"/>
                <w:szCs w:val="20"/>
              </w:rPr>
              <w:t xml:space="preserve">Non-Final Demand </w:t>
            </w:r>
            <w:r>
              <w:rPr>
                <w:sz w:val="20"/>
                <w:szCs w:val="20"/>
              </w:rPr>
              <w:t xml:space="preserve">Facility </w:t>
            </w:r>
            <w:r w:rsidR="005C78EE" w:rsidRPr="005C78EE">
              <w:rPr>
                <w:sz w:val="20"/>
                <w:szCs w:val="20"/>
              </w:rPr>
              <w:t xml:space="preserve">has </w:t>
            </w:r>
            <w:r>
              <w:rPr>
                <w:sz w:val="20"/>
                <w:szCs w:val="20"/>
              </w:rPr>
              <w:t>ended or is due to end</w:t>
            </w:r>
            <w:r w:rsidR="005C78EE" w:rsidRPr="005C78EE">
              <w:rPr>
                <w:sz w:val="20"/>
                <w:szCs w:val="20"/>
              </w:rPr>
              <w:t>, determine whether, for each of the facility’s MSIDs, to instruct HHDA</w:t>
            </w:r>
            <w:bookmarkStart w:id="66" w:name="_Ref173851372"/>
            <w:ins w:id="67" w:author="Colin Berry" w:date="2024-08-06T10:47:00Z">
              <w:r w:rsidR="003E696D">
                <w:rPr>
                  <w:rStyle w:val="FootnoteReference"/>
                  <w:sz w:val="20"/>
                  <w:szCs w:val="20"/>
                </w:rPr>
                <w:footnoteReference w:id="24"/>
              </w:r>
            </w:ins>
            <w:bookmarkEnd w:id="66"/>
            <w:r w:rsidR="005C78EE" w:rsidRPr="005C78EE">
              <w:rPr>
                <w:sz w:val="20"/>
                <w:szCs w:val="20"/>
              </w:rPr>
              <w:t xml:space="preserve"> to cease reporting metered data to </w:t>
            </w:r>
            <w:r w:rsidR="003035DC">
              <w:rPr>
                <w:sz w:val="20"/>
                <w:szCs w:val="20"/>
              </w:rPr>
              <w:t xml:space="preserve">the </w:t>
            </w:r>
            <w:r w:rsidR="005C78EE" w:rsidRPr="005C78EE">
              <w:rPr>
                <w:sz w:val="20"/>
                <w:szCs w:val="20"/>
              </w:rPr>
              <w:t>SVAA</w:t>
            </w:r>
            <w:r w:rsidR="005C78EE" w:rsidRPr="005C78EE">
              <w:rPr>
                <w:sz w:val="20"/>
                <w:szCs w:val="20"/>
                <w:vertAlign w:val="superscript"/>
              </w:rPr>
              <w:footnoteReference w:id="25"/>
            </w:r>
            <w:r w:rsidR="005C78EE" w:rsidRPr="005C78EE">
              <w:rPr>
                <w:sz w:val="20"/>
                <w:szCs w:val="20"/>
              </w:rPr>
              <w:t>.</w:t>
            </w:r>
          </w:p>
          <w:p w14:paraId="319E6A2E" w14:textId="77777777" w:rsidR="005C78EE" w:rsidRPr="005C78EE" w:rsidRDefault="005C78EE" w:rsidP="005C78EE">
            <w:pPr>
              <w:tabs>
                <w:tab w:val="clear" w:pos="709"/>
              </w:tabs>
              <w:suppressAutoHyphens/>
              <w:spacing w:after="0"/>
              <w:ind w:left="0"/>
              <w:jc w:val="left"/>
              <w:rPr>
                <w:sz w:val="20"/>
                <w:szCs w:val="20"/>
              </w:rPr>
            </w:pPr>
          </w:p>
          <w:p w14:paraId="255C3F5A" w14:textId="7D1919D4" w:rsidR="005C78EE" w:rsidRPr="005C78EE" w:rsidRDefault="005C78EE" w:rsidP="005C78EE">
            <w:pPr>
              <w:tabs>
                <w:tab w:val="clear" w:pos="709"/>
              </w:tabs>
              <w:suppressAutoHyphens/>
              <w:spacing w:after="0"/>
              <w:ind w:left="0"/>
              <w:jc w:val="left"/>
              <w:rPr>
                <w:sz w:val="20"/>
                <w:szCs w:val="20"/>
              </w:rPr>
            </w:pPr>
            <w:r w:rsidRPr="005C78EE">
              <w:rPr>
                <w:sz w:val="20"/>
                <w:szCs w:val="20"/>
              </w:rPr>
              <w:t>If instruction required, follow BSCP503</w:t>
            </w:r>
            <w:r w:rsidR="003E743B">
              <w:rPr>
                <w:sz w:val="20"/>
                <w:szCs w:val="20"/>
              </w:rPr>
              <w:t xml:space="preserve"> Section</w:t>
            </w:r>
            <w:r w:rsidRPr="005C78EE">
              <w:rPr>
                <w:sz w:val="20"/>
                <w:szCs w:val="20"/>
              </w:rPr>
              <w:t xml:space="preserve"> 3.8.</w:t>
            </w:r>
          </w:p>
        </w:tc>
        <w:tc>
          <w:tcPr>
            <w:tcW w:w="414" w:type="pct"/>
            <w:tcBorders>
              <w:bottom w:val="single" w:sz="4" w:space="0" w:color="auto"/>
            </w:tcBorders>
          </w:tcPr>
          <w:p w14:paraId="5EF734F6"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30" w:type="pct"/>
            <w:tcBorders>
              <w:bottom w:val="single" w:sz="4" w:space="0" w:color="auto"/>
            </w:tcBorders>
          </w:tcPr>
          <w:p w14:paraId="4CB7B654" w14:textId="38993B1B" w:rsidR="005C78EE" w:rsidRPr="005C78EE" w:rsidRDefault="005C78EE" w:rsidP="005C78EE">
            <w:pPr>
              <w:tabs>
                <w:tab w:val="clear" w:pos="709"/>
              </w:tabs>
              <w:suppressAutoHyphens/>
              <w:spacing w:after="0"/>
              <w:ind w:left="0"/>
              <w:jc w:val="left"/>
              <w:rPr>
                <w:sz w:val="20"/>
                <w:szCs w:val="20"/>
              </w:rPr>
            </w:pPr>
            <w:r w:rsidRPr="005C78EE">
              <w:rPr>
                <w:sz w:val="20"/>
                <w:szCs w:val="20"/>
              </w:rPr>
              <w:t>HHDA</w:t>
            </w:r>
            <w:ins w:id="73" w:author="Colin Berry" w:date="2024-08-06T15:42:00Z">
              <w:r w:rsidR="001F0E29">
                <w:rPr>
                  <w:sz w:val="20"/>
                  <w:szCs w:val="20"/>
                </w:rPr>
                <w:fldChar w:fldCharType="begin"/>
              </w:r>
              <w:r w:rsidR="001F0E29">
                <w:rPr>
                  <w:sz w:val="20"/>
                  <w:szCs w:val="20"/>
                </w:rPr>
                <w:instrText xml:space="preserve"> NOTEREF _Ref173851372 \f \h </w:instrText>
              </w:r>
            </w:ins>
            <w:r w:rsidR="001F0E29">
              <w:rPr>
                <w:sz w:val="20"/>
                <w:szCs w:val="20"/>
              </w:rPr>
            </w:r>
            <w:r w:rsidR="001F0E29">
              <w:rPr>
                <w:sz w:val="20"/>
                <w:szCs w:val="20"/>
              </w:rPr>
              <w:fldChar w:fldCharType="separate"/>
            </w:r>
            <w:ins w:id="74" w:author="Colin Berry" w:date="2024-08-06T15:42:00Z">
              <w:r w:rsidR="001F0E29" w:rsidRPr="001F0E29">
                <w:rPr>
                  <w:rStyle w:val="FootnoteReference"/>
                  <w:rPrChange w:id="75" w:author="Colin Berry" w:date="2024-08-06T15:42:00Z">
                    <w:rPr>
                      <w:sz w:val="20"/>
                      <w:szCs w:val="20"/>
                    </w:rPr>
                  </w:rPrChange>
                </w:rPr>
                <w:t>24</w:t>
              </w:r>
              <w:r w:rsidR="001F0E29">
                <w:rPr>
                  <w:sz w:val="20"/>
                  <w:szCs w:val="20"/>
                </w:rPr>
                <w:fldChar w:fldCharType="end"/>
              </w:r>
            </w:ins>
          </w:p>
        </w:tc>
        <w:tc>
          <w:tcPr>
            <w:tcW w:w="1364" w:type="pct"/>
            <w:tcBorders>
              <w:bottom w:val="single" w:sz="4" w:space="0" w:color="auto"/>
            </w:tcBorders>
          </w:tcPr>
          <w:p w14:paraId="3EDAA31C" w14:textId="39FA32E4" w:rsidR="005C78EE" w:rsidRPr="005C78EE" w:rsidRDefault="005C78EE" w:rsidP="005C78EE">
            <w:pPr>
              <w:tabs>
                <w:tab w:val="clear" w:pos="709"/>
              </w:tabs>
              <w:suppressAutoHyphens/>
              <w:spacing w:after="0"/>
              <w:ind w:left="0"/>
              <w:jc w:val="left"/>
              <w:rPr>
                <w:sz w:val="20"/>
                <w:szCs w:val="20"/>
              </w:rPr>
            </w:pPr>
            <w:r w:rsidRPr="005C78EE">
              <w:rPr>
                <w:sz w:val="20"/>
                <w:szCs w:val="20"/>
              </w:rPr>
              <w:t>D0354</w:t>
            </w:r>
            <w:r w:rsidR="006955D2">
              <w:rPr>
                <w:sz w:val="20"/>
              </w:rPr>
              <w:t>– Metering System Reporting Notification</w:t>
            </w:r>
            <w:r w:rsidR="006955D2">
              <w:rPr>
                <w:rStyle w:val="FootnoteReference"/>
                <w:sz w:val="20"/>
              </w:rPr>
              <w:footnoteReference w:id="26"/>
            </w:r>
          </w:p>
        </w:tc>
        <w:tc>
          <w:tcPr>
            <w:tcW w:w="487" w:type="pct"/>
            <w:tcBorders>
              <w:bottom w:val="single" w:sz="4" w:space="0" w:color="auto"/>
            </w:tcBorders>
          </w:tcPr>
          <w:p w14:paraId="64B046E8" w14:textId="69515456" w:rsidR="005C78EE" w:rsidRPr="005C78EE" w:rsidRDefault="006955D2" w:rsidP="005C78EE">
            <w:pPr>
              <w:tabs>
                <w:tab w:val="clear" w:pos="709"/>
              </w:tabs>
              <w:suppressAutoHyphens/>
              <w:spacing w:after="0"/>
              <w:ind w:left="0"/>
              <w:jc w:val="left"/>
              <w:rPr>
                <w:sz w:val="20"/>
                <w:szCs w:val="20"/>
              </w:rPr>
            </w:pPr>
            <w:r>
              <w:rPr>
                <w:sz w:val="20"/>
                <w:szCs w:val="20"/>
              </w:rPr>
              <w:t>Electronic, or other method, as agreed.</w:t>
            </w:r>
          </w:p>
        </w:tc>
      </w:tr>
    </w:tbl>
    <w:p w14:paraId="02C09D93" w14:textId="64E80920" w:rsidR="00B653FD" w:rsidRDefault="00B653FD">
      <w:pPr>
        <w:tabs>
          <w:tab w:val="clear" w:pos="709"/>
        </w:tabs>
        <w:spacing w:after="0"/>
        <w:ind w:left="0"/>
        <w:jc w:val="left"/>
        <w:rPr>
          <w:sz w:val="20"/>
          <w:szCs w:val="20"/>
        </w:rPr>
      </w:pPr>
      <w:r>
        <w:rPr>
          <w:sz w:val="20"/>
          <w:szCs w:val="20"/>
        </w:rPr>
        <w:br w:type="page"/>
      </w:r>
    </w:p>
    <w:p w14:paraId="190E43C5" w14:textId="62CC6530" w:rsidR="00B653FD" w:rsidRPr="005C78EE" w:rsidRDefault="00B653FD" w:rsidP="008A2A66">
      <w:pPr>
        <w:pStyle w:val="Heading2"/>
      </w:pPr>
      <w:bookmarkStart w:id="77" w:name="_Toc165554461"/>
      <w:r>
        <w:lastRenderedPageBreak/>
        <w:t>2.6</w:t>
      </w:r>
      <w:r w:rsidRPr="005C78EE">
        <w:tab/>
        <w:t xml:space="preserve">SVA </w:t>
      </w:r>
      <w:r w:rsidR="000132E4" w:rsidRPr="000132E4">
        <w:t xml:space="preserve">Non-Final Demand </w:t>
      </w:r>
      <w:r w:rsidRPr="005C78EE">
        <w:t xml:space="preserve">Facilities – </w:t>
      </w:r>
      <w:r>
        <w:t xml:space="preserve">enforced withdrawal of an SVA </w:t>
      </w:r>
      <w:r w:rsidR="000132E4" w:rsidRPr="000132E4">
        <w:t xml:space="preserve">Non-Final Demand </w:t>
      </w:r>
      <w:r>
        <w:t>Facility’s declaration</w:t>
      </w:r>
      <w:r w:rsidR="0048253D">
        <w:rPr>
          <w:rStyle w:val="FootnoteReference"/>
          <w:szCs w:val="20"/>
        </w:rPr>
        <w:footnoteReference w:id="27"/>
      </w:r>
      <w:bookmarkEnd w:id="77"/>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81"/>
        <w:gridCol w:w="1232"/>
        <w:gridCol w:w="4241"/>
        <w:gridCol w:w="1128"/>
        <w:gridCol w:w="1173"/>
        <w:gridCol w:w="3787"/>
        <w:gridCol w:w="1554"/>
      </w:tblGrid>
      <w:tr w:rsidR="00B653FD" w:rsidRPr="005C78EE" w14:paraId="1B691D25" w14:textId="77777777" w:rsidTr="003E743B">
        <w:trPr>
          <w:tblHeader/>
        </w:trPr>
        <w:tc>
          <w:tcPr>
            <w:tcW w:w="315" w:type="pct"/>
          </w:tcPr>
          <w:p w14:paraId="534A9D3B"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REF</w:t>
            </w:r>
          </w:p>
        </w:tc>
        <w:tc>
          <w:tcPr>
            <w:tcW w:w="440" w:type="pct"/>
          </w:tcPr>
          <w:p w14:paraId="707EB0E7"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WHEN</w:t>
            </w:r>
          </w:p>
        </w:tc>
        <w:tc>
          <w:tcPr>
            <w:tcW w:w="1515" w:type="pct"/>
          </w:tcPr>
          <w:p w14:paraId="47559144"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ACTION</w:t>
            </w:r>
          </w:p>
        </w:tc>
        <w:tc>
          <w:tcPr>
            <w:tcW w:w="403" w:type="pct"/>
          </w:tcPr>
          <w:p w14:paraId="38B2C794"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FROM</w:t>
            </w:r>
          </w:p>
        </w:tc>
        <w:tc>
          <w:tcPr>
            <w:tcW w:w="419" w:type="pct"/>
          </w:tcPr>
          <w:p w14:paraId="3D9F457E"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TO</w:t>
            </w:r>
          </w:p>
        </w:tc>
        <w:tc>
          <w:tcPr>
            <w:tcW w:w="1353" w:type="pct"/>
          </w:tcPr>
          <w:p w14:paraId="2239CC9D"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INFORMATION REQUIRED</w:t>
            </w:r>
          </w:p>
        </w:tc>
        <w:tc>
          <w:tcPr>
            <w:tcW w:w="555" w:type="pct"/>
          </w:tcPr>
          <w:p w14:paraId="1E6B74B6"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METHOD</w:t>
            </w:r>
          </w:p>
        </w:tc>
      </w:tr>
      <w:tr w:rsidR="00B653FD" w:rsidRPr="005C78EE" w14:paraId="3BA12C3B" w14:textId="77777777" w:rsidTr="003E743B">
        <w:tc>
          <w:tcPr>
            <w:tcW w:w="315" w:type="pct"/>
          </w:tcPr>
          <w:p w14:paraId="6B360810" w14:textId="22C51C92" w:rsidR="00B653FD" w:rsidRPr="005C78EE" w:rsidRDefault="008A6454" w:rsidP="00CF06C6">
            <w:pPr>
              <w:tabs>
                <w:tab w:val="clear" w:pos="709"/>
              </w:tabs>
              <w:suppressAutoHyphens/>
              <w:spacing w:after="0"/>
              <w:ind w:left="0"/>
              <w:jc w:val="left"/>
              <w:rPr>
                <w:sz w:val="20"/>
                <w:szCs w:val="20"/>
              </w:rPr>
            </w:pPr>
            <w:r>
              <w:rPr>
                <w:sz w:val="20"/>
                <w:szCs w:val="20"/>
              </w:rPr>
              <w:t>2.6.1</w:t>
            </w:r>
          </w:p>
        </w:tc>
        <w:tc>
          <w:tcPr>
            <w:tcW w:w="440" w:type="pct"/>
          </w:tcPr>
          <w:p w14:paraId="12E038D0" w14:textId="6D43940E" w:rsidR="00B653FD" w:rsidRPr="005C78EE" w:rsidRDefault="00B653FD" w:rsidP="008A6454">
            <w:pPr>
              <w:tabs>
                <w:tab w:val="clear" w:pos="709"/>
              </w:tabs>
              <w:suppressAutoHyphens/>
              <w:spacing w:after="0"/>
              <w:ind w:left="0"/>
              <w:jc w:val="left"/>
              <w:rPr>
                <w:sz w:val="20"/>
                <w:szCs w:val="20"/>
              </w:rPr>
            </w:pPr>
            <w:r w:rsidRPr="005C78EE">
              <w:rPr>
                <w:sz w:val="20"/>
                <w:szCs w:val="20"/>
              </w:rPr>
              <w:t xml:space="preserve">Where </w:t>
            </w:r>
            <w:r w:rsidR="003035DC">
              <w:rPr>
                <w:sz w:val="20"/>
                <w:szCs w:val="20"/>
              </w:rPr>
              <w:t xml:space="preserve">the </w:t>
            </w:r>
            <w:r w:rsidRPr="005C78EE">
              <w:rPr>
                <w:sz w:val="20"/>
                <w:szCs w:val="20"/>
              </w:rPr>
              <w:t xml:space="preserve">SVAA </w:t>
            </w:r>
            <w:r w:rsidR="008A6454">
              <w:rPr>
                <w:sz w:val="20"/>
                <w:szCs w:val="20"/>
              </w:rPr>
              <w:t>identifies a need to end a declaration or is instructed by the BSC Panel (via BSCCo) to end a declaration.</w:t>
            </w:r>
          </w:p>
        </w:tc>
        <w:tc>
          <w:tcPr>
            <w:tcW w:w="1515" w:type="pct"/>
          </w:tcPr>
          <w:p w14:paraId="4971384C" w14:textId="258186B8" w:rsidR="00B653FD" w:rsidRPr="005C78EE" w:rsidRDefault="003E743B" w:rsidP="003E743B">
            <w:pPr>
              <w:tabs>
                <w:tab w:val="clear" w:pos="709"/>
              </w:tabs>
              <w:suppressAutoHyphens/>
              <w:spacing w:after="0"/>
              <w:ind w:left="0"/>
              <w:jc w:val="left"/>
              <w:rPr>
                <w:sz w:val="20"/>
                <w:szCs w:val="20"/>
              </w:rPr>
            </w:pPr>
            <w:r>
              <w:rPr>
                <w:sz w:val="20"/>
                <w:szCs w:val="20"/>
              </w:rPr>
              <w:t>U</w:t>
            </w:r>
            <w:r w:rsidR="00B653FD" w:rsidRPr="005C78EE">
              <w:rPr>
                <w:sz w:val="20"/>
                <w:szCs w:val="20"/>
              </w:rPr>
              <w:t xml:space="preserve">pdate the details of each SVA </w:t>
            </w:r>
            <w:r w:rsidR="000132E4" w:rsidRPr="000132E4">
              <w:rPr>
                <w:sz w:val="20"/>
                <w:szCs w:val="20"/>
              </w:rPr>
              <w:t xml:space="preserve">Non-Final Demand </w:t>
            </w:r>
            <w:r w:rsidR="00B653FD" w:rsidRPr="005C78EE">
              <w:rPr>
                <w:sz w:val="20"/>
                <w:szCs w:val="20"/>
              </w:rPr>
              <w:t>Facility identified</w:t>
            </w:r>
            <w:r w:rsidR="008A6454">
              <w:rPr>
                <w:sz w:val="20"/>
                <w:szCs w:val="20"/>
              </w:rPr>
              <w:t xml:space="preserve"> by or</w:t>
            </w:r>
            <w:r w:rsidR="00B653FD" w:rsidRPr="005C78EE">
              <w:rPr>
                <w:sz w:val="20"/>
                <w:szCs w:val="20"/>
              </w:rPr>
              <w:t xml:space="preserve"> to it</w:t>
            </w:r>
            <w:r w:rsidR="00C114BE">
              <w:rPr>
                <w:rStyle w:val="FootnoteReference"/>
                <w:sz w:val="20"/>
                <w:szCs w:val="20"/>
              </w:rPr>
              <w:footnoteReference w:id="28"/>
            </w:r>
            <w:r w:rsidR="00B653FD" w:rsidRPr="005C78EE">
              <w:rPr>
                <w:sz w:val="20"/>
                <w:szCs w:val="20"/>
              </w:rPr>
              <w:t xml:space="preserve"> to cease being a valid declared facility.</w:t>
            </w:r>
          </w:p>
        </w:tc>
        <w:tc>
          <w:tcPr>
            <w:tcW w:w="403" w:type="pct"/>
          </w:tcPr>
          <w:p w14:paraId="1789868A" w14:textId="77777777" w:rsidR="00B653FD" w:rsidRPr="005C78EE" w:rsidRDefault="00B653FD" w:rsidP="00CF06C6">
            <w:pPr>
              <w:tabs>
                <w:tab w:val="clear" w:pos="709"/>
              </w:tabs>
              <w:suppressAutoHyphens/>
              <w:spacing w:after="0"/>
              <w:ind w:left="0"/>
              <w:jc w:val="left"/>
              <w:rPr>
                <w:sz w:val="20"/>
                <w:szCs w:val="20"/>
              </w:rPr>
            </w:pPr>
            <w:r w:rsidRPr="005C78EE">
              <w:rPr>
                <w:sz w:val="20"/>
                <w:szCs w:val="20"/>
              </w:rPr>
              <w:t>SVAA</w:t>
            </w:r>
          </w:p>
        </w:tc>
        <w:tc>
          <w:tcPr>
            <w:tcW w:w="419" w:type="pct"/>
          </w:tcPr>
          <w:p w14:paraId="11FB2830" w14:textId="77777777" w:rsidR="00B653FD" w:rsidRPr="005C78EE" w:rsidRDefault="00B653FD" w:rsidP="00CF06C6">
            <w:pPr>
              <w:tabs>
                <w:tab w:val="clear" w:pos="709"/>
              </w:tabs>
              <w:suppressAutoHyphens/>
              <w:spacing w:after="0"/>
              <w:ind w:left="0"/>
              <w:jc w:val="left"/>
              <w:rPr>
                <w:sz w:val="20"/>
                <w:szCs w:val="20"/>
              </w:rPr>
            </w:pPr>
          </w:p>
        </w:tc>
        <w:tc>
          <w:tcPr>
            <w:tcW w:w="1353" w:type="pct"/>
          </w:tcPr>
          <w:p w14:paraId="6B417AEC" w14:textId="77777777" w:rsidR="00B653FD" w:rsidRPr="005C78EE" w:rsidRDefault="00B653FD" w:rsidP="00CF06C6">
            <w:pPr>
              <w:tabs>
                <w:tab w:val="clear" w:pos="709"/>
              </w:tabs>
              <w:suppressAutoHyphens/>
              <w:spacing w:after="0"/>
              <w:ind w:left="0"/>
              <w:jc w:val="left"/>
              <w:rPr>
                <w:sz w:val="20"/>
                <w:szCs w:val="20"/>
              </w:rPr>
            </w:pPr>
          </w:p>
        </w:tc>
        <w:tc>
          <w:tcPr>
            <w:tcW w:w="555" w:type="pct"/>
          </w:tcPr>
          <w:p w14:paraId="4A15A67F" w14:textId="77777777" w:rsidR="00B653FD" w:rsidRPr="005C78EE" w:rsidRDefault="00B653FD" w:rsidP="00CF06C6">
            <w:pPr>
              <w:tabs>
                <w:tab w:val="clear" w:pos="709"/>
              </w:tabs>
              <w:suppressAutoHyphens/>
              <w:spacing w:after="0"/>
              <w:ind w:left="0"/>
              <w:jc w:val="left"/>
              <w:rPr>
                <w:sz w:val="20"/>
                <w:szCs w:val="20"/>
              </w:rPr>
            </w:pPr>
            <w:r w:rsidRPr="005C78EE">
              <w:rPr>
                <w:sz w:val="20"/>
                <w:szCs w:val="20"/>
              </w:rPr>
              <w:t>Internal SVAA process</w:t>
            </w:r>
          </w:p>
        </w:tc>
      </w:tr>
      <w:tr w:rsidR="003E743B" w:rsidRPr="005C78EE" w14:paraId="5CB2E411" w14:textId="77777777" w:rsidTr="003E743B">
        <w:tc>
          <w:tcPr>
            <w:tcW w:w="315" w:type="pct"/>
          </w:tcPr>
          <w:p w14:paraId="312AA1F6" w14:textId="223B9CEF" w:rsidR="003E743B" w:rsidRPr="005C78EE" w:rsidRDefault="003E743B" w:rsidP="003E743B">
            <w:pPr>
              <w:tabs>
                <w:tab w:val="clear" w:pos="709"/>
              </w:tabs>
              <w:suppressAutoHyphens/>
              <w:spacing w:after="0"/>
              <w:ind w:left="0"/>
              <w:jc w:val="left"/>
              <w:rPr>
                <w:sz w:val="20"/>
                <w:szCs w:val="20"/>
              </w:rPr>
            </w:pPr>
            <w:r>
              <w:rPr>
                <w:sz w:val="20"/>
                <w:szCs w:val="20"/>
              </w:rPr>
              <w:t>2.6.2</w:t>
            </w:r>
          </w:p>
        </w:tc>
        <w:tc>
          <w:tcPr>
            <w:tcW w:w="440" w:type="pct"/>
          </w:tcPr>
          <w:p w14:paraId="4B941BA1" w14:textId="311988FA" w:rsidR="003E743B" w:rsidRPr="005C78EE" w:rsidRDefault="003E743B" w:rsidP="003E743B">
            <w:pPr>
              <w:tabs>
                <w:tab w:val="clear" w:pos="709"/>
              </w:tabs>
              <w:suppressAutoHyphens/>
              <w:spacing w:after="0"/>
              <w:ind w:left="0"/>
              <w:jc w:val="left"/>
              <w:rPr>
                <w:sz w:val="20"/>
                <w:szCs w:val="20"/>
              </w:rPr>
            </w:pPr>
            <w:r>
              <w:rPr>
                <w:sz w:val="20"/>
                <w:szCs w:val="20"/>
              </w:rPr>
              <w:t>Within 1WD of 2.6.1</w:t>
            </w:r>
          </w:p>
        </w:tc>
        <w:tc>
          <w:tcPr>
            <w:tcW w:w="1515" w:type="pct"/>
          </w:tcPr>
          <w:p w14:paraId="0BF4D159" w14:textId="6BD41CEB" w:rsidR="003E743B" w:rsidRPr="005C78EE" w:rsidRDefault="003E743B" w:rsidP="003E743B">
            <w:pPr>
              <w:tabs>
                <w:tab w:val="clear" w:pos="709"/>
              </w:tabs>
              <w:suppressAutoHyphens/>
              <w:spacing w:after="0"/>
              <w:ind w:left="0"/>
              <w:jc w:val="left"/>
              <w:rPr>
                <w:sz w:val="20"/>
                <w:szCs w:val="20"/>
              </w:rPr>
            </w:pPr>
            <w:r w:rsidRPr="005C78EE">
              <w:rPr>
                <w:sz w:val="20"/>
                <w:szCs w:val="20"/>
              </w:rPr>
              <w:t>Notify th</w:t>
            </w:r>
            <w:r>
              <w:rPr>
                <w:sz w:val="20"/>
                <w:szCs w:val="20"/>
              </w:rPr>
              <w:t>e Supplier</w:t>
            </w:r>
            <w:r w:rsidR="0038315C">
              <w:rPr>
                <w:sz w:val="20"/>
                <w:szCs w:val="20"/>
              </w:rPr>
              <w:t>(s)</w:t>
            </w:r>
            <w:r>
              <w:rPr>
                <w:sz w:val="20"/>
                <w:szCs w:val="20"/>
              </w:rPr>
              <w:t xml:space="preserve"> of the action taken</w:t>
            </w:r>
            <w:r w:rsidRPr="005C78EE">
              <w:rPr>
                <w:sz w:val="20"/>
                <w:szCs w:val="20"/>
              </w:rPr>
              <w:t>.</w:t>
            </w:r>
          </w:p>
        </w:tc>
        <w:tc>
          <w:tcPr>
            <w:tcW w:w="403" w:type="pct"/>
          </w:tcPr>
          <w:p w14:paraId="4A0FFF59"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SVAA</w:t>
            </w:r>
          </w:p>
        </w:tc>
        <w:tc>
          <w:tcPr>
            <w:tcW w:w="419" w:type="pct"/>
          </w:tcPr>
          <w:p w14:paraId="62C3E620" w14:textId="1D627A1D" w:rsidR="003E743B" w:rsidRPr="005C78EE" w:rsidRDefault="003E743B" w:rsidP="003E743B">
            <w:pPr>
              <w:tabs>
                <w:tab w:val="clear" w:pos="709"/>
              </w:tabs>
              <w:suppressAutoHyphens/>
              <w:spacing w:after="0"/>
              <w:ind w:left="0"/>
              <w:jc w:val="left"/>
              <w:rPr>
                <w:sz w:val="20"/>
                <w:szCs w:val="20"/>
              </w:rPr>
            </w:pPr>
            <w:r w:rsidRPr="005C78EE">
              <w:rPr>
                <w:sz w:val="20"/>
                <w:szCs w:val="20"/>
              </w:rPr>
              <w:t>Supplier</w:t>
            </w:r>
            <w:r w:rsidR="0038315C">
              <w:rPr>
                <w:sz w:val="20"/>
                <w:szCs w:val="20"/>
              </w:rPr>
              <w:t>(s)</w:t>
            </w:r>
          </w:p>
        </w:tc>
        <w:tc>
          <w:tcPr>
            <w:tcW w:w="1353" w:type="pct"/>
          </w:tcPr>
          <w:p w14:paraId="20A9FEC3" w14:textId="105D9477" w:rsidR="003E743B" w:rsidRPr="005C78EE" w:rsidRDefault="003E743B" w:rsidP="003E743B">
            <w:pPr>
              <w:tabs>
                <w:tab w:val="clear" w:pos="709"/>
              </w:tabs>
              <w:suppressAutoHyphens/>
              <w:spacing w:after="0"/>
              <w:ind w:left="0"/>
              <w:jc w:val="left"/>
              <w:rPr>
                <w:sz w:val="20"/>
                <w:szCs w:val="20"/>
              </w:rPr>
            </w:pPr>
            <w:r>
              <w:rPr>
                <w:sz w:val="20"/>
                <w:szCs w:val="20"/>
              </w:rPr>
              <w:t>The SVAA must provide a short explanation to the Supplier</w:t>
            </w:r>
            <w:r w:rsidR="0038315C">
              <w:rPr>
                <w:sz w:val="20"/>
                <w:szCs w:val="20"/>
              </w:rPr>
              <w:t>(s)</w:t>
            </w:r>
            <w:r>
              <w:rPr>
                <w:sz w:val="20"/>
                <w:szCs w:val="20"/>
              </w:rPr>
              <w:t>.</w:t>
            </w:r>
          </w:p>
        </w:tc>
        <w:tc>
          <w:tcPr>
            <w:tcW w:w="555" w:type="pct"/>
          </w:tcPr>
          <w:p w14:paraId="349F41FA" w14:textId="3BA8B8CF" w:rsidR="003E743B" w:rsidRPr="005C78EE" w:rsidRDefault="003E743B" w:rsidP="003E743B">
            <w:pPr>
              <w:tabs>
                <w:tab w:val="clear" w:pos="709"/>
              </w:tabs>
              <w:suppressAutoHyphens/>
              <w:spacing w:after="0"/>
              <w:ind w:left="0"/>
              <w:jc w:val="left"/>
              <w:rPr>
                <w:sz w:val="20"/>
                <w:szCs w:val="20"/>
              </w:rPr>
            </w:pPr>
            <w:r>
              <w:rPr>
                <w:sz w:val="20"/>
                <w:szCs w:val="20"/>
              </w:rPr>
              <w:t>Electronic, or other method, as agreed.</w:t>
            </w:r>
          </w:p>
        </w:tc>
      </w:tr>
      <w:tr w:rsidR="003E743B" w:rsidRPr="005C78EE" w14:paraId="56B57B57" w14:textId="77777777" w:rsidTr="003E743B">
        <w:tc>
          <w:tcPr>
            <w:tcW w:w="315" w:type="pct"/>
            <w:tcBorders>
              <w:bottom w:val="single" w:sz="4" w:space="0" w:color="auto"/>
            </w:tcBorders>
          </w:tcPr>
          <w:p w14:paraId="55E44E9E" w14:textId="20E48CD6" w:rsidR="003E743B" w:rsidRPr="005C78EE" w:rsidRDefault="003E743B" w:rsidP="003E743B">
            <w:pPr>
              <w:tabs>
                <w:tab w:val="clear" w:pos="709"/>
              </w:tabs>
              <w:suppressAutoHyphens/>
              <w:spacing w:after="0"/>
              <w:ind w:left="0"/>
              <w:jc w:val="left"/>
              <w:rPr>
                <w:sz w:val="20"/>
                <w:szCs w:val="20"/>
              </w:rPr>
            </w:pPr>
            <w:r>
              <w:rPr>
                <w:sz w:val="20"/>
                <w:szCs w:val="20"/>
              </w:rPr>
              <w:t>2.6.3</w:t>
            </w:r>
          </w:p>
        </w:tc>
        <w:tc>
          <w:tcPr>
            <w:tcW w:w="440" w:type="pct"/>
            <w:tcBorders>
              <w:bottom w:val="single" w:sz="4" w:space="0" w:color="auto"/>
            </w:tcBorders>
          </w:tcPr>
          <w:p w14:paraId="32A8F990" w14:textId="7DFED9A2" w:rsidR="003E743B" w:rsidRPr="005C78EE" w:rsidRDefault="003E743B" w:rsidP="003E743B">
            <w:pPr>
              <w:tabs>
                <w:tab w:val="clear" w:pos="709"/>
              </w:tabs>
              <w:suppressAutoHyphens/>
              <w:spacing w:after="0"/>
              <w:ind w:left="0"/>
              <w:jc w:val="left"/>
              <w:rPr>
                <w:sz w:val="20"/>
                <w:szCs w:val="20"/>
              </w:rPr>
            </w:pPr>
            <w:r>
              <w:rPr>
                <w:sz w:val="20"/>
                <w:szCs w:val="20"/>
              </w:rPr>
              <w:t>Following receipt of 2.6.2</w:t>
            </w:r>
          </w:p>
        </w:tc>
        <w:tc>
          <w:tcPr>
            <w:tcW w:w="1515" w:type="pct"/>
            <w:tcBorders>
              <w:bottom w:val="single" w:sz="4" w:space="0" w:color="auto"/>
            </w:tcBorders>
          </w:tcPr>
          <w:p w14:paraId="5D3BA570" w14:textId="751A0C98" w:rsidR="003E743B" w:rsidRPr="005C78EE" w:rsidRDefault="003E743B" w:rsidP="003E743B">
            <w:pPr>
              <w:tabs>
                <w:tab w:val="clear" w:pos="709"/>
              </w:tabs>
              <w:suppressAutoHyphens/>
              <w:spacing w:after="0"/>
              <w:ind w:left="0"/>
              <w:jc w:val="left"/>
              <w:rPr>
                <w:sz w:val="20"/>
                <w:szCs w:val="20"/>
              </w:rPr>
            </w:pPr>
            <w:r>
              <w:rPr>
                <w:sz w:val="20"/>
                <w:szCs w:val="20"/>
              </w:rPr>
              <w:t>N</w:t>
            </w:r>
            <w:r w:rsidRPr="005C78EE">
              <w:rPr>
                <w:sz w:val="20"/>
                <w:szCs w:val="20"/>
              </w:rPr>
              <w:t xml:space="preserve">otify the SVA </w:t>
            </w:r>
            <w:r w:rsidR="000132E4" w:rsidRPr="000132E4">
              <w:rPr>
                <w:sz w:val="20"/>
                <w:szCs w:val="20"/>
              </w:rPr>
              <w:t xml:space="preserve">Non-Final Demand </w:t>
            </w:r>
            <w:r w:rsidRPr="005C78EE">
              <w:rPr>
                <w:sz w:val="20"/>
                <w:szCs w:val="20"/>
              </w:rPr>
              <w:t xml:space="preserve">Facility Operator </w:t>
            </w:r>
            <w:r>
              <w:rPr>
                <w:sz w:val="20"/>
                <w:szCs w:val="20"/>
              </w:rPr>
              <w:t>of the outcome of 2.6.2</w:t>
            </w:r>
          </w:p>
        </w:tc>
        <w:tc>
          <w:tcPr>
            <w:tcW w:w="403" w:type="pct"/>
            <w:tcBorders>
              <w:bottom w:val="single" w:sz="4" w:space="0" w:color="auto"/>
            </w:tcBorders>
          </w:tcPr>
          <w:p w14:paraId="5446A270"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Supplier</w:t>
            </w:r>
          </w:p>
        </w:tc>
        <w:tc>
          <w:tcPr>
            <w:tcW w:w="419" w:type="pct"/>
            <w:tcBorders>
              <w:bottom w:val="single" w:sz="4" w:space="0" w:color="auto"/>
            </w:tcBorders>
          </w:tcPr>
          <w:p w14:paraId="34D279FB" w14:textId="03621590" w:rsidR="003E743B" w:rsidRPr="005C78EE" w:rsidRDefault="003E743B" w:rsidP="003E743B">
            <w:pPr>
              <w:tabs>
                <w:tab w:val="clear" w:pos="709"/>
              </w:tabs>
              <w:suppressAutoHyphens/>
              <w:spacing w:after="0"/>
              <w:ind w:left="0"/>
              <w:jc w:val="left"/>
              <w:rPr>
                <w:sz w:val="20"/>
                <w:szCs w:val="20"/>
              </w:rPr>
            </w:pPr>
            <w:r w:rsidRPr="005C78EE">
              <w:rPr>
                <w:sz w:val="20"/>
                <w:szCs w:val="20"/>
              </w:rPr>
              <w:t xml:space="preserve">SVA </w:t>
            </w:r>
            <w:r w:rsidR="000132E4" w:rsidRPr="000132E4">
              <w:rPr>
                <w:sz w:val="20"/>
                <w:szCs w:val="20"/>
              </w:rPr>
              <w:t xml:space="preserve">Non-Final Demand </w:t>
            </w:r>
            <w:r w:rsidRPr="005C78EE">
              <w:rPr>
                <w:sz w:val="20"/>
                <w:szCs w:val="20"/>
              </w:rPr>
              <w:t>Facility Operator</w:t>
            </w:r>
          </w:p>
        </w:tc>
        <w:tc>
          <w:tcPr>
            <w:tcW w:w="1353" w:type="pct"/>
            <w:tcBorders>
              <w:bottom w:val="single" w:sz="4" w:space="0" w:color="auto"/>
            </w:tcBorders>
          </w:tcPr>
          <w:p w14:paraId="099E5D1E" w14:textId="099EA830" w:rsidR="003E743B" w:rsidRPr="005C78EE" w:rsidRDefault="003E743B" w:rsidP="003E743B">
            <w:pPr>
              <w:tabs>
                <w:tab w:val="clear" w:pos="709"/>
              </w:tabs>
              <w:suppressAutoHyphens/>
              <w:spacing w:after="0"/>
              <w:ind w:left="0"/>
              <w:jc w:val="left"/>
              <w:rPr>
                <w:sz w:val="20"/>
                <w:szCs w:val="20"/>
              </w:rPr>
            </w:pPr>
          </w:p>
        </w:tc>
        <w:tc>
          <w:tcPr>
            <w:tcW w:w="555" w:type="pct"/>
            <w:tcBorders>
              <w:bottom w:val="single" w:sz="4" w:space="0" w:color="auto"/>
            </w:tcBorders>
          </w:tcPr>
          <w:p w14:paraId="1B66ED97" w14:textId="64E1EFFB" w:rsidR="003E743B" w:rsidRPr="005C78EE" w:rsidRDefault="003E743B" w:rsidP="003E743B">
            <w:pPr>
              <w:tabs>
                <w:tab w:val="clear" w:pos="709"/>
              </w:tabs>
              <w:suppressAutoHyphens/>
              <w:spacing w:after="0"/>
              <w:ind w:left="0"/>
              <w:jc w:val="left"/>
              <w:rPr>
                <w:sz w:val="20"/>
                <w:szCs w:val="20"/>
              </w:rPr>
            </w:pPr>
            <w:r w:rsidRPr="005C78EE">
              <w:rPr>
                <w:sz w:val="20"/>
                <w:szCs w:val="20"/>
              </w:rPr>
              <w:t xml:space="preserve">Agreed between SVA </w:t>
            </w:r>
            <w:r w:rsidR="000132E4" w:rsidRPr="000132E4">
              <w:rPr>
                <w:sz w:val="20"/>
                <w:szCs w:val="20"/>
              </w:rPr>
              <w:t xml:space="preserve">Non-Final Demand </w:t>
            </w:r>
            <w:r w:rsidRPr="005C78EE">
              <w:rPr>
                <w:sz w:val="20"/>
                <w:szCs w:val="20"/>
              </w:rPr>
              <w:t>Facility Operator and Supplier</w:t>
            </w:r>
          </w:p>
        </w:tc>
      </w:tr>
      <w:tr w:rsidR="003E743B" w:rsidRPr="005C78EE" w14:paraId="62153FBD" w14:textId="77777777" w:rsidTr="008B688F">
        <w:trPr>
          <w:cantSplit/>
        </w:trPr>
        <w:tc>
          <w:tcPr>
            <w:tcW w:w="315" w:type="pct"/>
            <w:tcBorders>
              <w:bottom w:val="single" w:sz="4" w:space="0" w:color="auto"/>
            </w:tcBorders>
          </w:tcPr>
          <w:p w14:paraId="0B49AF5F" w14:textId="57EE2924" w:rsidR="003E743B" w:rsidRPr="005C78EE" w:rsidRDefault="003E743B" w:rsidP="003E743B">
            <w:pPr>
              <w:tabs>
                <w:tab w:val="clear" w:pos="709"/>
              </w:tabs>
              <w:suppressAutoHyphens/>
              <w:spacing w:after="0"/>
              <w:ind w:left="0"/>
              <w:jc w:val="left"/>
              <w:rPr>
                <w:sz w:val="20"/>
                <w:szCs w:val="20"/>
              </w:rPr>
            </w:pPr>
            <w:r>
              <w:rPr>
                <w:sz w:val="20"/>
                <w:szCs w:val="20"/>
              </w:rPr>
              <w:lastRenderedPageBreak/>
              <w:t>2.6.4</w:t>
            </w:r>
          </w:p>
        </w:tc>
        <w:tc>
          <w:tcPr>
            <w:tcW w:w="440" w:type="pct"/>
            <w:tcBorders>
              <w:bottom w:val="single" w:sz="4" w:space="0" w:color="auto"/>
            </w:tcBorders>
          </w:tcPr>
          <w:p w14:paraId="24D97F2B" w14:textId="2D462259" w:rsidR="003E743B" w:rsidRPr="005C78EE" w:rsidRDefault="003E743B" w:rsidP="003E743B">
            <w:pPr>
              <w:tabs>
                <w:tab w:val="clear" w:pos="709"/>
              </w:tabs>
              <w:suppressAutoHyphens/>
              <w:spacing w:after="0"/>
              <w:ind w:left="0"/>
              <w:jc w:val="left"/>
              <w:rPr>
                <w:sz w:val="20"/>
                <w:szCs w:val="20"/>
              </w:rPr>
            </w:pPr>
            <w:r>
              <w:rPr>
                <w:sz w:val="20"/>
                <w:szCs w:val="20"/>
              </w:rPr>
              <w:t>Within 1WD of 2.6.1</w:t>
            </w:r>
          </w:p>
        </w:tc>
        <w:tc>
          <w:tcPr>
            <w:tcW w:w="1515" w:type="pct"/>
            <w:tcBorders>
              <w:bottom w:val="single" w:sz="4" w:space="0" w:color="auto"/>
            </w:tcBorders>
          </w:tcPr>
          <w:p w14:paraId="46F05C2D" w14:textId="7D8C5D50" w:rsidR="003E743B" w:rsidRPr="005C78EE" w:rsidRDefault="00906FCB" w:rsidP="003E743B">
            <w:pPr>
              <w:tabs>
                <w:tab w:val="clear" w:pos="709"/>
              </w:tabs>
              <w:suppressAutoHyphens/>
              <w:spacing w:after="0"/>
              <w:ind w:left="0"/>
              <w:jc w:val="left"/>
              <w:rPr>
                <w:sz w:val="20"/>
                <w:szCs w:val="20"/>
              </w:rPr>
            </w:pPr>
            <w:r>
              <w:rPr>
                <w:sz w:val="20"/>
                <w:szCs w:val="20"/>
              </w:rPr>
              <w:t xml:space="preserve">Where a Declaration for an SVA </w:t>
            </w:r>
            <w:r w:rsidR="000132E4">
              <w:rPr>
                <w:sz w:val="20"/>
                <w:szCs w:val="20"/>
              </w:rPr>
              <w:t>Non-Final</w:t>
            </w:r>
            <w:ins w:id="78" w:author="Colin Berry" w:date="2024-08-06T15:38:00Z">
              <w:r w:rsidR="004428A5">
                <w:rPr>
                  <w:sz w:val="20"/>
                  <w:szCs w:val="20"/>
                </w:rPr>
                <w:t xml:space="preserve"> [H/</w:t>
              </w:r>
              <w:proofErr w:type="gramStart"/>
              <w:r w:rsidR="004428A5">
                <w:rPr>
                  <w:sz w:val="20"/>
                  <w:szCs w:val="20"/>
                </w:rPr>
                <w:t>K]Demand</w:t>
              </w:r>
              <w:proofErr w:type="gramEnd"/>
              <w:r w:rsidR="004428A5">
                <w:rPr>
                  <w:sz w:val="20"/>
                  <w:szCs w:val="20"/>
                </w:rPr>
                <w:t xml:space="preserve"> </w:t>
              </w:r>
            </w:ins>
            <w:r>
              <w:rPr>
                <w:sz w:val="20"/>
                <w:szCs w:val="20"/>
              </w:rPr>
              <w:t xml:space="preserve">Facility </w:t>
            </w:r>
            <w:r w:rsidRPr="005C78EE">
              <w:rPr>
                <w:sz w:val="20"/>
                <w:szCs w:val="20"/>
              </w:rPr>
              <w:t xml:space="preserve">has </w:t>
            </w:r>
            <w:r>
              <w:rPr>
                <w:sz w:val="20"/>
                <w:szCs w:val="20"/>
              </w:rPr>
              <w:t>ended or is due to end</w:t>
            </w:r>
            <w:r w:rsidR="003E743B" w:rsidRPr="005C78EE">
              <w:rPr>
                <w:sz w:val="20"/>
                <w:szCs w:val="20"/>
              </w:rPr>
              <w:t>, determine whether, for each of the facility’s MSIDs, to instruct HHDA</w:t>
            </w:r>
            <w:bookmarkStart w:id="79" w:name="_Ref173851329"/>
            <w:ins w:id="80" w:author="Colin Berry" w:date="2024-08-06T15:40:00Z">
              <w:r w:rsidR="001F0E29">
                <w:rPr>
                  <w:rStyle w:val="FootnoteReference"/>
                  <w:sz w:val="20"/>
                  <w:szCs w:val="20"/>
                </w:rPr>
                <w:footnoteReference w:id="29"/>
              </w:r>
            </w:ins>
            <w:bookmarkEnd w:id="79"/>
            <w:r w:rsidR="003E743B" w:rsidRPr="005C78EE">
              <w:rPr>
                <w:sz w:val="20"/>
                <w:szCs w:val="20"/>
              </w:rPr>
              <w:t xml:space="preserve"> to cease reporting metered data to </w:t>
            </w:r>
            <w:r w:rsidR="003E743B">
              <w:rPr>
                <w:sz w:val="20"/>
                <w:szCs w:val="20"/>
              </w:rPr>
              <w:t xml:space="preserve">the </w:t>
            </w:r>
            <w:r w:rsidR="003E743B" w:rsidRPr="005C78EE">
              <w:rPr>
                <w:sz w:val="20"/>
                <w:szCs w:val="20"/>
              </w:rPr>
              <w:t>SVAA</w:t>
            </w:r>
            <w:r w:rsidR="003E743B" w:rsidRPr="005C78EE">
              <w:rPr>
                <w:sz w:val="20"/>
                <w:szCs w:val="20"/>
                <w:vertAlign w:val="superscript"/>
              </w:rPr>
              <w:footnoteReference w:id="30"/>
            </w:r>
            <w:r w:rsidR="003E743B" w:rsidRPr="005C78EE">
              <w:rPr>
                <w:sz w:val="20"/>
                <w:szCs w:val="20"/>
              </w:rPr>
              <w:t>.</w:t>
            </w:r>
          </w:p>
          <w:p w14:paraId="0E0D1619" w14:textId="77777777" w:rsidR="003E743B" w:rsidRPr="005C78EE" w:rsidRDefault="003E743B" w:rsidP="003E743B">
            <w:pPr>
              <w:tabs>
                <w:tab w:val="clear" w:pos="709"/>
              </w:tabs>
              <w:suppressAutoHyphens/>
              <w:spacing w:after="0"/>
              <w:ind w:left="0"/>
              <w:jc w:val="left"/>
              <w:rPr>
                <w:sz w:val="20"/>
                <w:szCs w:val="20"/>
              </w:rPr>
            </w:pPr>
          </w:p>
          <w:p w14:paraId="27157834"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If instruction required, follow BSCP503 3.8.</w:t>
            </w:r>
          </w:p>
        </w:tc>
        <w:tc>
          <w:tcPr>
            <w:tcW w:w="403" w:type="pct"/>
            <w:tcBorders>
              <w:bottom w:val="single" w:sz="4" w:space="0" w:color="auto"/>
            </w:tcBorders>
          </w:tcPr>
          <w:p w14:paraId="7DB1226D"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SVAA</w:t>
            </w:r>
          </w:p>
        </w:tc>
        <w:tc>
          <w:tcPr>
            <w:tcW w:w="419" w:type="pct"/>
            <w:tcBorders>
              <w:bottom w:val="single" w:sz="4" w:space="0" w:color="auto"/>
            </w:tcBorders>
          </w:tcPr>
          <w:p w14:paraId="0F82B101" w14:textId="546E845C" w:rsidR="003E743B" w:rsidRPr="005C78EE" w:rsidRDefault="003E743B" w:rsidP="003E743B">
            <w:pPr>
              <w:tabs>
                <w:tab w:val="clear" w:pos="709"/>
              </w:tabs>
              <w:suppressAutoHyphens/>
              <w:spacing w:after="0"/>
              <w:ind w:left="0"/>
              <w:jc w:val="left"/>
              <w:rPr>
                <w:sz w:val="20"/>
                <w:szCs w:val="20"/>
              </w:rPr>
            </w:pPr>
            <w:r w:rsidRPr="005C78EE">
              <w:rPr>
                <w:sz w:val="20"/>
                <w:szCs w:val="20"/>
              </w:rPr>
              <w:t>HHDA</w:t>
            </w:r>
            <w:ins w:id="88" w:author="Colin Berry" w:date="2024-08-06T15:41:00Z">
              <w:r w:rsidR="001F0E29" w:rsidRPr="001F0E29">
                <w:rPr>
                  <w:sz w:val="20"/>
                  <w:szCs w:val="20"/>
                </w:rPr>
                <w:fldChar w:fldCharType="begin"/>
              </w:r>
              <w:r w:rsidR="001F0E29" w:rsidRPr="001F0E29">
                <w:rPr>
                  <w:sz w:val="20"/>
                  <w:szCs w:val="20"/>
                </w:rPr>
                <w:instrText xml:space="preserve"> NOTEREF _Ref173851329 \f \h </w:instrText>
              </w:r>
            </w:ins>
            <w:r w:rsidR="001F0E29">
              <w:rPr>
                <w:sz w:val="20"/>
                <w:szCs w:val="20"/>
              </w:rPr>
              <w:instrText xml:space="preserve"> \* MERGEFORMAT </w:instrText>
            </w:r>
            <w:r w:rsidR="001F0E29" w:rsidRPr="001F0E29">
              <w:rPr>
                <w:sz w:val="20"/>
                <w:szCs w:val="20"/>
              </w:rPr>
            </w:r>
            <w:r w:rsidR="001F0E29" w:rsidRPr="001F0E29">
              <w:rPr>
                <w:sz w:val="20"/>
                <w:szCs w:val="20"/>
              </w:rPr>
              <w:fldChar w:fldCharType="separate"/>
            </w:r>
            <w:ins w:id="89" w:author="Colin Berry" w:date="2024-08-06T15:41:00Z">
              <w:r w:rsidR="001F0E29" w:rsidRPr="001F0E29">
                <w:rPr>
                  <w:rStyle w:val="FootnoteReference"/>
                  <w:rPrChange w:id="90" w:author="Colin Berry" w:date="2024-08-06T15:42:00Z">
                    <w:rPr>
                      <w:sz w:val="20"/>
                      <w:szCs w:val="20"/>
                    </w:rPr>
                  </w:rPrChange>
                </w:rPr>
                <w:t>29</w:t>
              </w:r>
              <w:r w:rsidR="001F0E29" w:rsidRPr="001F0E29">
                <w:rPr>
                  <w:sz w:val="20"/>
                  <w:szCs w:val="20"/>
                </w:rPr>
                <w:fldChar w:fldCharType="end"/>
              </w:r>
            </w:ins>
          </w:p>
        </w:tc>
        <w:tc>
          <w:tcPr>
            <w:tcW w:w="1353" w:type="pct"/>
            <w:tcBorders>
              <w:bottom w:val="single" w:sz="4" w:space="0" w:color="auto"/>
            </w:tcBorders>
          </w:tcPr>
          <w:p w14:paraId="23CD1B27" w14:textId="7C8DBEBB" w:rsidR="003E743B" w:rsidRPr="005C78EE" w:rsidRDefault="003E743B" w:rsidP="003E743B">
            <w:pPr>
              <w:tabs>
                <w:tab w:val="clear" w:pos="709"/>
              </w:tabs>
              <w:suppressAutoHyphens/>
              <w:spacing w:after="0"/>
              <w:ind w:left="0"/>
              <w:jc w:val="left"/>
              <w:rPr>
                <w:sz w:val="20"/>
                <w:szCs w:val="20"/>
              </w:rPr>
            </w:pPr>
            <w:r w:rsidRPr="005C78EE">
              <w:rPr>
                <w:sz w:val="20"/>
                <w:szCs w:val="20"/>
              </w:rPr>
              <w:t>D0354</w:t>
            </w:r>
            <w:r>
              <w:rPr>
                <w:sz w:val="20"/>
                <w:szCs w:val="20"/>
              </w:rPr>
              <w:t xml:space="preserve"> </w:t>
            </w:r>
            <w:r>
              <w:rPr>
                <w:sz w:val="20"/>
              </w:rPr>
              <w:t>– Metering System Reporting Notification</w:t>
            </w:r>
            <w:r>
              <w:rPr>
                <w:rStyle w:val="FootnoteReference"/>
                <w:sz w:val="20"/>
              </w:rPr>
              <w:footnoteReference w:id="31"/>
            </w:r>
          </w:p>
        </w:tc>
        <w:tc>
          <w:tcPr>
            <w:tcW w:w="555" w:type="pct"/>
            <w:tcBorders>
              <w:bottom w:val="single" w:sz="4" w:space="0" w:color="auto"/>
            </w:tcBorders>
          </w:tcPr>
          <w:p w14:paraId="0E976BF5" w14:textId="0640BE6A" w:rsidR="003E743B" w:rsidRPr="005C78EE" w:rsidRDefault="003E743B" w:rsidP="003E743B">
            <w:pPr>
              <w:tabs>
                <w:tab w:val="clear" w:pos="709"/>
              </w:tabs>
              <w:suppressAutoHyphens/>
              <w:spacing w:after="0"/>
              <w:ind w:left="0"/>
              <w:jc w:val="left"/>
              <w:rPr>
                <w:sz w:val="20"/>
                <w:szCs w:val="20"/>
              </w:rPr>
            </w:pPr>
            <w:r>
              <w:rPr>
                <w:sz w:val="20"/>
                <w:szCs w:val="20"/>
              </w:rPr>
              <w:t>Electronic, or other method, as agreed.</w:t>
            </w:r>
          </w:p>
        </w:tc>
      </w:tr>
    </w:tbl>
    <w:p w14:paraId="17906689" w14:textId="0E588FB7" w:rsidR="00A43867" w:rsidRDefault="00A43867">
      <w:pPr>
        <w:tabs>
          <w:tab w:val="clear" w:pos="709"/>
        </w:tabs>
        <w:spacing w:after="0"/>
        <w:ind w:left="0"/>
        <w:jc w:val="left"/>
        <w:rPr>
          <w:b/>
          <w:szCs w:val="20"/>
        </w:rPr>
      </w:pPr>
    </w:p>
    <w:p w14:paraId="2916F58E" w14:textId="28440E13" w:rsidR="00B653FD" w:rsidRPr="005C78EE" w:rsidRDefault="00651C80" w:rsidP="00BF5F5B">
      <w:pPr>
        <w:pStyle w:val="Heading2"/>
        <w:ind w:left="709" w:hanging="709"/>
        <w:rPr>
          <w:szCs w:val="20"/>
        </w:rPr>
      </w:pPr>
      <w:bookmarkStart w:id="91" w:name="_Toc165554462"/>
      <w:ins w:id="92" w:author="CP1599" w:date="2024-09-05T11:13:00Z" w16du:dateUtc="2024-09-05T10:13:00Z">
        <w:r>
          <w:rPr>
            <w:szCs w:val="20"/>
          </w:rPr>
          <w:t>[CP1599</w:t>
        </w:r>
      </w:ins>
      <w:ins w:id="93" w:author="CP1599" w:date="2024-09-05T11:14:00Z" w16du:dateUtc="2024-09-05T10:14:00Z">
        <w:r>
          <w:rPr>
            <w:szCs w:val="20"/>
          </w:rPr>
          <w:t>]</w:t>
        </w:r>
      </w:ins>
      <w:r w:rsidR="00B653FD">
        <w:rPr>
          <w:szCs w:val="20"/>
        </w:rPr>
        <w:t>2.7</w:t>
      </w:r>
      <w:r w:rsidR="00B653FD" w:rsidRPr="005C78EE">
        <w:rPr>
          <w:szCs w:val="20"/>
        </w:rPr>
        <w:tab/>
        <w:t xml:space="preserve">SVA </w:t>
      </w:r>
      <w:r w:rsidR="000132E4">
        <w:rPr>
          <w:szCs w:val="20"/>
        </w:rPr>
        <w:t xml:space="preserve">Non- Final Demand </w:t>
      </w:r>
      <w:r w:rsidR="00B653FD" w:rsidRPr="005C78EE">
        <w:rPr>
          <w:szCs w:val="20"/>
        </w:rPr>
        <w:t>Facilities –</w:t>
      </w:r>
      <w:r w:rsidR="003F58CC">
        <w:rPr>
          <w:szCs w:val="20"/>
        </w:rPr>
        <w:t xml:space="preserve"> </w:t>
      </w:r>
      <w:r w:rsidR="00B653FD">
        <w:rPr>
          <w:szCs w:val="20"/>
        </w:rPr>
        <w:t xml:space="preserve">withdrawal of an SVA </w:t>
      </w:r>
      <w:r w:rsidR="000132E4">
        <w:rPr>
          <w:szCs w:val="20"/>
        </w:rPr>
        <w:t xml:space="preserve">Non- Final Demand </w:t>
      </w:r>
      <w:r w:rsidR="00B653FD">
        <w:rPr>
          <w:szCs w:val="20"/>
        </w:rPr>
        <w:t>Operator</w:t>
      </w:r>
      <w:r w:rsidR="00A61CA9">
        <w:rPr>
          <w:rStyle w:val="FootnoteReference"/>
          <w:szCs w:val="20"/>
        </w:rPr>
        <w:footnoteReference w:id="32"/>
      </w:r>
      <w:bookmarkEnd w:id="9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714"/>
        <w:gridCol w:w="1148"/>
        <w:gridCol w:w="3989"/>
        <w:gridCol w:w="960"/>
        <w:gridCol w:w="1996"/>
        <w:gridCol w:w="3619"/>
        <w:gridCol w:w="1570"/>
      </w:tblGrid>
      <w:tr w:rsidR="00944D83" w:rsidRPr="005C78EE" w14:paraId="19B64ED4" w14:textId="77777777" w:rsidTr="008B688F">
        <w:trPr>
          <w:tblHeader/>
        </w:trPr>
        <w:tc>
          <w:tcPr>
            <w:tcW w:w="255" w:type="pct"/>
          </w:tcPr>
          <w:p w14:paraId="70D711CA"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REF</w:t>
            </w:r>
          </w:p>
        </w:tc>
        <w:tc>
          <w:tcPr>
            <w:tcW w:w="410" w:type="pct"/>
          </w:tcPr>
          <w:p w14:paraId="05D25DFC"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WHEN</w:t>
            </w:r>
          </w:p>
        </w:tc>
        <w:tc>
          <w:tcPr>
            <w:tcW w:w="1425" w:type="pct"/>
          </w:tcPr>
          <w:p w14:paraId="726C39BA"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ACTION</w:t>
            </w:r>
          </w:p>
        </w:tc>
        <w:tc>
          <w:tcPr>
            <w:tcW w:w="343" w:type="pct"/>
          </w:tcPr>
          <w:p w14:paraId="3CEF82B7"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FROM</w:t>
            </w:r>
          </w:p>
        </w:tc>
        <w:tc>
          <w:tcPr>
            <w:tcW w:w="713" w:type="pct"/>
          </w:tcPr>
          <w:p w14:paraId="4B7680EB"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TO</w:t>
            </w:r>
          </w:p>
        </w:tc>
        <w:tc>
          <w:tcPr>
            <w:tcW w:w="1293" w:type="pct"/>
          </w:tcPr>
          <w:p w14:paraId="1C3C9A6E"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INFORMATION REQUIRED</w:t>
            </w:r>
          </w:p>
        </w:tc>
        <w:tc>
          <w:tcPr>
            <w:tcW w:w="561" w:type="pct"/>
          </w:tcPr>
          <w:p w14:paraId="5BFD2661"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METHOD</w:t>
            </w:r>
          </w:p>
        </w:tc>
      </w:tr>
      <w:tr w:rsidR="0066548C" w:rsidRPr="005C78EE" w14:paraId="6F08EDF6" w14:textId="77777777" w:rsidTr="008B688F">
        <w:tc>
          <w:tcPr>
            <w:tcW w:w="255" w:type="pct"/>
          </w:tcPr>
          <w:p w14:paraId="01FACA99" w14:textId="1FBADDDA" w:rsidR="00B653FD" w:rsidRPr="005C78EE" w:rsidRDefault="00B653FD" w:rsidP="00E43045">
            <w:pPr>
              <w:tabs>
                <w:tab w:val="clear" w:pos="709"/>
              </w:tabs>
              <w:suppressAutoHyphens/>
              <w:spacing w:after="0"/>
              <w:ind w:left="0"/>
              <w:jc w:val="left"/>
              <w:rPr>
                <w:sz w:val="20"/>
                <w:szCs w:val="20"/>
              </w:rPr>
            </w:pPr>
            <w:r>
              <w:rPr>
                <w:sz w:val="20"/>
                <w:szCs w:val="20"/>
              </w:rPr>
              <w:t>2.</w:t>
            </w:r>
            <w:r w:rsidR="00E43045">
              <w:rPr>
                <w:sz w:val="20"/>
                <w:szCs w:val="20"/>
              </w:rPr>
              <w:t>7</w:t>
            </w:r>
            <w:r w:rsidRPr="005C78EE">
              <w:rPr>
                <w:sz w:val="20"/>
                <w:szCs w:val="20"/>
              </w:rPr>
              <w:t>.1</w:t>
            </w:r>
          </w:p>
        </w:tc>
        <w:tc>
          <w:tcPr>
            <w:tcW w:w="410" w:type="pct"/>
          </w:tcPr>
          <w:p w14:paraId="0D3B102C" w14:textId="539F01B3" w:rsidR="00B653FD" w:rsidRPr="005C78EE" w:rsidRDefault="00B653FD" w:rsidP="00982DA0">
            <w:pPr>
              <w:tabs>
                <w:tab w:val="clear" w:pos="709"/>
              </w:tabs>
              <w:suppressAutoHyphens/>
              <w:spacing w:after="0"/>
              <w:ind w:left="0"/>
              <w:jc w:val="left"/>
              <w:rPr>
                <w:sz w:val="20"/>
                <w:szCs w:val="20"/>
              </w:rPr>
            </w:pPr>
            <w:r w:rsidRPr="005C78EE">
              <w:rPr>
                <w:sz w:val="20"/>
                <w:szCs w:val="20"/>
              </w:rPr>
              <w:t>As soon as a</w:t>
            </w:r>
            <w:r>
              <w:rPr>
                <w:sz w:val="20"/>
                <w:szCs w:val="20"/>
              </w:rPr>
              <w:t>n</w:t>
            </w:r>
            <w:r w:rsidRPr="005C78EE">
              <w:rPr>
                <w:sz w:val="20"/>
                <w:szCs w:val="20"/>
              </w:rPr>
              <w:t xml:space="preserve"> SVA </w:t>
            </w:r>
            <w:r w:rsidR="000132E4" w:rsidRPr="000132E4">
              <w:rPr>
                <w:sz w:val="20"/>
                <w:szCs w:val="20"/>
              </w:rPr>
              <w:t xml:space="preserve">Non- Final Demand </w:t>
            </w:r>
            <w:r w:rsidRPr="005C78EE">
              <w:rPr>
                <w:sz w:val="20"/>
                <w:szCs w:val="20"/>
              </w:rPr>
              <w:t xml:space="preserve">Facility Operator identifies that </w:t>
            </w:r>
            <w:r w:rsidR="00982DA0">
              <w:rPr>
                <w:sz w:val="20"/>
                <w:szCs w:val="20"/>
              </w:rPr>
              <w:t xml:space="preserve">it must or would like to cease to be an SVA </w:t>
            </w:r>
            <w:r w:rsidR="000132E4" w:rsidRPr="000132E4">
              <w:rPr>
                <w:sz w:val="20"/>
                <w:szCs w:val="20"/>
              </w:rPr>
              <w:t xml:space="preserve">Non- Final Demand </w:t>
            </w:r>
            <w:r w:rsidR="00982DA0">
              <w:rPr>
                <w:sz w:val="20"/>
                <w:szCs w:val="20"/>
              </w:rPr>
              <w:t>Operator</w:t>
            </w:r>
          </w:p>
        </w:tc>
        <w:tc>
          <w:tcPr>
            <w:tcW w:w="1425" w:type="pct"/>
          </w:tcPr>
          <w:p w14:paraId="2DE8317E" w14:textId="27C28F2A" w:rsidR="00B653FD" w:rsidRPr="003C0CDC" w:rsidRDefault="00982DA0" w:rsidP="00982DA0">
            <w:pPr>
              <w:tabs>
                <w:tab w:val="clear" w:pos="709"/>
              </w:tabs>
              <w:suppressAutoHyphens/>
              <w:spacing w:after="0"/>
              <w:ind w:left="0"/>
              <w:jc w:val="left"/>
              <w:rPr>
                <w:sz w:val="20"/>
                <w:szCs w:val="20"/>
              </w:rPr>
            </w:pPr>
            <w:r w:rsidRPr="003C0CDC">
              <w:rPr>
                <w:sz w:val="20"/>
                <w:szCs w:val="20"/>
              </w:rPr>
              <w:t>S</w:t>
            </w:r>
            <w:r w:rsidR="00B653FD" w:rsidRPr="003C0CDC">
              <w:rPr>
                <w:sz w:val="20"/>
                <w:szCs w:val="20"/>
              </w:rPr>
              <w:t>end a</w:t>
            </w:r>
            <w:r w:rsidR="0093618C" w:rsidRPr="003C0CDC">
              <w:rPr>
                <w:sz w:val="20"/>
                <w:szCs w:val="20"/>
              </w:rPr>
              <w:t xml:space="preserve"> SVA </w:t>
            </w:r>
            <w:r w:rsidR="00DA3BAC" w:rsidRPr="00DA3BAC">
              <w:rPr>
                <w:sz w:val="20"/>
                <w:szCs w:val="20"/>
              </w:rPr>
              <w:t xml:space="preserve">Non- Final Demand </w:t>
            </w:r>
            <w:r w:rsidRPr="00BF5F5B">
              <w:rPr>
                <w:sz w:val="20"/>
                <w:szCs w:val="20"/>
              </w:rPr>
              <w:t>Operator Withdrawal letter</w:t>
            </w:r>
            <w:r w:rsidRPr="003C0CDC">
              <w:rPr>
                <w:sz w:val="20"/>
                <w:szCs w:val="20"/>
              </w:rPr>
              <w:t xml:space="preserve"> to </w:t>
            </w:r>
            <w:r w:rsidR="008E5DC6" w:rsidRPr="003C0CDC">
              <w:rPr>
                <w:sz w:val="20"/>
                <w:szCs w:val="20"/>
              </w:rPr>
              <w:t xml:space="preserve">the </w:t>
            </w:r>
            <w:r w:rsidRPr="003C0CDC">
              <w:rPr>
                <w:sz w:val="20"/>
                <w:szCs w:val="20"/>
              </w:rPr>
              <w:t>SVAA</w:t>
            </w:r>
          </w:p>
        </w:tc>
        <w:tc>
          <w:tcPr>
            <w:tcW w:w="343" w:type="pct"/>
          </w:tcPr>
          <w:p w14:paraId="3FBF8083" w14:textId="6DFB13E6" w:rsidR="00B653FD" w:rsidRPr="00576809" w:rsidRDefault="00B653FD" w:rsidP="00CF06C6">
            <w:pPr>
              <w:tabs>
                <w:tab w:val="clear" w:pos="709"/>
              </w:tabs>
              <w:suppressAutoHyphens/>
              <w:spacing w:after="0"/>
              <w:ind w:left="0"/>
              <w:jc w:val="left"/>
              <w:rPr>
                <w:sz w:val="20"/>
                <w:szCs w:val="20"/>
              </w:rPr>
            </w:pPr>
            <w:r w:rsidRPr="00576809">
              <w:rPr>
                <w:sz w:val="20"/>
                <w:szCs w:val="20"/>
              </w:rPr>
              <w:t xml:space="preserve">SVA </w:t>
            </w:r>
            <w:r w:rsidR="00DA3BAC" w:rsidRPr="00DA3BAC">
              <w:rPr>
                <w:sz w:val="20"/>
                <w:szCs w:val="20"/>
              </w:rPr>
              <w:t xml:space="preserve">Non- Final Demand </w:t>
            </w:r>
            <w:r w:rsidRPr="00576809">
              <w:rPr>
                <w:sz w:val="20"/>
                <w:szCs w:val="20"/>
              </w:rPr>
              <w:t>Facility Operator</w:t>
            </w:r>
          </w:p>
        </w:tc>
        <w:tc>
          <w:tcPr>
            <w:tcW w:w="713" w:type="pct"/>
          </w:tcPr>
          <w:p w14:paraId="30B1F2B3" w14:textId="5964F45E" w:rsidR="00B653FD" w:rsidRPr="002841DC" w:rsidRDefault="0066548C" w:rsidP="00CF06C6">
            <w:pPr>
              <w:tabs>
                <w:tab w:val="clear" w:pos="709"/>
              </w:tabs>
              <w:suppressAutoHyphens/>
              <w:spacing w:after="0"/>
              <w:ind w:left="0"/>
              <w:jc w:val="left"/>
              <w:rPr>
                <w:sz w:val="20"/>
                <w:szCs w:val="20"/>
              </w:rPr>
            </w:pPr>
            <w:r w:rsidRPr="002841DC">
              <w:rPr>
                <w:sz w:val="20"/>
                <w:szCs w:val="20"/>
              </w:rPr>
              <w:t>SVAA</w:t>
            </w:r>
          </w:p>
        </w:tc>
        <w:tc>
          <w:tcPr>
            <w:tcW w:w="1293" w:type="pct"/>
          </w:tcPr>
          <w:p w14:paraId="35B89BBD" w14:textId="47D3A753" w:rsidR="00B653FD" w:rsidRPr="003C0CDC" w:rsidRDefault="00B653FD" w:rsidP="00CF06C6">
            <w:pPr>
              <w:tabs>
                <w:tab w:val="clear" w:pos="709"/>
              </w:tabs>
              <w:suppressAutoHyphens/>
              <w:spacing w:after="0"/>
              <w:ind w:left="0"/>
              <w:jc w:val="left"/>
              <w:rPr>
                <w:sz w:val="20"/>
                <w:szCs w:val="20"/>
              </w:rPr>
            </w:pPr>
            <w:r w:rsidRPr="00646CBA">
              <w:rPr>
                <w:sz w:val="20"/>
                <w:szCs w:val="20"/>
              </w:rPr>
              <w:t xml:space="preserve">Director-signed </w:t>
            </w:r>
            <w:r w:rsidR="0066548C" w:rsidRPr="00923FA8">
              <w:rPr>
                <w:sz w:val="20"/>
                <w:szCs w:val="20"/>
              </w:rPr>
              <w:t>Operator Withdrawal</w:t>
            </w:r>
            <w:r w:rsidRPr="004C1B14">
              <w:rPr>
                <w:sz w:val="20"/>
                <w:szCs w:val="20"/>
              </w:rPr>
              <w:t xml:space="preserve"> letter – see</w:t>
            </w:r>
            <w:r w:rsidR="007F7203" w:rsidRPr="004C1B14">
              <w:rPr>
                <w:sz w:val="20"/>
                <w:szCs w:val="20"/>
              </w:rPr>
              <w:t xml:space="preserve"> </w:t>
            </w:r>
            <w:r w:rsidR="0092798E" w:rsidRPr="004C1B14">
              <w:rPr>
                <w:sz w:val="20"/>
                <w:szCs w:val="20"/>
              </w:rPr>
              <w:t xml:space="preserve">Appendix </w:t>
            </w:r>
            <w:r w:rsidR="007F7203" w:rsidRPr="004C1B14">
              <w:rPr>
                <w:sz w:val="20"/>
                <w:szCs w:val="20"/>
              </w:rPr>
              <w:t>3.7.1.5 and</w:t>
            </w:r>
            <w:r w:rsidRPr="004C1B14">
              <w:rPr>
                <w:sz w:val="20"/>
                <w:szCs w:val="20"/>
              </w:rPr>
              <w:t xml:space="preserve"> </w:t>
            </w:r>
            <w:r w:rsidR="0092798E" w:rsidRPr="004C1B14">
              <w:rPr>
                <w:sz w:val="20"/>
                <w:szCs w:val="20"/>
              </w:rPr>
              <w:t xml:space="preserve">Appendix </w:t>
            </w:r>
            <w:r w:rsidR="00180627" w:rsidRPr="00BF5F5B">
              <w:rPr>
                <w:sz w:val="20"/>
                <w:szCs w:val="20"/>
              </w:rPr>
              <w:t>3.7.4</w:t>
            </w:r>
            <w:r w:rsidRPr="003C0CDC">
              <w:rPr>
                <w:sz w:val="20"/>
                <w:szCs w:val="20"/>
              </w:rPr>
              <w:t>.</w:t>
            </w:r>
          </w:p>
          <w:p w14:paraId="2FFFFB1E" w14:textId="54BDF12B" w:rsidR="00B653FD" w:rsidRPr="00576809" w:rsidRDefault="00B653FD" w:rsidP="00CF06C6">
            <w:pPr>
              <w:tabs>
                <w:tab w:val="clear" w:pos="709"/>
              </w:tabs>
              <w:suppressAutoHyphens/>
              <w:spacing w:after="0"/>
              <w:ind w:left="0"/>
              <w:jc w:val="left"/>
              <w:rPr>
                <w:sz w:val="20"/>
                <w:szCs w:val="20"/>
              </w:rPr>
            </w:pPr>
          </w:p>
          <w:p w14:paraId="0A517AEE" w14:textId="599B67CA" w:rsidR="00B653FD" w:rsidRPr="002841DC" w:rsidRDefault="00B653FD" w:rsidP="00366532">
            <w:pPr>
              <w:tabs>
                <w:tab w:val="clear" w:pos="709"/>
              </w:tabs>
              <w:suppressAutoHyphens/>
              <w:spacing w:after="0"/>
              <w:ind w:left="0"/>
              <w:jc w:val="left"/>
              <w:rPr>
                <w:sz w:val="20"/>
                <w:szCs w:val="20"/>
              </w:rPr>
            </w:pPr>
          </w:p>
        </w:tc>
        <w:tc>
          <w:tcPr>
            <w:tcW w:w="561" w:type="pct"/>
          </w:tcPr>
          <w:p w14:paraId="72E5A572" w14:textId="54374FFF" w:rsidR="00B653FD" w:rsidRPr="005C78EE" w:rsidRDefault="00DA3BAC" w:rsidP="00A43867">
            <w:pPr>
              <w:tabs>
                <w:tab w:val="clear" w:pos="709"/>
              </w:tabs>
              <w:suppressAutoHyphens/>
              <w:spacing w:after="0"/>
              <w:ind w:left="0"/>
              <w:jc w:val="left"/>
              <w:rPr>
                <w:sz w:val="20"/>
                <w:szCs w:val="20"/>
              </w:rPr>
            </w:pPr>
            <w:r>
              <w:rPr>
                <w:sz w:val="20"/>
                <w:szCs w:val="20"/>
                <w:lang w:val="en-US"/>
              </w:rPr>
              <w:t>Agreed between SVA Non-Final Demand Facility Operator and Supplier.</w:t>
            </w:r>
          </w:p>
        </w:tc>
      </w:tr>
      <w:tr w:rsidR="00944D83" w:rsidRPr="005C78EE" w14:paraId="162FA4C5" w14:textId="77777777" w:rsidTr="008B688F">
        <w:tc>
          <w:tcPr>
            <w:tcW w:w="255" w:type="pct"/>
          </w:tcPr>
          <w:p w14:paraId="1423DF83" w14:textId="05E5D4A3" w:rsidR="00B653FD" w:rsidRPr="005C78EE" w:rsidRDefault="00982DA0" w:rsidP="00CF06C6">
            <w:pPr>
              <w:tabs>
                <w:tab w:val="clear" w:pos="709"/>
              </w:tabs>
              <w:suppressAutoHyphens/>
              <w:spacing w:after="0"/>
              <w:ind w:left="0"/>
              <w:jc w:val="left"/>
              <w:rPr>
                <w:sz w:val="20"/>
                <w:szCs w:val="20"/>
              </w:rPr>
            </w:pPr>
            <w:r>
              <w:rPr>
                <w:sz w:val="20"/>
                <w:szCs w:val="20"/>
              </w:rPr>
              <w:lastRenderedPageBreak/>
              <w:t>2.7.2</w:t>
            </w:r>
          </w:p>
        </w:tc>
        <w:tc>
          <w:tcPr>
            <w:tcW w:w="410" w:type="pct"/>
          </w:tcPr>
          <w:p w14:paraId="3F4251C6" w14:textId="39A93E02" w:rsidR="00B653FD" w:rsidRPr="005C78EE" w:rsidRDefault="00982DA0" w:rsidP="00CF06C6">
            <w:pPr>
              <w:tabs>
                <w:tab w:val="clear" w:pos="709"/>
              </w:tabs>
              <w:suppressAutoHyphens/>
              <w:spacing w:after="0"/>
              <w:ind w:left="0"/>
              <w:jc w:val="left"/>
              <w:rPr>
                <w:sz w:val="20"/>
                <w:szCs w:val="20"/>
              </w:rPr>
            </w:pPr>
            <w:r>
              <w:rPr>
                <w:sz w:val="20"/>
                <w:szCs w:val="20"/>
              </w:rPr>
              <w:t>Within 2</w:t>
            </w:r>
            <w:r w:rsidR="00A574DA">
              <w:rPr>
                <w:sz w:val="20"/>
                <w:szCs w:val="20"/>
              </w:rPr>
              <w:t>WD</w:t>
            </w:r>
            <w:r>
              <w:rPr>
                <w:sz w:val="20"/>
                <w:szCs w:val="20"/>
              </w:rPr>
              <w:t xml:space="preserve"> of 2.7.1</w:t>
            </w:r>
          </w:p>
        </w:tc>
        <w:tc>
          <w:tcPr>
            <w:tcW w:w="1425" w:type="pct"/>
          </w:tcPr>
          <w:p w14:paraId="6E47E0B5" w14:textId="76D77079" w:rsidR="00B653FD" w:rsidRPr="005C78EE" w:rsidRDefault="009B3601" w:rsidP="00CF06C6">
            <w:pPr>
              <w:tabs>
                <w:tab w:val="clear" w:pos="709"/>
              </w:tabs>
              <w:suppressAutoHyphens/>
              <w:spacing w:after="0"/>
              <w:ind w:left="0"/>
              <w:jc w:val="left"/>
              <w:rPr>
                <w:sz w:val="20"/>
                <w:szCs w:val="20"/>
              </w:rPr>
            </w:pPr>
            <w:r>
              <w:rPr>
                <w:sz w:val="20"/>
                <w:szCs w:val="20"/>
              </w:rPr>
              <w:t>C</w:t>
            </w:r>
            <w:r w:rsidR="00B653FD" w:rsidRPr="005C78EE">
              <w:rPr>
                <w:sz w:val="20"/>
                <w:szCs w:val="20"/>
              </w:rPr>
              <w:t>heck that each</w:t>
            </w:r>
            <w:r w:rsidR="0093618C">
              <w:rPr>
                <w:sz w:val="20"/>
                <w:szCs w:val="20"/>
              </w:rPr>
              <w:t xml:space="preserve"> SVA </w:t>
            </w:r>
            <w:r w:rsidR="00DA3BAC" w:rsidRPr="00DA3BAC">
              <w:rPr>
                <w:sz w:val="20"/>
                <w:szCs w:val="20"/>
              </w:rPr>
              <w:t xml:space="preserve">Non-Final Demand </w:t>
            </w:r>
            <w:r w:rsidR="00982DA0">
              <w:rPr>
                <w:sz w:val="20"/>
                <w:szCs w:val="20"/>
              </w:rPr>
              <w:t>Operator Withdrawal</w:t>
            </w:r>
            <w:r w:rsidR="00B653FD" w:rsidRPr="005C78EE">
              <w:rPr>
                <w:sz w:val="20"/>
                <w:szCs w:val="20"/>
              </w:rPr>
              <w:t xml:space="preserve"> letter is complete and valid.</w:t>
            </w:r>
          </w:p>
          <w:p w14:paraId="56848068" w14:textId="77777777" w:rsidR="00B653FD" w:rsidRPr="005C78EE" w:rsidRDefault="00B653FD" w:rsidP="00CF06C6">
            <w:pPr>
              <w:tabs>
                <w:tab w:val="clear" w:pos="709"/>
              </w:tabs>
              <w:suppressAutoHyphens/>
              <w:spacing w:after="0"/>
              <w:ind w:left="0"/>
              <w:jc w:val="left"/>
              <w:rPr>
                <w:sz w:val="20"/>
                <w:szCs w:val="20"/>
              </w:rPr>
            </w:pPr>
          </w:p>
          <w:p w14:paraId="343EEAFA" w14:textId="4500C826" w:rsidR="00B653FD" w:rsidRPr="005C78EE" w:rsidRDefault="00B653FD" w:rsidP="00982DA0">
            <w:pPr>
              <w:tabs>
                <w:tab w:val="clear" w:pos="709"/>
              </w:tabs>
              <w:suppressAutoHyphens/>
              <w:spacing w:after="0"/>
              <w:ind w:left="0"/>
              <w:jc w:val="left"/>
              <w:rPr>
                <w:sz w:val="20"/>
                <w:szCs w:val="20"/>
              </w:rPr>
            </w:pPr>
          </w:p>
        </w:tc>
        <w:tc>
          <w:tcPr>
            <w:tcW w:w="343" w:type="pct"/>
          </w:tcPr>
          <w:p w14:paraId="6CC94073" w14:textId="77777777" w:rsidR="00B653FD" w:rsidRPr="005C78EE" w:rsidRDefault="00B653FD" w:rsidP="00CF06C6">
            <w:pPr>
              <w:tabs>
                <w:tab w:val="clear" w:pos="709"/>
              </w:tabs>
              <w:suppressAutoHyphens/>
              <w:spacing w:after="0"/>
              <w:ind w:left="0"/>
              <w:jc w:val="left"/>
              <w:rPr>
                <w:sz w:val="20"/>
                <w:szCs w:val="20"/>
              </w:rPr>
            </w:pPr>
            <w:r w:rsidRPr="005C78EE">
              <w:rPr>
                <w:sz w:val="20"/>
                <w:szCs w:val="20"/>
              </w:rPr>
              <w:t>SVAA</w:t>
            </w:r>
          </w:p>
        </w:tc>
        <w:tc>
          <w:tcPr>
            <w:tcW w:w="713" w:type="pct"/>
          </w:tcPr>
          <w:p w14:paraId="7FBA6E7D" w14:textId="77777777" w:rsidR="00B653FD" w:rsidRPr="005C78EE" w:rsidRDefault="00B653FD" w:rsidP="00CF06C6">
            <w:pPr>
              <w:tabs>
                <w:tab w:val="clear" w:pos="709"/>
              </w:tabs>
              <w:suppressAutoHyphens/>
              <w:spacing w:after="0"/>
              <w:ind w:left="0"/>
              <w:jc w:val="left"/>
              <w:rPr>
                <w:sz w:val="20"/>
                <w:szCs w:val="20"/>
              </w:rPr>
            </w:pPr>
          </w:p>
        </w:tc>
        <w:tc>
          <w:tcPr>
            <w:tcW w:w="1293" w:type="pct"/>
          </w:tcPr>
          <w:p w14:paraId="2E2DB536" w14:textId="77777777" w:rsidR="00B653FD" w:rsidRPr="005C78EE" w:rsidRDefault="00B653FD" w:rsidP="00CF06C6">
            <w:pPr>
              <w:tabs>
                <w:tab w:val="clear" w:pos="709"/>
              </w:tabs>
              <w:suppressAutoHyphens/>
              <w:spacing w:after="0"/>
              <w:ind w:left="0"/>
              <w:jc w:val="left"/>
              <w:rPr>
                <w:sz w:val="20"/>
                <w:szCs w:val="20"/>
              </w:rPr>
            </w:pPr>
          </w:p>
        </w:tc>
        <w:tc>
          <w:tcPr>
            <w:tcW w:w="561" w:type="pct"/>
          </w:tcPr>
          <w:p w14:paraId="2A8D9F93" w14:textId="4A0B36CA" w:rsidR="00B653FD" w:rsidRPr="005C78EE" w:rsidRDefault="00B653FD" w:rsidP="009B3601">
            <w:pPr>
              <w:tabs>
                <w:tab w:val="clear" w:pos="709"/>
              </w:tabs>
              <w:suppressAutoHyphens/>
              <w:spacing w:after="0"/>
              <w:ind w:left="0"/>
              <w:jc w:val="left"/>
              <w:rPr>
                <w:sz w:val="20"/>
                <w:szCs w:val="20"/>
              </w:rPr>
            </w:pPr>
            <w:r w:rsidRPr="005C78EE">
              <w:rPr>
                <w:sz w:val="20"/>
                <w:szCs w:val="20"/>
              </w:rPr>
              <w:t>Internal process</w:t>
            </w:r>
          </w:p>
        </w:tc>
      </w:tr>
      <w:tr w:rsidR="00944D83" w:rsidRPr="005C78EE" w14:paraId="5F10CB8D" w14:textId="77777777" w:rsidTr="008B688F">
        <w:tc>
          <w:tcPr>
            <w:tcW w:w="255" w:type="pct"/>
          </w:tcPr>
          <w:p w14:paraId="1E9CE930" w14:textId="794BBBFE" w:rsidR="00487634" w:rsidRDefault="00C63C3D" w:rsidP="00CF06C6">
            <w:pPr>
              <w:tabs>
                <w:tab w:val="clear" w:pos="709"/>
              </w:tabs>
              <w:suppressAutoHyphens/>
              <w:spacing w:after="0"/>
              <w:ind w:left="0"/>
              <w:jc w:val="left"/>
              <w:rPr>
                <w:sz w:val="20"/>
                <w:szCs w:val="20"/>
              </w:rPr>
            </w:pPr>
            <w:r>
              <w:rPr>
                <w:sz w:val="20"/>
                <w:szCs w:val="20"/>
              </w:rPr>
              <w:t>2.7.3</w:t>
            </w:r>
          </w:p>
        </w:tc>
        <w:tc>
          <w:tcPr>
            <w:tcW w:w="410" w:type="pct"/>
          </w:tcPr>
          <w:p w14:paraId="024F636C" w14:textId="4202C13A" w:rsidR="00487634" w:rsidRDefault="00487634" w:rsidP="00CF06C6">
            <w:pPr>
              <w:tabs>
                <w:tab w:val="clear" w:pos="709"/>
              </w:tabs>
              <w:suppressAutoHyphens/>
              <w:spacing w:after="0"/>
              <w:ind w:left="0"/>
              <w:jc w:val="left"/>
              <w:rPr>
                <w:sz w:val="20"/>
                <w:szCs w:val="20"/>
              </w:rPr>
            </w:pPr>
            <w:r>
              <w:rPr>
                <w:sz w:val="20"/>
                <w:szCs w:val="20"/>
              </w:rPr>
              <w:t xml:space="preserve">Where SVA </w:t>
            </w:r>
            <w:r w:rsidR="00DA3BAC" w:rsidRPr="00DA3BAC">
              <w:rPr>
                <w:sz w:val="20"/>
                <w:szCs w:val="20"/>
              </w:rPr>
              <w:t xml:space="preserve">Non-Final Demand </w:t>
            </w:r>
            <w:r w:rsidR="00863662">
              <w:rPr>
                <w:sz w:val="20"/>
                <w:szCs w:val="20"/>
              </w:rPr>
              <w:t xml:space="preserve">Facility </w:t>
            </w:r>
            <w:r>
              <w:rPr>
                <w:sz w:val="20"/>
                <w:szCs w:val="20"/>
              </w:rPr>
              <w:t>Operator Withdrawal Letter successfully validated</w:t>
            </w:r>
            <w:r w:rsidR="00C63C3D">
              <w:rPr>
                <w:sz w:val="20"/>
                <w:szCs w:val="20"/>
              </w:rPr>
              <w:t xml:space="preserve"> per 2.7.2</w:t>
            </w:r>
          </w:p>
          <w:p w14:paraId="183B1F2A" w14:textId="77777777" w:rsidR="00487634" w:rsidRDefault="00487634" w:rsidP="00CF06C6">
            <w:pPr>
              <w:tabs>
                <w:tab w:val="clear" w:pos="709"/>
              </w:tabs>
              <w:suppressAutoHyphens/>
              <w:spacing w:after="0"/>
              <w:ind w:left="0"/>
              <w:jc w:val="left"/>
              <w:rPr>
                <w:sz w:val="20"/>
                <w:szCs w:val="20"/>
              </w:rPr>
            </w:pPr>
          </w:p>
          <w:p w14:paraId="724E1935" w14:textId="77777777" w:rsidR="00487634" w:rsidRDefault="00487634" w:rsidP="00CF06C6">
            <w:pPr>
              <w:tabs>
                <w:tab w:val="clear" w:pos="709"/>
              </w:tabs>
              <w:suppressAutoHyphens/>
              <w:spacing w:after="0"/>
              <w:ind w:left="0"/>
              <w:jc w:val="left"/>
              <w:rPr>
                <w:sz w:val="20"/>
                <w:szCs w:val="20"/>
              </w:rPr>
            </w:pPr>
            <w:r>
              <w:rPr>
                <w:sz w:val="20"/>
                <w:szCs w:val="20"/>
              </w:rPr>
              <w:t>Or</w:t>
            </w:r>
          </w:p>
          <w:p w14:paraId="25128814" w14:textId="77777777" w:rsidR="00487634" w:rsidRDefault="00487634" w:rsidP="00CF06C6">
            <w:pPr>
              <w:tabs>
                <w:tab w:val="clear" w:pos="709"/>
              </w:tabs>
              <w:suppressAutoHyphens/>
              <w:spacing w:after="0"/>
              <w:ind w:left="0"/>
              <w:jc w:val="left"/>
              <w:rPr>
                <w:sz w:val="20"/>
                <w:szCs w:val="20"/>
              </w:rPr>
            </w:pPr>
          </w:p>
          <w:p w14:paraId="104278C5" w14:textId="013A8839" w:rsidR="00487634" w:rsidRDefault="00C63C3D" w:rsidP="00CF06C6">
            <w:pPr>
              <w:tabs>
                <w:tab w:val="clear" w:pos="709"/>
              </w:tabs>
              <w:suppressAutoHyphens/>
              <w:spacing w:after="0"/>
              <w:ind w:left="0"/>
              <w:jc w:val="left"/>
              <w:rPr>
                <w:sz w:val="20"/>
                <w:szCs w:val="20"/>
              </w:rPr>
            </w:pPr>
            <w:r>
              <w:rPr>
                <w:sz w:val="20"/>
                <w:szCs w:val="20"/>
              </w:rPr>
              <w:t>Where Panel instructs the SVAA</w:t>
            </w:r>
          </w:p>
          <w:p w14:paraId="41FD28FD" w14:textId="77777777" w:rsidR="00C63C3D" w:rsidRDefault="00C63C3D" w:rsidP="00CF06C6">
            <w:pPr>
              <w:tabs>
                <w:tab w:val="clear" w:pos="709"/>
              </w:tabs>
              <w:suppressAutoHyphens/>
              <w:spacing w:after="0"/>
              <w:ind w:left="0"/>
              <w:jc w:val="left"/>
              <w:rPr>
                <w:sz w:val="20"/>
                <w:szCs w:val="20"/>
              </w:rPr>
            </w:pPr>
          </w:p>
          <w:p w14:paraId="5F17D711" w14:textId="77777777" w:rsidR="00C63C3D" w:rsidRDefault="00C63C3D" w:rsidP="00CF06C6">
            <w:pPr>
              <w:tabs>
                <w:tab w:val="clear" w:pos="709"/>
              </w:tabs>
              <w:suppressAutoHyphens/>
              <w:spacing w:after="0"/>
              <w:ind w:left="0"/>
              <w:jc w:val="left"/>
              <w:rPr>
                <w:sz w:val="20"/>
                <w:szCs w:val="20"/>
              </w:rPr>
            </w:pPr>
            <w:r>
              <w:rPr>
                <w:sz w:val="20"/>
                <w:szCs w:val="20"/>
              </w:rPr>
              <w:t xml:space="preserve">Or </w:t>
            </w:r>
          </w:p>
          <w:p w14:paraId="7464B855" w14:textId="77777777" w:rsidR="00C63C3D" w:rsidRDefault="00C63C3D" w:rsidP="00CF06C6">
            <w:pPr>
              <w:tabs>
                <w:tab w:val="clear" w:pos="709"/>
              </w:tabs>
              <w:suppressAutoHyphens/>
              <w:spacing w:after="0"/>
              <w:ind w:left="0"/>
              <w:jc w:val="left"/>
              <w:rPr>
                <w:sz w:val="20"/>
                <w:szCs w:val="20"/>
              </w:rPr>
            </w:pPr>
          </w:p>
          <w:p w14:paraId="04AA9F1F" w14:textId="7EBB9DDE" w:rsidR="00C63C3D" w:rsidRDefault="00C63C3D" w:rsidP="00C63C3D">
            <w:pPr>
              <w:tabs>
                <w:tab w:val="clear" w:pos="709"/>
              </w:tabs>
              <w:suppressAutoHyphens/>
              <w:spacing w:after="0"/>
              <w:ind w:left="0"/>
              <w:jc w:val="left"/>
              <w:rPr>
                <w:sz w:val="20"/>
                <w:szCs w:val="20"/>
              </w:rPr>
            </w:pPr>
            <w:r>
              <w:rPr>
                <w:sz w:val="20"/>
                <w:szCs w:val="20"/>
              </w:rPr>
              <w:t xml:space="preserve">Where BSCCo confirms that </w:t>
            </w:r>
            <w:r w:rsidR="00863662">
              <w:rPr>
                <w:sz w:val="20"/>
                <w:szCs w:val="20"/>
              </w:rPr>
              <w:t xml:space="preserve">an SVA </w:t>
            </w:r>
            <w:r w:rsidR="00DA3BAC" w:rsidRPr="00DA3BAC">
              <w:rPr>
                <w:sz w:val="20"/>
                <w:szCs w:val="20"/>
              </w:rPr>
              <w:t xml:space="preserve">Non-Final Demand </w:t>
            </w:r>
            <w:r>
              <w:rPr>
                <w:sz w:val="20"/>
                <w:szCs w:val="20"/>
              </w:rPr>
              <w:t>Facility Operator is no longer</w:t>
            </w:r>
          </w:p>
        </w:tc>
        <w:tc>
          <w:tcPr>
            <w:tcW w:w="1425" w:type="pct"/>
          </w:tcPr>
          <w:p w14:paraId="20A72315" w14:textId="021E900F" w:rsidR="00487634" w:rsidRPr="005C78EE" w:rsidDel="009B3601" w:rsidRDefault="00C63C3D" w:rsidP="00C63C3D">
            <w:pPr>
              <w:tabs>
                <w:tab w:val="clear" w:pos="709"/>
              </w:tabs>
              <w:suppressAutoHyphens/>
              <w:spacing w:after="0"/>
              <w:ind w:left="0"/>
              <w:jc w:val="left"/>
              <w:rPr>
                <w:sz w:val="20"/>
                <w:szCs w:val="20"/>
              </w:rPr>
            </w:pPr>
            <w:r>
              <w:rPr>
                <w:sz w:val="20"/>
                <w:szCs w:val="20"/>
              </w:rPr>
              <w:t>U</w:t>
            </w:r>
            <w:r w:rsidR="00487634" w:rsidRPr="005C78EE">
              <w:rPr>
                <w:sz w:val="20"/>
                <w:szCs w:val="20"/>
              </w:rPr>
              <w:t xml:space="preserve">pdate the details of </w:t>
            </w:r>
            <w:r w:rsidR="00487634">
              <w:rPr>
                <w:sz w:val="20"/>
                <w:szCs w:val="20"/>
              </w:rPr>
              <w:t xml:space="preserve">the SVA </w:t>
            </w:r>
            <w:r w:rsidR="00DA3BAC" w:rsidRPr="00DA3BAC">
              <w:rPr>
                <w:sz w:val="20"/>
                <w:szCs w:val="20"/>
              </w:rPr>
              <w:t xml:space="preserve">Non-Final Demand </w:t>
            </w:r>
            <w:r w:rsidR="00D13EF4">
              <w:rPr>
                <w:sz w:val="20"/>
                <w:szCs w:val="20"/>
              </w:rPr>
              <w:t xml:space="preserve">Facility </w:t>
            </w:r>
            <w:r w:rsidR="00487634">
              <w:rPr>
                <w:sz w:val="20"/>
                <w:szCs w:val="20"/>
              </w:rPr>
              <w:t>Operator and end-date each related</w:t>
            </w:r>
            <w:r w:rsidR="00487634" w:rsidRPr="005C78EE">
              <w:rPr>
                <w:sz w:val="20"/>
                <w:szCs w:val="20"/>
              </w:rPr>
              <w:t xml:space="preserve"> SVA </w:t>
            </w:r>
            <w:r w:rsidR="00DA3BAC" w:rsidRPr="00DA3BAC">
              <w:rPr>
                <w:sz w:val="20"/>
                <w:szCs w:val="20"/>
              </w:rPr>
              <w:t xml:space="preserve">Non-Final Demand </w:t>
            </w:r>
            <w:r w:rsidR="00487634" w:rsidRPr="005C78EE">
              <w:rPr>
                <w:sz w:val="20"/>
                <w:szCs w:val="20"/>
              </w:rPr>
              <w:t xml:space="preserve">Facility </w:t>
            </w:r>
            <w:r w:rsidR="00487634">
              <w:rPr>
                <w:sz w:val="20"/>
                <w:szCs w:val="20"/>
              </w:rPr>
              <w:t xml:space="preserve">related to the SVA </w:t>
            </w:r>
            <w:r w:rsidR="00DA3BAC" w:rsidRPr="00DA3BAC">
              <w:rPr>
                <w:sz w:val="20"/>
                <w:szCs w:val="20"/>
              </w:rPr>
              <w:t>Non-Final Demand</w:t>
            </w:r>
            <w:r w:rsidR="00863662">
              <w:rPr>
                <w:sz w:val="20"/>
                <w:szCs w:val="20"/>
              </w:rPr>
              <w:t xml:space="preserve"> Facility</w:t>
            </w:r>
            <w:r w:rsidR="00487634">
              <w:rPr>
                <w:sz w:val="20"/>
                <w:szCs w:val="20"/>
              </w:rPr>
              <w:t xml:space="preserve"> Operator</w:t>
            </w:r>
            <w:r w:rsidR="00487634" w:rsidRPr="005C78EE">
              <w:rPr>
                <w:sz w:val="20"/>
                <w:szCs w:val="20"/>
              </w:rPr>
              <w:t>.</w:t>
            </w:r>
          </w:p>
        </w:tc>
        <w:tc>
          <w:tcPr>
            <w:tcW w:w="343" w:type="pct"/>
          </w:tcPr>
          <w:p w14:paraId="46F9A6A8" w14:textId="03151CB9" w:rsidR="00487634" w:rsidRPr="005C78EE" w:rsidRDefault="00C63C3D" w:rsidP="00CF06C6">
            <w:pPr>
              <w:tabs>
                <w:tab w:val="clear" w:pos="709"/>
              </w:tabs>
              <w:suppressAutoHyphens/>
              <w:spacing w:after="0"/>
              <w:ind w:left="0"/>
              <w:jc w:val="left"/>
              <w:rPr>
                <w:sz w:val="20"/>
                <w:szCs w:val="20"/>
              </w:rPr>
            </w:pPr>
            <w:r>
              <w:rPr>
                <w:sz w:val="20"/>
                <w:szCs w:val="20"/>
              </w:rPr>
              <w:t>SVAA</w:t>
            </w:r>
          </w:p>
        </w:tc>
        <w:tc>
          <w:tcPr>
            <w:tcW w:w="713" w:type="pct"/>
          </w:tcPr>
          <w:p w14:paraId="727B668D" w14:textId="77777777" w:rsidR="00487634" w:rsidRPr="005C78EE" w:rsidRDefault="00487634" w:rsidP="00CF06C6">
            <w:pPr>
              <w:tabs>
                <w:tab w:val="clear" w:pos="709"/>
              </w:tabs>
              <w:suppressAutoHyphens/>
              <w:spacing w:after="0"/>
              <w:ind w:left="0"/>
              <w:jc w:val="left"/>
              <w:rPr>
                <w:sz w:val="20"/>
                <w:szCs w:val="20"/>
              </w:rPr>
            </w:pPr>
          </w:p>
        </w:tc>
        <w:tc>
          <w:tcPr>
            <w:tcW w:w="1293" w:type="pct"/>
          </w:tcPr>
          <w:p w14:paraId="031A222B" w14:textId="77777777" w:rsidR="00487634" w:rsidRPr="005C78EE" w:rsidRDefault="00487634" w:rsidP="00CF06C6">
            <w:pPr>
              <w:tabs>
                <w:tab w:val="clear" w:pos="709"/>
              </w:tabs>
              <w:suppressAutoHyphens/>
              <w:spacing w:after="0"/>
              <w:ind w:left="0"/>
              <w:jc w:val="left"/>
              <w:rPr>
                <w:sz w:val="20"/>
                <w:szCs w:val="20"/>
              </w:rPr>
            </w:pPr>
          </w:p>
        </w:tc>
        <w:tc>
          <w:tcPr>
            <w:tcW w:w="561" w:type="pct"/>
          </w:tcPr>
          <w:p w14:paraId="1C9D7150" w14:textId="1494AF06" w:rsidR="00487634" w:rsidRPr="005C78EE" w:rsidRDefault="00C63C3D" w:rsidP="009B3601">
            <w:pPr>
              <w:tabs>
                <w:tab w:val="clear" w:pos="709"/>
              </w:tabs>
              <w:suppressAutoHyphens/>
              <w:spacing w:after="0"/>
              <w:ind w:left="0"/>
              <w:jc w:val="left"/>
              <w:rPr>
                <w:sz w:val="20"/>
                <w:szCs w:val="20"/>
              </w:rPr>
            </w:pPr>
            <w:r>
              <w:rPr>
                <w:sz w:val="20"/>
                <w:szCs w:val="20"/>
              </w:rPr>
              <w:t>Internal process</w:t>
            </w:r>
          </w:p>
        </w:tc>
      </w:tr>
      <w:tr w:rsidR="00944D83" w:rsidRPr="003C0CDC" w14:paraId="1851B10E" w14:textId="77777777" w:rsidTr="008B688F">
        <w:tc>
          <w:tcPr>
            <w:tcW w:w="255" w:type="pct"/>
          </w:tcPr>
          <w:p w14:paraId="3CD0CF4A" w14:textId="04E6D8C0" w:rsidR="00B653FD" w:rsidRPr="003C0CDC" w:rsidRDefault="00C63C3D" w:rsidP="00CF06C6">
            <w:pPr>
              <w:tabs>
                <w:tab w:val="clear" w:pos="709"/>
              </w:tabs>
              <w:suppressAutoHyphens/>
              <w:spacing w:after="0"/>
              <w:ind w:left="0"/>
              <w:jc w:val="left"/>
              <w:rPr>
                <w:sz w:val="20"/>
                <w:szCs w:val="20"/>
              </w:rPr>
            </w:pPr>
            <w:r w:rsidRPr="003C0CDC">
              <w:rPr>
                <w:sz w:val="20"/>
                <w:szCs w:val="20"/>
              </w:rPr>
              <w:lastRenderedPageBreak/>
              <w:t>2.7.4</w:t>
            </w:r>
          </w:p>
        </w:tc>
        <w:tc>
          <w:tcPr>
            <w:tcW w:w="410" w:type="pct"/>
          </w:tcPr>
          <w:p w14:paraId="31AD2CCA" w14:textId="166949D6" w:rsidR="00487634" w:rsidRPr="003C0CDC" w:rsidRDefault="00B653FD" w:rsidP="00487634">
            <w:pPr>
              <w:tabs>
                <w:tab w:val="clear" w:pos="709"/>
              </w:tabs>
              <w:suppressAutoHyphens/>
              <w:spacing w:after="0"/>
              <w:ind w:left="0"/>
              <w:jc w:val="left"/>
              <w:rPr>
                <w:sz w:val="20"/>
                <w:szCs w:val="20"/>
              </w:rPr>
            </w:pPr>
            <w:r w:rsidRPr="00576809">
              <w:rPr>
                <w:sz w:val="20"/>
                <w:szCs w:val="20"/>
              </w:rPr>
              <w:t>Within 1</w:t>
            </w:r>
            <w:r w:rsidR="00A574DA" w:rsidRPr="002841DC">
              <w:rPr>
                <w:sz w:val="20"/>
                <w:szCs w:val="20"/>
              </w:rPr>
              <w:t>WD</w:t>
            </w:r>
            <w:r w:rsidRPr="002841DC">
              <w:rPr>
                <w:sz w:val="20"/>
                <w:szCs w:val="20"/>
              </w:rPr>
              <w:t xml:space="preserve"> of </w:t>
            </w:r>
            <w:r w:rsidRPr="00BF5F5B">
              <w:rPr>
                <w:sz w:val="20"/>
                <w:szCs w:val="20"/>
              </w:rPr>
              <w:t>2.</w:t>
            </w:r>
            <w:r w:rsidR="00A61CA9" w:rsidRPr="00BF5F5B">
              <w:rPr>
                <w:sz w:val="20"/>
                <w:szCs w:val="20"/>
              </w:rPr>
              <w:t>7.2</w:t>
            </w:r>
          </w:p>
        </w:tc>
        <w:tc>
          <w:tcPr>
            <w:tcW w:w="1425" w:type="pct"/>
          </w:tcPr>
          <w:p w14:paraId="5E1B202E" w14:textId="30D0F6B1" w:rsidR="000133BF" w:rsidRPr="00C65D8B" w:rsidRDefault="0066548C" w:rsidP="0066548C">
            <w:pPr>
              <w:tabs>
                <w:tab w:val="clear" w:pos="709"/>
              </w:tabs>
              <w:suppressAutoHyphens/>
              <w:spacing w:after="0"/>
              <w:ind w:left="0"/>
              <w:jc w:val="left"/>
              <w:rPr>
                <w:sz w:val="20"/>
                <w:szCs w:val="20"/>
              </w:rPr>
            </w:pPr>
            <w:r w:rsidRPr="00576809">
              <w:rPr>
                <w:sz w:val="20"/>
                <w:szCs w:val="20"/>
              </w:rPr>
              <w:t xml:space="preserve">Where the </w:t>
            </w:r>
            <w:r w:rsidR="0093618C" w:rsidRPr="002841DC">
              <w:rPr>
                <w:sz w:val="20"/>
                <w:szCs w:val="20"/>
              </w:rPr>
              <w:t xml:space="preserve">SVA </w:t>
            </w:r>
            <w:r w:rsidR="00DA3BAC" w:rsidRPr="00DA3BAC">
              <w:rPr>
                <w:sz w:val="20"/>
                <w:szCs w:val="20"/>
              </w:rPr>
              <w:t xml:space="preserve">Non-Final Demand </w:t>
            </w:r>
            <w:r w:rsidR="00863662" w:rsidRPr="002841DC">
              <w:rPr>
                <w:sz w:val="20"/>
                <w:szCs w:val="20"/>
              </w:rPr>
              <w:t xml:space="preserve">Facility </w:t>
            </w:r>
            <w:r w:rsidRPr="002841DC">
              <w:rPr>
                <w:sz w:val="20"/>
                <w:szCs w:val="20"/>
              </w:rPr>
              <w:t>Operator Withdrawal is successfully validated, n</w:t>
            </w:r>
            <w:r w:rsidR="00B653FD" w:rsidRPr="00646CBA">
              <w:rPr>
                <w:sz w:val="20"/>
                <w:szCs w:val="20"/>
              </w:rPr>
              <w:t>otify th</w:t>
            </w:r>
            <w:r w:rsidR="00B653FD" w:rsidRPr="00923FA8">
              <w:rPr>
                <w:sz w:val="20"/>
                <w:szCs w:val="20"/>
              </w:rPr>
              <w:t>e</w:t>
            </w:r>
            <w:r w:rsidR="0093618C" w:rsidRPr="004C1B14">
              <w:rPr>
                <w:sz w:val="20"/>
                <w:szCs w:val="20"/>
              </w:rPr>
              <w:t xml:space="preserve"> SVA </w:t>
            </w:r>
            <w:r w:rsidR="00DA3BAC" w:rsidRPr="00DA3BAC">
              <w:rPr>
                <w:sz w:val="20"/>
                <w:szCs w:val="20"/>
              </w:rPr>
              <w:t xml:space="preserve">Non-Final Demand </w:t>
            </w:r>
            <w:r w:rsidR="00863662" w:rsidRPr="004C1B14">
              <w:rPr>
                <w:sz w:val="20"/>
                <w:szCs w:val="20"/>
              </w:rPr>
              <w:t xml:space="preserve">Facility </w:t>
            </w:r>
            <w:r w:rsidR="00982DA0" w:rsidRPr="004C1B14">
              <w:rPr>
                <w:sz w:val="20"/>
                <w:szCs w:val="20"/>
              </w:rPr>
              <w:t>Operator</w:t>
            </w:r>
            <w:r w:rsidR="00B653FD" w:rsidRPr="004C1B14">
              <w:rPr>
                <w:sz w:val="20"/>
                <w:szCs w:val="20"/>
              </w:rPr>
              <w:t xml:space="preserve"> </w:t>
            </w:r>
            <w:r w:rsidRPr="004C1B14">
              <w:rPr>
                <w:sz w:val="20"/>
                <w:szCs w:val="20"/>
              </w:rPr>
              <w:t>and all related Suppliers of the outcome of 2.7.2</w:t>
            </w:r>
            <w:r w:rsidR="00C610B9" w:rsidRPr="00C65D8B">
              <w:rPr>
                <w:sz w:val="20"/>
                <w:szCs w:val="20"/>
              </w:rPr>
              <w:t>,</w:t>
            </w:r>
            <w:r w:rsidR="000133BF" w:rsidRPr="00C65D8B">
              <w:rPr>
                <w:sz w:val="20"/>
                <w:szCs w:val="20"/>
              </w:rPr>
              <w:t xml:space="preserve"> and </w:t>
            </w:r>
            <w:r w:rsidR="00C610B9" w:rsidRPr="00C65D8B">
              <w:rPr>
                <w:sz w:val="20"/>
                <w:szCs w:val="20"/>
              </w:rPr>
              <w:t>follows the steps in</w:t>
            </w:r>
            <w:r w:rsidR="000133BF" w:rsidRPr="00C65D8B">
              <w:rPr>
                <w:sz w:val="20"/>
                <w:szCs w:val="20"/>
              </w:rPr>
              <w:t xml:space="preserve"> 2.6 to ensure all related SVA </w:t>
            </w:r>
            <w:r w:rsidR="0089564C">
              <w:rPr>
                <w:sz w:val="20"/>
                <w:szCs w:val="20"/>
              </w:rPr>
              <w:t xml:space="preserve">Non-Final </w:t>
            </w:r>
            <w:r w:rsidR="000133BF" w:rsidRPr="00C65D8B">
              <w:rPr>
                <w:sz w:val="20"/>
                <w:szCs w:val="20"/>
              </w:rPr>
              <w:t>Facilities are end-dated.</w:t>
            </w:r>
          </w:p>
          <w:p w14:paraId="688629F7" w14:textId="77777777" w:rsidR="0066548C" w:rsidRPr="00C65D8B" w:rsidRDefault="0066548C" w:rsidP="0066548C">
            <w:pPr>
              <w:tabs>
                <w:tab w:val="clear" w:pos="709"/>
              </w:tabs>
              <w:suppressAutoHyphens/>
              <w:spacing w:after="0"/>
              <w:ind w:left="0"/>
              <w:jc w:val="left"/>
              <w:rPr>
                <w:sz w:val="20"/>
                <w:szCs w:val="20"/>
              </w:rPr>
            </w:pPr>
          </w:p>
          <w:p w14:paraId="5B9C123B" w14:textId="36F4E1CA" w:rsidR="0066548C" w:rsidRPr="00A43867" w:rsidRDefault="0066548C" w:rsidP="0093618C">
            <w:pPr>
              <w:tabs>
                <w:tab w:val="clear" w:pos="709"/>
              </w:tabs>
              <w:suppressAutoHyphens/>
              <w:spacing w:after="0"/>
              <w:ind w:left="0"/>
              <w:jc w:val="left"/>
              <w:rPr>
                <w:sz w:val="20"/>
                <w:szCs w:val="20"/>
              </w:rPr>
            </w:pPr>
            <w:r w:rsidRPr="0038315C">
              <w:rPr>
                <w:sz w:val="20"/>
                <w:szCs w:val="20"/>
              </w:rPr>
              <w:t xml:space="preserve">Where the </w:t>
            </w:r>
            <w:r w:rsidR="00314253" w:rsidRPr="0038315C">
              <w:rPr>
                <w:sz w:val="20"/>
                <w:szCs w:val="20"/>
              </w:rPr>
              <w:t xml:space="preserve">SVA </w:t>
            </w:r>
            <w:r w:rsidR="00DA3BAC" w:rsidRPr="00DA3BAC">
              <w:rPr>
                <w:sz w:val="20"/>
                <w:szCs w:val="20"/>
              </w:rPr>
              <w:t xml:space="preserve">Non-Final Demand </w:t>
            </w:r>
            <w:r w:rsidR="00863662" w:rsidRPr="0038315C">
              <w:rPr>
                <w:sz w:val="20"/>
                <w:szCs w:val="20"/>
              </w:rPr>
              <w:t>Facility</w:t>
            </w:r>
            <w:r w:rsidR="00314253" w:rsidRPr="0038315C">
              <w:rPr>
                <w:sz w:val="20"/>
                <w:szCs w:val="20"/>
              </w:rPr>
              <w:t xml:space="preserve"> </w:t>
            </w:r>
            <w:r w:rsidRPr="00A43867">
              <w:rPr>
                <w:sz w:val="20"/>
                <w:szCs w:val="20"/>
              </w:rPr>
              <w:t>Operator Withdrawal letter fails validation,  notify the</w:t>
            </w:r>
            <w:r w:rsidR="00314253" w:rsidRPr="00A43867">
              <w:rPr>
                <w:sz w:val="20"/>
                <w:szCs w:val="20"/>
              </w:rPr>
              <w:t xml:space="preserve"> SVA </w:t>
            </w:r>
            <w:r w:rsidR="0089564C" w:rsidRPr="0089564C">
              <w:rPr>
                <w:sz w:val="20"/>
                <w:szCs w:val="20"/>
              </w:rPr>
              <w:t xml:space="preserve">Non-Final Demand </w:t>
            </w:r>
            <w:r w:rsidR="00863662" w:rsidRPr="00A43867">
              <w:rPr>
                <w:sz w:val="20"/>
                <w:szCs w:val="20"/>
              </w:rPr>
              <w:t xml:space="preserve">Facility </w:t>
            </w:r>
            <w:r w:rsidRPr="00A43867">
              <w:rPr>
                <w:sz w:val="20"/>
                <w:szCs w:val="20"/>
              </w:rPr>
              <w:t>Operator of the outcome of 2.7.2</w:t>
            </w:r>
          </w:p>
        </w:tc>
        <w:tc>
          <w:tcPr>
            <w:tcW w:w="343" w:type="pct"/>
          </w:tcPr>
          <w:p w14:paraId="0D743AE7" w14:textId="77777777" w:rsidR="00B653FD" w:rsidRPr="00E32E80" w:rsidRDefault="00B653FD" w:rsidP="00CF06C6">
            <w:pPr>
              <w:tabs>
                <w:tab w:val="clear" w:pos="709"/>
              </w:tabs>
              <w:suppressAutoHyphens/>
              <w:spacing w:after="0"/>
              <w:ind w:left="0"/>
              <w:jc w:val="left"/>
              <w:rPr>
                <w:sz w:val="20"/>
                <w:szCs w:val="20"/>
              </w:rPr>
            </w:pPr>
            <w:r w:rsidRPr="00E32E80">
              <w:rPr>
                <w:sz w:val="20"/>
                <w:szCs w:val="20"/>
              </w:rPr>
              <w:t>SVAA</w:t>
            </w:r>
          </w:p>
        </w:tc>
        <w:tc>
          <w:tcPr>
            <w:tcW w:w="713" w:type="pct"/>
          </w:tcPr>
          <w:p w14:paraId="3F045EC0" w14:textId="2ECCB31D" w:rsidR="00B653FD" w:rsidRPr="00E32E80" w:rsidRDefault="0093618C" w:rsidP="0066548C">
            <w:pPr>
              <w:tabs>
                <w:tab w:val="clear" w:pos="709"/>
              </w:tabs>
              <w:suppressAutoHyphens/>
              <w:spacing w:after="0"/>
              <w:ind w:left="0"/>
              <w:jc w:val="left"/>
              <w:rPr>
                <w:sz w:val="20"/>
                <w:szCs w:val="20"/>
              </w:rPr>
            </w:pPr>
            <w:r w:rsidRPr="00E32E80">
              <w:rPr>
                <w:sz w:val="20"/>
                <w:szCs w:val="20"/>
              </w:rPr>
              <w:t xml:space="preserve">SVA </w:t>
            </w:r>
            <w:r w:rsidR="0089564C">
              <w:rPr>
                <w:sz w:val="20"/>
                <w:szCs w:val="20"/>
              </w:rPr>
              <w:t xml:space="preserve">Non-Final </w:t>
            </w:r>
            <w:r w:rsidR="00863662" w:rsidRPr="00E32E80">
              <w:rPr>
                <w:sz w:val="20"/>
                <w:szCs w:val="20"/>
              </w:rPr>
              <w:t>Facility</w:t>
            </w:r>
            <w:r w:rsidRPr="00E32E80">
              <w:rPr>
                <w:sz w:val="20"/>
                <w:szCs w:val="20"/>
              </w:rPr>
              <w:t xml:space="preserve"> </w:t>
            </w:r>
            <w:r w:rsidR="0066548C" w:rsidRPr="00E32E80">
              <w:rPr>
                <w:sz w:val="20"/>
                <w:szCs w:val="20"/>
              </w:rPr>
              <w:t>Operator, S</w:t>
            </w:r>
            <w:r w:rsidR="00B653FD" w:rsidRPr="00E32E80">
              <w:rPr>
                <w:sz w:val="20"/>
                <w:szCs w:val="20"/>
              </w:rPr>
              <w:t>upplier</w:t>
            </w:r>
            <w:r w:rsidR="0066548C" w:rsidRPr="00E32E80">
              <w:rPr>
                <w:sz w:val="20"/>
                <w:szCs w:val="20"/>
              </w:rPr>
              <w:t>(s)</w:t>
            </w:r>
          </w:p>
        </w:tc>
        <w:tc>
          <w:tcPr>
            <w:tcW w:w="1293" w:type="pct"/>
          </w:tcPr>
          <w:p w14:paraId="25B3B362" w14:textId="0FFD384C" w:rsidR="00B653FD" w:rsidRPr="00923FA8" w:rsidRDefault="00B653FD" w:rsidP="00CF06C6">
            <w:pPr>
              <w:tabs>
                <w:tab w:val="clear" w:pos="709"/>
              </w:tabs>
              <w:suppressAutoHyphens/>
              <w:spacing w:after="0"/>
              <w:ind w:left="0"/>
              <w:jc w:val="left"/>
              <w:rPr>
                <w:sz w:val="20"/>
                <w:szCs w:val="20"/>
              </w:rPr>
            </w:pPr>
            <w:r w:rsidRPr="00E32E80">
              <w:rPr>
                <w:sz w:val="20"/>
                <w:szCs w:val="20"/>
              </w:rPr>
              <w:t>Where the</w:t>
            </w:r>
            <w:r w:rsidR="00863662" w:rsidRPr="00E32E80">
              <w:rPr>
                <w:sz w:val="20"/>
                <w:szCs w:val="20"/>
              </w:rPr>
              <w:t xml:space="preserve"> SVA </w:t>
            </w:r>
            <w:r w:rsidR="00DA3BAC" w:rsidRPr="00DA3BAC">
              <w:rPr>
                <w:sz w:val="20"/>
                <w:szCs w:val="20"/>
              </w:rPr>
              <w:t xml:space="preserve">Non-Final Demand </w:t>
            </w:r>
            <w:r w:rsidR="00863662" w:rsidRPr="00E32E80">
              <w:rPr>
                <w:sz w:val="20"/>
                <w:szCs w:val="20"/>
              </w:rPr>
              <w:t>Facility</w:t>
            </w:r>
            <w:r w:rsidRPr="00E32E80">
              <w:rPr>
                <w:sz w:val="20"/>
                <w:szCs w:val="20"/>
              </w:rPr>
              <w:t xml:space="preserve"> </w:t>
            </w:r>
            <w:r w:rsidR="0066548C" w:rsidRPr="00E32E80">
              <w:rPr>
                <w:sz w:val="20"/>
                <w:szCs w:val="20"/>
              </w:rPr>
              <w:t>Operator Withdrawal</w:t>
            </w:r>
            <w:r w:rsidRPr="00E32E80">
              <w:rPr>
                <w:sz w:val="20"/>
                <w:szCs w:val="20"/>
              </w:rPr>
              <w:t xml:space="preserve"> Letter is successfully validated, </w:t>
            </w:r>
            <w:r w:rsidR="008E5DC6" w:rsidRPr="00E32E80">
              <w:rPr>
                <w:sz w:val="20"/>
                <w:szCs w:val="20"/>
              </w:rPr>
              <w:t>the SVAA</w:t>
            </w:r>
            <w:r w:rsidRPr="00E32E80">
              <w:rPr>
                <w:sz w:val="20"/>
                <w:szCs w:val="20"/>
              </w:rPr>
              <w:t xml:space="preserve"> must inform</w:t>
            </w:r>
            <w:r w:rsidR="0066548C" w:rsidRPr="00E32E80">
              <w:rPr>
                <w:sz w:val="20"/>
                <w:szCs w:val="20"/>
              </w:rPr>
              <w:t xml:space="preserve"> the</w:t>
            </w:r>
            <w:r w:rsidR="00863662" w:rsidRPr="00E32E80">
              <w:rPr>
                <w:sz w:val="20"/>
                <w:szCs w:val="20"/>
              </w:rPr>
              <w:t xml:space="preserve"> </w:t>
            </w:r>
            <w:r w:rsidR="00863662" w:rsidRPr="00BF5F5B">
              <w:rPr>
                <w:sz w:val="20"/>
                <w:szCs w:val="20"/>
              </w:rPr>
              <w:t xml:space="preserve">SVA </w:t>
            </w:r>
            <w:r w:rsidR="00DA3BAC" w:rsidRPr="00DA3BAC">
              <w:rPr>
                <w:sz w:val="20"/>
                <w:szCs w:val="20"/>
              </w:rPr>
              <w:t xml:space="preserve">Non-Final Demand </w:t>
            </w:r>
            <w:r w:rsidR="00863662" w:rsidRPr="00BF5F5B">
              <w:rPr>
                <w:sz w:val="20"/>
                <w:szCs w:val="20"/>
              </w:rPr>
              <w:t>Facility</w:t>
            </w:r>
            <w:r w:rsidR="0066548C" w:rsidRPr="003C0CDC">
              <w:rPr>
                <w:sz w:val="20"/>
                <w:szCs w:val="20"/>
              </w:rPr>
              <w:t xml:space="preserve"> Operator and</w:t>
            </w:r>
            <w:r w:rsidRPr="003C0CDC">
              <w:rPr>
                <w:sz w:val="20"/>
                <w:szCs w:val="20"/>
              </w:rPr>
              <w:t xml:space="preserve"> the Supplier(s) that it has updated the registration details for the SVA </w:t>
            </w:r>
            <w:r w:rsidR="00DA3BAC" w:rsidRPr="00DA3BAC">
              <w:rPr>
                <w:sz w:val="20"/>
                <w:szCs w:val="20"/>
              </w:rPr>
              <w:t xml:space="preserve">Non-Final Demand </w:t>
            </w:r>
            <w:r w:rsidR="00863662" w:rsidRPr="00576809">
              <w:rPr>
                <w:sz w:val="20"/>
                <w:szCs w:val="20"/>
              </w:rPr>
              <w:t>Facility</w:t>
            </w:r>
            <w:r w:rsidRPr="002841DC">
              <w:rPr>
                <w:sz w:val="20"/>
                <w:szCs w:val="20"/>
              </w:rPr>
              <w:t xml:space="preserve"> </w:t>
            </w:r>
            <w:r w:rsidR="0066548C" w:rsidRPr="002841DC">
              <w:rPr>
                <w:sz w:val="20"/>
                <w:szCs w:val="20"/>
              </w:rPr>
              <w:t xml:space="preserve">Operator and SVA </w:t>
            </w:r>
            <w:r w:rsidR="0089564C">
              <w:rPr>
                <w:sz w:val="20"/>
                <w:szCs w:val="20"/>
              </w:rPr>
              <w:t xml:space="preserve">Non-Final Demand </w:t>
            </w:r>
            <w:r w:rsidR="0066548C" w:rsidRPr="002841DC">
              <w:rPr>
                <w:sz w:val="20"/>
                <w:szCs w:val="20"/>
              </w:rPr>
              <w:t>Facility(</w:t>
            </w:r>
            <w:proofErr w:type="spellStart"/>
            <w:r w:rsidR="0066548C" w:rsidRPr="002841DC">
              <w:rPr>
                <w:sz w:val="20"/>
                <w:szCs w:val="20"/>
              </w:rPr>
              <w:t>ies</w:t>
            </w:r>
            <w:proofErr w:type="spellEnd"/>
            <w:r w:rsidR="0066548C" w:rsidRPr="002841DC">
              <w:rPr>
                <w:sz w:val="20"/>
                <w:szCs w:val="20"/>
              </w:rPr>
              <w:t>)</w:t>
            </w:r>
            <w:r w:rsidRPr="00646CBA">
              <w:rPr>
                <w:sz w:val="20"/>
                <w:szCs w:val="20"/>
              </w:rPr>
              <w:t>.</w:t>
            </w:r>
          </w:p>
          <w:p w14:paraId="79F582F3" w14:textId="77777777" w:rsidR="00B653FD" w:rsidRPr="004C1B14" w:rsidRDefault="00B653FD" w:rsidP="00CF06C6">
            <w:pPr>
              <w:tabs>
                <w:tab w:val="clear" w:pos="709"/>
              </w:tabs>
              <w:suppressAutoHyphens/>
              <w:spacing w:after="0"/>
              <w:ind w:left="0"/>
              <w:jc w:val="left"/>
              <w:rPr>
                <w:sz w:val="20"/>
                <w:szCs w:val="20"/>
              </w:rPr>
            </w:pPr>
          </w:p>
          <w:p w14:paraId="5AADA800" w14:textId="00656786" w:rsidR="00B653FD" w:rsidRPr="00C65D8B" w:rsidRDefault="0066548C" w:rsidP="0066548C">
            <w:pPr>
              <w:tabs>
                <w:tab w:val="clear" w:pos="709"/>
              </w:tabs>
              <w:suppressAutoHyphens/>
              <w:spacing w:after="0"/>
              <w:ind w:left="0"/>
              <w:jc w:val="left"/>
              <w:rPr>
                <w:sz w:val="20"/>
                <w:szCs w:val="20"/>
              </w:rPr>
            </w:pPr>
            <w:r w:rsidRPr="004C1B14">
              <w:rPr>
                <w:sz w:val="20"/>
                <w:szCs w:val="20"/>
              </w:rPr>
              <w:t xml:space="preserve">Otherwise, where a Withdrawal </w:t>
            </w:r>
            <w:r w:rsidR="00B653FD" w:rsidRPr="004C1B14">
              <w:rPr>
                <w:sz w:val="20"/>
                <w:szCs w:val="20"/>
              </w:rPr>
              <w:t xml:space="preserve">Letter fails validation, </w:t>
            </w:r>
            <w:r w:rsidR="008E5DC6" w:rsidRPr="00C65D8B">
              <w:rPr>
                <w:sz w:val="20"/>
                <w:szCs w:val="20"/>
              </w:rPr>
              <w:t>the SVAA</w:t>
            </w:r>
            <w:r w:rsidR="00B653FD" w:rsidRPr="00C65D8B">
              <w:rPr>
                <w:sz w:val="20"/>
                <w:szCs w:val="20"/>
              </w:rPr>
              <w:t xml:space="preserve"> must provide a short explanation to the </w:t>
            </w:r>
            <w:r w:rsidR="00314253" w:rsidRPr="00C65D8B">
              <w:rPr>
                <w:sz w:val="20"/>
                <w:szCs w:val="20"/>
              </w:rPr>
              <w:t xml:space="preserve">SVA </w:t>
            </w:r>
            <w:r w:rsidR="0089564C" w:rsidRPr="0089564C">
              <w:rPr>
                <w:sz w:val="20"/>
                <w:szCs w:val="20"/>
              </w:rPr>
              <w:t xml:space="preserve">Non-Final Demand </w:t>
            </w:r>
            <w:r w:rsidR="00863662" w:rsidRPr="00C65D8B">
              <w:rPr>
                <w:sz w:val="20"/>
                <w:szCs w:val="20"/>
              </w:rPr>
              <w:t xml:space="preserve">Facility </w:t>
            </w:r>
            <w:r w:rsidRPr="00C65D8B">
              <w:rPr>
                <w:sz w:val="20"/>
                <w:szCs w:val="20"/>
              </w:rPr>
              <w:t>Operator</w:t>
            </w:r>
            <w:r w:rsidR="00CA7741" w:rsidRPr="00C65D8B">
              <w:rPr>
                <w:sz w:val="20"/>
                <w:szCs w:val="20"/>
              </w:rPr>
              <w:t xml:space="preserve"> only</w:t>
            </w:r>
            <w:r w:rsidR="00B653FD" w:rsidRPr="00C65D8B">
              <w:rPr>
                <w:sz w:val="20"/>
                <w:szCs w:val="20"/>
              </w:rPr>
              <w:t>.</w:t>
            </w:r>
          </w:p>
        </w:tc>
        <w:tc>
          <w:tcPr>
            <w:tcW w:w="561" w:type="pct"/>
          </w:tcPr>
          <w:p w14:paraId="5312EE6D" w14:textId="77777777" w:rsidR="00B653FD" w:rsidRPr="0038315C" w:rsidRDefault="00B653FD" w:rsidP="00CF06C6">
            <w:pPr>
              <w:tabs>
                <w:tab w:val="clear" w:pos="709"/>
              </w:tabs>
              <w:suppressAutoHyphens/>
              <w:spacing w:after="0"/>
              <w:ind w:left="0"/>
              <w:jc w:val="left"/>
              <w:rPr>
                <w:sz w:val="20"/>
                <w:szCs w:val="20"/>
              </w:rPr>
            </w:pPr>
            <w:r w:rsidRPr="0038315C">
              <w:rPr>
                <w:sz w:val="20"/>
                <w:szCs w:val="20"/>
              </w:rPr>
              <w:t>Email or, where agreed, by other electronic means</w:t>
            </w:r>
          </w:p>
        </w:tc>
      </w:tr>
    </w:tbl>
    <w:p w14:paraId="4335CE14" w14:textId="4F63F3EF" w:rsidR="00B653FD" w:rsidRDefault="00B653FD" w:rsidP="005C78EE">
      <w:pPr>
        <w:tabs>
          <w:tab w:val="clear" w:pos="709"/>
        </w:tabs>
        <w:suppressAutoHyphens/>
        <w:ind w:left="0"/>
        <w:rPr>
          <w:sz w:val="20"/>
          <w:szCs w:val="20"/>
        </w:rPr>
      </w:pPr>
    </w:p>
    <w:p w14:paraId="4BDEC835" w14:textId="69519D74" w:rsidR="00B653FD" w:rsidRDefault="00651C80" w:rsidP="008A2A66">
      <w:pPr>
        <w:pStyle w:val="Heading2"/>
        <w:ind w:left="851" w:hanging="851"/>
      </w:pPr>
      <w:bookmarkStart w:id="94" w:name="_Toc165554463"/>
      <w:ins w:id="95" w:author="CP1599" w:date="2024-09-05T11:11:00Z" w16du:dateUtc="2024-09-05T10:11:00Z">
        <w:r>
          <w:t>[CP1599]</w:t>
        </w:r>
      </w:ins>
      <w:r w:rsidR="00B653FD">
        <w:t>2.8</w:t>
      </w:r>
      <w:r w:rsidR="00B653FD" w:rsidRPr="005C78EE">
        <w:tab/>
        <w:t xml:space="preserve">SVA </w:t>
      </w:r>
      <w:r w:rsidR="0089564C" w:rsidRPr="0089564C">
        <w:t xml:space="preserve">Non-Final Demand </w:t>
      </w:r>
      <w:r w:rsidR="00B653FD" w:rsidRPr="005C78EE">
        <w:t xml:space="preserve">Facilities – </w:t>
      </w:r>
      <w:r w:rsidR="00B653FD">
        <w:t>update following Change Of Supplier</w:t>
      </w:r>
      <w:ins w:id="96" w:author="Colin Berry" w:date="2024-07-23T16:35:00Z">
        <w:r w:rsidR="005F3B28">
          <w:t xml:space="preserve"> [</w:t>
        </w:r>
      </w:ins>
      <w:ins w:id="97" w:author="CP1599" w:date="2024-09-05T11:10:00Z" w16du:dateUtc="2024-09-05T10:10:00Z">
        <w:r>
          <w:t>CP</w:t>
        </w:r>
      </w:ins>
      <w:ins w:id="98" w:author="CP1599" w:date="2024-09-05T11:11:00Z" w16du:dateUtc="2024-09-05T10:11:00Z">
        <w:r>
          <w:t>1599</w:t>
        </w:r>
      </w:ins>
      <w:ins w:id="99" w:author="Colin Berry" w:date="2024-07-23T16:36:00Z">
        <w:r w:rsidR="005F3B28">
          <w:t>]</w:t>
        </w:r>
      </w:ins>
      <w:del w:id="100" w:author="Colin Berry" w:date="2024-07-23T16:35:00Z">
        <w:r w:rsidR="00A03443" w:rsidDel="00830110">
          <w:delText>, Change of Agent</w:delText>
        </w:r>
      </w:del>
      <w:r w:rsidR="00A03443">
        <w:t xml:space="preserve"> </w:t>
      </w:r>
      <w:r w:rsidR="00736AAB">
        <w:t xml:space="preserve">or change </w:t>
      </w:r>
      <w:proofErr w:type="gramStart"/>
      <w:r w:rsidR="00687C41">
        <w:t xml:space="preserve">of </w:t>
      </w:r>
      <w:r w:rsidR="00736AAB">
        <w:t xml:space="preserve"> the</w:t>
      </w:r>
      <w:proofErr w:type="gramEnd"/>
      <w:r w:rsidR="00736AAB">
        <w:t xml:space="preserve"> Metering Systems registered for the </w:t>
      </w:r>
      <w:r w:rsidR="0089564C" w:rsidRPr="0089564C">
        <w:t xml:space="preserve">Non-Final Demand </w:t>
      </w:r>
      <w:r w:rsidR="00736AAB">
        <w:t xml:space="preserve"> Facility</w:t>
      </w:r>
      <w:r w:rsidR="00AC01E6">
        <w:rPr>
          <w:rStyle w:val="FootnoteReference"/>
          <w:szCs w:val="20"/>
        </w:rPr>
        <w:footnoteReference w:id="33"/>
      </w:r>
      <w:bookmarkEnd w:id="94"/>
    </w:p>
    <w:p w14:paraId="48EDF6F5" w14:textId="48C6D26D" w:rsidR="005F6290" w:rsidRPr="005C78EE" w:rsidRDefault="003C0CDC" w:rsidP="00BF5F5B">
      <w:pPr>
        <w:ind w:left="0"/>
        <w:rPr>
          <w:b/>
          <w:szCs w:val="20"/>
        </w:rPr>
      </w:pPr>
      <w:r>
        <w:rPr>
          <w:szCs w:val="20"/>
        </w:rPr>
        <w:t>A</w:t>
      </w:r>
      <w:r w:rsidR="008B688F" w:rsidRPr="00BF5F5B">
        <w:rPr>
          <w:szCs w:val="20"/>
        </w:rPr>
        <w:t xml:space="preserve"> Change of Supplier </w:t>
      </w:r>
      <w:r w:rsidR="00687C41">
        <w:rPr>
          <w:szCs w:val="20"/>
        </w:rPr>
        <w:t>(</w:t>
      </w:r>
      <w:proofErr w:type="spellStart"/>
      <w:r w:rsidR="00687C41">
        <w:rPr>
          <w:szCs w:val="20"/>
        </w:rPr>
        <w:t>CoS</w:t>
      </w:r>
      <w:proofErr w:type="spellEnd"/>
      <w:r w:rsidR="00687C41">
        <w:rPr>
          <w:szCs w:val="20"/>
        </w:rPr>
        <w:t xml:space="preserve">) </w:t>
      </w:r>
      <w:r w:rsidR="008B688F" w:rsidRPr="00BF5F5B">
        <w:rPr>
          <w:szCs w:val="20"/>
        </w:rPr>
        <w:t xml:space="preserve">or Change of Metering System </w:t>
      </w:r>
      <w:r w:rsidR="00687C41">
        <w:rPr>
          <w:szCs w:val="20"/>
        </w:rPr>
        <w:t>(</w:t>
      </w:r>
      <w:proofErr w:type="spellStart"/>
      <w:r w:rsidR="00687C41">
        <w:rPr>
          <w:szCs w:val="20"/>
        </w:rPr>
        <w:t>CoM</w:t>
      </w:r>
      <w:proofErr w:type="spellEnd"/>
      <w:r w:rsidR="00687C41">
        <w:rPr>
          <w:szCs w:val="20"/>
        </w:rPr>
        <w:t xml:space="preserve">) </w:t>
      </w:r>
      <w:r w:rsidR="008B688F" w:rsidRPr="00BF5F5B">
        <w:rPr>
          <w:szCs w:val="20"/>
        </w:rPr>
        <w:t xml:space="preserve">event would invalidate the SVA </w:t>
      </w:r>
      <w:r w:rsidR="0089564C" w:rsidRPr="0089564C">
        <w:rPr>
          <w:szCs w:val="20"/>
        </w:rPr>
        <w:t xml:space="preserve">Non-Final Demand </w:t>
      </w:r>
      <w:r w:rsidR="008B688F" w:rsidRPr="008B688F">
        <w:rPr>
          <w:szCs w:val="20"/>
        </w:rPr>
        <w:t xml:space="preserve">declaration </w:t>
      </w:r>
      <w:r w:rsidR="008B688F" w:rsidRPr="00BF5F5B">
        <w:rPr>
          <w:szCs w:val="20"/>
        </w:rPr>
        <w:t xml:space="preserve">without an update. Furthermore, a </w:t>
      </w:r>
      <w:proofErr w:type="spellStart"/>
      <w:r w:rsidR="008B688F" w:rsidRPr="00BF5F5B">
        <w:rPr>
          <w:szCs w:val="20"/>
        </w:rPr>
        <w:t>CoS</w:t>
      </w:r>
      <w:proofErr w:type="spellEnd"/>
      <w:r w:rsidR="008B688F" w:rsidRPr="00BF5F5B">
        <w:rPr>
          <w:szCs w:val="20"/>
        </w:rPr>
        <w:t xml:space="preserve"> or </w:t>
      </w:r>
      <w:proofErr w:type="spellStart"/>
      <w:r w:rsidR="008B688F" w:rsidRPr="00BF5F5B">
        <w:rPr>
          <w:szCs w:val="20"/>
        </w:rPr>
        <w:t>CoM</w:t>
      </w:r>
      <w:proofErr w:type="spellEnd"/>
      <w:r w:rsidR="008B688F" w:rsidRPr="00BF5F5B">
        <w:rPr>
          <w:szCs w:val="20"/>
        </w:rPr>
        <w:t xml:space="preserve"> requires the </w:t>
      </w:r>
      <w:r w:rsidR="008B688F">
        <w:rPr>
          <w:szCs w:val="20"/>
        </w:rPr>
        <w:t xml:space="preserve">SVA </w:t>
      </w:r>
      <w:r w:rsidR="0089564C" w:rsidRPr="0089564C">
        <w:rPr>
          <w:szCs w:val="20"/>
        </w:rPr>
        <w:t xml:space="preserve">Non-Final Demand </w:t>
      </w:r>
      <w:r w:rsidR="008B688F">
        <w:rPr>
          <w:szCs w:val="20"/>
        </w:rPr>
        <w:t xml:space="preserve">Facility Operator to resubmit a Declaration Document for each Supplier and all Metering Systems related to the SVA </w:t>
      </w:r>
      <w:r w:rsidR="0089564C" w:rsidRPr="0089564C">
        <w:rPr>
          <w:szCs w:val="20"/>
        </w:rPr>
        <w:t xml:space="preserve">Non-Final Demand </w:t>
      </w:r>
      <w:r w:rsidR="008B688F">
        <w:rPr>
          <w:szCs w:val="20"/>
        </w:rPr>
        <w:t>Facility.</w:t>
      </w:r>
      <w:r>
        <w:rPr>
          <w:szCs w:val="20"/>
        </w:rPr>
        <w:t xml:space="preserve">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15"/>
        <w:gridCol w:w="1265"/>
        <w:gridCol w:w="4272"/>
        <w:gridCol w:w="1159"/>
        <w:gridCol w:w="1204"/>
        <w:gridCol w:w="3818"/>
        <w:gridCol w:w="1363"/>
      </w:tblGrid>
      <w:tr w:rsidR="00944D83" w:rsidRPr="005C78EE" w14:paraId="341D0DC2" w14:textId="77777777" w:rsidTr="00CF06C6">
        <w:trPr>
          <w:tblHeader/>
        </w:trPr>
        <w:tc>
          <w:tcPr>
            <w:tcW w:w="327" w:type="pct"/>
          </w:tcPr>
          <w:p w14:paraId="3CB36801"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REF</w:t>
            </w:r>
          </w:p>
        </w:tc>
        <w:tc>
          <w:tcPr>
            <w:tcW w:w="452" w:type="pct"/>
          </w:tcPr>
          <w:p w14:paraId="49A9C488"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WHEN</w:t>
            </w:r>
          </w:p>
        </w:tc>
        <w:tc>
          <w:tcPr>
            <w:tcW w:w="1526" w:type="pct"/>
          </w:tcPr>
          <w:p w14:paraId="10E56AE7"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ACTION</w:t>
            </w:r>
          </w:p>
        </w:tc>
        <w:tc>
          <w:tcPr>
            <w:tcW w:w="414" w:type="pct"/>
          </w:tcPr>
          <w:p w14:paraId="4C42DD0F"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FROM</w:t>
            </w:r>
          </w:p>
        </w:tc>
        <w:tc>
          <w:tcPr>
            <w:tcW w:w="430" w:type="pct"/>
          </w:tcPr>
          <w:p w14:paraId="3C276AAE"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TO</w:t>
            </w:r>
          </w:p>
        </w:tc>
        <w:tc>
          <w:tcPr>
            <w:tcW w:w="1364" w:type="pct"/>
          </w:tcPr>
          <w:p w14:paraId="4F347412"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INFORMATION REQUIRED</w:t>
            </w:r>
          </w:p>
        </w:tc>
        <w:tc>
          <w:tcPr>
            <w:tcW w:w="487" w:type="pct"/>
          </w:tcPr>
          <w:p w14:paraId="2A55AEBB"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METHOD</w:t>
            </w:r>
          </w:p>
        </w:tc>
      </w:tr>
      <w:tr w:rsidR="00A43867" w:rsidRPr="005C78EE" w14:paraId="2E5535CD" w14:textId="77777777" w:rsidTr="00CF06C6">
        <w:tc>
          <w:tcPr>
            <w:tcW w:w="327" w:type="pct"/>
          </w:tcPr>
          <w:p w14:paraId="59A58C70" w14:textId="4891EA2C"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.1</w:t>
            </w:r>
          </w:p>
        </w:tc>
        <w:tc>
          <w:tcPr>
            <w:tcW w:w="452" w:type="pct"/>
          </w:tcPr>
          <w:p w14:paraId="3F099109" w14:textId="0E837731" w:rsidR="00A43867" w:rsidRPr="005C78EE" w:rsidRDefault="00A43867" w:rsidP="00A43867">
            <w:pPr>
              <w:tabs>
                <w:tab w:val="clear" w:pos="709"/>
              </w:tabs>
              <w:suppressAutoHyphens/>
              <w:spacing w:after="0"/>
              <w:ind w:left="0"/>
              <w:jc w:val="left"/>
              <w:rPr>
                <w:sz w:val="20"/>
                <w:szCs w:val="20"/>
              </w:rPr>
            </w:pPr>
            <w:r w:rsidRPr="005C78EE">
              <w:rPr>
                <w:sz w:val="20"/>
                <w:szCs w:val="20"/>
              </w:rPr>
              <w:t>As soon as a</w:t>
            </w:r>
            <w:r>
              <w:rPr>
                <w:sz w:val="20"/>
                <w:szCs w:val="20"/>
              </w:rPr>
              <w:t>n</w:t>
            </w:r>
            <w:r w:rsidRPr="005C78EE">
              <w:rPr>
                <w:sz w:val="20"/>
                <w:szCs w:val="20"/>
              </w:rPr>
              <w:t xml:space="preserve"> SVA </w:t>
            </w:r>
            <w:r w:rsidR="0089564C" w:rsidRPr="0089564C">
              <w:rPr>
                <w:sz w:val="20"/>
                <w:szCs w:val="20"/>
              </w:rPr>
              <w:t xml:space="preserve">Non-Final Demand </w:t>
            </w:r>
            <w:r w:rsidRPr="005C78EE">
              <w:rPr>
                <w:sz w:val="20"/>
                <w:szCs w:val="20"/>
              </w:rPr>
              <w:t>Facility Operator identifies</w:t>
            </w:r>
            <w:r>
              <w:rPr>
                <w:sz w:val="20"/>
                <w:szCs w:val="20"/>
              </w:rPr>
              <w:t xml:space="preserve"> that it must </w:t>
            </w:r>
            <w:r>
              <w:rPr>
                <w:sz w:val="20"/>
                <w:szCs w:val="20"/>
              </w:rPr>
              <w:lastRenderedPageBreak/>
              <w:t>update an existing declaration</w:t>
            </w:r>
          </w:p>
        </w:tc>
        <w:tc>
          <w:tcPr>
            <w:tcW w:w="1526" w:type="pct"/>
          </w:tcPr>
          <w:p w14:paraId="6D0DD2C5" w14:textId="640B42A5" w:rsidR="00A43867" w:rsidRPr="005C78EE" w:rsidRDefault="00A43867" w:rsidP="00A43867">
            <w:pPr>
              <w:tabs>
                <w:tab w:val="clear" w:pos="709"/>
              </w:tabs>
              <w:suppressAutoHyphens/>
              <w:spacing w:after="0"/>
              <w:ind w:left="0"/>
              <w:jc w:val="left"/>
              <w:rPr>
                <w:sz w:val="20"/>
                <w:szCs w:val="20"/>
              </w:rPr>
            </w:pPr>
            <w:r>
              <w:rPr>
                <w:sz w:val="20"/>
                <w:szCs w:val="20"/>
              </w:rPr>
              <w:lastRenderedPageBreak/>
              <w:t>C</w:t>
            </w:r>
            <w:r w:rsidRPr="005C78EE">
              <w:rPr>
                <w:sz w:val="20"/>
                <w:szCs w:val="20"/>
              </w:rPr>
              <w:t xml:space="preserve">omplete and send a Declaration </w:t>
            </w:r>
            <w:r>
              <w:rPr>
                <w:sz w:val="20"/>
                <w:szCs w:val="20"/>
              </w:rPr>
              <w:t>Document</w:t>
            </w:r>
            <w:r w:rsidRPr="005C78EE">
              <w:rPr>
                <w:sz w:val="20"/>
                <w:szCs w:val="20"/>
              </w:rPr>
              <w:t xml:space="preserve"> to its Supplier(s)</w:t>
            </w:r>
          </w:p>
        </w:tc>
        <w:tc>
          <w:tcPr>
            <w:tcW w:w="414" w:type="pct"/>
          </w:tcPr>
          <w:p w14:paraId="465BBADD" w14:textId="6480533D"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SVA </w:t>
            </w:r>
            <w:r w:rsidR="006E07FE" w:rsidRPr="006E07FE">
              <w:rPr>
                <w:sz w:val="20"/>
                <w:szCs w:val="20"/>
              </w:rPr>
              <w:t xml:space="preserve">Non-Final Demand </w:t>
            </w:r>
            <w:r w:rsidRPr="005C78EE">
              <w:rPr>
                <w:sz w:val="20"/>
                <w:szCs w:val="20"/>
              </w:rPr>
              <w:t>Facility Operator</w:t>
            </w:r>
          </w:p>
        </w:tc>
        <w:tc>
          <w:tcPr>
            <w:tcW w:w="430" w:type="pct"/>
          </w:tcPr>
          <w:p w14:paraId="481C8E52"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Supplier(s)</w:t>
            </w:r>
          </w:p>
        </w:tc>
        <w:tc>
          <w:tcPr>
            <w:tcW w:w="1364" w:type="pct"/>
          </w:tcPr>
          <w:p w14:paraId="763E11EB" w14:textId="36A6E8CB" w:rsidR="00A43867" w:rsidRDefault="00A43867" w:rsidP="00A43867">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B-D)</w:t>
            </w:r>
            <w:r w:rsidRPr="005C78EE">
              <w:rPr>
                <w:sz w:val="20"/>
                <w:szCs w:val="20"/>
              </w:rPr>
              <w:t xml:space="preserve"> – see </w:t>
            </w:r>
            <w:r>
              <w:rPr>
                <w:sz w:val="20"/>
                <w:szCs w:val="20"/>
              </w:rPr>
              <w:t>Appendix 3.7.1.2 and Appendix 3.7.3</w:t>
            </w:r>
            <w:r w:rsidRPr="005C78EE">
              <w:rPr>
                <w:sz w:val="20"/>
                <w:szCs w:val="20"/>
              </w:rPr>
              <w:t>.</w:t>
            </w:r>
          </w:p>
          <w:p w14:paraId="464254FD" w14:textId="77777777" w:rsidR="00A43867" w:rsidRDefault="00A43867" w:rsidP="00A43867">
            <w:pPr>
              <w:tabs>
                <w:tab w:val="clear" w:pos="709"/>
              </w:tabs>
              <w:suppressAutoHyphens/>
              <w:spacing w:after="0"/>
              <w:ind w:left="0"/>
              <w:jc w:val="left"/>
              <w:rPr>
                <w:sz w:val="20"/>
                <w:szCs w:val="20"/>
              </w:rPr>
            </w:pPr>
          </w:p>
          <w:p w14:paraId="6D55F763" w14:textId="1EDBC5AD" w:rsidR="00A43867" w:rsidRPr="005C78EE" w:rsidRDefault="00A43867" w:rsidP="00A43867">
            <w:pPr>
              <w:tabs>
                <w:tab w:val="clear" w:pos="709"/>
              </w:tabs>
              <w:suppressAutoHyphens/>
              <w:spacing w:after="0"/>
              <w:ind w:left="0"/>
              <w:jc w:val="left"/>
              <w:rPr>
                <w:sz w:val="20"/>
                <w:szCs w:val="20"/>
              </w:rPr>
            </w:pPr>
          </w:p>
        </w:tc>
        <w:tc>
          <w:tcPr>
            <w:tcW w:w="487" w:type="pct"/>
          </w:tcPr>
          <w:p w14:paraId="16008E06" w14:textId="2A062D18"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Agreed between SVA </w:t>
            </w:r>
            <w:r w:rsidR="006E07FE" w:rsidRPr="006E07FE">
              <w:rPr>
                <w:sz w:val="20"/>
                <w:szCs w:val="20"/>
              </w:rPr>
              <w:t xml:space="preserve">Non-Final Demand </w:t>
            </w:r>
            <w:r w:rsidRPr="005C78EE">
              <w:rPr>
                <w:sz w:val="20"/>
                <w:szCs w:val="20"/>
              </w:rPr>
              <w:t>Facility Operator and Supplier</w:t>
            </w:r>
          </w:p>
        </w:tc>
      </w:tr>
      <w:tr w:rsidR="00A43867" w:rsidRPr="005C78EE" w14:paraId="111261DA" w14:textId="77777777" w:rsidTr="00CF06C6">
        <w:tc>
          <w:tcPr>
            <w:tcW w:w="327" w:type="pct"/>
            <w:tcBorders>
              <w:bottom w:val="single" w:sz="2" w:space="0" w:color="auto"/>
            </w:tcBorders>
          </w:tcPr>
          <w:p w14:paraId="15FDC71A" w14:textId="20D1655D"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.2</w:t>
            </w:r>
          </w:p>
        </w:tc>
        <w:tc>
          <w:tcPr>
            <w:tcW w:w="452" w:type="pct"/>
            <w:tcBorders>
              <w:bottom w:val="single" w:sz="2" w:space="0" w:color="auto"/>
            </w:tcBorders>
          </w:tcPr>
          <w:p w14:paraId="43CBEAD1" w14:textId="23226FA5" w:rsidR="00A43867" w:rsidRPr="005C78EE" w:rsidRDefault="00A43867" w:rsidP="00A43867">
            <w:pPr>
              <w:tabs>
                <w:tab w:val="clear" w:pos="709"/>
              </w:tabs>
              <w:suppressAutoHyphens/>
              <w:spacing w:after="0"/>
              <w:ind w:left="0"/>
              <w:jc w:val="left"/>
              <w:rPr>
                <w:sz w:val="20"/>
                <w:szCs w:val="20"/>
              </w:rPr>
            </w:pPr>
            <w:r w:rsidRPr="005C78EE">
              <w:rPr>
                <w:sz w:val="20"/>
                <w:szCs w:val="20"/>
              </w:rPr>
              <w:t>Within 5</w:t>
            </w:r>
            <w:r>
              <w:rPr>
                <w:sz w:val="20"/>
                <w:szCs w:val="20"/>
              </w:rPr>
              <w:t>WD of 2.8</w:t>
            </w:r>
            <w:r w:rsidRPr="005C78EE">
              <w:rPr>
                <w:sz w:val="20"/>
                <w:szCs w:val="20"/>
              </w:rPr>
              <w:t>.1</w:t>
            </w:r>
          </w:p>
        </w:tc>
        <w:tc>
          <w:tcPr>
            <w:tcW w:w="1526" w:type="pct"/>
            <w:tcBorders>
              <w:bottom w:val="single" w:sz="2" w:space="0" w:color="auto"/>
            </w:tcBorders>
          </w:tcPr>
          <w:p w14:paraId="072C09BD" w14:textId="49FCB4B4" w:rsidR="00A43867" w:rsidRDefault="00A43867" w:rsidP="00A43867">
            <w:pPr>
              <w:tabs>
                <w:tab w:val="clear" w:pos="709"/>
              </w:tabs>
              <w:suppressAutoHyphens/>
              <w:spacing w:after="0"/>
              <w:ind w:left="0"/>
              <w:jc w:val="left"/>
              <w:rPr>
                <w:sz w:val="20"/>
                <w:szCs w:val="20"/>
              </w:rPr>
            </w:pPr>
            <w:r w:rsidRPr="005C78EE">
              <w:rPr>
                <w:sz w:val="20"/>
                <w:szCs w:val="20"/>
              </w:rPr>
              <w:t xml:space="preserve">Send SVA </w:t>
            </w:r>
            <w:r w:rsidR="006E07FE" w:rsidRPr="006E07FE">
              <w:rPr>
                <w:sz w:val="20"/>
                <w:szCs w:val="20"/>
              </w:rPr>
              <w:t xml:space="preserve">Non-Final Demand </w:t>
            </w:r>
            <w:r w:rsidRPr="005C78EE">
              <w:rPr>
                <w:sz w:val="20"/>
                <w:szCs w:val="20"/>
              </w:rPr>
              <w:t xml:space="preserve">Facility Operator’s director-signed Declaration </w:t>
            </w:r>
            <w:r>
              <w:rPr>
                <w:sz w:val="20"/>
                <w:szCs w:val="20"/>
              </w:rPr>
              <w:t>Document</w:t>
            </w:r>
            <w:r w:rsidRPr="005C78EE">
              <w:rPr>
                <w:sz w:val="20"/>
                <w:szCs w:val="20"/>
              </w:rPr>
              <w:t xml:space="preserve"> to </w:t>
            </w:r>
            <w:r>
              <w:rPr>
                <w:sz w:val="20"/>
                <w:szCs w:val="20"/>
              </w:rPr>
              <w:t>the SVAA</w:t>
            </w:r>
          </w:p>
          <w:p w14:paraId="20E162F8" w14:textId="77777777" w:rsidR="00A43867" w:rsidRDefault="00A43867" w:rsidP="00A43867">
            <w:pPr>
              <w:tabs>
                <w:tab w:val="clear" w:pos="709"/>
              </w:tabs>
              <w:suppressAutoHyphens/>
              <w:spacing w:after="0"/>
              <w:ind w:left="0"/>
              <w:jc w:val="left"/>
              <w:rPr>
                <w:sz w:val="20"/>
                <w:szCs w:val="20"/>
              </w:rPr>
            </w:pPr>
          </w:p>
          <w:p w14:paraId="00FC1A83" w14:textId="5D8B64BE" w:rsidR="00A43867" w:rsidRPr="005C78EE" w:rsidRDefault="00A43867" w:rsidP="00A43867">
            <w:pPr>
              <w:tabs>
                <w:tab w:val="clear" w:pos="709"/>
              </w:tabs>
              <w:suppressAutoHyphens/>
              <w:spacing w:after="0"/>
              <w:ind w:left="0"/>
              <w:jc w:val="left"/>
              <w:rPr>
                <w:sz w:val="20"/>
                <w:szCs w:val="20"/>
              </w:rPr>
            </w:pPr>
          </w:p>
        </w:tc>
        <w:tc>
          <w:tcPr>
            <w:tcW w:w="414" w:type="pct"/>
            <w:tcBorders>
              <w:bottom w:val="single" w:sz="2" w:space="0" w:color="auto"/>
            </w:tcBorders>
          </w:tcPr>
          <w:p w14:paraId="6291CB1C"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Supplier(s)</w:t>
            </w:r>
          </w:p>
        </w:tc>
        <w:tc>
          <w:tcPr>
            <w:tcW w:w="430" w:type="pct"/>
            <w:tcBorders>
              <w:bottom w:val="single" w:sz="2" w:space="0" w:color="auto"/>
            </w:tcBorders>
          </w:tcPr>
          <w:p w14:paraId="0E29E1DE"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1364" w:type="pct"/>
            <w:tcBorders>
              <w:bottom w:val="single" w:sz="2" w:space="0" w:color="auto"/>
            </w:tcBorders>
          </w:tcPr>
          <w:p w14:paraId="77CAC7C7" w14:textId="7782A2E6"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A-D)</w:t>
            </w:r>
            <w:r w:rsidRPr="005C78EE">
              <w:rPr>
                <w:sz w:val="20"/>
                <w:szCs w:val="20"/>
              </w:rPr>
              <w:t>.</w:t>
            </w:r>
          </w:p>
        </w:tc>
        <w:tc>
          <w:tcPr>
            <w:tcW w:w="487" w:type="pct"/>
            <w:tcBorders>
              <w:bottom w:val="single" w:sz="2" w:space="0" w:color="auto"/>
            </w:tcBorders>
          </w:tcPr>
          <w:p w14:paraId="395F1E18" w14:textId="142F8CA6" w:rsidR="00A43867" w:rsidRPr="005C78EE" w:rsidRDefault="006E07FE" w:rsidP="00A43867">
            <w:pPr>
              <w:tabs>
                <w:tab w:val="clear" w:pos="709"/>
              </w:tabs>
              <w:suppressAutoHyphens/>
              <w:spacing w:after="0"/>
              <w:ind w:left="0"/>
              <w:jc w:val="left"/>
              <w:rPr>
                <w:sz w:val="20"/>
                <w:szCs w:val="20"/>
              </w:rPr>
            </w:pPr>
            <w:r>
              <w:rPr>
                <w:sz w:val="20"/>
                <w:szCs w:val="20"/>
                <w:lang w:val="en-US"/>
              </w:rPr>
              <w:t xml:space="preserve">Self Service Gateway or </w:t>
            </w:r>
            <w:r w:rsidR="00A43867">
              <w:rPr>
                <w:sz w:val="20"/>
                <w:szCs w:val="20"/>
                <w:lang w:val="en-US"/>
              </w:rPr>
              <w:t>Email</w:t>
            </w:r>
          </w:p>
        </w:tc>
      </w:tr>
      <w:tr w:rsidR="00A43867" w:rsidRPr="005C78EE" w14:paraId="12035720" w14:textId="77777777" w:rsidTr="008B688F">
        <w:trPr>
          <w:cantSplit/>
        </w:trPr>
        <w:tc>
          <w:tcPr>
            <w:tcW w:w="327" w:type="pct"/>
          </w:tcPr>
          <w:p w14:paraId="0940A797" w14:textId="28184057"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.3</w:t>
            </w:r>
          </w:p>
        </w:tc>
        <w:tc>
          <w:tcPr>
            <w:tcW w:w="452" w:type="pct"/>
          </w:tcPr>
          <w:p w14:paraId="6B966B57" w14:textId="4569058C" w:rsidR="00A43867" w:rsidRPr="005C78EE" w:rsidRDefault="00A43867" w:rsidP="00A43867">
            <w:pPr>
              <w:tabs>
                <w:tab w:val="clear" w:pos="709"/>
              </w:tabs>
              <w:suppressAutoHyphens/>
              <w:spacing w:after="0"/>
              <w:ind w:left="0"/>
              <w:jc w:val="left"/>
              <w:rPr>
                <w:sz w:val="20"/>
                <w:szCs w:val="20"/>
              </w:rPr>
            </w:pPr>
            <w:r>
              <w:rPr>
                <w:sz w:val="20"/>
                <w:szCs w:val="20"/>
              </w:rPr>
              <w:t xml:space="preserve">Within 2WD of 2.8.2; </w:t>
            </w:r>
          </w:p>
          <w:p w14:paraId="04A0E9A3" w14:textId="77777777" w:rsidR="00A43867" w:rsidRDefault="00A43867" w:rsidP="00A43867">
            <w:pPr>
              <w:tabs>
                <w:tab w:val="clear" w:pos="709"/>
              </w:tabs>
              <w:suppressAutoHyphens/>
              <w:spacing w:after="0"/>
              <w:ind w:left="0"/>
              <w:jc w:val="left"/>
              <w:rPr>
                <w:sz w:val="20"/>
                <w:szCs w:val="20"/>
              </w:rPr>
            </w:pPr>
          </w:p>
          <w:p w14:paraId="2C2FBD9A" w14:textId="77777777" w:rsidR="00A43867" w:rsidRDefault="00A43867" w:rsidP="00A43867">
            <w:pPr>
              <w:tabs>
                <w:tab w:val="clear" w:pos="709"/>
              </w:tabs>
              <w:suppressAutoHyphens/>
              <w:spacing w:after="0"/>
              <w:ind w:left="0"/>
              <w:jc w:val="left"/>
              <w:rPr>
                <w:sz w:val="20"/>
                <w:szCs w:val="20"/>
              </w:rPr>
            </w:pPr>
            <w:r>
              <w:rPr>
                <w:sz w:val="20"/>
                <w:szCs w:val="20"/>
              </w:rPr>
              <w:t>or</w:t>
            </w:r>
          </w:p>
          <w:p w14:paraId="3E8976F1" w14:textId="77777777" w:rsidR="00A43867" w:rsidRPr="005C78EE" w:rsidRDefault="00A43867" w:rsidP="00A43867">
            <w:pPr>
              <w:tabs>
                <w:tab w:val="clear" w:pos="709"/>
              </w:tabs>
              <w:suppressAutoHyphens/>
              <w:spacing w:after="0"/>
              <w:ind w:left="0"/>
              <w:jc w:val="left"/>
              <w:rPr>
                <w:sz w:val="20"/>
                <w:szCs w:val="20"/>
              </w:rPr>
            </w:pPr>
          </w:p>
          <w:p w14:paraId="1069F299" w14:textId="1AFD708B" w:rsidR="00A43867" w:rsidRPr="005C78EE" w:rsidRDefault="00A43867" w:rsidP="00A43867">
            <w:pPr>
              <w:tabs>
                <w:tab w:val="clear" w:pos="709"/>
              </w:tabs>
              <w:suppressAutoHyphens/>
              <w:spacing w:after="0"/>
              <w:ind w:left="0"/>
              <w:jc w:val="left"/>
              <w:rPr>
                <w:sz w:val="20"/>
                <w:szCs w:val="20"/>
              </w:rPr>
            </w:pPr>
            <w:r>
              <w:rPr>
                <w:sz w:val="20"/>
                <w:szCs w:val="20"/>
              </w:rPr>
              <w:t>if the SVAA determines that a Declaration is one of a set</w:t>
            </w:r>
            <w:r>
              <w:rPr>
                <w:rStyle w:val="FootnoteReference"/>
                <w:sz w:val="20"/>
                <w:szCs w:val="20"/>
              </w:rPr>
              <w:footnoteReference w:id="34"/>
            </w:r>
            <w:r>
              <w:rPr>
                <w:sz w:val="20"/>
                <w:szCs w:val="20"/>
              </w:rPr>
              <w:t xml:space="preserve"> then within 5WD of 2.8.2.</w:t>
            </w:r>
          </w:p>
        </w:tc>
        <w:tc>
          <w:tcPr>
            <w:tcW w:w="1526" w:type="pct"/>
          </w:tcPr>
          <w:p w14:paraId="4B8C8789" w14:textId="7B11BF70" w:rsidR="00A43867" w:rsidRPr="005C78EE" w:rsidRDefault="00A43867" w:rsidP="00A43867">
            <w:pPr>
              <w:tabs>
                <w:tab w:val="clear" w:pos="709"/>
              </w:tabs>
              <w:suppressAutoHyphens/>
              <w:spacing w:after="0"/>
              <w:ind w:left="0"/>
              <w:jc w:val="left"/>
              <w:rPr>
                <w:sz w:val="20"/>
                <w:szCs w:val="20"/>
              </w:rPr>
            </w:pPr>
            <w:r>
              <w:rPr>
                <w:sz w:val="20"/>
                <w:szCs w:val="20"/>
              </w:rPr>
              <w:t>C</w:t>
            </w:r>
            <w:r w:rsidRPr="005C78EE">
              <w:rPr>
                <w:sz w:val="20"/>
                <w:szCs w:val="20"/>
              </w:rPr>
              <w:t xml:space="preserve">heck that each director-signed Declaration </w:t>
            </w:r>
            <w:r>
              <w:rPr>
                <w:sz w:val="20"/>
                <w:szCs w:val="20"/>
              </w:rPr>
              <w:t>Document</w:t>
            </w:r>
            <w:r w:rsidRPr="005C78EE">
              <w:rPr>
                <w:sz w:val="20"/>
                <w:szCs w:val="20"/>
              </w:rPr>
              <w:t xml:space="preserve"> is complete and valid. </w:t>
            </w:r>
            <w:r>
              <w:rPr>
                <w:sz w:val="20"/>
                <w:szCs w:val="20"/>
              </w:rPr>
              <w:t>The SVAA</w:t>
            </w:r>
            <w:r w:rsidRPr="005C78EE">
              <w:rPr>
                <w:sz w:val="20"/>
                <w:szCs w:val="20"/>
              </w:rPr>
              <w:t xml:space="preserve"> may liaise with the Supplier that submitted the declaration to seek additional information, corrections or a resubmission of the declaration.</w:t>
            </w:r>
          </w:p>
          <w:p w14:paraId="69387632" w14:textId="77777777" w:rsidR="00A43867" w:rsidRPr="005C78EE" w:rsidRDefault="00A43867" w:rsidP="00A43867">
            <w:pPr>
              <w:tabs>
                <w:tab w:val="clear" w:pos="709"/>
              </w:tabs>
              <w:suppressAutoHyphens/>
              <w:spacing w:after="0"/>
              <w:ind w:left="0"/>
              <w:jc w:val="left"/>
              <w:rPr>
                <w:sz w:val="20"/>
                <w:szCs w:val="20"/>
              </w:rPr>
            </w:pPr>
          </w:p>
          <w:p w14:paraId="361B5DCA" w14:textId="7EAD4610" w:rsidR="00A43867" w:rsidRPr="005C78EE" w:rsidRDefault="00A43867" w:rsidP="00A43867">
            <w:pPr>
              <w:tabs>
                <w:tab w:val="clear" w:pos="709"/>
              </w:tabs>
              <w:suppressAutoHyphens/>
              <w:spacing w:after="0"/>
              <w:ind w:left="0"/>
              <w:jc w:val="left"/>
              <w:rPr>
                <w:sz w:val="20"/>
                <w:szCs w:val="20"/>
              </w:rPr>
            </w:pPr>
            <w:r>
              <w:rPr>
                <w:sz w:val="20"/>
                <w:szCs w:val="20"/>
              </w:rPr>
              <w:t>Where successfully validated, the SVAA</w:t>
            </w:r>
            <w:r w:rsidRPr="005C78EE">
              <w:rPr>
                <w:sz w:val="20"/>
                <w:szCs w:val="20"/>
              </w:rPr>
              <w:t xml:space="preserve"> must update the details of each SVA </w:t>
            </w:r>
            <w:r w:rsidR="006E07FE" w:rsidRPr="006E07FE">
              <w:rPr>
                <w:sz w:val="20"/>
                <w:szCs w:val="20"/>
              </w:rPr>
              <w:t xml:space="preserve">Non-Final Demand </w:t>
            </w:r>
            <w:r w:rsidRPr="005C78EE">
              <w:rPr>
                <w:sz w:val="20"/>
                <w:szCs w:val="20"/>
              </w:rPr>
              <w:t>Facility.</w:t>
            </w:r>
          </w:p>
        </w:tc>
        <w:tc>
          <w:tcPr>
            <w:tcW w:w="414" w:type="pct"/>
          </w:tcPr>
          <w:p w14:paraId="52E9F15D"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430" w:type="pct"/>
          </w:tcPr>
          <w:p w14:paraId="73DD5499" w14:textId="77777777" w:rsidR="00A43867" w:rsidRPr="005C78EE" w:rsidRDefault="00A43867" w:rsidP="00A43867">
            <w:pPr>
              <w:tabs>
                <w:tab w:val="clear" w:pos="709"/>
              </w:tabs>
              <w:suppressAutoHyphens/>
              <w:spacing w:after="0"/>
              <w:ind w:left="0"/>
              <w:jc w:val="left"/>
              <w:rPr>
                <w:sz w:val="20"/>
                <w:szCs w:val="20"/>
              </w:rPr>
            </w:pPr>
          </w:p>
        </w:tc>
        <w:tc>
          <w:tcPr>
            <w:tcW w:w="1364" w:type="pct"/>
          </w:tcPr>
          <w:p w14:paraId="0D036D4B" w14:textId="77777777" w:rsidR="00A43867" w:rsidRPr="005C78EE" w:rsidRDefault="00A43867" w:rsidP="00A43867">
            <w:pPr>
              <w:tabs>
                <w:tab w:val="clear" w:pos="709"/>
              </w:tabs>
              <w:suppressAutoHyphens/>
              <w:spacing w:after="0"/>
              <w:ind w:left="0"/>
              <w:jc w:val="left"/>
              <w:rPr>
                <w:sz w:val="20"/>
                <w:szCs w:val="20"/>
              </w:rPr>
            </w:pPr>
          </w:p>
        </w:tc>
        <w:tc>
          <w:tcPr>
            <w:tcW w:w="487" w:type="pct"/>
          </w:tcPr>
          <w:p w14:paraId="57848586" w14:textId="12105139" w:rsidR="00A43867" w:rsidRPr="005C78EE" w:rsidRDefault="00A43867" w:rsidP="00A43867">
            <w:pPr>
              <w:tabs>
                <w:tab w:val="clear" w:pos="709"/>
              </w:tabs>
              <w:suppressAutoHyphens/>
              <w:spacing w:after="0"/>
              <w:ind w:left="0"/>
              <w:jc w:val="left"/>
              <w:rPr>
                <w:sz w:val="20"/>
                <w:szCs w:val="20"/>
              </w:rPr>
            </w:pPr>
            <w:r w:rsidRPr="005C78EE">
              <w:rPr>
                <w:sz w:val="20"/>
                <w:szCs w:val="20"/>
              </w:rPr>
              <w:t>Internal process</w:t>
            </w:r>
          </w:p>
        </w:tc>
      </w:tr>
      <w:tr w:rsidR="00A43867" w:rsidRPr="005C78EE" w14:paraId="677F2B10" w14:textId="77777777" w:rsidTr="00CF06C6">
        <w:tc>
          <w:tcPr>
            <w:tcW w:w="327" w:type="pct"/>
          </w:tcPr>
          <w:p w14:paraId="25321A41" w14:textId="1708AB1C"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.4</w:t>
            </w:r>
          </w:p>
        </w:tc>
        <w:tc>
          <w:tcPr>
            <w:tcW w:w="452" w:type="pct"/>
          </w:tcPr>
          <w:p w14:paraId="0E25E8DD" w14:textId="06CF3DE4" w:rsidR="00A43867" w:rsidRPr="005C78EE" w:rsidRDefault="00A43867" w:rsidP="00A43867">
            <w:pPr>
              <w:tabs>
                <w:tab w:val="clear" w:pos="709"/>
              </w:tabs>
              <w:suppressAutoHyphens/>
              <w:spacing w:after="0"/>
              <w:ind w:left="0"/>
              <w:jc w:val="left"/>
              <w:rPr>
                <w:sz w:val="20"/>
                <w:szCs w:val="20"/>
              </w:rPr>
            </w:pPr>
            <w:r>
              <w:rPr>
                <w:sz w:val="20"/>
                <w:szCs w:val="20"/>
              </w:rPr>
              <w:t>Within 1WD of 2.8</w:t>
            </w:r>
            <w:r w:rsidRPr="005C78EE">
              <w:rPr>
                <w:sz w:val="20"/>
                <w:szCs w:val="20"/>
              </w:rPr>
              <w:t>.3</w:t>
            </w:r>
          </w:p>
        </w:tc>
        <w:tc>
          <w:tcPr>
            <w:tcW w:w="1526" w:type="pct"/>
          </w:tcPr>
          <w:p w14:paraId="5F631111" w14:textId="5785FB50" w:rsidR="00A43867" w:rsidRPr="005C78EE" w:rsidRDefault="00A43867" w:rsidP="00A43867">
            <w:pPr>
              <w:tabs>
                <w:tab w:val="clear" w:pos="709"/>
              </w:tabs>
              <w:suppressAutoHyphens/>
              <w:spacing w:after="0"/>
              <w:ind w:left="0"/>
              <w:jc w:val="left"/>
              <w:rPr>
                <w:sz w:val="20"/>
                <w:szCs w:val="20"/>
              </w:rPr>
            </w:pPr>
            <w:r w:rsidRPr="005C78EE">
              <w:rPr>
                <w:sz w:val="20"/>
                <w:szCs w:val="20"/>
              </w:rPr>
              <w:t>Notify th</w:t>
            </w:r>
            <w:r>
              <w:rPr>
                <w:sz w:val="20"/>
                <w:szCs w:val="20"/>
              </w:rPr>
              <w:t>e Supplier of the outcome of 2.8</w:t>
            </w:r>
            <w:r w:rsidRPr="005C78EE">
              <w:rPr>
                <w:sz w:val="20"/>
                <w:szCs w:val="20"/>
              </w:rPr>
              <w:t>.3.</w:t>
            </w:r>
          </w:p>
        </w:tc>
        <w:tc>
          <w:tcPr>
            <w:tcW w:w="414" w:type="pct"/>
          </w:tcPr>
          <w:p w14:paraId="7692AE83"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430" w:type="pct"/>
          </w:tcPr>
          <w:p w14:paraId="743DC2A9"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w:t>
            </w:r>
          </w:p>
        </w:tc>
        <w:tc>
          <w:tcPr>
            <w:tcW w:w="1364" w:type="pct"/>
          </w:tcPr>
          <w:p w14:paraId="0061BCF8" w14:textId="5865CA7F" w:rsidR="00A43867" w:rsidRDefault="00A43867" w:rsidP="00A43867">
            <w:pPr>
              <w:tabs>
                <w:tab w:val="clear" w:pos="709"/>
              </w:tabs>
              <w:suppressAutoHyphens/>
              <w:spacing w:after="0"/>
              <w:ind w:left="0"/>
              <w:jc w:val="left"/>
              <w:rPr>
                <w:sz w:val="20"/>
                <w:szCs w:val="20"/>
              </w:rPr>
            </w:pPr>
            <w:r>
              <w:rPr>
                <w:sz w:val="20"/>
                <w:szCs w:val="20"/>
              </w:rPr>
              <w:t>Where the Declaration Document is successfully validated, the SVAA</w:t>
            </w:r>
            <w:r w:rsidRPr="005C78EE">
              <w:rPr>
                <w:sz w:val="20"/>
                <w:szCs w:val="20"/>
              </w:rPr>
              <w:t xml:space="preserve"> must inform the Supplier(s) that it has updated the registration details for the SVA </w:t>
            </w:r>
            <w:r w:rsidR="006E07FE" w:rsidRPr="006E07FE">
              <w:rPr>
                <w:sz w:val="20"/>
                <w:szCs w:val="20"/>
              </w:rPr>
              <w:t xml:space="preserve">Non-Final Demand </w:t>
            </w:r>
            <w:r w:rsidRPr="005C78EE">
              <w:rPr>
                <w:sz w:val="20"/>
                <w:szCs w:val="20"/>
              </w:rPr>
              <w:t>Facility.</w:t>
            </w:r>
          </w:p>
          <w:p w14:paraId="409B150A" w14:textId="77777777" w:rsidR="00A43867" w:rsidRDefault="00A43867" w:rsidP="00A43867">
            <w:pPr>
              <w:tabs>
                <w:tab w:val="clear" w:pos="709"/>
              </w:tabs>
              <w:suppressAutoHyphens/>
              <w:spacing w:after="0"/>
              <w:ind w:left="0"/>
              <w:jc w:val="left"/>
              <w:rPr>
                <w:sz w:val="20"/>
                <w:szCs w:val="20"/>
              </w:rPr>
            </w:pPr>
          </w:p>
          <w:p w14:paraId="1882FB26" w14:textId="0EA4B09D" w:rsidR="00A43867" w:rsidRPr="005C78EE" w:rsidRDefault="00A43867" w:rsidP="00A43867">
            <w:pPr>
              <w:tabs>
                <w:tab w:val="clear" w:pos="709"/>
              </w:tabs>
              <w:suppressAutoHyphens/>
              <w:spacing w:after="0"/>
              <w:ind w:left="0"/>
              <w:jc w:val="left"/>
              <w:rPr>
                <w:sz w:val="20"/>
                <w:szCs w:val="20"/>
              </w:rPr>
            </w:pPr>
            <w:r>
              <w:rPr>
                <w:sz w:val="20"/>
                <w:szCs w:val="20"/>
              </w:rPr>
              <w:t>Otherwise, where a Declaration Letter fails validation, the SVAA must provide a short explanation to the Supplier.</w:t>
            </w:r>
          </w:p>
        </w:tc>
        <w:tc>
          <w:tcPr>
            <w:tcW w:w="487" w:type="pct"/>
          </w:tcPr>
          <w:p w14:paraId="73E9B2D9" w14:textId="5F182FAE" w:rsidR="00A43867" w:rsidRPr="005C78EE" w:rsidRDefault="00A43867" w:rsidP="00A43867">
            <w:pPr>
              <w:tabs>
                <w:tab w:val="clear" w:pos="709"/>
              </w:tabs>
              <w:suppressAutoHyphens/>
              <w:spacing w:after="0"/>
              <w:ind w:left="0"/>
              <w:jc w:val="left"/>
              <w:rPr>
                <w:sz w:val="20"/>
                <w:szCs w:val="20"/>
              </w:rPr>
            </w:pPr>
            <w:r>
              <w:rPr>
                <w:sz w:val="20"/>
                <w:szCs w:val="20"/>
              </w:rPr>
              <w:t>Electronic, or other method, as agreed.</w:t>
            </w:r>
          </w:p>
        </w:tc>
      </w:tr>
      <w:tr w:rsidR="00A43867" w:rsidRPr="005C78EE" w14:paraId="14E75D74" w14:textId="77777777" w:rsidTr="00CF06C6">
        <w:tc>
          <w:tcPr>
            <w:tcW w:w="327" w:type="pct"/>
            <w:tcBorders>
              <w:bottom w:val="single" w:sz="4" w:space="0" w:color="auto"/>
            </w:tcBorders>
          </w:tcPr>
          <w:p w14:paraId="14A3E4F3" w14:textId="3DEA0C57" w:rsidR="00A43867" w:rsidRPr="005C78EE" w:rsidRDefault="00A43867" w:rsidP="00A43867">
            <w:pPr>
              <w:tabs>
                <w:tab w:val="clear" w:pos="709"/>
              </w:tabs>
              <w:suppressAutoHyphens/>
              <w:spacing w:after="0"/>
              <w:ind w:left="0"/>
              <w:jc w:val="left"/>
              <w:rPr>
                <w:sz w:val="20"/>
                <w:szCs w:val="20"/>
              </w:rPr>
            </w:pPr>
            <w:r>
              <w:rPr>
                <w:sz w:val="20"/>
                <w:szCs w:val="20"/>
              </w:rPr>
              <w:lastRenderedPageBreak/>
              <w:t>2.8</w:t>
            </w:r>
            <w:r w:rsidRPr="005C78EE">
              <w:rPr>
                <w:sz w:val="20"/>
                <w:szCs w:val="20"/>
              </w:rPr>
              <w:t>.5</w:t>
            </w:r>
          </w:p>
        </w:tc>
        <w:tc>
          <w:tcPr>
            <w:tcW w:w="452" w:type="pct"/>
            <w:tcBorders>
              <w:bottom w:val="single" w:sz="4" w:space="0" w:color="auto"/>
            </w:tcBorders>
          </w:tcPr>
          <w:p w14:paraId="6E92F379" w14:textId="56E82F2F" w:rsidR="00A43867" w:rsidRPr="005C78EE" w:rsidRDefault="00A43867" w:rsidP="00A43867">
            <w:pPr>
              <w:tabs>
                <w:tab w:val="clear" w:pos="709"/>
              </w:tabs>
              <w:suppressAutoHyphens/>
              <w:spacing w:after="0"/>
              <w:ind w:left="0"/>
              <w:jc w:val="left"/>
              <w:rPr>
                <w:sz w:val="20"/>
                <w:szCs w:val="20"/>
              </w:rPr>
            </w:pPr>
            <w:r>
              <w:rPr>
                <w:sz w:val="20"/>
                <w:szCs w:val="20"/>
              </w:rPr>
              <w:t>Following receipt of 2.8</w:t>
            </w:r>
            <w:r w:rsidRPr="005C78EE">
              <w:rPr>
                <w:sz w:val="20"/>
                <w:szCs w:val="20"/>
              </w:rPr>
              <w:t>.4</w:t>
            </w:r>
          </w:p>
        </w:tc>
        <w:tc>
          <w:tcPr>
            <w:tcW w:w="1526" w:type="pct"/>
            <w:tcBorders>
              <w:bottom w:val="single" w:sz="4" w:space="0" w:color="auto"/>
            </w:tcBorders>
          </w:tcPr>
          <w:p w14:paraId="30025DF8" w14:textId="54165F8C"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Supplier(s) should notify the SVA </w:t>
            </w:r>
            <w:r w:rsidR="006E07FE" w:rsidRPr="006E07FE">
              <w:rPr>
                <w:sz w:val="20"/>
                <w:szCs w:val="20"/>
              </w:rPr>
              <w:t xml:space="preserve">Non-Final Demand </w:t>
            </w:r>
            <w:r w:rsidRPr="005C78EE">
              <w:rPr>
                <w:sz w:val="20"/>
                <w:szCs w:val="20"/>
              </w:rPr>
              <w:t xml:space="preserve">Facility Operator </w:t>
            </w:r>
            <w:r>
              <w:rPr>
                <w:sz w:val="20"/>
                <w:szCs w:val="20"/>
              </w:rPr>
              <w:t>of the outcome of 2.8.3 and so whether the SVAA</w:t>
            </w:r>
            <w:r w:rsidRPr="005C78EE">
              <w:rPr>
                <w:sz w:val="20"/>
                <w:szCs w:val="20"/>
              </w:rPr>
              <w:t xml:space="preserve"> has updated its records</w:t>
            </w:r>
          </w:p>
        </w:tc>
        <w:tc>
          <w:tcPr>
            <w:tcW w:w="414" w:type="pct"/>
            <w:tcBorders>
              <w:bottom w:val="single" w:sz="4" w:space="0" w:color="auto"/>
            </w:tcBorders>
          </w:tcPr>
          <w:p w14:paraId="65DBD0E7"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w:t>
            </w:r>
          </w:p>
        </w:tc>
        <w:tc>
          <w:tcPr>
            <w:tcW w:w="430" w:type="pct"/>
            <w:tcBorders>
              <w:bottom w:val="single" w:sz="4" w:space="0" w:color="auto"/>
            </w:tcBorders>
          </w:tcPr>
          <w:p w14:paraId="3CEA17A4" w14:textId="795C6FE6"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SVA </w:t>
            </w:r>
            <w:r w:rsidR="006E07FE" w:rsidRPr="006E07FE">
              <w:rPr>
                <w:sz w:val="20"/>
                <w:szCs w:val="20"/>
              </w:rPr>
              <w:t xml:space="preserve">Non-Final Demand </w:t>
            </w:r>
            <w:r w:rsidRPr="005C78EE">
              <w:rPr>
                <w:sz w:val="20"/>
                <w:szCs w:val="20"/>
              </w:rPr>
              <w:t>Facility Operator</w:t>
            </w:r>
          </w:p>
        </w:tc>
        <w:tc>
          <w:tcPr>
            <w:tcW w:w="1364" w:type="pct"/>
            <w:tcBorders>
              <w:bottom w:val="single" w:sz="4" w:space="0" w:color="auto"/>
            </w:tcBorders>
          </w:tcPr>
          <w:p w14:paraId="7B99D3BA" w14:textId="6A3DB5ED" w:rsidR="00A43867" w:rsidRPr="005C78EE" w:rsidRDefault="00A43867" w:rsidP="00A43867">
            <w:pPr>
              <w:tabs>
                <w:tab w:val="clear" w:pos="709"/>
              </w:tabs>
              <w:suppressAutoHyphens/>
              <w:spacing w:after="0"/>
              <w:ind w:left="0"/>
              <w:jc w:val="left"/>
              <w:rPr>
                <w:sz w:val="20"/>
                <w:szCs w:val="20"/>
              </w:rPr>
            </w:pPr>
            <w:r w:rsidRPr="005C78EE">
              <w:rPr>
                <w:sz w:val="20"/>
                <w:szCs w:val="20"/>
              </w:rPr>
              <w:t>Confirmation</w:t>
            </w:r>
            <w:r>
              <w:rPr>
                <w:sz w:val="20"/>
                <w:szCs w:val="20"/>
              </w:rPr>
              <w:t xml:space="preserve"> (or otherwise)</w:t>
            </w:r>
            <w:r w:rsidRPr="005C78EE">
              <w:rPr>
                <w:sz w:val="20"/>
                <w:szCs w:val="20"/>
              </w:rPr>
              <w:t xml:space="preserve"> that SVA </w:t>
            </w:r>
            <w:r w:rsidR="006E07FE" w:rsidRPr="006E07FE">
              <w:rPr>
                <w:sz w:val="20"/>
                <w:szCs w:val="20"/>
              </w:rPr>
              <w:t xml:space="preserve">Non-Final Demand </w:t>
            </w:r>
            <w:r w:rsidRPr="005C78EE">
              <w:rPr>
                <w:sz w:val="20"/>
                <w:szCs w:val="20"/>
              </w:rPr>
              <w:t>Facility’s Declaration has been updated as having/expected to cease/d.</w:t>
            </w:r>
          </w:p>
        </w:tc>
        <w:tc>
          <w:tcPr>
            <w:tcW w:w="487" w:type="pct"/>
            <w:tcBorders>
              <w:bottom w:val="single" w:sz="4" w:space="0" w:color="auto"/>
            </w:tcBorders>
          </w:tcPr>
          <w:p w14:paraId="575C8F03" w14:textId="5C792A2D"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Agreed between SVA </w:t>
            </w:r>
            <w:r w:rsidR="0067155D">
              <w:rPr>
                <w:sz w:val="20"/>
                <w:szCs w:val="20"/>
              </w:rPr>
              <w:t xml:space="preserve">Non-Final </w:t>
            </w:r>
            <w:r w:rsidRPr="005C78EE">
              <w:rPr>
                <w:sz w:val="20"/>
                <w:szCs w:val="20"/>
              </w:rPr>
              <w:t xml:space="preserve"> Facility Operator and Supplier</w:t>
            </w:r>
          </w:p>
        </w:tc>
      </w:tr>
      <w:tr w:rsidR="00A43867" w:rsidRPr="005C78EE" w14:paraId="5D8269DF" w14:textId="77777777" w:rsidTr="008B688F">
        <w:trPr>
          <w:cantSplit/>
        </w:trPr>
        <w:tc>
          <w:tcPr>
            <w:tcW w:w="327" w:type="pct"/>
            <w:tcBorders>
              <w:bottom w:val="single" w:sz="4" w:space="0" w:color="auto"/>
            </w:tcBorders>
          </w:tcPr>
          <w:p w14:paraId="0AF8EC2F" w14:textId="3E6069B2"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.6</w:t>
            </w:r>
          </w:p>
        </w:tc>
        <w:tc>
          <w:tcPr>
            <w:tcW w:w="452" w:type="pct"/>
            <w:tcBorders>
              <w:bottom w:val="single" w:sz="4" w:space="0" w:color="auto"/>
            </w:tcBorders>
          </w:tcPr>
          <w:p w14:paraId="0A896DAA" w14:textId="55B0F8DC" w:rsidR="00A43867" w:rsidRPr="005C78EE" w:rsidRDefault="00A43867" w:rsidP="00A43867">
            <w:pPr>
              <w:tabs>
                <w:tab w:val="clear" w:pos="709"/>
              </w:tabs>
              <w:suppressAutoHyphens/>
              <w:spacing w:after="0"/>
              <w:ind w:left="0"/>
              <w:jc w:val="left"/>
              <w:rPr>
                <w:sz w:val="20"/>
                <w:szCs w:val="20"/>
              </w:rPr>
            </w:pPr>
            <w:r>
              <w:rPr>
                <w:sz w:val="20"/>
                <w:szCs w:val="20"/>
              </w:rPr>
              <w:t>Within 1WD of 2.8</w:t>
            </w:r>
            <w:r w:rsidRPr="005C78EE">
              <w:rPr>
                <w:sz w:val="20"/>
                <w:szCs w:val="20"/>
              </w:rPr>
              <w:t>.3</w:t>
            </w:r>
          </w:p>
        </w:tc>
        <w:tc>
          <w:tcPr>
            <w:tcW w:w="1526" w:type="pct"/>
            <w:tcBorders>
              <w:bottom w:val="single" w:sz="4" w:space="0" w:color="auto"/>
            </w:tcBorders>
          </w:tcPr>
          <w:p w14:paraId="5540DB23" w14:textId="26DD9EE6" w:rsidR="00A43867" w:rsidRPr="005C78EE" w:rsidRDefault="00A43867" w:rsidP="00A43867">
            <w:pPr>
              <w:tabs>
                <w:tab w:val="clear" w:pos="709"/>
              </w:tabs>
              <w:suppressAutoHyphens/>
              <w:spacing w:after="0"/>
              <w:ind w:left="0"/>
              <w:jc w:val="left"/>
              <w:rPr>
                <w:sz w:val="20"/>
                <w:szCs w:val="20"/>
              </w:rPr>
            </w:pPr>
            <w:r>
              <w:rPr>
                <w:sz w:val="20"/>
                <w:szCs w:val="20"/>
              </w:rPr>
              <w:t xml:space="preserve">Where a Declaration for an SVA </w:t>
            </w:r>
            <w:r w:rsidR="006E07FE" w:rsidRPr="006E07FE">
              <w:rPr>
                <w:sz w:val="20"/>
                <w:szCs w:val="20"/>
              </w:rPr>
              <w:t xml:space="preserve">Non-Final Demand </w:t>
            </w:r>
            <w:r>
              <w:rPr>
                <w:sz w:val="20"/>
                <w:szCs w:val="20"/>
              </w:rPr>
              <w:t xml:space="preserve">Facility </w:t>
            </w:r>
            <w:r w:rsidRPr="005C78EE">
              <w:rPr>
                <w:sz w:val="20"/>
                <w:szCs w:val="20"/>
              </w:rPr>
              <w:t xml:space="preserve">has </w:t>
            </w:r>
            <w:r>
              <w:rPr>
                <w:sz w:val="20"/>
                <w:szCs w:val="20"/>
              </w:rPr>
              <w:t>ended or is due to end</w:t>
            </w:r>
            <w:r w:rsidRPr="005C78EE">
              <w:rPr>
                <w:sz w:val="20"/>
                <w:szCs w:val="20"/>
              </w:rPr>
              <w:t>, determine whether, for each of the facility’s MSIDs, to instruct HHDA</w:t>
            </w:r>
            <w:bookmarkStart w:id="101" w:name="_Ref173851503"/>
            <w:ins w:id="102" w:author="Colin Berry" w:date="2024-08-06T15:43:00Z">
              <w:r w:rsidR="0090410C">
                <w:rPr>
                  <w:rStyle w:val="FootnoteReference"/>
                  <w:sz w:val="20"/>
                  <w:szCs w:val="20"/>
                </w:rPr>
                <w:footnoteReference w:id="35"/>
              </w:r>
            </w:ins>
            <w:bookmarkEnd w:id="101"/>
            <w:r w:rsidRPr="005C78EE">
              <w:rPr>
                <w:sz w:val="20"/>
                <w:szCs w:val="20"/>
              </w:rPr>
              <w:t xml:space="preserve"> to cease reporting metered data to </w:t>
            </w:r>
            <w:r>
              <w:rPr>
                <w:sz w:val="20"/>
                <w:szCs w:val="20"/>
              </w:rPr>
              <w:t>the SVAA</w:t>
            </w:r>
            <w:r w:rsidRPr="005C78EE">
              <w:rPr>
                <w:sz w:val="20"/>
                <w:szCs w:val="20"/>
                <w:vertAlign w:val="superscript"/>
              </w:rPr>
              <w:footnoteReference w:id="36"/>
            </w:r>
            <w:r w:rsidRPr="005C78EE">
              <w:rPr>
                <w:sz w:val="20"/>
                <w:szCs w:val="20"/>
              </w:rPr>
              <w:t>.</w:t>
            </w:r>
          </w:p>
          <w:p w14:paraId="3423B963" w14:textId="77777777" w:rsidR="00A43867" w:rsidRPr="005C78EE" w:rsidRDefault="00A43867" w:rsidP="00A43867">
            <w:pPr>
              <w:tabs>
                <w:tab w:val="clear" w:pos="709"/>
              </w:tabs>
              <w:suppressAutoHyphens/>
              <w:spacing w:after="0"/>
              <w:ind w:left="0"/>
              <w:jc w:val="left"/>
              <w:rPr>
                <w:sz w:val="20"/>
                <w:szCs w:val="20"/>
              </w:rPr>
            </w:pPr>
          </w:p>
          <w:p w14:paraId="598BE57A"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If instruction required, follow BSCP503 3.8.</w:t>
            </w:r>
          </w:p>
        </w:tc>
        <w:tc>
          <w:tcPr>
            <w:tcW w:w="414" w:type="pct"/>
            <w:tcBorders>
              <w:bottom w:val="single" w:sz="4" w:space="0" w:color="auto"/>
            </w:tcBorders>
          </w:tcPr>
          <w:p w14:paraId="66EF6357"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430" w:type="pct"/>
            <w:tcBorders>
              <w:bottom w:val="single" w:sz="4" w:space="0" w:color="auto"/>
            </w:tcBorders>
          </w:tcPr>
          <w:p w14:paraId="08C301A3" w14:textId="4B861977" w:rsidR="00A43867" w:rsidRPr="005C78EE" w:rsidRDefault="00A43867" w:rsidP="00A43867">
            <w:pPr>
              <w:tabs>
                <w:tab w:val="clear" w:pos="709"/>
              </w:tabs>
              <w:suppressAutoHyphens/>
              <w:spacing w:after="0"/>
              <w:ind w:left="0"/>
              <w:jc w:val="left"/>
              <w:rPr>
                <w:sz w:val="20"/>
                <w:szCs w:val="20"/>
              </w:rPr>
            </w:pPr>
            <w:r w:rsidRPr="005C78EE">
              <w:rPr>
                <w:sz w:val="20"/>
                <w:szCs w:val="20"/>
              </w:rPr>
              <w:t>HHDA</w:t>
            </w:r>
            <w:ins w:id="110" w:author="Colin Berry" w:date="2024-08-06T15:44:00Z">
              <w:r w:rsidR="0090410C">
                <w:rPr>
                  <w:sz w:val="20"/>
                  <w:szCs w:val="20"/>
                </w:rPr>
                <w:fldChar w:fldCharType="begin"/>
              </w:r>
              <w:r w:rsidR="0090410C">
                <w:rPr>
                  <w:sz w:val="20"/>
                  <w:szCs w:val="20"/>
                </w:rPr>
                <w:instrText xml:space="preserve"> NOTEREF _Ref173851503 \f \h </w:instrText>
              </w:r>
            </w:ins>
            <w:r w:rsidR="0090410C">
              <w:rPr>
                <w:sz w:val="20"/>
                <w:szCs w:val="20"/>
              </w:rPr>
            </w:r>
            <w:r w:rsidR="0090410C">
              <w:rPr>
                <w:sz w:val="20"/>
                <w:szCs w:val="20"/>
              </w:rPr>
              <w:fldChar w:fldCharType="separate"/>
            </w:r>
            <w:ins w:id="111" w:author="Colin Berry" w:date="2024-08-06T15:44:00Z">
              <w:r w:rsidR="0090410C" w:rsidRPr="0090410C">
                <w:rPr>
                  <w:rStyle w:val="FootnoteReference"/>
                  <w:rPrChange w:id="112" w:author="Colin Berry" w:date="2024-08-06T15:44:00Z">
                    <w:rPr>
                      <w:sz w:val="20"/>
                      <w:szCs w:val="20"/>
                    </w:rPr>
                  </w:rPrChange>
                </w:rPr>
                <w:t>35</w:t>
              </w:r>
              <w:r w:rsidR="0090410C">
                <w:rPr>
                  <w:sz w:val="20"/>
                  <w:szCs w:val="20"/>
                </w:rPr>
                <w:fldChar w:fldCharType="end"/>
              </w:r>
            </w:ins>
          </w:p>
        </w:tc>
        <w:tc>
          <w:tcPr>
            <w:tcW w:w="1364" w:type="pct"/>
            <w:tcBorders>
              <w:bottom w:val="single" w:sz="4" w:space="0" w:color="auto"/>
            </w:tcBorders>
          </w:tcPr>
          <w:p w14:paraId="3C227573" w14:textId="3E9586D3" w:rsidR="00A43867" w:rsidRPr="005C78EE" w:rsidRDefault="00A43867" w:rsidP="00A43867">
            <w:pPr>
              <w:tabs>
                <w:tab w:val="clear" w:pos="709"/>
              </w:tabs>
              <w:suppressAutoHyphens/>
              <w:spacing w:after="0"/>
              <w:ind w:left="0"/>
              <w:jc w:val="left"/>
              <w:rPr>
                <w:sz w:val="20"/>
                <w:szCs w:val="20"/>
              </w:rPr>
            </w:pPr>
            <w:r w:rsidRPr="005C78EE">
              <w:rPr>
                <w:sz w:val="20"/>
                <w:szCs w:val="20"/>
              </w:rPr>
              <w:t>D0354</w:t>
            </w:r>
            <w:r>
              <w:rPr>
                <w:sz w:val="20"/>
                <w:szCs w:val="20"/>
              </w:rPr>
              <w:t xml:space="preserve"> -</w:t>
            </w:r>
            <w:r>
              <w:rPr>
                <w:sz w:val="20"/>
              </w:rPr>
              <w:t xml:space="preserve"> Metering System Reporting Notification</w:t>
            </w:r>
            <w:r>
              <w:rPr>
                <w:rStyle w:val="FootnoteReference"/>
                <w:sz w:val="20"/>
              </w:rPr>
              <w:footnoteReference w:id="37"/>
            </w:r>
          </w:p>
        </w:tc>
        <w:tc>
          <w:tcPr>
            <w:tcW w:w="487" w:type="pct"/>
            <w:tcBorders>
              <w:bottom w:val="single" w:sz="4" w:space="0" w:color="auto"/>
            </w:tcBorders>
          </w:tcPr>
          <w:p w14:paraId="11008F34" w14:textId="418610FE" w:rsidR="00A43867" w:rsidRPr="005C78EE" w:rsidRDefault="00A43867" w:rsidP="00A43867">
            <w:pPr>
              <w:tabs>
                <w:tab w:val="clear" w:pos="709"/>
              </w:tabs>
              <w:suppressAutoHyphens/>
              <w:spacing w:after="0"/>
              <w:ind w:left="0"/>
              <w:jc w:val="left"/>
              <w:rPr>
                <w:sz w:val="20"/>
                <w:szCs w:val="20"/>
              </w:rPr>
            </w:pPr>
            <w:r>
              <w:rPr>
                <w:sz w:val="20"/>
                <w:szCs w:val="20"/>
              </w:rPr>
              <w:t>Electronic, or other method, as agreed.</w:t>
            </w:r>
          </w:p>
        </w:tc>
      </w:tr>
    </w:tbl>
    <w:p w14:paraId="19511721" w14:textId="5F0476AE" w:rsidR="00B653FD" w:rsidRDefault="00B653FD" w:rsidP="005C78EE">
      <w:pPr>
        <w:tabs>
          <w:tab w:val="clear" w:pos="709"/>
        </w:tabs>
        <w:suppressAutoHyphens/>
        <w:ind w:left="0"/>
        <w:rPr>
          <w:sz w:val="20"/>
          <w:szCs w:val="20"/>
        </w:rPr>
      </w:pPr>
    </w:p>
    <w:p w14:paraId="459A390B" w14:textId="4AE8FEE9" w:rsidR="00676B28" w:rsidRDefault="00676B28" w:rsidP="00676B28">
      <w:pPr>
        <w:pStyle w:val="Heading2"/>
        <w:pageBreakBefore/>
        <w:spacing w:before="0"/>
      </w:pPr>
      <w:bookmarkStart w:id="113" w:name="_Toc46996838"/>
      <w:bookmarkStart w:id="114" w:name="_Toc52444738"/>
      <w:bookmarkStart w:id="115" w:name="_Toc67988338"/>
      <w:bookmarkStart w:id="116" w:name="_Toc81921251"/>
      <w:bookmarkStart w:id="117" w:name="_Toc165554464"/>
      <w:r>
        <w:lastRenderedPageBreak/>
        <w:t>2.9</w:t>
      </w:r>
      <w:r>
        <w:tab/>
      </w:r>
      <w:r>
        <w:rPr>
          <w:lang w:val="en-US"/>
        </w:rPr>
        <w:t>Asset Registratio</w:t>
      </w:r>
      <w:bookmarkEnd w:id="113"/>
      <w:bookmarkEnd w:id="114"/>
      <w:bookmarkEnd w:id="115"/>
      <w:r>
        <w:rPr>
          <w:lang w:val="en-US"/>
        </w:rPr>
        <w:t>n</w:t>
      </w:r>
      <w:bookmarkEnd w:id="116"/>
      <w:bookmarkEnd w:id="117"/>
      <w:r w:rsidR="00955CD4">
        <w:rPr>
          <w:lang w:val="en-US"/>
        </w:rPr>
        <w:t xml:space="preserve"> </w:t>
      </w:r>
    </w:p>
    <w:p w14:paraId="0AC7ABD9" w14:textId="77777777" w:rsidR="00955CD4" w:rsidRDefault="00676B28" w:rsidP="00955CD4">
      <w:pPr>
        <w:tabs>
          <w:tab w:val="clear" w:pos="709"/>
        </w:tabs>
        <w:ind w:left="0"/>
      </w:pPr>
      <w:r>
        <w:t>An AMVLP</w:t>
      </w:r>
      <w:r w:rsidR="00955CD4">
        <w:t xml:space="preserve"> or Supplier</w:t>
      </w:r>
      <w:r>
        <w:t xml:space="preserve"> may register an Asset and related Asset Metering System(s), in order to receive an AMSID Pair</w:t>
      </w:r>
      <w:r>
        <w:rPr>
          <w:rStyle w:val="FootnoteReference"/>
        </w:rPr>
        <w:footnoteReference w:id="38"/>
      </w:r>
      <w:r>
        <w:t>.</w:t>
      </w:r>
      <w:r w:rsidR="00955CD4">
        <w:t xml:space="preserve"> An AMVLP shall only be allowed to allocate an AMSID Pair to a Secondary BM Unit in accordance with Section 2.1A of this BSCP and a Supplier shall only be allowed to include the AMSID Pair in an EMR AMSID Declaration in accordance with Section 2.15 of this BSCP.</w:t>
      </w:r>
    </w:p>
    <w:p w14:paraId="488B3C55" w14:textId="29184E2B" w:rsidR="00676B28" w:rsidRPr="0075648F" w:rsidRDefault="00955CD4" w:rsidP="00955CD4">
      <w:pPr>
        <w:tabs>
          <w:tab w:val="clear" w:pos="709"/>
        </w:tabs>
        <w:ind w:left="0"/>
      </w:pPr>
      <w:r>
        <w:t xml:space="preserve">The </w:t>
      </w:r>
      <w:r w:rsidRPr="00927EF9">
        <w:t xml:space="preserve">Self-Service Gateway </w:t>
      </w:r>
      <w:r>
        <w:t xml:space="preserve">facilitates a two-stage approval process: a Category A or F Authorised person may submit the registration information required by this Section 2.9 and Sections 2.10 and 2.11 themselves, or they may delegate the submission of the information to an Assistant who is not a Category </w:t>
      </w:r>
      <w:proofErr w:type="gramStart"/>
      <w:r>
        <w:t>A</w:t>
      </w:r>
      <w:proofErr w:type="gramEnd"/>
      <w:r>
        <w:t xml:space="preserve"> Authorised person. Where so delegated, a Category A or F Authorised person must approve the full set of submitted registration information – i.e. at the end of the Registration of Asset Meter Details set out in Section 2.11 – before the AMSID Pair can be used. The Category A or F Authorised person will be notified via email when an Asset registration is ready for their approval.</w:t>
      </w:r>
    </w:p>
    <w:tbl>
      <w:tblPr>
        <w:tblStyle w:val="TableGrid"/>
        <w:tblW w:w="5000" w:type="pct"/>
        <w:tblLook w:val="01E0" w:firstRow="1" w:lastRow="1" w:firstColumn="1" w:lastColumn="1" w:noHBand="0" w:noVBand="0"/>
      </w:tblPr>
      <w:tblGrid>
        <w:gridCol w:w="762"/>
        <w:gridCol w:w="2174"/>
        <w:gridCol w:w="4203"/>
        <w:gridCol w:w="1256"/>
        <w:gridCol w:w="1125"/>
        <w:gridCol w:w="2099"/>
        <w:gridCol w:w="2373"/>
      </w:tblGrid>
      <w:tr w:rsidR="00676B28" w:rsidRPr="002D4058" w14:paraId="40EE1C14" w14:textId="77777777" w:rsidTr="00ED3573">
        <w:trPr>
          <w:cantSplit/>
          <w:tblHeader/>
        </w:trPr>
        <w:tc>
          <w:tcPr>
            <w:tcW w:w="272" w:type="pct"/>
            <w:shd w:val="clear" w:color="91B8D1" w:fill="auto"/>
            <w:tcMar>
              <w:top w:w="85" w:type="dxa"/>
              <w:left w:w="85" w:type="dxa"/>
              <w:bottom w:w="85" w:type="dxa"/>
              <w:right w:w="85" w:type="dxa"/>
            </w:tcMar>
          </w:tcPr>
          <w:p w14:paraId="2096517D" w14:textId="77777777" w:rsidR="00676B28" w:rsidRPr="002D4058" w:rsidRDefault="00676B28" w:rsidP="00ED3573">
            <w:pPr>
              <w:tabs>
                <w:tab w:val="clear" w:pos="709"/>
              </w:tabs>
              <w:spacing w:after="0"/>
              <w:ind w:left="0"/>
              <w:jc w:val="center"/>
              <w:rPr>
                <w:b/>
                <w:sz w:val="20"/>
                <w:szCs w:val="20"/>
              </w:rPr>
            </w:pPr>
            <w:r w:rsidRPr="002D4058">
              <w:rPr>
                <w:b/>
                <w:sz w:val="20"/>
                <w:szCs w:val="20"/>
              </w:rPr>
              <w:t>REF</w:t>
            </w:r>
          </w:p>
        </w:tc>
        <w:tc>
          <w:tcPr>
            <w:tcW w:w="777" w:type="pct"/>
            <w:shd w:val="clear" w:color="91B8D1" w:fill="auto"/>
            <w:tcMar>
              <w:top w:w="85" w:type="dxa"/>
              <w:left w:w="85" w:type="dxa"/>
              <w:bottom w:w="85" w:type="dxa"/>
              <w:right w:w="85" w:type="dxa"/>
            </w:tcMar>
          </w:tcPr>
          <w:p w14:paraId="41C0DC43" w14:textId="77777777" w:rsidR="00676B28" w:rsidRPr="002D4058" w:rsidRDefault="00676B28" w:rsidP="00ED3573">
            <w:pPr>
              <w:tabs>
                <w:tab w:val="clear" w:pos="709"/>
              </w:tabs>
              <w:spacing w:after="0"/>
              <w:ind w:left="0"/>
              <w:jc w:val="center"/>
              <w:rPr>
                <w:b/>
                <w:sz w:val="20"/>
                <w:szCs w:val="20"/>
              </w:rPr>
            </w:pPr>
            <w:r w:rsidRPr="002D4058">
              <w:rPr>
                <w:b/>
                <w:sz w:val="20"/>
                <w:szCs w:val="20"/>
              </w:rPr>
              <w:t>WHEN</w:t>
            </w:r>
          </w:p>
        </w:tc>
        <w:tc>
          <w:tcPr>
            <w:tcW w:w="1502" w:type="pct"/>
            <w:shd w:val="clear" w:color="91B8D1" w:fill="auto"/>
            <w:tcMar>
              <w:top w:w="85" w:type="dxa"/>
              <w:left w:w="85" w:type="dxa"/>
              <w:bottom w:w="85" w:type="dxa"/>
              <w:right w:w="85" w:type="dxa"/>
            </w:tcMar>
          </w:tcPr>
          <w:p w14:paraId="1ECEC47E" w14:textId="77777777" w:rsidR="00676B28" w:rsidRPr="002D4058" w:rsidRDefault="00676B28" w:rsidP="00ED3573">
            <w:pPr>
              <w:tabs>
                <w:tab w:val="clear" w:pos="709"/>
              </w:tabs>
              <w:spacing w:after="0"/>
              <w:ind w:left="0"/>
              <w:jc w:val="center"/>
              <w:rPr>
                <w:b/>
                <w:sz w:val="20"/>
                <w:szCs w:val="20"/>
              </w:rPr>
            </w:pPr>
            <w:r w:rsidRPr="002D4058">
              <w:rPr>
                <w:b/>
                <w:sz w:val="20"/>
                <w:szCs w:val="20"/>
              </w:rPr>
              <w:t>ACTION</w:t>
            </w:r>
          </w:p>
        </w:tc>
        <w:tc>
          <w:tcPr>
            <w:tcW w:w="449" w:type="pct"/>
            <w:shd w:val="clear" w:color="91B8D1" w:fill="auto"/>
            <w:tcMar>
              <w:top w:w="85" w:type="dxa"/>
              <w:left w:w="85" w:type="dxa"/>
              <w:bottom w:w="85" w:type="dxa"/>
              <w:right w:w="85" w:type="dxa"/>
            </w:tcMar>
          </w:tcPr>
          <w:p w14:paraId="7D54DA8E" w14:textId="77777777" w:rsidR="00676B28" w:rsidRPr="002D4058" w:rsidRDefault="00676B28" w:rsidP="00ED3573">
            <w:pPr>
              <w:tabs>
                <w:tab w:val="clear" w:pos="709"/>
              </w:tabs>
              <w:spacing w:after="0"/>
              <w:ind w:left="0"/>
              <w:jc w:val="center"/>
              <w:rPr>
                <w:b/>
                <w:sz w:val="20"/>
                <w:szCs w:val="20"/>
              </w:rPr>
            </w:pPr>
            <w:r w:rsidRPr="002D4058">
              <w:rPr>
                <w:b/>
                <w:sz w:val="20"/>
                <w:szCs w:val="20"/>
              </w:rPr>
              <w:t>FROM</w:t>
            </w:r>
          </w:p>
        </w:tc>
        <w:tc>
          <w:tcPr>
            <w:tcW w:w="402" w:type="pct"/>
            <w:shd w:val="clear" w:color="91B8D1" w:fill="auto"/>
            <w:tcMar>
              <w:top w:w="85" w:type="dxa"/>
              <w:left w:w="85" w:type="dxa"/>
              <w:bottom w:w="85" w:type="dxa"/>
              <w:right w:w="85" w:type="dxa"/>
            </w:tcMar>
          </w:tcPr>
          <w:p w14:paraId="3B51700C" w14:textId="77777777" w:rsidR="00676B28" w:rsidRPr="002D4058" w:rsidRDefault="00676B28" w:rsidP="00ED3573">
            <w:pPr>
              <w:tabs>
                <w:tab w:val="clear" w:pos="709"/>
              </w:tabs>
              <w:spacing w:after="0"/>
              <w:ind w:left="0"/>
              <w:jc w:val="center"/>
              <w:rPr>
                <w:b/>
                <w:sz w:val="20"/>
                <w:szCs w:val="20"/>
              </w:rPr>
            </w:pPr>
            <w:r w:rsidRPr="002D4058">
              <w:rPr>
                <w:b/>
                <w:sz w:val="20"/>
                <w:szCs w:val="20"/>
              </w:rPr>
              <w:t>TO</w:t>
            </w:r>
          </w:p>
        </w:tc>
        <w:tc>
          <w:tcPr>
            <w:tcW w:w="750" w:type="pct"/>
            <w:shd w:val="clear" w:color="91B8D1" w:fill="auto"/>
            <w:tcMar>
              <w:top w:w="85" w:type="dxa"/>
              <w:left w:w="85" w:type="dxa"/>
              <w:bottom w:w="85" w:type="dxa"/>
              <w:right w:w="85" w:type="dxa"/>
            </w:tcMar>
          </w:tcPr>
          <w:p w14:paraId="3E445CF1" w14:textId="77777777" w:rsidR="00676B28" w:rsidRPr="002D4058" w:rsidRDefault="00676B28" w:rsidP="00ED3573">
            <w:pPr>
              <w:tabs>
                <w:tab w:val="clear" w:pos="709"/>
              </w:tabs>
              <w:spacing w:after="0"/>
              <w:ind w:left="0"/>
              <w:jc w:val="center"/>
              <w:rPr>
                <w:b/>
                <w:sz w:val="20"/>
                <w:szCs w:val="20"/>
              </w:rPr>
            </w:pPr>
            <w:r w:rsidRPr="002D4058">
              <w:rPr>
                <w:b/>
                <w:sz w:val="20"/>
                <w:szCs w:val="20"/>
              </w:rPr>
              <w:t>INFORMATION REQUIRED</w:t>
            </w:r>
          </w:p>
        </w:tc>
        <w:tc>
          <w:tcPr>
            <w:tcW w:w="848" w:type="pct"/>
            <w:shd w:val="clear" w:color="91B8D1" w:fill="auto"/>
            <w:tcMar>
              <w:top w:w="85" w:type="dxa"/>
              <w:left w:w="85" w:type="dxa"/>
              <w:bottom w:w="85" w:type="dxa"/>
              <w:right w:w="85" w:type="dxa"/>
            </w:tcMar>
          </w:tcPr>
          <w:p w14:paraId="5FAE688F" w14:textId="77777777" w:rsidR="00676B28" w:rsidRPr="002D4058" w:rsidRDefault="00676B28" w:rsidP="00ED3573">
            <w:pPr>
              <w:tabs>
                <w:tab w:val="clear" w:pos="709"/>
              </w:tabs>
              <w:spacing w:after="0"/>
              <w:ind w:left="0"/>
              <w:jc w:val="center"/>
              <w:rPr>
                <w:b/>
                <w:sz w:val="20"/>
                <w:szCs w:val="20"/>
              </w:rPr>
            </w:pPr>
            <w:r w:rsidRPr="002D4058">
              <w:rPr>
                <w:b/>
                <w:sz w:val="20"/>
                <w:szCs w:val="20"/>
              </w:rPr>
              <w:t>METHOD</w:t>
            </w:r>
          </w:p>
        </w:tc>
      </w:tr>
      <w:tr w:rsidR="00676B28" w:rsidRPr="002D4058" w14:paraId="0C5F2D3E" w14:textId="77777777" w:rsidTr="00ED3573">
        <w:trPr>
          <w:cantSplit/>
        </w:trPr>
        <w:tc>
          <w:tcPr>
            <w:tcW w:w="272" w:type="pct"/>
            <w:tcMar>
              <w:top w:w="85" w:type="dxa"/>
              <w:left w:w="85" w:type="dxa"/>
              <w:bottom w:w="85" w:type="dxa"/>
              <w:right w:w="85" w:type="dxa"/>
            </w:tcMar>
          </w:tcPr>
          <w:p w14:paraId="09B7F4D9" w14:textId="77777777" w:rsidR="00676B28" w:rsidRPr="002D4058" w:rsidRDefault="00676B28" w:rsidP="00ED3573">
            <w:pPr>
              <w:pStyle w:val="Table"/>
              <w:tabs>
                <w:tab w:val="clear" w:pos="709"/>
              </w:tabs>
              <w:spacing w:after="0"/>
              <w:ind w:left="0"/>
            </w:pPr>
            <w:r w:rsidRPr="00927EF9">
              <w:t>2</w:t>
            </w:r>
            <w:r>
              <w:t>.9</w:t>
            </w:r>
            <w:r w:rsidRPr="00927EF9">
              <w:t>.1</w:t>
            </w:r>
          </w:p>
        </w:tc>
        <w:tc>
          <w:tcPr>
            <w:tcW w:w="777" w:type="pct"/>
            <w:tcMar>
              <w:top w:w="85" w:type="dxa"/>
              <w:left w:w="85" w:type="dxa"/>
              <w:bottom w:w="85" w:type="dxa"/>
              <w:right w:w="85" w:type="dxa"/>
            </w:tcMar>
          </w:tcPr>
          <w:p w14:paraId="7138EA8B" w14:textId="2D80FDBD" w:rsidR="00676B28" w:rsidRPr="002D4058" w:rsidRDefault="00676B28" w:rsidP="00ED3573">
            <w:pPr>
              <w:pStyle w:val="Table"/>
              <w:tabs>
                <w:tab w:val="clear" w:pos="709"/>
              </w:tabs>
              <w:spacing w:after="0"/>
              <w:ind w:left="0"/>
            </w:pPr>
            <w:r w:rsidRPr="00927EF9">
              <w:t>At least 10 WD before inclusion in Secondary BM unit</w:t>
            </w:r>
            <w:r w:rsidR="00955CD4">
              <w:t xml:space="preserve"> or EMR AMSID Declaration</w:t>
            </w:r>
          </w:p>
        </w:tc>
        <w:tc>
          <w:tcPr>
            <w:tcW w:w="1502" w:type="pct"/>
            <w:tcMar>
              <w:top w:w="85" w:type="dxa"/>
              <w:left w:w="85" w:type="dxa"/>
              <w:bottom w:w="85" w:type="dxa"/>
              <w:right w:w="85" w:type="dxa"/>
            </w:tcMar>
          </w:tcPr>
          <w:p w14:paraId="2F8ABBCD" w14:textId="77777777" w:rsidR="00676B28" w:rsidRPr="002D4058" w:rsidRDefault="00676B28" w:rsidP="00ED3573">
            <w:pPr>
              <w:pStyle w:val="Table"/>
              <w:tabs>
                <w:tab w:val="clear" w:pos="709"/>
              </w:tabs>
              <w:spacing w:after="0"/>
              <w:ind w:left="0"/>
            </w:pPr>
            <w:r>
              <w:t>Submit</w:t>
            </w:r>
            <w:r w:rsidRPr="00927EF9">
              <w:t xml:space="preserve"> </w:t>
            </w:r>
            <w:r>
              <w:t>details</w:t>
            </w:r>
            <w:r w:rsidRPr="00927EF9">
              <w:t xml:space="preserve"> </w:t>
            </w:r>
            <w:r>
              <w:t>of the Asset</w:t>
            </w:r>
            <w:r w:rsidRPr="00927EF9">
              <w:t>.</w:t>
            </w:r>
          </w:p>
        </w:tc>
        <w:tc>
          <w:tcPr>
            <w:tcW w:w="449" w:type="pct"/>
            <w:tcMar>
              <w:top w:w="85" w:type="dxa"/>
              <w:left w:w="85" w:type="dxa"/>
              <w:bottom w:w="85" w:type="dxa"/>
              <w:right w:w="85" w:type="dxa"/>
            </w:tcMar>
          </w:tcPr>
          <w:p w14:paraId="091BA3A4" w14:textId="77777777" w:rsidR="00955CD4" w:rsidRDefault="00676B28" w:rsidP="00955CD4">
            <w:pPr>
              <w:pStyle w:val="Table"/>
              <w:tabs>
                <w:tab w:val="clear" w:pos="709"/>
              </w:tabs>
              <w:spacing w:after="0"/>
              <w:ind w:left="0"/>
              <w:jc w:val="center"/>
            </w:pPr>
            <w:r>
              <w:t>AM</w:t>
            </w:r>
            <w:r w:rsidRPr="00927EF9">
              <w:t>VLP</w:t>
            </w:r>
            <w:r w:rsidR="00955CD4">
              <w:t xml:space="preserve"> </w:t>
            </w:r>
          </w:p>
          <w:p w14:paraId="04617EF5" w14:textId="77777777" w:rsidR="00955CD4" w:rsidRDefault="00955CD4" w:rsidP="00955CD4">
            <w:pPr>
              <w:pStyle w:val="Table"/>
              <w:tabs>
                <w:tab w:val="clear" w:pos="709"/>
              </w:tabs>
              <w:spacing w:after="0"/>
              <w:ind w:left="0"/>
              <w:jc w:val="center"/>
            </w:pPr>
            <w:r>
              <w:t>or</w:t>
            </w:r>
          </w:p>
          <w:p w14:paraId="78537120" w14:textId="2B502F35" w:rsidR="00676B28" w:rsidRPr="002D4058" w:rsidRDefault="00955CD4" w:rsidP="00955CD4">
            <w:pPr>
              <w:pStyle w:val="Table"/>
              <w:tabs>
                <w:tab w:val="clear" w:pos="709"/>
              </w:tabs>
              <w:spacing w:after="0"/>
              <w:ind w:left="0"/>
              <w:jc w:val="center"/>
            </w:pPr>
            <w:r>
              <w:t>Supplier</w:t>
            </w:r>
          </w:p>
        </w:tc>
        <w:tc>
          <w:tcPr>
            <w:tcW w:w="402" w:type="pct"/>
            <w:tcMar>
              <w:top w:w="85" w:type="dxa"/>
              <w:left w:w="85" w:type="dxa"/>
              <w:bottom w:w="85" w:type="dxa"/>
              <w:right w:w="85" w:type="dxa"/>
            </w:tcMar>
          </w:tcPr>
          <w:p w14:paraId="3427C7AB" w14:textId="77777777" w:rsidR="00676B28" w:rsidRPr="002D4058" w:rsidRDefault="00676B28" w:rsidP="00ED3573">
            <w:pPr>
              <w:pStyle w:val="Table"/>
              <w:tabs>
                <w:tab w:val="clear" w:pos="709"/>
              </w:tabs>
              <w:spacing w:after="0"/>
              <w:ind w:left="0"/>
              <w:jc w:val="center"/>
            </w:pPr>
            <w:r w:rsidRPr="00927EF9">
              <w:t>SVAA</w:t>
            </w:r>
          </w:p>
        </w:tc>
        <w:tc>
          <w:tcPr>
            <w:tcW w:w="750" w:type="pct"/>
            <w:tcMar>
              <w:top w:w="85" w:type="dxa"/>
              <w:left w:w="85" w:type="dxa"/>
              <w:bottom w:w="85" w:type="dxa"/>
              <w:right w:w="85" w:type="dxa"/>
            </w:tcMar>
          </w:tcPr>
          <w:p w14:paraId="7523CC73" w14:textId="77777777" w:rsidR="00676B28" w:rsidRPr="002D4058" w:rsidRDefault="00676B28" w:rsidP="00ED3573">
            <w:pPr>
              <w:pStyle w:val="Table"/>
              <w:tabs>
                <w:tab w:val="clear" w:pos="709"/>
              </w:tabs>
              <w:spacing w:after="0"/>
              <w:ind w:left="0"/>
            </w:pPr>
            <w:r>
              <w:t>P0297</w:t>
            </w:r>
            <w:r w:rsidRPr="00927EF9">
              <w:t xml:space="preserve"> - Asset </w:t>
            </w:r>
            <w:r>
              <w:t>Registration</w:t>
            </w:r>
          </w:p>
        </w:tc>
        <w:tc>
          <w:tcPr>
            <w:tcW w:w="848" w:type="pct"/>
            <w:tcMar>
              <w:top w:w="85" w:type="dxa"/>
              <w:left w:w="85" w:type="dxa"/>
              <w:bottom w:w="85" w:type="dxa"/>
              <w:right w:w="85" w:type="dxa"/>
            </w:tcMar>
          </w:tcPr>
          <w:p w14:paraId="7967561A" w14:textId="77777777" w:rsidR="00676B28" w:rsidRPr="002D4058" w:rsidRDefault="00676B28" w:rsidP="00ED3573">
            <w:pPr>
              <w:pStyle w:val="Table"/>
              <w:tabs>
                <w:tab w:val="clear" w:pos="709"/>
              </w:tabs>
              <w:spacing w:after="0"/>
              <w:ind w:left="0"/>
            </w:pPr>
            <w:r w:rsidRPr="00927EF9">
              <w:t>Self-Service Gateway or other method, as agreed.</w:t>
            </w:r>
          </w:p>
        </w:tc>
      </w:tr>
      <w:tr w:rsidR="00676B28" w:rsidRPr="002D4058" w14:paraId="742CD2DD" w14:textId="77777777" w:rsidTr="00ED3573">
        <w:trPr>
          <w:cantSplit/>
        </w:trPr>
        <w:tc>
          <w:tcPr>
            <w:tcW w:w="272" w:type="pct"/>
            <w:tcMar>
              <w:top w:w="85" w:type="dxa"/>
              <w:left w:w="85" w:type="dxa"/>
              <w:bottom w:w="85" w:type="dxa"/>
              <w:right w:w="85" w:type="dxa"/>
            </w:tcMar>
          </w:tcPr>
          <w:p w14:paraId="3A575880" w14:textId="77777777" w:rsidR="00676B28" w:rsidRPr="002D4058" w:rsidRDefault="00676B28" w:rsidP="00ED3573">
            <w:pPr>
              <w:pStyle w:val="Table"/>
              <w:tabs>
                <w:tab w:val="clear" w:pos="709"/>
              </w:tabs>
              <w:spacing w:after="0"/>
              <w:ind w:left="0"/>
            </w:pPr>
            <w:r w:rsidRPr="00927EF9">
              <w:t>2.</w:t>
            </w:r>
            <w:r>
              <w:t>9</w:t>
            </w:r>
            <w:r w:rsidRPr="00927EF9">
              <w:t>.2</w:t>
            </w:r>
          </w:p>
        </w:tc>
        <w:tc>
          <w:tcPr>
            <w:tcW w:w="777" w:type="pct"/>
            <w:tcMar>
              <w:top w:w="85" w:type="dxa"/>
              <w:left w:w="85" w:type="dxa"/>
              <w:bottom w:w="85" w:type="dxa"/>
              <w:right w:w="85" w:type="dxa"/>
            </w:tcMar>
          </w:tcPr>
          <w:p w14:paraId="43EAEA16" w14:textId="77777777" w:rsidR="00676B28" w:rsidRPr="002D4058" w:rsidRDefault="00676B28" w:rsidP="00ED3573">
            <w:pPr>
              <w:pStyle w:val="Table"/>
              <w:tabs>
                <w:tab w:val="clear" w:pos="709"/>
              </w:tabs>
              <w:spacing w:after="0"/>
              <w:ind w:left="0"/>
            </w:pPr>
            <w:r w:rsidRPr="00927EF9">
              <w:t>Within 1 WD of 2.</w:t>
            </w:r>
            <w:r>
              <w:t>9</w:t>
            </w:r>
            <w:r w:rsidRPr="00927EF9">
              <w:t>.1</w:t>
            </w:r>
          </w:p>
        </w:tc>
        <w:tc>
          <w:tcPr>
            <w:tcW w:w="1502" w:type="pct"/>
            <w:tcMar>
              <w:top w:w="85" w:type="dxa"/>
              <w:left w:w="85" w:type="dxa"/>
              <w:bottom w:w="85" w:type="dxa"/>
              <w:right w:w="85" w:type="dxa"/>
            </w:tcMar>
          </w:tcPr>
          <w:p w14:paraId="262321B0" w14:textId="77777777" w:rsidR="00676B28" w:rsidRPr="00975D9C" w:rsidRDefault="00676B28" w:rsidP="00ED3573">
            <w:pPr>
              <w:tabs>
                <w:tab w:val="clear" w:pos="709"/>
              </w:tabs>
              <w:spacing w:after="0"/>
              <w:ind w:left="0"/>
              <w:jc w:val="left"/>
              <w:rPr>
                <w:sz w:val="20"/>
                <w:szCs w:val="20"/>
                <w:lang w:val="en-US"/>
              </w:rPr>
            </w:pPr>
            <w:r w:rsidRPr="00602088">
              <w:rPr>
                <w:sz w:val="20"/>
                <w:szCs w:val="20"/>
              </w:rPr>
              <w:t>If Self-Service Gateway was not</w:t>
            </w:r>
            <w:r>
              <w:rPr>
                <w:sz w:val="20"/>
                <w:szCs w:val="20"/>
              </w:rPr>
              <w:t xml:space="preserve"> the method</w:t>
            </w:r>
            <w:r w:rsidRPr="00602088">
              <w:rPr>
                <w:sz w:val="20"/>
                <w:szCs w:val="20"/>
              </w:rPr>
              <w:t xml:space="preserve"> used</w:t>
            </w:r>
            <w:r>
              <w:rPr>
                <w:sz w:val="20"/>
                <w:szCs w:val="20"/>
              </w:rPr>
              <w:t xml:space="preserve"> in 2.9.1</w:t>
            </w:r>
            <w:r w:rsidRPr="00602088">
              <w:rPr>
                <w:sz w:val="20"/>
                <w:szCs w:val="20"/>
              </w:rPr>
              <w:t>, log the</w:t>
            </w:r>
            <w:r>
              <w:rPr>
                <w:sz w:val="20"/>
                <w:szCs w:val="20"/>
              </w:rPr>
              <w:t xml:space="preserve"> </w:t>
            </w:r>
            <w:r w:rsidRPr="000F1315">
              <w:rPr>
                <w:sz w:val="20"/>
                <w:szCs w:val="20"/>
              </w:rPr>
              <w:t>A</w:t>
            </w:r>
            <w:r>
              <w:rPr>
                <w:sz w:val="20"/>
                <w:szCs w:val="20"/>
              </w:rPr>
              <w:t>sset</w:t>
            </w:r>
            <w:r w:rsidRPr="00602088">
              <w:rPr>
                <w:sz w:val="20"/>
                <w:szCs w:val="20"/>
              </w:rPr>
              <w:t xml:space="preserve"> </w:t>
            </w:r>
            <w:r>
              <w:rPr>
                <w:sz w:val="20"/>
                <w:szCs w:val="20"/>
              </w:rPr>
              <w:t xml:space="preserve">details </w:t>
            </w:r>
            <w:r w:rsidRPr="00602088">
              <w:rPr>
                <w:sz w:val="20"/>
                <w:szCs w:val="20"/>
              </w:rPr>
              <w:t>in the Register.</w:t>
            </w:r>
          </w:p>
        </w:tc>
        <w:tc>
          <w:tcPr>
            <w:tcW w:w="449" w:type="pct"/>
            <w:tcMar>
              <w:top w:w="85" w:type="dxa"/>
              <w:left w:w="85" w:type="dxa"/>
              <w:bottom w:w="85" w:type="dxa"/>
              <w:right w:w="85" w:type="dxa"/>
            </w:tcMar>
          </w:tcPr>
          <w:p w14:paraId="2CD032A8" w14:textId="77777777" w:rsidR="00676B28" w:rsidRPr="002D4058" w:rsidRDefault="00676B28" w:rsidP="00ED3573">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4A342914" w14:textId="77777777" w:rsidR="00676B28" w:rsidRPr="002D4058" w:rsidRDefault="00676B28" w:rsidP="00ED3573">
            <w:pPr>
              <w:pStyle w:val="Table"/>
              <w:tabs>
                <w:tab w:val="clear" w:pos="709"/>
              </w:tabs>
              <w:spacing w:after="0"/>
              <w:ind w:left="0"/>
              <w:jc w:val="center"/>
            </w:pPr>
          </w:p>
        </w:tc>
        <w:tc>
          <w:tcPr>
            <w:tcW w:w="750" w:type="pct"/>
            <w:tcMar>
              <w:top w:w="85" w:type="dxa"/>
              <w:left w:w="85" w:type="dxa"/>
              <w:bottom w:w="85" w:type="dxa"/>
              <w:right w:w="85" w:type="dxa"/>
            </w:tcMar>
          </w:tcPr>
          <w:p w14:paraId="4E18BA22" w14:textId="77777777" w:rsidR="00676B28" w:rsidRPr="002D4058" w:rsidRDefault="00676B28" w:rsidP="00ED3573">
            <w:pPr>
              <w:pStyle w:val="Table"/>
              <w:tabs>
                <w:tab w:val="clear" w:pos="709"/>
              </w:tabs>
              <w:spacing w:after="0"/>
              <w:ind w:left="0"/>
            </w:pPr>
          </w:p>
        </w:tc>
        <w:tc>
          <w:tcPr>
            <w:tcW w:w="848" w:type="pct"/>
            <w:tcMar>
              <w:top w:w="85" w:type="dxa"/>
              <w:left w:w="85" w:type="dxa"/>
              <w:bottom w:w="85" w:type="dxa"/>
              <w:right w:w="85" w:type="dxa"/>
            </w:tcMar>
          </w:tcPr>
          <w:p w14:paraId="25A98A56" w14:textId="77777777" w:rsidR="00676B28" w:rsidRPr="002D4058" w:rsidRDefault="00676B28" w:rsidP="00ED3573">
            <w:pPr>
              <w:pStyle w:val="Table"/>
              <w:tabs>
                <w:tab w:val="clear" w:pos="709"/>
              </w:tabs>
              <w:spacing w:after="0"/>
              <w:ind w:left="0"/>
              <w:rPr>
                <w:lang w:val="en-US"/>
              </w:rPr>
            </w:pPr>
            <w:r w:rsidRPr="00927EF9">
              <w:t>Internal Process</w:t>
            </w:r>
          </w:p>
        </w:tc>
      </w:tr>
      <w:tr w:rsidR="00676B28" w:rsidRPr="002D4058" w14:paraId="341E7AA6" w14:textId="77777777" w:rsidTr="00ED3573">
        <w:trPr>
          <w:cantSplit/>
        </w:trPr>
        <w:tc>
          <w:tcPr>
            <w:tcW w:w="272" w:type="pct"/>
            <w:tcMar>
              <w:top w:w="85" w:type="dxa"/>
              <w:left w:w="85" w:type="dxa"/>
              <w:bottom w:w="85" w:type="dxa"/>
              <w:right w:w="85" w:type="dxa"/>
            </w:tcMar>
          </w:tcPr>
          <w:p w14:paraId="76A26F61" w14:textId="77777777" w:rsidR="00676B28" w:rsidRDefault="00676B28" w:rsidP="00ED3573">
            <w:pPr>
              <w:pStyle w:val="Table"/>
              <w:tabs>
                <w:tab w:val="clear" w:pos="709"/>
              </w:tabs>
              <w:spacing w:after="0"/>
              <w:ind w:left="0"/>
            </w:pPr>
            <w:r w:rsidRPr="00927EF9">
              <w:t>2.</w:t>
            </w:r>
            <w:r>
              <w:t>9</w:t>
            </w:r>
            <w:r w:rsidRPr="00927EF9">
              <w:t>.3</w:t>
            </w:r>
          </w:p>
        </w:tc>
        <w:tc>
          <w:tcPr>
            <w:tcW w:w="777" w:type="pct"/>
            <w:tcMar>
              <w:top w:w="85" w:type="dxa"/>
              <w:left w:w="85" w:type="dxa"/>
              <w:bottom w:w="85" w:type="dxa"/>
              <w:right w:w="85" w:type="dxa"/>
            </w:tcMar>
          </w:tcPr>
          <w:p w14:paraId="5097C942" w14:textId="77777777" w:rsidR="00676B28" w:rsidRDefault="00676B28" w:rsidP="00ED3573">
            <w:pPr>
              <w:pStyle w:val="Table"/>
              <w:tabs>
                <w:tab w:val="clear" w:pos="709"/>
              </w:tabs>
              <w:spacing w:after="120"/>
              <w:ind w:left="0"/>
              <w:rPr>
                <w:lang w:val="en-US"/>
              </w:rPr>
            </w:pPr>
            <w:r w:rsidRPr="00927EF9">
              <w:t>Within 1 WD of 2.</w:t>
            </w:r>
            <w:r>
              <w:t>9</w:t>
            </w:r>
            <w:r w:rsidRPr="00927EF9">
              <w:t>.1</w:t>
            </w:r>
          </w:p>
        </w:tc>
        <w:tc>
          <w:tcPr>
            <w:tcW w:w="1502" w:type="pct"/>
            <w:tcMar>
              <w:top w:w="85" w:type="dxa"/>
              <w:left w:w="85" w:type="dxa"/>
              <w:bottom w:w="85" w:type="dxa"/>
              <w:right w:w="85" w:type="dxa"/>
            </w:tcMar>
          </w:tcPr>
          <w:p w14:paraId="6A10CDE7" w14:textId="77777777" w:rsidR="00676B28" w:rsidRPr="00540260" w:rsidRDefault="00676B28" w:rsidP="00ED3573">
            <w:pPr>
              <w:tabs>
                <w:tab w:val="clear" w:pos="709"/>
              </w:tabs>
              <w:spacing w:after="0"/>
              <w:ind w:left="0"/>
              <w:jc w:val="left"/>
              <w:rPr>
                <w:sz w:val="20"/>
                <w:szCs w:val="20"/>
                <w:lang w:val="en-US"/>
              </w:rPr>
            </w:pPr>
            <w:r w:rsidRPr="00602088">
              <w:rPr>
                <w:sz w:val="20"/>
                <w:szCs w:val="20"/>
              </w:rPr>
              <w:t xml:space="preserve">Validate the </w:t>
            </w:r>
            <w:r w:rsidRPr="000F1315">
              <w:rPr>
                <w:sz w:val="20"/>
                <w:szCs w:val="20"/>
              </w:rPr>
              <w:t xml:space="preserve">Asset </w:t>
            </w:r>
            <w:r w:rsidRPr="00602088">
              <w:rPr>
                <w:sz w:val="20"/>
                <w:szCs w:val="20"/>
              </w:rPr>
              <w:t>details.</w:t>
            </w:r>
          </w:p>
        </w:tc>
        <w:tc>
          <w:tcPr>
            <w:tcW w:w="449" w:type="pct"/>
            <w:tcMar>
              <w:top w:w="85" w:type="dxa"/>
              <w:left w:w="85" w:type="dxa"/>
              <w:bottom w:w="85" w:type="dxa"/>
              <w:right w:w="85" w:type="dxa"/>
            </w:tcMar>
          </w:tcPr>
          <w:p w14:paraId="21B80A76" w14:textId="77777777" w:rsidR="00676B28" w:rsidRPr="00874C05" w:rsidRDefault="00676B28" w:rsidP="00ED3573">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2C7607CB" w14:textId="77777777" w:rsidR="00676B28" w:rsidRPr="002D4058" w:rsidRDefault="00676B28" w:rsidP="00ED3573">
            <w:pPr>
              <w:pStyle w:val="Table"/>
              <w:tabs>
                <w:tab w:val="clear" w:pos="709"/>
              </w:tabs>
              <w:spacing w:after="0"/>
              <w:ind w:left="0"/>
              <w:jc w:val="center"/>
            </w:pPr>
          </w:p>
        </w:tc>
        <w:tc>
          <w:tcPr>
            <w:tcW w:w="750" w:type="pct"/>
            <w:tcMar>
              <w:top w:w="85" w:type="dxa"/>
              <w:left w:w="85" w:type="dxa"/>
              <w:bottom w:w="85" w:type="dxa"/>
              <w:right w:w="85" w:type="dxa"/>
            </w:tcMar>
          </w:tcPr>
          <w:p w14:paraId="4715AFB1" w14:textId="77777777" w:rsidR="00676B28" w:rsidRDefault="00676B28" w:rsidP="00ED3573">
            <w:pPr>
              <w:pStyle w:val="Table"/>
              <w:tabs>
                <w:tab w:val="clear" w:pos="709"/>
              </w:tabs>
              <w:spacing w:after="0"/>
              <w:ind w:left="0"/>
            </w:pPr>
            <w:r w:rsidRPr="00927EF9">
              <w:t>Appendix 3.</w:t>
            </w:r>
            <w:r>
              <w:t>1.1</w:t>
            </w:r>
          </w:p>
        </w:tc>
        <w:tc>
          <w:tcPr>
            <w:tcW w:w="848" w:type="pct"/>
            <w:tcMar>
              <w:top w:w="85" w:type="dxa"/>
              <w:left w:w="85" w:type="dxa"/>
              <w:bottom w:w="85" w:type="dxa"/>
              <w:right w:w="85" w:type="dxa"/>
            </w:tcMar>
          </w:tcPr>
          <w:p w14:paraId="2601F4F1" w14:textId="77777777" w:rsidR="00676B28" w:rsidRPr="00874C05" w:rsidRDefault="00676B28" w:rsidP="00ED3573">
            <w:pPr>
              <w:pStyle w:val="Table"/>
              <w:tabs>
                <w:tab w:val="clear" w:pos="709"/>
              </w:tabs>
              <w:spacing w:after="0"/>
              <w:ind w:left="0"/>
              <w:rPr>
                <w:lang w:val="en-US"/>
              </w:rPr>
            </w:pPr>
            <w:r w:rsidRPr="00927EF9">
              <w:t>Internal Process</w:t>
            </w:r>
          </w:p>
        </w:tc>
      </w:tr>
      <w:tr w:rsidR="00676B28" w:rsidRPr="002D4058" w14:paraId="1A37870A" w14:textId="77777777" w:rsidTr="00ED3573">
        <w:trPr>
          <w:cantSplit/>
        </w:trPr>
        <w:tc>
          <w:tcPr>
            <w:tcW w:w="272" w:type="pct"/>
            <w:tcMar>
              <w:top w:w="85" w:type="dxa"/>
              <w:left w:w="85" w:type="dxa"/>
              <w:bottom w:w="85" w:type="dxa"/>
              <w:right w:w="85" w:type="dxa"/>
            </w:tcMar>
          </w:tcPr>
          <w:p w14:paraId="1053F585" w14:textId="77777777" w:rsidR="00676B28" w:rsidRPr="002D4058" w:rsidRDefault="00676B28" w:rsidP="00ED3573">
            <w:pPr>
              <w:pStyle w:val="Table"/>
              <w:tabs>
                <w:tab w:val="clear" w:pos="709"/>
              </w:tabs>
              <w:spacing w:after="0"/>
              <w:ind w:left="0"/>
            </w:pPr>
            <w:r w:rsidRPr="00927EF9">
              <w:t>2.</w:t>
            </w:r>
            <w:r>
              <w:t>9</w:t>
            </w:r>
            <w:r w:rsidRPr="00927EF9">
              <w:t>.4</w:t>
            </w:r>
          </w:p>
        </w:tc>
        <w:tc>
          <w:tcPr>
            <w:tcW w:w="777" w:type="pct"/>
            <w:tcMar>
              <w:top w:w="85" w:type="dxa"/>
              <w:left w:w="85" w:type="dxa"/>
              <w:bottom w:w="85" w:type="dxa"/>
              <w:right w:w="85" w:type="dxa"/>
            </w:tcMar>
          </w:tcPr>
          <w:p w14:paraId="7FFEA02B" w14:textId="77777777" w:rsidR="00676B28" w:rsidRPr="002D4058" w:rsidRDefault="00676B28" w:rsidP="00ED3573">
            <w:pPr>
              <w:pStyle w:val="Table"/>
              <w:tabs>
                <w:tab w:val="clear" w:pos="709"/>
              </w:tabs>
              <w:spacing w:after="0"/>
              <w:ind w:left="0"/>
            </w:pPr>
            <w:r w:rsidRPr="00927EF9">
              <w:t>Immediately following 2.</w:t>
            </w:r>
            <w:r>
              <w:t>9</w:t>
            </w:r>
            <w:r w:rsidRPr="00927EF9">
              <w:t>.3</w:t>
            </w:r>
          </w:p>
        </w:tc>
        <w:tc>
          <w:tcPr>
            <w:tcW w:w="1502" w:type="pct"/>
            <w:tcMar>
              <w:top w:w="85" w:type="dxa"/>
              <w:left w:w="85" w:type="dxa"/>
              <w:bottom w:w="85" w:type="dxa"/>
              <w:right w:w="85" w:type="dxa"/>
            </w:tcMar>
          </w:tcPr>
          <w:p w14:paraId="66537BF1" w14:textId="77777777" w:rsidR="00676B28" w:rsidRPr="004E7D3C" w:rsidRDefault="00676B28" w:rsidP="00ED3573">
            <w:pPr>
              <w:pStyle w:val="Table"/>
              <w:tabs>
                <w:tab w:val="clear" w:pos="709"/>
              </w:tabs>
              <w:spacing w:after="0"/>
              <w:ind w:left="0"/>
              <w:rPr>
                <w:lang w:val="en-US"/>
              </w:rPr>
            </w:pPr>
            <w:r w:rsidRPr="00927EF9">
              <w:t xml:space="preserve">If </w:t>
            </w:r>
            <w:r w:rsidRPr="000F1315">
              <w:t xml:space="preserve">Asset </w:t>
            </w:r>
            <w:r w:rsidRPr="00927EF9">
              <w:t xml:space="preserve">details are </w:t>
            </w:r>
            <w:r>
              <w:t>in</w:t>
            </w:r>
            <w:r w:rsidRPr="00927EF9">
              <w:t>valid, send rejection notification with rejection reason</w:t>
            </w:r>
            <w:r>
              <w:t>.</w:t>
            </w:r>
          </w:p>
        </w:tc>
        <w:tc>
          <w:tcPr>
            <w:tcW w:w="449" w:type="pct"/>
            <w:tcMar>
              <w:top w:w="85" w:type="dxa"/>
              <w:left w:w="85" w:type="dxa"/>
              <w:bottom w:w="85" w:type="dxa"/>
              <w:right w:w="85" w:type="dxa"/>
            </w:tcMar>
          </w:tcPr>
          <w:p w14:paraId="2BC6C32A" w14:textId="77777777" w:rsidR="00676B28" w:rsidRPr="002D4058" w:rsidDel="00AF5044" w:rsidRDefault="00676B28" w:rsidP="00ED3573">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2D0BA2C7" w14:textId="21C75F3B" w:rsidR="00955CD4" w:rsidRDefault="00676B28" w:rsidP="00955CD4">
            <w:pPr>
              <w:pStyle w:val="Table"/>
              <w:tabs>
                <w:tab w:val="clear" w:pos="709"/>
              </w:tabs>
              <w:spacing w:after="0"/>
              <w:ind w:left="0"/>
              <w:jc w:val="center"/>
            </w:pPr>
            <w:r w:rsidRPr="001938EB">
              <w:t>AMVLP</w:t>
            </w:r>
            <w:r w:rsidR="00955CD4">
              <w:t xml:space="preserve"> </w:t>
            </w:r>
          </w:p>
          <w:p w14:paraId="32706996" w14:textId="77777777" w:rsidR="00955CD4" w:rsidRDefault="00955CD4" w:rsidP="00955CD4">
            <w:pPr>
              <w:pStyle w:val="Table"/>
              <w:tabs>
                <w:tab w:val="clear" w:pos="709"/>
              </w:tabs>
              <w:spacing w:after="0"/>
              <w:ind w:left="0"/>
              <w:jc w:val="center"/>
            </w:pPr>
            <w:r>
              <w:t>or</w:t>
            </w:r>
          </w:p>
          <w:p w14:paraId="0339EA58" w14:textId="1D8F694D" w:rsidR="00676B28" w:rsidRPr="002D4058" w:rsidRDefault="00955CD4" w:rsidP="00955CD4">
            <w:pPr>
              <w:pStyle w:val="Table"/>
              <w:tabs>
                <w:tab w:val="clear" w:pos="709"/>
              </w:tabs>
              <w:spacing w:after="0"/>
              <w:ind w:left="0"/>
              <w:jc w:val="center"/>
            </w:pPr>
            <w:r>
              <w:t>Supplier</w:t>
            </w:r>
          </w:p>
        </w:tc>
        <w:tc>
          <w:tcPr>
            <w:tcW w:w="750" w:type="pct"/>
            <w:tcMar>
              <w:top w:w="85" w:type="dxa"/>
              <w:left w:w="85" w:type="dxa"/>
              <w:bottom w:w="85" w:type="dxa"/>
              <w:right w:w="85" w:type="dxa"/>
            </w:tcMar>
          </w:tcPr>
          <w:p w14:paraId="5FDFDB67" w14:textId="77777777" w:rsidR="00676B28" w:rsidRPr="002D4058" w:rsidRDefault="00676B28" w:rsidP="00ED3573">
            <w:pPr>
              <w:pStyle w:val="Table"/>
              <w:tabs>
                <w:tab w:val="clear" w:pos="709"/>
              </w:tabs>
              <w:spacing w:after="0"/>
              <w:ind w:left="0"/>
            </w:pPr>
            <w:r>
              <w:t>P0298</w:t>
            </w:r>
            <w:r w:rsidRPr="00927EF9">
              <w:t xml:space="preserve"> - Rejection </w:t>
            </w:r>
            <w:r>
              <w:t xml:space="preserve">of </w:t>
            </w:r>
            <w:r w:rsidRPr="00927EF9">
              <w:t xml:space="preserve">Asset </w:t>
            </w:r>
            <w:r>
              <w:t>Registration</w:t>
            </w:r>
          </w:p>
        </w:tc>
        <w:tc>
          <w:tcPr>
            <w:tcW w:w="848" w:type="pct"/>
            <w:tcMar>
              <w:top w:w="85" w:type="dxa"/>
              <w:left w:w="85" w:type="dxa"/>
              <w:bottom w:w="85" w:type="dxa"/>
              <w:right w:w="85" w:type="dxa"/>
            </w:tcMar>
          </w:tcPr>
          <w:p w14:paraId="29F0E96B" w14:textId="77777777" w:rsidR="00676B28" w:rsidRPr="002D4058" w:rsidRDefault="00676B28" w:rsidP="00ED3573">
            <w:pPr>
              <w:pStyle w:val="Table"/>
              <w:tabs>
                <w:tab w:val="clear" w:pos="709"/>
              </w:tabs>
              <w:spacing w:after="0"/>
              <w:ind w:left="0"/>
              <w:rPr>
                <w:lang w:val="en-US"/>
              </w:rPr>
            </w:pPr>
            <w:r w:rsidRPr="00927EF9">
              <w:t>Self-Service Gateway</w:t>
            </w:r>
          </w:p>
        </w:tc>
      </w:tr>
      <w:tr w:rsidR="00676B28" w:rsidRPr="002D4058" w14:paraId="3ACF9743" w14:textId="77777777" w:rsidTr="00ED3573">
        <w:trPr>
          <w:cantSplit/>
        </w:trPr>
        <w:tc>
          <w:tcPr>
            <w:tcW w:w="272" w:type="pct"/>
            <w:tcMar>
              <w:top w:w="85" w:type="dxa"/>
              <w:left w:w="85" w:type="dxa"/>
              <w:bottom w:w="85" w:type="dxa"/>
              <w:right w:w="85" w:type="dxa"/>
            </w:tcMar>
          </w:tcPr>
          <w:p w14:paraId="5F4443F4" w14:textId="77777777" w:rsidR="00676B28" w:rsidRDefault="00676B28" w:rsidP="00ED3573">
            <w:pPr>
              <w:pStyle w:val="Table"/>
              <w:tabs>
                <w:tab w:val="clear" w:pos="709"/>
              </w:tabs>
              <w:spacing w:after="0"/>
              <w:ind w:left="0"/>
            </w:pPr>
            <w:r w:rsidRPr="00927EF9">
              <w:t>2.</w:t>
            </w:r>
            <w:r>
              <w:t>9</w:t>
            </w:r>
            <w:r w:rsidRPr="00927EF9">
              <w:t>.5</w:t>
            </w:r>
          </w:p>
        </w:tc>
        <w:tc>
          <w:tcPr>
            <w:tcW w:w="777" w:type="pct"/>
            <w:tcMar>
              <w:top w:w="85" w:type="dxa"/>
              <w:left w:w="85" w:type="dxa"/>
              <w:bottom w:w="85" w:type="dxa"/>
              <w:right w:w="85" w:type="dxa"/>
            </w:tcMar>
          </w:tcPr>
          <w:p w14:paraId="58EFBFC1" w14:textId="77777777" w:rsidR="00676B28" w:rsidRDefault="00676B28" w:rsidP="00ED3573">
            <w:pPr>
              <w:pStyle w:val="Table"/>
              <w:tabs>
                <w:tab w:val="clear" w:pos="709"/>
              </w:tabs>
              <w:spacing w:after="120"/>
              <w:ind w:left="0"/>
              <w:rPr>
                <w:lang w:val="en-US"/>
              </w:rPr>
            </w:pPr>
            <w:r>
              <w:rPr>
                <w:lang w:val="en-US"/>
              </w:rPr>
              <w:t>After 2.9.4</w:t>
            </w:r>
          </w:p>
        </w:tc>
        <w:tc>
          <w:tcPr>
            <w:tcW w:w="1502" w:type="pct"/>
            <w:tcMar>
              <w:top w:w="85" w:type="dxa"/>
              <w:left w:w="85" w:type="dxa"/>
              <w:bottom w:w="85" w:type="dxa"/>
              <w:right w:w="85" w:type="dxa"/>
            </w:tcMar>
          </w:tcPr>
          <w:p w14:paraId="009C4056" w14:textId="31B95D4F" w:rsidR="00676B28" w:rsidRPr="00874C05" w:rsidRDefault="00676B28" w:rsidP="00ED3573">
            <w:pPr>
              <w:pStyle w:val="Table"/>
              <w:tabs>
                <w:tab w:val="clear" w:pos="709"/>
              </w:tabs>
              <w:spacing w:after="0"/>
              <w:ind w:left="0"/>
              <w:rPr>
                <w:lang w:val="en-US"/>
              </w:rPr>
            </w:pPr>
            <w:r>
              <w:rPr>
                <w:lang w:val="en-US"/>
              </w:rPr>
              <w:t>Return to 2.9.1 if AMVLP</w:t>
            </w:r>
            <w:r w:rsidR="00955CD4">
              <w:rPr>
                <w:lang w:val="en-US"/>
              </w:rPr>
              <w:t xml:space="preserve"> </w:t>
            </w:r>
            <w:r w:rsidR="00955CD4">
              <w:t>or Supplier</w:t>
            </w:r>
            <w:r>
              <w:rPr>
                <w:lang w:val="en-US"/>
              </w:rPr>
              <w:t xml:space="preserve"> wishes to submit valid </w:t>
            </w:r>
            <w:r w:rsidRPr="000F1315">
              <w:t>A</w:t>
            </w:r>
            <w:r>
              <w:t>sset details.</w:t>
            </w:r>
          </w:p>
        </w:tc>
        <w:tc>
          <w:tcPr>
            <w:tcW w:w="449" w:type="pct"/>
            <w:tcMar>
              <w:top w:w="85" w:type="dxa"/>
              <w:left w:w="85" w:type="dxa"/>
              <w:bottom w:w="85" w:type="dxa"/>
              <w:right w:w="85" w:type="dxa"/>
            </w:tcMar>
          </w:tcPr>
          <w:p w14:paraId="17DAF64C" w14:textId="7A885500" w:rsidR="00955CD4" w:rsidRDefault="00676B28" w:rsidP="00955CD4">
            <w:pPr>
              <w:pStyle w:val="Table"/>
              <w:tabs>
                <w:tab w:val="clear" w:pos="709"/>
              </w:tabs>
              <w:spacing w:after="0"/>
              <w:ind w:left="0"/>
              <w:jc w:val="center"/>
            </w:pPr>
            <w:r>
              <w:t>AMVLP</w:t>
            </w:r>
            <w:r w:rsidR="00955CD4">
              <w:t xml:space="preserve"> </w:t>
            </w:r>
          </w:p>
          <w:p w14:paraId="46278B1D" w14:textId="77777777" w:rsidR="00955CD4" w:rsidRDefault="00955CD4" w:rsidP="00955CD4">
            <w:pPr>
              <w:pStyle w:val="Table"/>
              <w:tabs>
                <w:tab w:val="clear" w:pos="709"/>
              </w:tabs>
              <w:spacing w:after="0"/>
              <w:ind w:left="0"/>
              <w:jc w:val="center"/>
            </w:pPr>
            <w:r>
              <w:t>or</w:t>
            </w:r>
          </w:p>
          <w:p w14:paraId="055CC1F7" w14:textId="7610B8A4" w:rsidR="00676B28" w:rsidRPr="00874C05" w:rsidRDefault="00955CD4" w:rsidP="00955CD4">
            <w:pPr>
              <w:pStyle w:val="Table"/>
              <w:tabs>
                <w:tab w:val="clear" w:pos="709"/>
              </w:tabs>
              <w:spacing w:after="0"/>
              <w:ind w:left="0"/>
              <w:jc w:val="center"/>
            </w:pPr>
            <w:r>
              <w:t>Supplier</w:t>
            </w:r>
          </w:p>
        </w:tc>
        <w:tc>
          <w:tcPr>
            <w:tcW w:w="402" w:type="pct"/>
            <w:tcMar>
              <w:top w:w="85" w:type="dxa"/>
              <w:left w:w="85" w:type="dxa"/>
              <w:bottom w:w="85" w:type="dxa"/>
              <w:right w:w="85" w:type="dxa"/>
            </w:tcMar>
          </w:tcPr>
          <w:p w14:paraId="5289E657" w14:textId="77777777" w:rsidR="00676B28" w:rsidRPr="002D4058" w:rsidRDefault="00676B28" w:rsidP="00ED3573">
            <w:pPr>
              <w:pStyle w:val="Table"/>
              <w:tabs>
                <w:tab w:val="clear" w:pos="709"/>
              </w:tabs>
              <w:spacing w:after="0"/>
              <w:ind w:left="0"/>
              <w:jc w:val="center"/>
            </w:pPr>
          </w:p>
        </w:tc>
        <w:tc>
          <w:tcPr>
            <w:tcW w:w="750" w:type="pct"/>
            <w:tcMar>
              <w:top w:w="85" w:type="dxa"/>
              <w:left w:w="85" w:type="dxa"/>
              <w:bottom w:w="85" w:type="dxa"/>
              <w:right w:w="85" w:type="dxa"/>
            </w:tcMar>
          </w:tcPr>
          <w:p w14:paraId="0F567321" w14:textId="77777777" w:rsidR="00676B28" w:rsidRPr="002D4058" w:rsidRDefault="00676B28" w:rsidP="00ED3573">
            <w:pPr>
              <w:pStyle w:val="Table"/>
              <w:tabs>
                <w:tab w:val="clear" w:pos="709"/>
              </w:tabs>
              <w:spacing w:after="0"/>
              <w:ind w:left="0"/>
            </w:pPr>
          </w:p>
        </w:tc>
        <w:tc>
          <w:tcPr>
            <w:tcW w:w="848" w:type="pct"/>
            <w:tcMar>
              <w:top w:w="85" w:type="dxa"/>
              <w:left w:w="85" w:type="dxa"/>
              <w:bottom w:w="85" w:type="dxa"/>
              <w:right w:w="85" w:type="dxa"/>
            </w:tcMar>
          </w:tcPr>
          <w:p w14:paraId="028B7336" w14:textId="77777777" w:rsidR="00676B28" w:rsidRPr="00874C05" w:rsidRDefault="00676B28" w:rsidP="00ED3573">
            <w:pPr>
              <w:pStyle w:val="Table"/>
              <w:tabs>
                <w:tab w:val="clear" w:pos="709"/>
              </w:tabs>
              <w:spacing w:after="0"/>
              <w:ind w:left="0"/>
              <w:rPr>
                <w:lang w:val="en-US"/>
              </w:rPr>
            </w:pPr>
          </w:p>
        </w:tc>
      </w:tr>
      <w:tr w:rsidR="00676B28" w:rsidRPr="002D4058" w14:paraId="6B1E44FC" w14:textId="77777777" w:rsidTr="00ED3573">
        <w:trPr>
          <w:cantSplit/>
        </w:trPr>
        <w:tc>
          <w:tcPr>
            <w:tcW w:w="272" w:type="pct"/>
            <w:tcMar>
              <w:top w:w="85" w:type="dxa"/>
              <w:left w:w="85" w:type="dxa"/>
              <w:bottom w:w="85" w:type="dxa"/>
              <w:right w:w="85" w:type="dxa"/>
            </w:tcMar>
          </w:tcPr>
          <w:p w14:paraId="48EACB78" w14:textId="77777777" w:rsidR="00676B28" w:rsidRDefault="00676B28" w:rsidP="00ED3573">
            <w:pPr>
              <w:pStyle w:val="Table"/>
              <w:tabs>
                <w:tab w:val="clear" w:pos="709"/>
              </w:tabs>
              <w:spacing w:after="0"/>
              <w:ind w:left="0"/>
            </w:pPr>
            <w:r w:rsidRPr="00927EF9">
              <w:t>2.</w:t>
            </w:r>
            <w:r>
              <w:t>9</w:t>
            </w:r>
            <w:r w:rsidRPr="00927EF9">
              <w:t>.6</w:t>
            </w:r>
          </w:p>
        </w:tc>
        <w:tc>
          <w:tcPr>
            <w:tcW w:w="777" w:type="pct"/>
            <w:tcMar>
              <w:top w:w="85" w:type="dxa"/>
              <w:left w:w="85" w:type="dxa"/>
              <w:bottom w:w="85" w:type="dxa"/>
              <w:right w:w="85" w:type="dxa"/>
            </w:tcMar>
          </w:tcPr>
          <w:p w14:paraId="728C9B2C" w14:textId="77777777" w:rsidR="00676B28" w:rsidRDefault="00676B28" w:rsidP="00ED3573">
            <w:pPr>
              <w:pStyle w:val="Table"/>
              <w:tabs>
                <w:tab w:val="clear" w:pos="709"/>
              </w:tabs>
              <w:spacing w:after="120"/>
              <w:ind w:left="0"/>
              <w:rPr>
                <w:lang w:val="en-US"/>
              </w:rPr>
            </w:pPr>
            <w:r w:rsidRPr="00927EF9">
              <w:t>Immediately following 2.</w:t>
            </w:r>
            <w:r>
              <w:t>9</w:t>
            </w:r>
            <w:r w:rsidRPr="00927EF9">
              <w:t>.</w:t>
            </w:r>
            <w:r>
              <w:t>3</w:t>
            </w:r>
          </w:p>
        </w:tc>
        <w:tc>
          <w:tcPr>
            <w:tcW w:w="1502" w:type="pct"/>
            <w:tcMar>
              <w:top w:w="85" w:type="dxa"/>
              <w:left w:w="85" w:type="dxa"/>
              <w:bottom w:w="85" w:type="dxa"/>
              <w:right w:w="85" w:type="dxa"/>
            </w:tcMar>
          </w:tcPr>
          <w:p w14:paraId="1729EC5C" w14:textId="77777777" w:rsidR="00676B28" w:rsidRPr="00874C05" w:rsidRDefault="00676B28" w:rsidP="00ED3573">
            <w:pPr>
              <w:pStyle w:val="Table"/>
              <w:tabs>
                <w:tab w:val="clear" w:pos="709"/>
              </w:tabs>
              <w:spacing w:after="0"/>
              <w:ind w:left="0"/>
              <w:rPr>
                <w:lang w:val="en-US"/>
              </w:rPr>
            </w:pPr>
            <w:r w:rsidRPr="00927EF9">
              <w:t xml:space="preserve">If </w:t>
            </w:r>
            <w:r w:rsidRPr="000F1315">
              <w:t xml:space="preserve">Asset </w:t>
            </w:r>
            <w:r w:rsidRPr="00927EF9">
              <w:t xml:space="preserve">details are valid, create and store unique AMSID(s) as </w:t>
            </w:r>
            <w:r>
              <w:t>an AMSID Pair.</w:t>
            </w:r>
          </w:p>
        </w:tc>
        <w:tc>
          <w:tcPr>
            <w:tcW w:w="449" w:type="pct"/>
            <w:tcMar>
              <w:top w:w="85" w:type="dxa"/>
              <w:left w:w="85" w:type="dxa"/>
              <w:bottom w:w="85" w:type="dxa"/>
              <w:right w:w="85" w:type="dxa"/>
            </w:tcMar>
          </w:tcPr>
          <w:p w14:paraId="3E5D4530" w14:textId="77777777" w:rsidR="00676B28" w:rsidRPr="00874C05" w:rsidRDefault="00676B28" w:rsidP="00ED3573">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1B340C05" w14:textId="77777777" w:rsidR="00676B28" w:rsidRDefault="00676B28" w:rsidP="00ED3573">
            <w:pPr>
              <w:pStyle w:val="Table"/>
              <w:tabs>
                <w:tab w:val="clear" w:pos="709"/>
              </w:tabs>
              <w:spacing w:after="0"/>
              <w:ind w:left="0"/>
              <w:jc w:val="center"/>
            </w:pPr>
          </w:p>
        </w:tc>
        <w:tc>
          <w:tcPr>
            <w:tcW w:w="750" w:type="pct"/>
            <w:tcMar>
              <w:top w:w="85" w:type="dxa"/>
              <w:left w:w="85" w:type="dxa"/>
              <w:bottom w:w="85" w:type="dxa"/>
              <w:right w:w="85" w:type="dxa"/>
            </w:tcMar>
          </w:tcPr>
          <w:p w14:paraId="36BDDD88" w14:textId="77777777" w:rsidR="00676B28" w:rsidRDefault="00676B28" w:rsidP="00ED3573">
            <w:pPr>
              <w:pStyle w:val="Table"/>
              <w:tabs>
                <w:tab w:val="clear" w:pos="709"/>
              </w:tabs>
              <w:spacing w:after="0"/>
              <w:ind w:left="0"/>
            </w:pPr>
          </w:p>
        </w:tc>
        <w:tc>
          <w:tcPr>
            <w:tcW w:w="848" w:type="pct"/>
            <w:tcMar>
              <w:top w:w="85" w:type="dxa"/>
              <w:left w:w="85" w:type="dxa"/>
              <w:bottom w:w="85" w:type="dxa"/>
              <w:right w:w="85" w:type="dxa"/>
            </w:tcMar>
          </w:tcPr>
          <w:p w14:paraId="2CE86959" w14:textId="77777777" w:rsidR="00676B28" w:rsidRPr="00874C05" w:rsidRDefault="00676B28" w:rsidP="00ED3573">
            <w:pPr>
              <w:pStyle w:val="Table"/>
              <w:tabs>
                <w:tab w:val="clear" w:pos="709"/>
              </w:tabs>
              <w:spacing w:after="0"/>
              <w:ind w:left="0"/>
              <w:rPr>
                <w:lang w:val="en-US"/>
              </w:rPr>
            </w:pPr>
            <w:r w:rsidRPr="00927EF9">
              <w:t>Internal Process</w:t>
            </w:r>
          </w:p>
        </w:tc>
      </w:tr>
      <w:tr w:rsidR="00676B28" w:rsidRPr="002D4058" w14:paraId="2EF1575B" w14:textId="77777777" w:rsidTr="00ED3573">
        <w:trPr>
          <w:cantSplit/>
        </w:trPr>
        <w:tc>
          <w:tcPr>
            <w:tcW w:w="272" w:type="pct"/>
            <w:tcMar>
              <w:top w:w="85" w:type="dxa"/>
              <w:left w:w="85" w:type="dxa"/>
              <w:bottom w:w="85" w:type="dxa"/>
              <w:right w:w="85" w:type="dxa"/>
            </w:tcMar>
          </w:tcPr>
          <w:p w14:paraId="03496698" w14:textId="77777777" w:rsidR="00676B28" w:rsidRDefault="00676B28" w:rsidP="00ED3573">
            <w:pPr>
              <w:pStyle w:val="Table"/>
              <w:tabs>
                <w:tab w:val="clear" w:pos="709"/>
              </w:tabs>
              <w:spacing w:after="0"/>
              <w:ind w:left="0"/>
            </w:pPr>
            <w:r w:rsidRPr="00927EF9">
              <w:lastRenderedPageBreak/>
              <w:t>2.</w:t>
            </w:r>
            <w:r>
              <w:t>9</w:t>
            </w:r>
            <w:r w:rsidRPr="00927EF9">
              <w:t>.7</w:t>
            </w:r>
          </w:p>
        </w:tc>
        <w:tc>
          <w:tcPr>
            <w:tcW w:w="777" w:type="pct"/>
            <w:tcMar>
              <w:top w:w="85" w:type="dxa"/>
              <w:left w:w="85" w:type="dxa"/>
              <w:bottom w:w="85" w:type="dxa"/>
              <w:right w:w="85" w:type="dxa"/>
            </w:tcMar>
          </w:tcPr>
          <w:p w14:paraId="31F19030" w14:textId="77777777" w:rsidR="00676B28" w:rsidRDefault="00676B28" w:rsidP="00ED3573">
            <w:pPr>
              <w:pStyle w:val="Table"/>
              <w:tabs>
                <w:tab w:val="clear" w:pos="709"/>
              </w:tabs>
              <w:spacing w:after="120"/>
              <w:ind w:left="0"/>
              <w:rPr>
                <w:lang w:val="en-US"/>
              </w:rPr>
            </w:pPr>
            <w:r w:rsidRPr="00927EF9">
              <w:t>Immediately following 2.</w:t>
            </w:r>
            <w:r>
              <w:t>9</w:t>
            </w:r>
            <w:r w:rsidRPr="00927EF9">
              <w:t>.</w:t>
            </w:r>
            <w:r>
              <w:t>6</w:t>
            </w:r>
          </w:p>
        </w:tc>
        <w:tc>
          <w:tcPr>
            <w:tcW w:w="1502" w:type="pct"/>
            <w:tcMar>
              <w:top w:w="85" w:type="dxa"/>
              <w:left w:w="85" w:type="dxa"/>
              <w:bottom w:w="85" w:type="dxa"/>
              <w:right w:w="85" w:type="dxa"/>
            </w:tcMar>
          </w:tcPr>
          <w:p w14:paraId="1B355969" w14:textId="77777777" w:rsidR="00676B28" w:rsidRPr="00874C05" w:rsidRDefault="00676B28" w:rsidP="00ED3573">
            <w:pPr>
              <w:pStyle w:val="Table"/>
              <w:tabs>
                <w:tab w:val="clear" w:pos="709"/>
              </w:tabs>
              <w:spacing w:after="0"/>
              <w:ind w:left="0"/>
              <w:rPr>
                <w:lang w:val="en-US"/>
              </w:rPr>
            </w:pPr>
            <w:r w:rsidRPr="00927EF9">
              <w:t>Send an acceptance notification, including the AMSID Pair details.</w:t>
            </w:r>
          </w:p>
        </w:tc>
        <w:tc>
          <w:tcPr>
            <w:tcW w:w="449" w:type="pct"/>
            <w:tcMar>
              <w:top w:w="85" w:type="dxa"/>
              <w:left w:w="85" w:type="dxa"/>
              <w:bottom w:w="85" w:type="dxa"/>
              <w:right w:w="85" w:type="dxa"/>
            </w:tcMar>
          </w:tcPr>
          <w:p w14:paraId="68B3BEB3" w14:textId="77777777" w:rsidR="00676B28" w:rsidRPr="00874C05" w:rsidRDefault="00676B28" w:rsidP="00ED3573">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5342658A" w14:textId="54E6BA75" w:rsidR="00955CD4" w:rsidRDefault="00676B28" w:rsidP="00955CD4">
            <w:pPr>
              <w:pStyle w:val="Table"/>
              <w:tabs>
                <w:tab w:val="clear" w:pos="709"/>
              </w:tabs>
              <w:spacing w:after="0"/>
              <w:ind w:left="0"/>
              <w:jc w:val="center"/>
            </w:pPr>
            <w:r>
              <w:t>AM</w:t>
            </w:r>
            <w:r w:rsidRPr="00927EF9">
              <w:t>VLP</w:t>
            </w:r>
            <w:r w:rsidR="00955CD4">
              <w:t xml:space="preserve"> </w:t>
            </w:r>
          </w:p>
          <w:p w14:paraId="353E3C58" w14:textId="77777777" w:rsidR="00955CD4" w:rsidRDefault="00955CD4" w:rsidP="00955CD4">
            <w:pPr>
              <w:pStyle w:val="Table"/>
              <w:tabs>
                <w:tab w:val="clear" w:pos="709"/>
              </w:tabs>
              <w:spacing w:after="0"/>
              <w:ind w:left="0"/>
              <w:jc w:val="center"/>
            </w:pPr>
            <w:r>
              <w:t>or</w:t>
            </w:r>
          </w:p>
          <w:p w14:paraId="52A7C3A6" w14:textId="2F9DD44F" w:rsidR="00676B28" w:rsidRDefault="00955CD4" w:rsidP="00955CD4">
            <w:pPr>
              <w:pStyle w:val="Table"/>
              <w:tabs>
                <w:tab w:val="clear" w:pos="709"/>
              </w:tabs>
              <w:spacing w:after="0"/>
              <w:ind w:left="0"/>
              <w:jc w:val="center"/>
            </w:pPr>
            <w:r>
              <w:t>Supplier</w:t>
            </w:r>
          </w:p>
        </w:tc>
        <w:tc>
          <w:tcPr>
            <w:tcW w:w="750" w:type="pct"/>
            <w:tcMar>
              <w:top w:w="85" w:type="dxa"/>
              <w:left w:w="85" w:type="dxa"/>
              <w:bottom w:w="85" w:type="dxa"/>
              <w:right w:w="85" w:type="dxa"/>
            </w:tcMar>
          </w:tcPr>
          <w:p w14:paraId="0909A35B" w14:textId="77777777" w:rsidR="00676B28" w:rsidRPr="002D4058" w:rsidRDefault="00676B28" w:rsidP="00ED3573">
            <w:pPr>
              <w:pStyle w:val="Table"/>
              <w:tabs>
                <w:tab w:val="clear" w:pos="709"/>
              </w:tabs>
              <w:spacing w:after="0"/>
              <w:ind w:left="0"/>
            </w:pPr>
            <w:r>
              <w:t>P0299</w:t>
            </w:r>
            <w:r w:rsidRPr="00927EF9">
              <w:t xml:space="preserve"> - </w:t>
            </w:r>
            <w:r>
              <w:t>Confirmation</w:t>
            </w:r>
            <w:r w:rsidRPr="00927EF9">
              <w:t xml:space="preserve"> </w:t>
            </w:r>
            <w:r>
              <w:t xml:space="preserve">of </w:t>
            </w:r>
            <w:r w:rsidRPr="00927EF9">
              <w:t xml:space="preserve">Asset </w:t>
            </w:r>
            <w:r>
              <w:t>Registration</w:t>
            </w:r>
          </w:p>
        </w:tc>
        <w:tc>
          <w:tcPr>
            <w:tcW w:w="848" w:type="pct"/>
            <w:tcMar>
              <w:top w:w="85" w:type="dxa"/>
              <w:left w:w="85" w:type="dxa"/>
              <w:bottom w:w="85" w:type="dxa"/>
              <w:right w:w="85" w:type="dxa"/>
            </w:tcMar>
          </w:tcPr>
          <w:p w14:paraId="51CC8AB0" w14:textId="77777777" w:rsidR="00676B28" w:rsidRPr="00874C05" w:rsidRDefault="00676B28" w:rsidP="00ED3573">
            <w:pPr>
              <w:pStyle w:val="Table"/>
              <w:tabs>
                <w:tab w:val="clear" w:pos="709"/>
              </w:tabs>
              <w:spacing w:after="0"/>
              <w:ind w:left="0"/>
              <w:rPr>
                <w:lang w:val="en-US"/>
              </w:rPr>
            </w:pPr>
            <w:r w:rsidRPr="00927EF9">
              <w:t xml:space="preserve">Self-Service Gateway </w:t>
            </w:r>
          </w:p>
        </w:tc>
      </w:tr>
      <w:tr w:rsidR="00676B28" w:rsidRPr="002D4058" w14:paraId="0DD7F452" w14:textId="77777777" w:rsidTr="00ED3573">
        <w:trPr>
          <w:cantSplit/>
        </w:trPr>
        <w:tc>
          <w:tcPr>
            <w:tcW w:w="272" w:type="pct"/>
            <w:tcMar>
              <w:top w:w="85" w:type="dxa"/>
              <w:left w:w="85" w:type="dxa"/>
              <w:bottom w:w="85" w:type="dxa"/>
              <w:right w:w="85" w:type="dxa"/>
            </w:tcMar>
          </w:tcPr>
          <w:p w14:paraId="7BB11A97" w14:textId="77777777" w:rsidR="00676B28" w:rsidRPr="00927EF9" w:rsidRDefault="00676B28" w:rsidP="00ED3573">
            <w:pPr>
              <w:pStyle w:val="Table"/>
              <w:tabs>
                <w:tab w:val="clear" w:pos="709"/>
              </w:tabs>
              <w:spacing w:after="0"/>
              <w:ind w:left="0"/>
            </w:pPr>
            <w:r>
              <w:t>2.9.8</w:t>
            </w:r>
          </w:p>
        </w:tc>
        <w:tc>
          <w:tcPr>
            <w:tcW w:w="777" w:type="pct"/>
            <w:tcMar>
              <w:top w:w="85" w:type="dxa"/>
              <w:left w:w="85" w:type="dxa"/>
              <w:bottom w:w="85" w:type="dxa"/>
              <w:right w:w="85" w:type="dxa"/>
            </w:tcMar>
          </w:tcPr>
          <w:p w14:paraId="54561F92" w14:textId="77777777" w:rsidR="00676B28" w:rsidRDefault="00676B28" w:rsidP="00ED3573">
            <w:pPr>
              <w:pStyle w:val="Table"/>
              <w:tabs>
                <w:tab w:val="clear" w:pos="709"/>
              </w:tabs>
              <w:spacing w:after="120"/>
              <w:ind w:left="0"/>
              <w:rPr>
                <w:lang w:val="en-US"/>
              </w:rPr>
            </w:pPr>
            <w:r>
              <w:rPr>
                <w:lang w:val="en-US"/>
              </w:rPr>
              <w:t>After 2.9.7</w:t>
            </w:r>
          </w:p>
        </w:tc>
        <w:tc>
          <w:tcPr>
            <w:tcW w:w="1502" w:type="pct"/>
            <w:tcMar>
              <w:top w:w="85" w:type="dxa"/>
              <w:left w:w="85" w:type="dxa"/>
              <w:bottom w:w="85" w:type="dxa"/>
              <w:right w:w="85" w:type="dxa"/>
            </w:tcMar>
          </w:tcPr>
          <w:p w14:paraId="070602AD" w14:textId="77777777" w:rsidR="00676B28" w:rsidRDefault="00676B28" w:rsidP="00ED3573">
            <w:pPr>
              <w:pStyle w:val="Table"/>
              <w:tabs>
                <w:tab w:val="clear" w:pos="709"/>
              </w:tabs>
              <w:spacing w:after="0"/>
              <w:ind w:left="0"/>
            </w:pPr>
            <w:r>
              <w:t>Go to Section 2.10.</w:t>
            </w:r>
          </w:p>
        </w:tc>
        <w:tc>
          <w:tcPr>
            <w:tcW w:w="449" w:type="pct"/>
            <w:tcMar>
              <w:top w:w="85" w:type="dxa"/>
              <w:left w:w="85" w:type="dxa"/>
              <w:bottom w:w="85" w:type="dxa"/>
              <w:right w:w="85" w:type="dxa"/>
            </w:tcMar>
          </w:tcPr>
          <w:p w14:paraId="08596CA4" w14:textId="798A39C7" w:rsidR="00955CD4" w:rsidRDefault="00676B28" w:rsidP="00955CD4">
            <w:pPr>
              <w:pStyle w:val="Table"/>
              <w:tabs>
                <w:tab w:val="clear" w:pos="709"/>
              </w:tabs>
              <w:spacing w:after="0"/>
              <w:ind w:left="0"/>
              <w:jc w:val="center"/>
            </w:pPr>
            <w:r>
              <w:t>AMVLP</w:t>
            </w:r>
            <w:r w:rsidR="00955CD4">
              <w:t xml:space="preserve"> </w:t>
            </w:r>
          </w:p>
          <w:p w14:paraId="69A97617" w14:textId="77777777" w:rsidR="00955CD4" w:rsidRDefault="00955CD4" w:rsidP="00955CD4">
            <w:pPr>
              <w:pStyle w:val="Table"/>
              <w:tabs>
                <w:tab w:val="clear" w:pos="709"/>
              </w:tabs>
              <w:spacing w:after="0"/>
              <w:ind w:left="0"/>
              <w:jc w:val="center"/>
            </w:pPr>
            <w:r>
              <w:t>or</w:t>
            </w:r>
          </w:p>
          <w:p w14:paraId="0CA16A23" w14:textId="25243822" w:rsidR="00676B28" w:rsidRPr="00874C05" w:rsidRDefault="00955CD4" w:rsidP="00955CD4">
            <w:pPr>
              <w:pStyle w:val="Table"/>
              <w:tabs>
                <w:tab w:val="clear" w:pos="709"/>
              </w:tabs>
              <w:spacing w:after="0"/>
              <w:ind w:left="0"/>
              <w:jc w:val="center"/>
            </w:pPr>
            <w:r>
              <w:t>Supplier</w:t>
            </w:r>
          </w:p>
        </w:tc>
        <w:tc>
          <w:tcPr>
            <w:tcW w:w="402" w:type="pct"/>
            <w:tcMar>
              <w:top w:w="85" w:type="dxa"/>
              <w:left w:w="85" w:type="dxa"/>
              <w:bottom w:w="85" w:type="dxa"/>
              <w:right w:w="85" w:type="dxa"/>
            </w:tcMar>
          </w:tcPr>
          <w:p w14:paraId="2771788A" w14:textId="77777777" w:rsidR="00676B28" w:rsidRDefault="00676B28" w:rsidP="00ED3573">
            <w:pPr>
              <w:pStyle w:val="Table"/>
              <w:tabs>
                <w:tab w:val="clear" w:pos="709"/>
              </w:tabs>
              <w:spacing w:after="0"/>
              <w:ind w:left="0"/>
              <w:jc w:val="center"/>
            </w:pPr>
          </w:p>
        </w:tc>
        <w:tc>
          <w:tcPr>
            <w:tcW w:w="750" w:type="pct"/>
            <w:tcMar>
              <w:top w:w="85" w:type="dxa"/>
              <w:left w:w="85" w:type="dxa"/>
              <w:bottom w:w="85" w:type="dxa"/>
              <w:right w:w="85" w:type="dxa"/>
            </w:tcMar>
          </w:tcPr>
          <w:p w14:paraId="472A05F9" w14:textId="77777777" w:rsidR="00676B28" w:rsidRPr="002D4058" w:rsidRDefault="00676B28" w:rsidP="00ED3573">
            <w:pPr>
              <w:pStyle w:val="Table"/>
              <w:tabs>
                <w:tab w:val="clear" w:pos="709"/>
              </w:tabs>
              <w:spacing w:after="0"/>
              <w:ind w:left="0"/>
            </w:pPr>
          </w:p>
        </w:tc>
        <w:tc>
          <w:tcPr>
            <w:tcW w:w="848" w:type="pct"/>
            <w:tcMar>
              <w:top w:w="85" w:type="dxa"/>
              <w:left w:w="85" w:type="dxa"/>
              <w:bottom w:w="85" w:type="dxa"/>
              <w:right w:w="85" w:type="dxa"/>
            </w:tcMar>
          </w:tcPr>
          <w:p w14:paraId="3233F202" w14:textId="77777777" w:rsidR="00676B28" w:rsidRPr="00874C05" w:rsidRDefault="00676B28" w:rsidP="00ED3573">
            <w:pPr>
              <w:pStyle w:val="Table"/>
              <w:tabs>
                <w:tab w:val="clear" w:pos="709"/>
              </w:tabs>
              <w:spacing w:after="0"/>
              <w:ind w:left="0"/>
              <w:rPr>
                <w:lang w:val="en-US"/>
              </w:rPr>
            </w:pPr>
          </w:p>
        </w:tc>
      </w:tr>
    </w:tbl>
    <w:p w14:paraId="30C4AD1B" w14:textId="44327242" w:rsidR="00676B28" w:rsidRDefault="00676B28" w:rsidP="00676B28">
      <w:pPr>
        <w:pStyle w:val="Heading2"/>
        <w:pageBreakBefore/>
        <w:spacing w:before="0"/>
      </w:pPr>
      <w:bookmarkStart w:id="118" w:name="_Toc52444739"/>
      <w:bookmarkStart w:id="119" w:name="_Toc67988339"/>
      <w:bookmarkStart w:id="120" w:name="_Toc81921252"/>
      <w:bookmarkStart w:id="121" w:name="_Toc165554465"/>
      <w:r>
        <w:lastRenderedPageBreak/>
        <w:t>2.10</w:t>
      </w:r>
      <w:r>
        <w:tab/>
        <w:t xml:space="preserve">Registration </w:t>
      </w:r>
      <w:proofErr w:type="gramStart"/>
      <w:r>
        <w:t xml:space="preserve">of  </w:t>
      </w:r>
      <w:r w:rsidR="000423A3">
        <w:t>Asset</w:t>
      </w:r>
      <w:proofErr w:type="gramEnd"/>
      <w:r w:rsidR="000423A3">
        <w:t xml:space="preserve"> Metering </w:t>
      </w:r>
      <w:r>
        <w:t xml:space="preserve">Agents for </w:t>
      </w:r>
      <w:bookmarkEnd w:id="118"/>
      <w:bookmarkEnd w:id="119"/>
      <w:r>
        <w:t>Asset Metering System(s)</w:t>
      </w:r>
      <w:bookmarkEnd w:id="120"/>
      <w:bookmarkEnd w:id="121"/>
      <w:r w:rsidRPr="003F0602">
        <w:rPr>
          <w:lang w:val="en-US"/>
        </w:rPr>
        <w:t xml:space="preserve"> </w:t>
      </w:r>
    </w:p>
    <w:p w14:paraId="0431AAF2" w14:textId="78F4CE24" w:rsidR="00676B28" w:rsidRDefault="00676B28" w:rsidP="00676B28">
      <w:pPr>
        <w:tabs>
          <w:tab w:val="clear" w:pos="709"/>
          <w:tab w:val="left" w:pos="0"/>
        </w:tabs>
        <w:ind w:left="0"/>
      </w:pPr>
      <w:r>
        <w:t xml:space="preserve">After the successful registration of an Asset, the AMVLP </w:t>
      </w:r>
      <w:r w:rsidR="000423A3">
        <w:t xml:space="preserve">or Supplier </w:t>
      </w:r>
      <w:r>
        <w:t xml:space="preserve">must appoint </w:t>
      </w:r>
      <w:r w:rsidR="000423A3">
        <w:t xml:space="preserve">Asset Metering </w:t>
      </w:r>
      <w:r>
        <w:t xml:space="preserve">Agents - a Qualified </w:t>
      </w:r>
      <w:r w:rsidR="000423A3">
        <w:t xml:space="preserve">SVA </w:t>
      </w:r>
      <w:r>
        <w:t>MOA</w:t>
      </w:r>
      <w:r>
        <w:rPr>
          <w:rStyle w:val="FootnoteReference"/>
        </w:rPr>
        <w:footnoteReference w:id="39"/>
      </w:r>
      <w:r>
        <w:t xml:space="preserve"> and Qualified HHDC</w:t>
      </w:r>
      <w:r w:rsidR="000423A3">
        <w:t xml:space="preserve"> and, where desired, an AMHHDC</w:t>
      </w:r>
      <w:r w:rsidR="000423A3" w:rsidDel="000423A3">
        <w:t xml:space="preserve"> </w:t>
      </w:r>
      <w:r>
        <w:rPr>
          <w:rStyle w:val="FootnoteReference"/>
        </w:rPr>
        <w:footnoteReference w:id="40"/>
      </w:r>
      <w:r>
        <w:t xml:space="preserve"> - to the Asset Metering System(s) and register them in the </w:t>
      </w:r>
      <w:r>
        <w:rPr>
          <w:lang w:val="en-US"/>
        </w:rPr>
        <w:t>SVA Metering System &amp; Asset Metering System Register</w:t>
      </w:r>
      <w:r>
        <w:t xml:space="preserve"> before the AMVLP</w:t>
      </w:r>
      <w:r w:rsidR="000423A3" w:rsidRPr="000423A3">
        <w:t xml:space="preserve"> </w:t>
      </w:r>
      <w:r w:rsidR="000423A3">
        <w:t>or Supplier</w:t>
      </w:r>
      <w:r>
        <w:t xml:space="preserve"> </w:t>
      </w:r>
      <w:proofErr w:type="gramStart"/>
      <w:r>
        <w:t xml:space="preserve">may </w:t>
      </w:r>
      <w:r w:rsidR="000423A3" w:rsidRPr="000423A3">
        <w:t xml:space="preserve"> </w:t>
      </w:r>
      <w:r w:rsidR="000423A3">
        <w:t>use</w:t>
      </w:r>
      <w:proofErr w:type="gramEnd"/>
      <w:r>
        <w:t xml:space="preserve"> the related AMSID Pair. The </w:t>
      </w:r>
      <w:r w:rsidR="000423A3">
        <w:t>Asset Metering</w:t>
      </w:r>
      <w:r>
        <w:t xml:space="preserve"> Agent appointments should be carried out in accordance with </w:t>
      </w:r>
      <w:r w:rsidR="00B85292">
        <w:t>BSCP603</w:t>
      </w:r>
      <w:r>
        <w:t xml:space="preserve"> </w:t>
      </w:r>
    </w:p>
    <w:tbl>
      <w:tblPr>
        <w:tblStyle w:val="TableGrid"/>
        <w:tblW w:w="5000" w:type="pct"/>
        <w:tblLook w:val="01E0" w:firstRow="1" w:lastRow="1" w:firstColumn="1" w:lastColumn="1" w:noHBand="0" w:noVBand="0"/>
      </w:tblPr>
      <w:tblGrid>
        <w:gridCol w:w="966"/>
        <w:gridCol w:w="2324"/>
        <w:gridCol w:w="4078"/>
        <w:gridCol w:w="1276"/>
        <w:gridCol w:w="991"/>
        <w:gridCol w:w="2681"/>
        <w:gridCol w:w="1676"/>
      </w:tblGrid>
      <w:tr w:rsidR="00676B28" w:rsidRPr="002D4058" w14:paraId="78CD74D0" w14:textId="77777777" w:rsidTr="00ED3573">
        <w:trPr>
          <w:cantSplit/>
          <w:tblHeader/>
        </w:trPr>
        <w:tc>
          <w:tcPr>
            <w:tcW w:w="345" w:type="pct"/>
            <w:shd w:val="clear" w:color="91B8D1" w:fill="auto"/>
            <w:tcMar>
              <w:top w:w="85" w:type="dxa"/>
              <w:left w:w="85" w:type="dxa"/>
              <w:bottom w:w="85" w:type="dxa"/>
              <w:right w:w="85" w:type="dxa"/>
            </w:tcMar>
          </w:tcPr>
          <w:p w14:paraId="0077B9FE" w14:textId="77777777" w:rsidR="00676B28" w:rsidRPr="002D4058" w:rsidRDefault="00676B28" w:rsidP="00ED3573">
            <w:pPr>
              <w:tabs>
                <w:tab w:val="clear" w:pos="709"/>
              </w:tabs>
              <w:spacing w:after="0"/>
              <w:ind w:left="0"/>
              <w:jc w:val="center"/>
              <w:rPr>
                <w:b/>
                <w:sz w:val="20"/>
                <w:szCs w:val="20"/>
              </w:rPr>
            </w:pPr>
            <w:r w:rsidRPr="002D4058">
              <w:rPr>
                <w:b/>
                <w:sz w:val="20"/>
                <w:szCs w:val="20"/>
              </w:rPr>
              <w:t>REF</w:t>
            </w:r>
          </w:p>
        </w:tc>
        <w:tc>
          <w:tcPr>
            <w:tcW w:w="830" w:type="pct"/>
            <w:shd w:val="clear" w:color="91B8D1" w:fill="auto"/>
            <w:tcMar>
              <w:top w:w="85" w:type="dxa"/>
              <w:left w:w="85" w:type="dxa"/>
              <w:bottom w:w="85" w:type="dxa"/>
              <w:right w:w="85" w:type="dxa"/>
            </w:tcMar>
          </w:tcPr>
          <w:p w14:paraId="0C2701F8" w14:textId="77777777" w:rsidR="00676B28" w:rsidRPr="002D4058" w:rsidRDefault="00676B28" w:rsidP="00ED3573">
            <w:pPr>
              <w:tabs>
                <w:tab w:val="clear" w:pos="709"/>
              </w:tabs>
              <w:spacing w:after="0"/>
              <w:ind w:left="0"/>
              <w:jc w:val="center"/>
              <w:rPr>
                <w:b/>
                <w:sz w:val="20"/>
                <w:szCs w:val="20"/>
              </w:rPr>
            </w:pPr>
            <w:r w:rsidRPr="002D4058">
              <w:rPr>
                <w:b/>
                <w:sz w:val="20"/>
                <w:szCs w:val="20"/>
              </w:rPr>
              <w:t>WHEN</w:t>
            </w:r>
          </w:p>
        </w:tc>
        <w:tc>
          <w:tcPr>
            <w:tcW w:w="1457" w:type="pct"/>
            <w:shd w:val="clear" w:color="91B8D1" w:fill="auto"/>
            <w:tcMar>
              <w:top w:w="85" w:type="dxa"/>
              <w:left w:w="85" w:type="dxa"/>
              <w:bottom w:w="85" w:type="dxa"/>
              <w:right w:w="85" w:type="dxa"/>
            </w:tcMar>
          </w:tcPr>
          <w:p w14:paraId="4F833F84" w14:textId="77777777" w:rsidR="00676B28" w:rsidRPr="002D4058" w:rsidRDefault="00676B28" w:rsidP="00ED3573">
            <w:pPr>
              <w:tabs>
                <w:tab w:val="clear" w:pos="709"/>
              </w:tabs>
              <w:spacing w:after="0"/>
              <w:ind w:left="0"/>
              <w:jc w:val="center"/>
              <w:rPr>
                <w:b/>
                <w:sz w:val="20"/>
                <w:szCs w:val="20"/>
              </w:rPr>
            </w:pPr>
            <w:r w:rsidRPr="002D4058">
              <w:rPr>
                <w:b/>
                <w:sz w:val="20"/>
                <w:szCs w:val="20"/>
              </w:rPr>
              <w:t>ACTION</w:t>
            </w:r>
          </w:p>
        </w:tc>
        <w:tc>
          <w:tcPr>
            <w:tcW w:w="456" w:type="pct"/>
            <w:shd w:val="clear" w:color="91B8D1" w:fill="auto"/>
            <w:tcMar>
              <w:top w:w="85" w:type="dxa"/>
              <w:left w:w="85" w:type="dxa"/>
              <w:bottom w:w="85" w:type="dxa"/>
              <w:right w:w="85" w:type="dxa"/>
            </w:tcMar>
          </w:tcPr>
          <w:p w14:paraId="792887AC" w14:textId="77777777" w:rsidR="00676B28" w:rsidRPr="002D4058" w:rsidRDefault="00676B28" w:rsidP="00ED3573">
            <w:pPr>
              <w:tabs>
                <w:tab w:val="clear" w:pos="709"/>
              </w:tabs>
              <w:spacing w:after="0"/>
              <w:ind w:left="0"/>
              <w:jc w:val="center"/>
              <w:rPr>
                <w:b/>
                <w:sz w:val="20"/>
                <w:szCs w:val="20"/>
              </w:rPr>
            </w:pPr>
            <w:r w:rsidRPr="002D4058">
              <w:rPr>
                <w:b/>
                <w:sz w:val="20"/>
                <w:szCs w:val="20"/>
              </w:rPr>
              <w:t>FROM</w:t>
            </w:r>
          </w:p>
        </w:tc>
        <w:tc>
          <w:tcPr>
            <w:tcW w:w="354" w:type="pct"/>
            <w:shd w:val="clear" w:color="91B8D1" w:fill="auto"/>
            <w:tcMar>
              <w:top w:w="85" w:type="dxa"/>
              <w:left w:w="85" w:type="dxa"/>
              <w:bottom w:w="85" w:type="dxa"/>
              <w:right w:w="85" w:type="dxa"/>
            </w:tcMar>
          </w:tcPr>
          <w:p w14:paraId="22E9DC67" w14:textId="77777777" w:rsidR="00676B28" w:rsidRPr="002D4058" w:rsidRDefault="00676B28" w:rsidP="00ED3573">
            <w:pPr>
              <w:tabs>
                <w:tab w:val="clear" w:pos="709"/>
              </w:tabs>
              <w:spacing w:after="0"/>
              <w:ind w:left="0"/>
              <w:jc w:val="center"/>
              <w:rPr>
                <w:b/>
                <w:sz w:val="20"/>
                <w:szCs w:val="20"/>
              </w:rPr>
            </w:pPr>
            <w:r w:rsidRPr="002D4058">
              <w:rPr>
                <w:b/>
                <w:sz w:val="20"/>
                <w:szCs w:val="20"/>
              </w:rPr>
              <w:t>TO</w:t>
            </w:r>
          </w:p>
        </w:tc>
        <w:tc>
          <w:tcPr>
            <w:tcW w:w="958" w:type="pct"/>
            <w:shd w:val="clear" w:color="91B8D1" w:fill="auto"/>
            <w:tcMar>
              <w:top w:w="85" w:type="dxa"/>
              <w:left w:w="85" w:type="dxa"/>
              <w:bottom w:w="85" w:type="dxa"/>
              <w:right w:w="85" w:type="dxa"/>
            </w:tcMar>
          </w:tcPr>
          <w:p w14:paraId="00B92C45" w14:textId="77777777" w:rsidR="00676B28" w:rsidRPr="002D4058" w:rsidRDefault="00676B28" w:rsidP="00ED3573">
            <w:pPr>
              <w:tabs>
                <w:tab w:val="clear" w:pos="709"/>
              </w:tabs>
              <w:spacing w:after="0"/>
              <w:ind w:left="0"/>
              <w:jc w:val="center"/>
              <w:rPr>
                <w:b/>
                <w:sz w:val="20"/>
                <w:szCs w:val="20"/>
              </w:rPr>
            </w:pPr>
            <w:r w:rsidRPr="002D4058">
              <w:rPr>
                <w:b/>
                <w:sz w:val="20"/>
                <w:szCs w:val="20"/>
              </w:rPr>
              <w:t>INFORMATION REQUIRED</w:t>
            </w:r>
          </w:p>
        </w:tc>
        <w:tc>
          <w:tcPr>
            <w:tcW w:w="599" w:type="pct"/>
            <w:shd w:val="clear" w:color="91B8D1" w:fill="auto"/>
            <w:tcMar>
              <w:top w:w="85" w:type="dxa"/>
              <w:left w:w="85" w:type="dxa"/>
              <w:bottom w:w="85" w:type="dxa"/>
              <w:right w:w="85" w:type="dxa"/>
            </w:tcMar>
          </w:tcPr>
          <w:p w14:paraId="5AE4062B" w14:textId="77777777" w:rsidR="00676B28" w:rsidRPr="002D4058" w:rsidRDefault="00676B28" w:rsidP="00ED3573">
            <w:pPr>
              <w:tabs>
                <w:tab w:val="clear" w:pos="709"/>
              </w:tabs>
              <w:spacing w:after="0"/>
              <w:ind w:left="0"/>
              <w:jc w:val="center"/>
              <w:rPr>
                <w:b/>
                <w:sz w:val="20"/>
                <w:szCs w:val="20"/>
              </w:rPr>
            </w:pPr>
            <w:r w:rsidRPr="002D4058">
              <w:rPr>
                <w:b/>
                <w:sz w:val="20"/>
                <w:szCs w:val="20"/>
              </w:rPr>
              <w:t>METHOD</w:t>
            </w:r>
          </w:p>
        </w:tc>
      </w:tr>
      <w:tr w:rsidR="00676B28" w:rsidRPr="002D4058" w14:paraId="03252C36" w14:textId="77777777" w:rsidTr="00ED3573">
        <w:trPr>
          <w:cantSplit/>
        </w:trPr>
        <w:tc>
          <w:tcPr>
            <w:tcW w:w="345" w:type="pct"/>
            <w:tcMar>
              <w:top w:w="85" w:type="dxa"/>
              <w:left w:w="85" w:type="dxa"/>
              <w:bottom w:w="85" w:type="dxa"/>
              <w:right w:w="85" w:type="dxa"/>
            </w:tcMar>
          </w:tcPr>
          <w:p w14:paraId="7D074905" w14:textId="77777777" w:rsidR="00676B28" w:rsidRPr="002D4058" w:rsidRDefault="00676B28" w:rsidP="00ED3573">
            <w:pPr>
              <w:pStyle w:val="Table"/>
              <w:tabs>
                <w:tab w:val="clear" w:pos="709"/>
              </w:tabs>
              <w:spacing w:after="0"/>
              <w:ind w:left="0"/>
            </w:pPr>
            <w:r w:rsidRPr="002D4058">
              <w:t>2.</w:t>
            </w:r>
            <w:r>
              <w:t>10.1</w:t>
            </w:r>
          </w:p>
        </w:tc>
        <w:tc>
          <w:tcPr>
            <w:tcW w:w="830" w:type="pct"/>
            <w:tcMar>
              <w:top w:w="85" w:type="dxa"/>
              <w:left w:w="85" w:type="dxa"/>
              <w:bottom w:w="85" w:type="dxa"/>
              <w:right w:w="85" w:type="dxa"/>
            </w:tcMar>
          </w:tcPr>
          <w:p w14:paraId="1B892F97" w14:textId="77777777" w:rsidR="00676B28" w:rsidRPr="002D4058" w:rsidRDefault="00676B28" w:rsidP="00ED3573">
            <w:pPr>
              <w:pStyle w:val="Table"/>
              <w:tabs>
                <w:tab w:val="clear" w:pos="709"/>
              </w:tabs>
              <w:spacing w:after="0"/>
              <w:ind w:left="0"/>
            </w:pPr>
            <w:r>
              <w:t xml:space="preserve">After 2.9.8 or </w:t>
            </w:r>
            <w:r>
              <w:rPr>
                <w:lang w:val="en-US"/>
              </w:rPr>
              <w:t>2.1A.15</w:t>
            </w:r>
          </w:p>
        </w:tc>
        <w:tc>
          <w:tcPr>
            <w:tcW w:w="1457" w:type="pct"/>
            <w:tcMar>
              <w:top w:w="85" w:type="dxa"/>
              <w:left w:w="85" w:type="dxa"/>
              <w:bottom w:w="85" w:type="dxa"/>
              <w:right w:w="85" w:type="dxa"/>
            </w:tcMar>
          </w:tcPr>
          <w:p w14:paraId="78F3878C" w14:textId="629526AC" w:rsidR="00676B28" w:rsidRPr="002D4058" w:rsidRDefault="00676B28" w:rsidP="00ED3573">
            <w:pPr>
              <w:pStyle w:val="Table"/>
              <w:tabs>
                <w:tab w:val="clear" w:pos="709"/>
              </w:tabs>
              <w:spacing w:after="0"/>
              <w:ind w:left="0"/>
            </w:pPr>
            <w:r>
              <w:t xml:space="preserve">Appoint </w:t>
            </w:r>
            <w:r w:rsidR="000423A3">
              <w:t>Asset Metering</w:t>
            </w:r>
            <w:r>
              <w:t xml:space="preserve"> Agents for the </w:t>
            </w:r>
            <w:r w:rsidRPr="00603C5A">
              <w:t xml:space="preserve">Asset Metering System(s) </w:t>
            </w:r>
            <w:r>
              <w:t xml:space="preserve">and related AMSID Pair. </w:t>
            </w:r>
          </w:p>
        </w:tc>
        <w:tc>
          <w:tcPr>
            <w:tcW w:w="456" w:type="pct"/>
            <w:tcMar>
              <w:top w:w="85" w:type="dxa"/>
              <w:left w:w="85" w:type="dxa"/>
              <w:bottom w:w="85" w:type="dxa"/>
              <w:right w:w="85" w:type="dxa"/>
            </w:tcMar>
          </w:tcPr>
          <w:p w14:paraId="7D2BA268" w14:textId="6E7CC510" w:rsidR="000423A3" w:rsidRDefault="00676B28" w:rsidP="000423A3">
            <w:pPr>
              <w:pStyle w:val="Table"/>
              <w:tabs>
                <w:tab w:val="clear" w:pos="709"/>
              </w:tabs>
              <w:spacing w:after="0"/>
              <w:ind w:left="0"/>
              <w:jc w:val="center"/>
            </w:pPr>
            <w:r>
              <w:t>AM</w:t>
            </w:r>
            <w:r w:rsidRPr="002D4058">
              <w:t>VLP</w:t>
            </w:r>
            <w:r w:rsidR="000423A3">
              <w:t xml:space="preserve"> </w:t>
            </w:r>
          </w:p>
          <w:p w14:paraId="0E0262A6" w14:textId="77777777" w:rsidR="000423A3" w:rsidRDefault="000423A3" w:rsidP="000423A3">
            <w:pPr>
              <w:pStyle w:val="Table"/>
              <w:tabs>
                <w:tab w:val="clear" w:pos="709"/>
              </w:tabs>
              <w:spacing w:after="0"/>
              <w:ind w:left="0"/>
              <w:jc w:val="center"/>
            </w:pPr>
            <w:r>
              <w:t>or</w:t>
            </w:r>
          </w:p>
          <w:p w14:paraId="31A401F1" w14:textId="0C8F3F51" w:rsidR="00676B28" w:rsidRPr="002D4058" w:rsidRDefault="000423A3" w:rsidP="000423A3">
            <w:pPr>
              <w:pStyle w:val="Table"/>
              <w:tabs>
                <w:tab w:val="clear" w:pos="709"/>
              </w:tabs>
              <w:spacing w:after="0"/>
              <w:ind w:left="0"/>
              <w:jc w:val="center"/>
            </w:pPr>
            <w:r>
              <w:t>Supplier</w:t>
            </w:r>
          </w:p>
        </w:tc>
        <w:tc>
          <w:tcPr>
            <w:tcW w:w="354" w:type="pct"/>
            <w:tcMar>
              <w:top w:w="85" w:type="dxa"/>
              <w:left w:w="85" w:type="dxa"/>
              <w:bottom w:w="85" w:type="dxa"/>
              <w:right w:w="85" w:type="dxa"/>
            </w:tcMar>
          </w:tcPr>
          <w:p w14:paraId="7BEB4C98" w14:textId="77777777" w:rsidR="00676B28" w:rsidRPr="002D4058" w:rsidRDefault="00676B28" w:rsidP="00ED3573">
            <w:pPr>
              <w:pStyle w:val="Table"/>
              <w:tabs>
                <w:tab w:val="clear" w:pos="709"/>
              </w:tabs>
              <w:spacing w:after="0"/>
              <w:ind w:left="0"/>
              <w:jc w:val="center"/>
            </w:pPr>
          </w:p>
        </w:tc>
        <w:tc>
          <w:tcPr>
            <w:tcW w:w="958" w:type="pct"/>
            <w:tcMar>
              <w:top w:w="85" w:type="dxa"/>
              <w:left w:w="85" w:type="dxa"/>
              <w:bottom w:w="85" w:type="dxa"/>
              <w:right w:w="85" w:type="dxa"/>
            </w:tcMar>
          </w:tcPr>
          <w:p w14:paraId="0CE65F74" w14:textId="77777777" w:rsidR="00676B28" w:rsidRPr="002D4058" w:rsidRDefault="00676B28" w:rsidP="00ED3573">
            <w:pPr>
              <w:pStyle w:val="Table"/>
              <w:tabs>
                <w:tab w:val="clear" w:pos="709"/>
              </w:tabs>
              <w:spacing w:after="0"/>
              <w:ind w:left="0"/>
            </w:pPr>
          </w:p>
        </w:tc>
        <w:tc>
          <w:tcPr>
            <w:tcW w:w="599" w:type="pct"/>
            <w:tcMar>
              <w:top w:w="85" w:type="dxa"/>
              <w:left w:w="85" w:type="dxa"/>
              <w:bottom w:w="85" w:type="dxa"/>
              <w:right w:w="85" w:type="dxa"/>
            </w:tcMar>
          </w:tcPr>
          <w:p w14:paraId="7CE89EE8" w14:textId="77777777" w:rsidR="00676B28" w:rsidRPr="002D4058" w:rsidRDefault="00676B28" w:rsidP="00ED3573">
            <w:pPr>
              <w:pStyle w:val="Table"/>
              <w:tabs>
                <w:tab w:val="clear" w:pos="709"/>
              </w:tabs>
              <w:spacing w:after="0"/>
              <w:ind w:left="0"/>
            </w:pPr>
            <w:r>
              <w:rPr>
                <w:lang w:val="en-US"/>
              </w:rPr>
              <w:t>Internal process</w:t>
            </w:r>
          </w:p>
        </w:tc>
      </w:tr>
      <w:tr w:rsidR="00676B28" w:rsidRPr="002D4058" w14:paraId="180C11FA" w14:textId="77777777" w:rsidTr="00ED3573">
        <w:trPr>
          <w:cantSplit/>
        </w:trPr>
        <w:tc>
          <w:tcPr>
            <w:tcW w:w="345" w:type="pct"/>
            <w:tcMar>
              <w:top w:w="85" w:type="dxa"/>
              <w:left w:w="85" w:type="dxa"/>
              <w:bottom w:w="85" w:type="dxa"/>
              <w:right w:w="85" w:type="dxa"/>
            </w:tcMar>
          </w:tcPr>
          <w:p w14:paraId="441DC5E5" w14:textId="77777777" w:rsidR="00676B28" w:rsidRPr="002D4058" w:rsidRDefault="00676B28" w:rsidP="00ED3573">
            <w:pPr>
              <w:pStyle w:val="Table"/>
              <w:tabs>
                <w:tab w:val="clear" w:pos="709"/>
              </w:tabs>
              <w:spacing w:after="0"/>
              <w:ind w:left="0"/>
            </w:pPr>
            <w:r>
              <w:t>2.10.2</w:t>
            </w:r>
          </w:p>
        </w:tc>
        <w:tc>
          <w:tcPr>
            <w:tcW w:w="830" w:type="pct"/>
            <w:tcMar>
              <w:top w:w="85" w:type="dxa"/>
              <w:left w:w="85" w:type="dxa"/>
              <w:bottom w:w="85" w:type="dxa"/>
              <w:right w:w="85" w:type="dxa"/>
            </w:tcMar>
          </w:tcPr>
          <w:p w14:paraId="453DB776" w14:textId="0AC57C40" w:rsidR="00676B28" w:rsidRPr="002D4058" w:rsidRDefault="00676B28" w:rsidP="000423A3">
            <w:pPr>
              <w:pStyle w:val="Table"/>
              <w:tabs>
                <w:tab w:val="clear" w:pos="709"/>
              </w:tabs>
              <w:spacing w:after="0"/>
              <w:ind w:left="0"/>
            </w:pPr>
            <w:r>
              <w:t xml:space="preserve">After 2.10.1 and at least 5 WD before </w:t>
            </w:r>
            <w:r w:rsidR="000423A3" w:rsidRPr="00927EF9">
              <w:t>inclusion in Secondary BM unit</w:t>
            </w:r>
            <w:r w:rsidR="000423A3">
              <w:t xml:space="preserve"> or EMR AMSID Declaration</w:t>
            </w:r>
          </w:p>
        </w:tc>
        <w:tc>
          <w:tcPr>
            <w:tcW w:w="1457" w:type="pct"/>
            <w:tcMar>
              <w:top w:w="85" w:type="dxa"/>
              <w:left w:w="85" w:type="dxa"/>
              <w:bottom w:w="85" w:type="dxa"/>
              <w:right w:w="85" w:type="dxa"/>
            </w:tcMar>
          </w:tcPr>
          <w:p w14:paraId="6BB40F78" w14:textId="553C5201" w:rsidR="00676B28" w:rsidRPr="002D4058" w:rsidRDefault="00676B28" w:rsidP="00ED3573">
            <w:pPr>
              <w:pStyle w:val="Table"/>
              <w:tabs>
                <w:tab w:val="clear" w:pos="709"/>
              </w:tabs>
              <w:spacing w:after="0"/>
              <w:ind w:left="0"/>
            </w:pPr>
            <w:r>
              <w:t xml:space="preserve">Register the </w:t>
            </w:r>
            <w:r w:rsidR="000423A3">
              <w:t>Asset Metering</w:t>
            </w:r>
            <w:r>
              <w:t xml:space="preserve"> Agent details in the </w:t>
            </w:r>
            <w:r>
              <w:rPr>
                <w:lang w:val="en-US"/>
              </w:rPr>
              <w:t>SVA Metering System &amp; Asset Metering System Register</w:t>
            </w:r>
          </w:p>
        </w:tc>
        <w:tc>
          <w:tcPr>
            <w:tcW w:w="456" w:type="pct"/>
            <w:tcMar>
              <w:top w:w="85" w:type="dxa"/>
              <w:left w:w="85" w:type="dxa"/>
              <w:bottom w:w="85" w:type="dxa"/>
              <w:right w:w="85" w:type="dxa"/>
            </w:tcMar>
          </w:tcPr>
          <w:p w14:paraId="176D7A65" w14:textId="48CE761F" w:rsidR="000423A3" w:rsidRDefault="00676B28" w:rsidP="000423A3">
            <w:pPr>
              <w:pStyle w:val="Table"/>
              <w:tabs>
                <w:tab w:val="clear" w:pos="709"/>
              </w:tabs>
              <w:spacing w:after="0"/>
              <w:ind w:left="0"/>
              <w:jc w:val="center"/>
            </w:pPr>
            <w:r>
              <w:t>AMVLP</w:t>
            </w:r>
            <w:r w:rsidR="000423A3">
              <w:t xml:space="preserve"> </w:t>
            </w:r>
          </w:p>
          <w:p w14:paraId="5DFD45FD" w14:textId="77777777" w:rsidR="000423A3" w:rsidRDefault="000423A3" w:rsidP="000423A3">
            <w:pPr>
              <w:pStyle w:val="Table"/>
              <w:tabs>
                <w:tab w:val="clear" w:pos="709"/>
              </w:tabs>
              <w:spacing w:after="0"/>
              <w:ind w:left="0"/>
              <w:jc w:val="center"/>
            </w:pPr>
            <w:r>
              <w:t>or</w:t>
            </w:r>
          </w:p>
          <w:p w14:paraId="75C2541E" w14:textId="5872D7D2" w:rsidR="00676B28" w:rsidRPr="002D4058" w:rsidRDefault="000423A3" w:rsidP="000423A3">
            <w:pPr>
              <w:pStyle w:val="Table"/>
              <w:tabs>
                <w:tab w:val="clear" w:pos="709"/>
              </w:tabs>
              <w:spacing w:after="0"/>
              <w:ind w:left="0"/>
              <w:jc w:val="center"/>
            </w:pPr>
            <w:r>
              <w:t>Supplier</w:t>
            </w:r>
          </w:p>
        </w:tc>
        <w:tc>
          <w:tcPr>
            <w:tcW w:w="354" w:type="pct"/>
            <w:tcMar>
              <w:top w:w="85" w:type="dxa"/>
              <w:left w:w="85" w:type="dxa"/>
              <w:bottom w:w="85" w:type="dxa"/>
              <w:right w:w="85" w:type="dxa"/>
            </w:tcMar>
          </w:tcPr>
          <w:p w14:paraId="3B2207E6" w14:textId="77777777" w:rsidR="00676B28" w:rsidRPr="002D4058" w:rsidRDefault="00676B28" w:rsidP="00ED3573">
            <w:pPr>
              <w:pStyle w:val="Table"/>
              <w:tabs>
                <w:tab w:val="clear" w:pos="709"/>
              </w:tabs>
              <w:spacing w:after="0"/>
              <w:ind w:left="0"/>
              <w:jc w:val="center"/>
            </w:pPr>
            <w:r w:rsidRPr="002D4058">
              <w:t>SVAA</w:t>
            </w:r>
          </w:p>
        </w:tc>
        <w:tc>
          <w:tcPr>
            <w:tcW w:w="958" w:type="pct"/>
            <w:tcMar>
              <w:top w:w="85" w:type="dxa"/>
              <w:left w:w="85" w:type="dxa"/>
              <w:bottom w:w="85" w:type="dxa"/>
              <w:right w:w="85" w:type="dxa"/>
            </w:tcMar>
          </w:tcPr>
          <w:p w14:paraId="2395C5EB" w14:textId="01ADE7CE" w:rsidR="00676B28" w:rsidRPr="00A056CE" w:rsidRDefault="00676B28" w:rsidP="00ED3573">
            <w:pPr>
              <w:pStyle w:val="Table"/>
              <w:tabs>
                <w:tab w:val="clear" w:pos="709"/>
              </w:tabs>
              <w:spacing w:after="0"/>
              <w:ind w:left="0"/>
            </w:pPr>
            <w:r>
              <w:t>P0300</w:t>
            </w:r>
            <w:r w:rsidRPr="00A056CE">
              <w:t xml:space="preserve"> </w:t>
            </w:r>
            <w:r>
              <w:t>– Registration</w:t>
            </w:r>
            <w:r w:rsidRPr="00A056CE">
              <w:t xml:space="preserve"> </w:t>
            </w:r>
            <w:r>
              <w:t xml:space="preserve">of </w:t>
            </w:r>
            <w:r w:rsidR="000423A3">
              <w:t xml:space="preserve">Asset Metering </w:t>
            </w:r>
            <w:r w:rsidRPr="00A056CE">
              <w:t>Agent</w:t>
            </w:r>
            <w:r>
              <w:t xml:space="preserve">s </w:t>
            </w:r>
          </w:p>
        </w:tc>
        <w:tc>
          <w:tcPr>
            <w:tcW w:w="599" w:type="pct"/>
            <w:tcMar>
              <w:top w:w="85" w:type="dxa"/>
              <w:left w:w="85" w:type="dxa"/>
              <w:bottom w:w="85" w:type="dxa"/>
              <w:right w:w="85" w:type="dxa"/>
            </w:tcMar>
          </w:tcPr>
          <w:p w14:paraId="43D68729" w14:textId="77777777" w:rsidR="00676B28" w:rsidRPr="00FD0AF1" w:rsidRDefault="00676B28" w:rsidP="00ED3573">
            <w:pPr>
              <w:pStyle w:val="Table"/>
              <w:tabs>
                <w:tab w:val="clear" w:pos="709"/>
              </w:tabs>
              <w:spacing w:after="0"/>
              <w:ind w:left="0"/>
              <w:rPr>
                <w:lang w:val="en-US"/>
              </w:rPr>
            </w:pPr>
            <w:r w:rsidRPr="00577E3B">
              <w:rPr>
                <w:lang w:val="en-US"/>
              </w:rPr>
              <w:t>Self-Service Gateway</w:t>
            </w:r>
            <w:r w:rsidRPr="00FD0AF1">
              <w:rPr>
                <w:lang w:val="en-US"/>
              </w:rPr>
              <w:t xml:space="preserve"> or other method, as agreed.</w:t>
            </w:r>
          </w:p>
        </w:tc>
      </w:tr>
      <w:tr w:rsidR="00676B28" w:rsidRPr="002D4058" w14:paraId="0249A29B" w14:textId="77777777" w:rsidTr="00ED3573">
        <w:trPr>
          <w:cantSplit/>
        </w:trPr>
        <w:tc>
          <w:tcPr>
            <w:tcW w:w="345" w:type="pct"/>
            <w:tcMar>
              <w:top w:w="85" w:type="dxa"/>
              <w:left w:w="85" w:type="dxa"/>
              <w:bottom w:w="85" w:type="dxa"/>
              <w:right w:w="85" w:type="dxa"/>
            </w:tcMar>
          </w:tcPr>
          <w:p w14:paraId="221A74BF" w14:textId="77777777" w:rsidR="00676B28" w:rsidRPr="002D4058" w:rsidRDefault="00676B28" w:rsidP="00ED3573">
            <w:pPr>
              <w:pStyle w:val="Table"/>
              <w:tabs>
                <w:tab w:val="clear" w:pos="709"/>
              </w:tabs>
              <w:spacing w:after="0"/>
              <w:ind w:left="0"/>
            </w:pPr>
            <w:r w:rsidRPr="002D4058">
              <w:t>2.</w:t>
            </w:r>
            <w:r>
              <w:t>10</w:t>
            </w:r>
            <w:r w:rsidRPr="002D4058">
              <w:t>.3</w:t>
            </w:r>
          </w:p>
        </w:tc>
        <w:tc>
          <w:tcPr>
            <w:tcW w:w="830" w:type="pct"/>
            <w:tcMar>
              <w:top w:w="85" w:type="dxa"/>
              <w:left w:w="85" w:type="dxa"/>
              <w:bottom w:w="85" w:type="dxa"/>
              <w:right w:w="85" w:type="dxa"/>
            </w:tcMar>
          </w:tcPr>
          <w:p w14:paraId="6BFD7D74" w14:textId="77777777" w:rsidR="00676B28" w:rsidRPr="002D4058" w:rsidRDefault="00676B28" w:rsidP="00ED3573">
            <w:pPr>
              <w:pStyle w:val="Table"/>
              <w:tabs>
                <w:tab w:val="clear" w:pos="709"/>
              </w:tabs>
              <w:spacing w:after="120"/>
              <w:ind w:left="0"/>
            </w:pPr>
            <w:r w:rsidRPr="002D4058">
              <w:t>W</w:t>
            </w:r>
            <w:r>
              <w:t>ithin 1 WD of 2.10.2</w:t>
            </w:r>
          </w:p>
          <w:p w14:paraId="76C2C293" w14:textId="77777777" w:rsidR="00676B28" w:rsidRPr="002D4058" w:rsidRDefault="00676B28" w:rsidP="00ED3573">
            <w:pPr>
              <w:pStyle w:val="Table"/>
              <w:tabs>
                <w:tab w:val="clear" w:pos="709"/>
              </w:tabs>
              <w:spacing w:after="0"/>
              <w:ind w:left="0"/>
            </w:pPr>
          </w:p>
        </w:tc>
        <w:tc>
          <w:tcPr>
            <w:tcW w:w="1457" w:type="pct"/>
            <w:tcMar>
              <w:top w:w="85" w:type="dxa"/>
              <w:left w:w="85" w:type="dxa"/>
              <w:bottom w:w="85" w:type="dxa"/>
              <w:right w:w="85" w:type="dxa"/>
            </w:tcMar>
          </w:tcPr>
          <w:p w14:paraId="28AF6FEC" w14:textId="07A28076" w:rsidR="00676B28" w:rsidRPr="002D4058" w:rsidRDefault="00676B28" w:rsidP="00ED3573">
            <w:pPr>
              <w:pStyle w:val="Table"/>
              <w:tabs>
                <w:tab w:val="clear" w:pos="709"/>
              </w:tabs>
              <w:spacing w:after="0"/>
              <w:ind w:left="0"/>
            </w:pPr>
            <w:r>
              <w:t xml:space="preserve">If </w:t>
            </w:r>
            <w:r>
              <w:rPr>
                <w:lang w:val="en-US"/>
              </w:rPr>
              <w:t>Self-Service Gateway was not used in 2.10.2, log</w:t>
            </w:r>
            <w:r>
              <w:t xml:space="preserve"> the </w:t>
            </w:r>
            <w:r w:rsidR="000423A3">
              <w:t>Asset Metering</w:t>
            </w:r>
            <w:r>
              <w:t xml:space="preserve"> Agent details in the Register </w:t>
            </w:r>
          </w:p>
        </w:tc>
        <w:tc>
          <w:tcPr>
            <w:tcW w:w="456" w:type="pct"/>
            <w:tcMar>
              <w:top w:w="85" w:type="dxa"/>
              <w:left w:w="85" w:type="dxa"/>
              <w:bottom w:w="85" w:type="dxa"/>
              <w:right w:w="85" w:type="dxa"/>
            </w:tcMar>
          </w:tcPr>
          <w:p w14:paraId="6D658793" w14:textId="77777777" w:rsidR="00676B28" w:rsidRPr="002D4058" w:rsidRDefault="00676B28" w:rsidP="00ED3573">
            <w:pPr>
              <w:pStyle w:val="Table"/>
              <w:tabs>
                <w:tab w:val="clear" w:pos="709"/>
              </w:tabs>
              <w:spacing w:after="0"/>
              <w:ind w:left="0"/>
              <w:jc w:val="center"/>
            </w:pPr>
            <w:r w:rsidRPr="002D4058">
              <w:t>SVAA</w:t>
            </w:r>
          </w:p>
        </w:tc>
        <w:tc>
          <w:tcPr>
            <w:tcW w:w="354" w:type="pct"/>
            <w:tcMar>
              <w:top w:w="85" w:type="dxa"/>
              <w:left w:w="85" w:type="dxa"/>
              <w:bottom w:w="85" w:type="dxa"/>
              <w:right w:w="85" w:type="dxa"/>
            </w:tcMar>
          </w:tcPr>
          <w:p w14:paraId="6B0F003F" w14:textId="77777777" w:rsidR="00676B28" w:rsidRPr="002D4058" w:rsidRDefault="00676B28" w:rsidP="00ED3573">
            <w:pPr>
              <w:pStyle w:val="Table"/>
              <w:tabs>
                <w:tab w:val="clear" w:pos="709"/>
              </w:tabs>
              <w:spacing w:after="0"/>
              <w:ind w:left="0"/>
              <w:jc w:val="center"/>
            </w:pPr>
          </w:p>
        </w:tc>
        <w:tc>
          <w:tcPr>
            <w:tcW w:w="958" w:type="pct"/>
            <w:tcMar>
              <w:top w:w="85" w:type="dxa"/>
              <w:left w:w="85" w:type="dxa"/>
              <w:bottom w:w="85" w:type="dxa"/>
              <w:right w:w="85" w:type="dxa"/>
            </w:tcMar>
          </w:tcPr>
          <w:p w14:paraId="398955D1" w14:textId="77777777" w:rsidR="00676B28" w:rsidRPr="002D4058" w:rsidRDefault="00676B28" w:rsidP="00ED3573">
            <w:pPr>
              <w:pStyle w:val="Table"/>
              <w:tabs>
                <w:tab w:val="clear" w:pos="709"/>
              </w:tabs>
              <w:spacing w:after="0"/>
              <w:ind w:left="0"/>
            </w:pPr>
          </w:p>
        </w:tc>
        <w:tc>
          <w:tcPr>
            <w:tcW w:w="599" w:type="pct"/>
            <w:tcMar>
              <w:top w:w="85" w:type="dxa"/>
              <w:left w:w="85" w:type="dxa"/>
              <w:bottom w:w="85" w:type="dxa"/>
              <w:right w:w="85" w:type="dxa"/>
            </w:tcMar>
          </w:tcPr>
          <w:p w14:paraId="64AE002D" w14:textId="77777777" w:rsidR="00676B28" w:rsidRPr="00A056CE" w:rsidRDefault="00676B28" w:rsidP="00ED3573">
            <w:pPr>
              <w:pStyle w:val="Table"/>
              <w:tabs>
                <w:tab w:val="clear" w:pos="709"/>
              </w:tabs>
              <w:spacing w:after="0"/>
              <w:ind w:left="0"/>
              <w:rPr>
                <w:lang w:val="en-US"/>
              </w:rPr>
            </w:pPr>
            <w:r w:rsidRPr="00A056CE">
              <w:rPr>
                <w:lang w:val="en-US"/>
              </w:rPr>
              <w:t>Internal process</w:t>
            </w:r>
          </w:p>
        </w:tc>
      </w:tr>
      <w:tr w:rsidR="00676B28" w:rsidRPr="002D4058" w14:paraId="3C7EFCCA" w14:textId="77777777" w:rsidTr="00ED3573">
        <w:trPr>
          <w:cantSplit/>
        </w:trPr>
        <w:tc>
          <w:tcPr>
            <w:tcW w:w="345" w:type="pct"/>
            <w:tcMar>
              <w:top w:w="85" w:type="dxa"/>
              <w:left w:w="85" w:type="dxa"/>
              <w:bottom w:w="85" w:type="dxa"/>
              <w:right w:w="85" w:type="dxa"/>
            </w:tcMar>
          </w:tcPr>
          <w:p w14:paraId="5DEFC922" w14:textId="77777777" w:rsidR="00676B28" w:rsidRPr="002D4058" w:rsidRDefault="00676B28" w:rsidP="00ED3573">
            <w:pPr>
              <w:pStyle w:val="Table"/>
              <w:tabs>
                <w:tab w:val="clear" w:pos="709"/>
              </w:tabs>
              <w:spacing w:after="0"/>
              <w:ind w:left="0"/>
            </w:pPr>
            <w:r>
              <w:t>2.10.4</w:t>
            </w:r>
          </w:p>
        </w:tc>
        <w:tc>
          <w:tcPr>
            <w:tcW w:w="830" w:type="pct"/>
            <w:tcMar>
              <w:top w:w="85" w:type="dxa"/>
              <w:left w:w="85" w:type="dxa"/>
              <w:bottom w:w="85" w:type="dxa"/>
              <w:right w:w="85" w:type="dxa"/>
            </w:tcMar>
          </w:tcPr>
          <w:p w14:paraId="5303F95D" w14:textId="77777777" w:rsidR="00676B28" w:rsidRPr="002D4058" w:rsidRDefault="00676B28" w:rsidP="00ED3573">
            <w:pPr>
              <w:pStyle w:val="Table"/>
              <w:tabs>
                <w:tab w:val="clear" w:pos="709"/>
              </w:tabs>
              <w:spacing w:after="120"/>
              <w:ind w:left="0"/>
            </w:pPr>
            <w:r>
              <w:t>Immediately following 2.10.2 or 2.10.3</w:t>
            </w:r>
          </w:p>
        </w:tc>
        <w:tc>
          <w:tcPr>
            <w:tcW w:w="1457" w:type="pct"/>
            <w:tcMar>
              <w:top w:w="85" w:type="dxa"/>
              <w:left w:w="85" w:type="dxa"/>
              <w:bottom w:w="85" w:type="dxa"/>
              <w:right w:w="85" w:type="dxa"/>
            </w:tcMar>
          </w:tcPr>
          <w:p w14:paraId="5A8257B9" w14:textId="0026F24F" w:rsidR="00676B28" w:rsidRDefault="00676B28" w:rsidP="00ED3573">
            <w:pPr>
              <w:pStyle w:val="Table"/>
              <w:tabs>
                <w:tab w:val="clear" w:pos="709"/>
              </w:tabs>
              <w:spacing w:after="0"/>
              <w:ind w:left="0"/>
            </w:pPr>
            <w:r>
              <w:t xml:space="preserve">Validate </w:t>
            </w:r>
            <w:r w:rsidR="000423A3">
              <w:t>Asset Metering</w:t>
            </w:r>
            <w:r>
              <w:t xml:space="preserve"> Agent details</w:t>
            </w:r>
          </w:p>
        </w:tc>
        <w:tc>
          <w:tcPr>
            <w:tcW w:w="456" w:type="pct"/>
            <w:tcMar>
              <w:top w:w="85" w:type="dxa"/>
              <w:left w:w="85" w:type="dxa"/>
              <w:bottom w:w="85" w:type="dxa"/>
              <w:right w:w="85" w:type="dxa"/>
            </w:tcMar>
          </w:tcPr>
          <w:p w14:paraId="556C4679" w14:textId="77777777" w:rsidR="00676B28" w:rsidRPr="002D4058" w:rsidRDefault="00676B28" w:rsidP="00ED3573">
            <w:pPr>
              <w:pStyle w:val="Table"/>
              <w:tabs>
                <w:tab w:val="clear" w:pos="709"/>
              </w:tabs>
              <w:spacing w:after="0"/>
              <w:ind w:left="0"/>
              <w:jc w:val="center"/>
            </w:pPr>
            <w:r w:rsidRPr="002D4058">
              <w:t>SVAA</w:t>
            </w:r>
          </w:p>
        </w:tc>
        <w:tc>
          <w:tcPr>
            <w:tcW w:w="354" w:type="pct"/>
            <w:tcMar>
              <w:top w:w="85" w:type="dxa"/>
              <w:left w:w="85" w:type="dxa"/>
              <w:bottom w:w="85" w:type="dxa"/>
              <w:right w:w="85" w:type="dxa"/>
            </w:tcMar>
          </w:tcPr>
          <w:p w14:paraId="35D869DF" w14:textId="77777777" w:rsidR="00676B28" w:rsidRPr="002D4058" w:rsidRDefault="00676B28" w:rsidP="00ED3573">
            <w:pPr>
              <w:pStyle w:val="Table"/>
              <w:tabs>
                <w:tab w:val="clear" w:pos="709"/>
              </w:tabs>
              <w:spacing w:after="0"/>
              <w:ind w:left="0"/>
              <w:jc w:val="center"/>
            </w:pPr>
          </w:p>
        </w:tc>
        <w:tc>
          <w:tcPr>
            <w:tcW w:w="958" w:type="pct"/>
            <w:tcMar>
              <w:top w:w="85" w:type="dxa"/>
              <w:left w:w="85" w:type="dxa"/>
              <w:bottom w:w="85" w:type="dxa"/>
              <w:right w:w="85" w:type="dxa"/>
            </w:tcMar>
          </w:tcPr>
          <w:p w14:paraId="4A6268A7" w14:textId="77777777" w:rsidR="00676B28" w:rsidRPr="002D4058" w:rsidRDefault="00676B28" w:rsidP="00ED3573">
            <w:pPr>
              <w:pStyle w:val="Table"/>
              <w:tabs>
                <w:tab w:val="clear" w:pos="709"/>
              </w:tabs>
              <w:spacing w:after="0"/>
              <w:ind w:left="0"/>
            </w:pPr>
            <w:r>
              <w:t>Appendix 3.1.2</w:t>
            </w:r>
          </w:p>
        </w:tc>
        <w:tc>
          <w:tcPr>
            <w:tcW w:w="599" w:type="pct"/>
            <w:tcMar>
              <w:top w:w="85" w:type="dxa"/>
              <w:left w:w="85" w:type="dxa"/>
              <w:bottom w:w="85" w:type="dxa"/>
              <w:right w:w="85" w:type="dxa"/>
            </w:tcMar>
          </w:tcPr>
          <w:p w14:paraId="3C55A3F0" w14:textId="77777777" w:rsidR="00676B28" w:rsidRPr="00A056CE" w:rsidRDefault="00676B28" w:rsidP="00ED3573">
            <w:pPr>
              <w:pStyle w:val="Table"/>
              <w:tabs>
                <w:tab w:val="clear" w:pos="709"/>
              </w:tabs>
              <w:spacing w:after="0"/>
              <w:ind w:left="0"/>
              <w:rPr>
                <w:lang w:val="en-US"/>
              </w:rPr>
            </w:pPr>
            <w:r w:rsidRPr="00A056CE">
              <w:rPr>
                <w:lang w:val="en-US"/>
              </w:rPr>
              <w:t>Internal process</w:t>
            </w:r>
          </w:p>
        </w:tc>
      </w:tr>
      <w:tr w:rsidR="00676B28" w:rsidRPr="002D4058" w14:paraId="09C438D0" w14:textId="77777777" w:rsidTr="00ED3573">
        <w:trPr>
          <w:cantSplit/>
        </w:trPr>
        <w:tc>
          <w:tcPr>
            <w:tcW w:w="345" w:type="pct"/>
            <w:tcBorders>
              <w:bottom w:val="nil"/>
            </w:tcBorders>
            <w:tcMar>
              <w:top w:w="85" w:type="dxa"/>
              <w:left w:w="85" w:type="dxa"/>
              <w:bottom w:w="85" w:type="dxa"/>
              <w:right w:w="85" w:type="dxa"/>
            </w:tcMar>
          </w:tcPr>
          <w:p w14:paraId="6EB4999C" w14:textId="77777777" w:rsidR="00676B28" w:rsidRPr="002D4058" w:rsidRDefault="00676B28" w:rsidP="00ED3573">
            <w:pPr>
              <w:pStyle w:val="Table"/>
              <w:tabs>
                <w:tab w:val="clear" w:pos="709"/>
              </w:tabs>
              <w:spacing w:after="0"/>
              <w:ind w:left="0"/>
            </w:pPr>
            <w:r>
              <w:t>2.10.5</w:t>
            </w:r>
          </w:p>
        </w:tc>
        <w:tc>
          <w:tcPr>
            <w:tcW w:w="830" w:type="pct"/>
            <w:tcBorders>
              <w:bottom w:val="nil"/>
            </w:tcBorders>
            <w:tcMar>
              <w:top w:w="85" w:type="dxa"/>
              <w:left w:w="85" w:type="dxa"/>
              <w:bottom w:w="85" w:type="dxa"/>
              <w:right w:w="85" w:type="dxa"/>
            </w:tcMar>
          </w:tcPr>
          <w:p w14:paraId="2175F9C6" w14:textId="77777777" w:rsidR="00676B28" w:rsidRPr="002D4058" w:rsidRDefault="00676B28" w:rsidP="00ED3573">
            <w:pPr>
              <w:pStyle w:val="Table"/>
              <w:tabs>
                <w:tab w:val="clear" w:pos="709"/>
              </w:tabs>
              <w:spacing w:after="120"/>
              <w:ind w:left="0"/>
            </w:pPr>
            <w:r>
              <w:t>Within 1 WD of 2.10.4</w:t>
            </w:r>
          </w:p>
          <w:p w14:paraId="45FBDD66" w14:textId="77777777" w:rsidR="00676B28" w:rsidRPr="002D4058" w:rsidRDefault="00676B28" w:rsidP="00ED3573">
            <w:pPr>
              <w:pStyle w:val="Table"/>
              <w:tabs>
                <w:tab w:val="clear" w:pos="709"/>
              </w:tabs>
              <w:spacing w:after="0"/>
              <w:ind w:left="0"/>
            </w:pPr>
          </w:p>
        </w:tc>
        <w:tc>
          <w:tcPr>
            <w:tcW w:w="1457" w:type="pct"/>
            <w:tcBorders>
              <w:bottom w:val="nil"/>
            </w:tcBorders>
            <w:tcMar>
              <w:top w:w="85" w:type="dxa"/>
              <w:left w:w="85" w:type="dxa"/>
              <w:bottom w:w="85" w:type="dxa"/>
              <w:right w:w="85" w:type="dxa"/>
            </w:tcMar>
          </w:tcPr>
          <w:p w14:paraId="6A695BEF" w14:textId="712A7716" w:rsidR="00676B28" w:rsidRPr="002D4058" w:rsidRDefault="00676B28" w:rsidP="00ED3573">
            <w:pPr>
              <w:pStyle w:val="Table"/>
              <w:tabs>
                <w:tab w:val="clear" w:pos="709"/>
              </w:tabs>
              <w:spacing w:after="0"/>
              <w:ind w:left="0"/>
            </w:pPr>
            <w:r>
              <w:t xml:space="preserve">If </w:t>
            </w:r>
            <w:r w:rsidR="000423A3">
              <w:t>Asset Metering</w:t>
            </w:r>
            <w:r>
              <w:t xml:space="preserve"> Agent details are invalid, </w:t>
            </w:r>
            <w:r w:rsidRPr="00927EF9">
              <w:t>send rejection notification with rejection reason</w:t>
            </w:r>
          </w:p>
        </w:tc>
        <w:tc>
          <w:tcPr>
            <w:tcW w:w="456" w:type="pct"/>
            <w:tcBorders>
              <w:bottom w:val="nil"/>
            </w:tcBorders>
            <w:tcMar>
              <w:top w:w="85" w:type="dxa"/>
              <w:left w:w="85" w:type="dxa"/>
              <w:bottom w:w="85" w:type="dxa"/>
              <w:right w:w="85" w:type="dxa"/>
            </w:tcMar>
          </w:tcPr>
          <w:p w14:paraId="66F8BD68" w14:textId="77777777" w:rsidR="00676B28" w:rsidRPr="002D4058" w:rsidRDefault="00676B28" w:rsidP="00ED3573">
            <w:pPr>
              <w:pStyle w:val="Table"/>
              <w:tabs>
                <w:tab w:val="clear" w:pos="709"/>
              </w:tabs>
              <w:spacing w:after="0"/>
              <w:ind w:left="0"/>
              <w:jc w:val="center"/>
            </w:pPr>
            <w:r w:rsidRPr="002D4058">
              <w:t>SVAA</w:t>
            </w:r>
          </w:p>
        </w:tc>
        <w:tc>
          <w:tcPr>
            <w:tcW w:w="354" w:type="pct"/>
            <w:tcBorders>
              <w:bottom w:val="nil"/>
            </w:tcBorders>
            <w:tcMar>
              <w:top w:w="85" w:type="dxa"/>
              <w:left w:w="85" w:type="dxa"/>
              <w:bottom w:w="85" w:type="dxa"/>
              <w:right w:w="85" w:type="dxa"/>
            </w:tcMar>
          </w:tcPr>
          <w:p w14:paraId="2B4B8458" w14:textId="300861B3" w:rsidR="000423A3" w:rsidRDefault="00676B28" w:rsidP="000423A3">
            <w:pPr>
              <w:pStyle w:val="Table"/>
              <w:tabs>
                <w:tab w:val="clear" w:pos="709"/>
              </w:tabs>
              <w:spacing w:after="0"/>
              <w:ind w:left="0"/>
              <w:jc w:val="center"/>
            </w:pPr>
            <w:r>
              <w:t>AM</w:t>
            </w:r>
            <w:r w:rsidRPr="002D4058">
              <w:t>VLP</w:t>
            </w:r>
            <w:r w:rsidR="000423A3">
              <w:t xml:space="preserve"> </w:t>
            </w:r>
          </w:p>
          <w:p w14:paraId="0B20DB58" w14:textId="77777777" w:rsidR="000423A3" w:rsidRDefault="000423A3" w:rsidP="000423A3">
            <w:pPr>
              <w:pStyle w:val="Table"/>
              <w:tabs>
                <w:tab w:val="clear" w:pos="709"/>
              </w:tabs>
              <w:spacing w:after="0"/>
              <w:ind w:left="0"/>
              <w:jc w:val="center"/>
            </w:pPr>
            <w:r>
              <w:t>or</w:t>
            </w:r>
          </w:p>
          <w:p w14:paraId="6F8739F6" w14:textId="068B7B5D" w:rsidR="00676B28" w:rsidRPr="002D4058" w:rsidRDefault="000423A3" w:rsidP="000423A3">
            <w:pPr>
              <w:pStyle w:val="Table"/>
              <w:tabs>
                <w:tab w:val="clear" w:pos="709"/>
              </w:tabs>
              <w:spacing w:after="0"/>
              <w:ind w:left="0"/>
              <w:jc w:val="center"/>
            </w:pPr>
            <w:r>
              <w:t>Supplier</w:t>
            </w:r>
          </w:p>
        </w:tc>
        <w:tc>
          <w:tcPr>
            <w:tcW w:w="958" w:type="pct"/>
            <w:tcBorders>
              <w:bottom w:val="nil"/>
            </w:tcBorders>
            <w:tcMar>
              <w:top w:w="85" w:type="dxa"/>
              <w:left w:w="85" w:type="dxa"/>
              <w:bottom w:w="85" w:type="dxa"/>
              <w:right w:w="85" w:type="dxa"/>
            </w:tcMar>
          </w:tcPr>
          <w:p w14:paraId="31C783E2" w14:textId="052772FF" w:rsidR="00676B28" w:rsidRPr="002D4058" w:rsidRDefault="00676B28" w:rsidP="00ED3573">
            <w:pPr>
              <w:pStyle w:val="Table"/>
              <w:tabs>
                <w:tab w:val="clear" w:pos="709"/>
              </w:tabs>
              <w:spacing w:after="0"/>
              <w:ind w:left="0"/>
            </w:pPr>
            <w:r>
              <w:t xml:space="preserve">P0301 - Rejection of </w:t>
            </w:r>
            <w:r w:rsidR="00BC44C2">
              <w:t>Asset Metering</w:t>
            </w:r>
            <w:r>
              <w:t xml:space="preserve"> Agent Registration</w:t>
            </w:r>
          </w:p>
        </w:tc>
        <w:tc>
          <w:tcPr>
            <w:tcW w:w="599" w:type="pct"/>
            <w:tcBorders>
              <w:bottom w:val="nil"/>
            </w:tcBorders>
            <w:tcMar>
              <w:top w:w="85" w:type="dxa"/>
              <w:left w:w="85" w:type="dxa"/>
              <w:bottom w:w="85" w:type="dxa"/>
              <w:right w:w="85" w:type="dxa"/>
            </w:tcMar>
          </w:tcPr>
          <w:p w14:paraId="4E1B5622" w14:textId="5573601A" w:rsidR="00676B28" w:rsidRPr="00577E3B" w:rsidRDefault="00676B28" w:rsidP="00BC44C2">
            <w:pPr>
              <w:pStyle w:val="Table"/>
              <w:tabs>
                <w:tab w:val="clear" w:pos="709"/>
              </w:tabs>
              <w:spacing w:after="0"/>
              <w:ind w:left="0"/>
              <w:rPr>
                <w:lang w:val="en-US"/>
              </w:rPr>
            </w:pPr>
            <w:r w:rsidRPr="00A056CE">
              <w:rPr>
                <w:lang w:val="en-US"/>
              </w:rPr>
              <w:t>Self-Service Gateway</w:t>
            </w:r>
            <w:r w:rsidRPr="00577E3B">
              <w:rPr>
                <w:lang w:val="en-US"/>
              </w:rPr>
              <w:t xml:space="preserve"> </w:t>
            </w:r>
          </w:p>
        </w:tc>
      </w:tr>
      <w:tr w:rsidR="00676B28" w:rsidRPr="002D4058" w14:paraId="3CDAA5FE" w14:textId="77777777" w:rsidTr="00ED3573">
        <w:trPr>
          <w:cantSplit/>
        </w:trPr>
        <w:tc>
          <w:tcPr>
            <w:tcW w:w="345" w:type="pct"/>
            <w:tcMar>
              <w:top w:w="85" w:type="dxa"/>
              <w:left w:w="85" w:type="dxa"/>
              <w:bottom w:w="85" w:type="dxa"/>
              <w:right w:w="85" w:type="dxa"/>
            </w:tcMar>
          </w:tcPr>
          <w:p w14:paraId="47C42A9A" w14:textId="77777777" w:rsidR="00676B28" w:rsidRPr="002D4058" w:rsidRDefault="00676B28" w:rsidP="00ED3573">
            <w:pPr>
              <w:pStyle w:val="Table"/>
              <w:tabs>
                <w:tab w:val="clear" w:pos="709"/>
              </w:tabs>
              <w:spacing w:after="0"/>
              <w:ind w:left="0"/>
            </w:pPr>
            <w:r>
              <w:t>2.10.6</w:t>
            </w:r>
          </w:p>
        </w:tc>
        <w:tc>
          <w:tcPr>
            <w:tcW w:w="830" w:type="pct"/>
            <w:tcMar>
              <w:top w:w="85" w:type="dxa"/>
              <w:left w:w="85" w:type="dxa"/>
              <w:bottom w:w="85" w:type="dxa"/>
              <w:right w:w="85" w:type="dxa"/>
            </w:tcMar>
          </w:tcPr>
          <w:p w14:paraId="4BA321C6" w14:textId="77777777" w:rsidR="00676B28" w:rsidRPr="002D4058" w:rsidRDefault="00676B28" w:rsidP="00ED3573">
            <w:pPr>
              <w:pStyle w:val="Table"/>
              <w:tabs>
                <w:tab w:val="clear" w:pos="709"/>
              </w:tabs>
              <w:spacing w:after="0"/>
              <w:ind w:left="0"/>
            </w:pPr>
            <w:r w:rsidRPr="003C4CC2">
              <w:t>After 2.</w:t>
            </w:r>
            <w:r>
              <w:t>10</w:t>
            </w:r>
            <w:r w:rsidRPr="003C4CC2">
              <w:t>.</w:t>
            </w:r>
            <w:r>
              <w:t>5</w:t>
            </w:r>
          </w:p>
        </w:tc>
        <w:tc>
          <w:tcPr>
            <w:tcW w:w="1457" w:type="pct"/>
            <w:tcMar>
              <w:top w:w="85" w:type="dxa"/>
              <w:left w:w="85" w:type="dxa"/>
              <w:bottom w:w="85" w:type="dxa"/>
              <w:right w:w="85" w:type="dxa"/>
            </w:tcMar>
          </w:tcPr>
          <w:p w14:paraId="4C537BE0" w14:textId="463A9984" w:rsidR="00676B28" w:rsidRPr="002D4058" w:rsidRDefault="00676B28" w:rsidP="00ED3573">
            <w:pPr>
              <w:pStyle w:val="Table"/>
              <w:tabs>
                <w:tab w:val="clear" w:pos="709"/>
              </w:tabs>
              <w:spacing w:after="0"/>
              <w:ind w:left="0"/>
            </w:pPr>
            <w:r>
              <w:t>Return</w:t>
            </w:r>
            <w:r w:rsidRPr="003C4CC2">
              <w:t xml:space="preserve"> to 2.</w:t>
            </w:r>
            <w:r>
              <w:t>10</w:t>
            </w:r>
            <w:r w:rsidRPr="003C4CC2">
              <w:t xml:space="preserve">.1 </w:t>
            </w:r>
            <w:r>
              <w:rPr>
                <w:lang w:val="en-US"/>
              </w:rPr>
              <w:t>if AMVLP</w:t>
            </w:r>
            <w:r w:rsidR="00BC44C2">
              <w:rPr>
                <w:lang w:val="en-US"/>
              </w:rPr>
              <w:t xml:space="preserve"> or Supplier</w:t>
            </w:r>
            <w:r>
              <w:rPr>
                <w:lang w:val="en-US"/>
              </w:rPr>
              <w:t xml:space="preserve"> wishes to submit </w:t>
            </w:r>
            <w:r w:rsidRPr="003C4CC2">
              <w:t xml:space="preserve">valid </w:t>
            </w:r>
            <w:r w:rsidR="00BC44C2">
              <w:t>Asset Metering</w:t>
            </w:r>
            <w:r>
              <w:t xml:space="preserve"> Agent details</w:t>
            </w:r>
          </w:p>
        </w:tc>
        <w:tc>
          <w:tcPr>
            <w:tcW w:w="456" w:type="pct"/>
            <w:tcMar>
              <w:top w:w="85" w:type="dxa"/>
              <w:left w:w="85" w:type="dxa"/>
              <w:bottom w:w="85" w:type="dxa"/>
              <w:right w:w="85" w:type="dxa"/>
            </w:tcMar>
          </w:tcPr>
          <w:p w14:paraId="2DC2CA7C" w14:textId="77777777" w:rsidR="00BC44C2" w:rsidRDefault="00676B28" w:rsidP="00BC44C2">
            <w:pPr>
              <w:pStyle w:val="Table"/>
              <w:tabs>
                <w:tab w:val="clear" w:pos="709"/>
              </w:tabs>
              <w:spacing w:after="0"/>
              <w:ind w:left="0"/>
              <w:jc w:val="center"/>
            </w:pPr>
            <w:r>
              <w:t>AMVLP</w:t>
            </w:r>
            <w:r w:rsidR="00BC44C2">
              <w:t xml:space="preserve"> </w:t>
            </w:r>
          </w:p>
          <w:p w14:paraId="24DEC221" w14:textId="77777777" w:rsidR="00BC44C2" w:rsidRDefault="00BC44C2" w:rsidP="00BC44C2">
            <w:pPr>
              <w:pStyle w:val="Table"/>
              <w:tabs>
                <w:tab w:val="clear" w:pos="709"/>
              </w:tabs>
              <w:spacing w:after="0"/>
              <w:ind w:left="0"/>
              <w:jc w:val="center"/>
            </w:pPr>
            <w:r>
              <w:t xml:space="preserve">or </w:t>
            </w:r>
          </w:p>
          <w:p w14:paraId="39C41D23" w14:textId="10CA1F9E" w:rsidR="00676B28" w:rsidRPr="002D4058" w:rsidRDefault="00BC44C2" w:rsidP="00BC44C2">
            <w:pPr>
              <w:pStyle w:val="Table"/>
              <w:tabs>
                <w:tab w:val="clear" w:pos="709"/>
              </w:tabs>
              <w:spacing w:after="0"/>
              <w:ind w:left="0"/>
              <w:jc w:val="center"/>
            </w:pPr>
            <w:r>
              <w:t>Supplier</w:t>
            </w:r>
          </w:p>
        </w:tc>
        <w:tc>
          <w:tcPr>
            <w:tcW w:w="354" w:type="pct"/>
            <w:tcMar>
              <w:top w:w="85" w:type="dxa"/>
              <w:left w:w="85" w:type="dxa"/>
              <w:bottom w:w="85" w:type="dxa"/>
              <w:right w:w="85" w:type="dxa"/>
            </w:tcMar>
          </w:tcPr>
          <w:p w14:paraId="339E9C9C" w14:textId="77777777" w:rsidR="00676B28" w:rsidRPr="002D4058" w:rsidRDefault="00676B28" w:rsidP="00ED3573">
            <w:pPr>
              <w:pStyle w:val="Table"/>
              <w:tabs>
                <w:tab w:val="clear" w:pos="709"/>
              </w:tabs>
              <w:spacing w:after="0"/>
              <w:ind w:left="0"/>
              <w:jc w:val="center"/>
            </w:pPr>
          </w:p>
        </w:tc>
        <w:tc>
          <w:tcPr>
            <w:tcW w:w="958" w:type="pct"/>
            <w:tcMar>
              <w:top w:w="85" w:type="dxa"/>
              <w:left w:w="85" w:type="dxa"/>
              <w:bottom w:w="85" w:type="dxa"/>
              <w:right w:w="85" w:type="dxa"/>
            </w:tcMar>
          </w:tcPr>
          <w:p w14:paraId="66EADECB" w14:textId="77777777" w:rsidR="00676B28" w:rsidRPr="002D4058" w:rsidRDefault="00676B28" w:rsidP="00ED3573">
            <w:pPr>
              <w:pStyle w:val="Table"/>
              <w:tabs>
                <w:tab w:val="clear" w:pos="709"/>
              </w:tabs>
              <w:spacing w:after="0"/>
              <w:ind w:left="0"/>
            </w:pPr>
          </w:p>
        </w:tc>
        <w:tc>
          <w:tcPr>
            <w:tcW w:w="599" w:type="pct"/>
            <w:tcMar>
              <w:top w:w="85" w:type="dxa"/>
              <w:left w:w="85" w:type="dxa"/>
              <w:bottom w:w="85" w:type="dxa"/>
              <w:right w:w="85" w:type="dxa"/>
            </w:tcMar>
          </w:tcPr>
          <w:p w14:paraId="5B71EE95" w14:textId="77777777" w:rsidR="00676B28" w:rsidRPr="00A056CE" w:rsidRDefault="00676B28" w:rsidP="00ED3573">
            <w:pPr>
              <w:pStyle w:val="Table"/>
              <w:tabs>
                <w:tab w:val="clear" w:pos="709"/>
              </w:tabs>
              <w:spacing w:after="0"/>
              <w:ind w:left="0"/>
              <w:rPr>
                <w:lang w:val="en-US"/>
              </w:rPr>
            </w:pPr>
          </w:p>
        </w:tc>
      </w:tr>
      <w:tr w:rsidR="00676B28" w:rsidRPr="002D4058" w14:paraId="4F820057" w14:textId="77777777" w:rsidTr="00ED3573">
        <w:trPr>
          <w:cantSplit/>
        </w:trPr>
        <w:tc>
          <w:tcPr>
            <w:tcW w:w="345" w:type="pct"/>
            <w:tcMar>
              <w:top w:w="85" w:type="dxa"/>
              <w:left w:w="85" w:type="dxa"/>
              <w:bottom w:w="85" w:type="dxa"/>
              <w:right w:w="85" w:type="dxa"/>
            </w:tcMar>
          </w:tcPr>
          <w:p w14:paraId="2B1ECF47" w14:textId="77777777" w:rsidR="00676B28" w:rsidRDefault="00676B28" w:rsidP="00ED3573">
            <w:pPr>
              <w:pStyle w:val="Table"/>
              <w:tabs>
                <w:tab w:val="clear" w:pos="709"/>
              </w:tabs>
              <w:spacing w:after="0"/>
              <w:ind w:left="0"/>
            </w:pPr>
            <w:r>
              <w:lastRenderedPageBreak/>
              <w:t>2.10.7</w:t>
            </w:r>
          </w:p>
        </w:tc>
        <w:tc>
          <w:tcPr>
            <w:tcW w:w="830" w:type="pct"/>
            <w:tcMar>
              <w:top w:w="85" w:type="dxa"/>
              <w:left w:w="85" w:type="dxa"/>
              <w:bottom w:w="85" w:type="dxa"/>
              <w:right w:w="85" w:type="dxa"/>
            </w:tcMar>
          </w:tcPr>
          <w:p w14:paraId="58028DA4" w14:textId="77777777" w:rsidR="00676B28" w:rsidRDefault="00676B28" w:rsidP="00ED3573">
            <w:pPr>
              <w:pStyle w:val="Table"/>
              <w:tabs>
                <w:tab w:val="clear" w:pos="709"/>
              </w:tabs>
              <w:spacing w:after="120"/>
              <w:ind w:left="0"/>
            </w:pPr>
            <w:r>
              <w:t>Within 1 WD of 2.10.4</w:t>
            </w:r>
          </w:p>
        </w:tc>
        <w:tc>
          <w:tcPr>
            <w:tcW w:w="1457" w:type="pct"/>
            <w:tcMar>
              <w:top w:w="85" w:type="dxa"/>
              <w:left w:w="85" w:type="dxa"/>
              <w:bottom w:w="85" w:type="dxa"/>
              <w:right w:w="85" w:type="dxa"/>
            </w:tcMar>
          </w:tcPr>
          <w:p w14:paraId="7500A4EA" w14:textId="51202F26" w:rsidR="00676B28" w:rsidRDefault="00676B28" w:rsidP="00ED3573">
            <w:pPr>
              <w:pStyle w:val="Table"/>
              <w:tabs>
                <w:tab w:val="clear" w:pos="709"/>
              </w:tabs>
              <w:spacing w:after="0"/>
              <w:ind w:left="0"/>
            </w:pPr>
            <w:r>
              <w:t xml:space="preserve">If </w:t>
            </w:r>
            <w:r w:rsidR="00BC44C2">
              <w:t>Asset Metering</w:t>
            </w:r>
            <w:r>
              <w:t xml:space="preserve"> Agent Details are valid, send acceptance notification </w:t>
            </w:r>
          </w:p>
        </w:tc>
        <w:tc>
          <w:tcPr>
            <w:tcW w:w="456" w:type="pct"/>
            <w:tcMar>
              <w:top w:w="85" w:type="dxa"/>
              <w:left w:w="85" w:type="dxa"/>
              <w:bottom w:w="85" w:type="dxa"/>
              <w:right w:w="85" w:type="dxa"/>
            </w:tcMar>
          </w:tcPr>
          <w:p w14:paraId="34C3AB21" w14:textId="77777777" w:rsidR="00676B28" w:rsidRPr="002D4058" w:rsidRDefault="00676B28" w:rsidP="00ED3573">
            <w:pPr>
              <w:pStyle w:val="Table"/>
              <w:tabs>
                <w:tab w:val="clear" w:pos="709"/>
              </w:tabs>
              <w:spacing w:after="0"/>
              <w:ind w:left="0"/>
              <w:jc w:val="center"/>
            </w:pPr>
            <w:r w:rsidRPr="002D4058">
              <w:t>SVAA</w:t>
            </w:r>
          </w:p>
        </w:tc>
        <w:tc>
          <w:tcPr>
            <w:tcW w:w="354" w:type="pct"/>
            <w:tcMar>
              <w:top w:w="85" w:type="dxa"/>
              <w:left w:w="85" w:type="dxa"/>
              <w:bottom w:w="85" w:type="dxa"/>
              <w:right w:w="85" w:type="dxa"/>
            </w:tcMar>
          </w:tcPr>
          <w:p w14:paraId="50BB2E7D" w14:textId="7E3C8883" w:rsidR="00BC44C2" w:rsidRDefault="00676B28" w:rsidP="00BC44C2">
            <w:pPr>
              <w:pStyle w:val="Table"/>
              <w:tabs>
                <w:tab w:val="clear" w:pos="709"/>
              </w:tabs>
              <w:spacing w:after="0"/>
              <w:ind w:left="0"/>
              <w:jc w:val="center"/>
            </w:pPr>
            <w:r>
              <w:t>AMVLP</w:t>
            </w:r>
            <w:r w:rsidR="00BC44C2">
              <w:t xml:space="preserve"> </w:t>
            </w:r>
          </w:p>
          <w:p w14:paraId="37F34DB9" w14:textId="77777777" w:rsidR="00BC44C2" w:rsidRDefault="00BC44C2" w:rsidP="00BC44C2">
            <w:pPr>
              <w:pStyle w:val="Table"/>
              <w:tabs>
                <w:tab w:val="clear" w:pos="709"/>
              </w:tabs>
              <w:spacing w:after="0"/>
              <w:ind w:left="0"/>
              <w:jc w:val="center"/>
            </w:pPr>
            <w:r>
              <w:t xml:space="preserve">or </w:t>
            </w:r>
          </w:p>
          <w:p w14:paraId="5188F039" w14:textId="0BF983A8" w:rsidR="00676B28" w:rsidRDefault="00BC44C2" w:rsidP="00BC44C2">
            <w:pPr>
              <w:pStyle w:val="Table"/>
              <w:tabs>
                <w:tab w:val="clear" w:pos="709"/>
              </w:tabs>
              <w:spacing w:after="0"/>
              <w:ind w:left="0"/>
              <w:jc w:val="center"/>
            </w:pPr>
            <w:r>
              <w:t>Supplier</w:t>
            </w:r>
          </w:p>
        </w:tc>
        <w:tc>
          <w:tcPr>
            <w:tcW w:w="958" w:type="pct"/>
            <w:tcMar>
              <w:top w:w="85" w:type="dxa"/>
              <w:left w:w="85" w:type="dxa"/>
              <w:bottom w:w="85" w:type="dxa"/>
              <w:right w:w="85" w:type="dxa"/>
            </w:tcMar>
          </w:tcPr>
          <w:p w14:paraId="0D748F61" w14:textId="5ABDA89C" w:rsidR="00676B28" w:rsidRDefault="00676B28" w:rsidP="00ED3573">
            <w:pPr>
              <w:pStyle w:val="Table"/>
              <w:tabs>
                <w:tab w:val="clear" w:pos="709"/>
              </w:tabs>
              <w:spacing w:after="0"/>
              <w:ind w:left="0"/>
            </w:pPr>
            <w:r>
              <w:t xml:space="preserve">P0302 - Confirmation of </w:t>
            </w:r>
            <w:r w:rsidR="00BC44C2">
              <w:t>Asset Metering</w:t>
            </w:r>
            <w:r>
              <w:t xml:space="preserve"> Agent Registration</w:t>
            </w:r>
          </w:p>
        </w:tc>
        <w:tc>
          <w:tcPr>
            <w:tcW w:w="599" w:type="pct"/>
            <w:tcMar>
              <w:top w:w="85" w:type="dxa"/>
              <w:left w:w="85" w:type="dxa"/>
              <w:bottom w:w="85" w:type="dxa"/>
              <w:right w:w="85" w:type="dxa"/>
            </w:tcMar>
          </w:tcPr>
          <w:p w14:paraId="4BAD3974" w14:textId="7385F0E1" w:rsidR="00676B28" w:rsidRDefault="00676B28" w:rsidP="00ED3573">
            <w:pPr>
              <w:pStyle w:val="Table"/>
              <w:tabs>
                <w:tab w:val="clear" w:pos="709"/>
              </w:tabs>
              <w:spacing w:after="0"/>
              <w:ind w:left="0"/>
              <w:rPr>
                <w:lang w:val="en-US"/>
              </w:rPr>
            </w:pPr>
            <w:r w:rsidRPr="00A056CE">
              <w:rPr>
                <w:lang w:val="en-US"/>
              </w:rPr>
              <w:t>Self-Service Gateway</w:t>
            </w:r>
          </w:p>
        </w:tc>
      </w:tr>
      <w:tr w:rsidR="00676B28" w:rsidRPr="002D4058" w14:paraId="40BE1ED6" w14:textId="77777777" w:rsidTr="00ED3573">
        <w:trPr>
          <w:cantSplit/>
        </w:trPr>
        <w:tc>
          <w:tcPr>
            <w:tcW w:w="345" w:type="pct"/>
            <w:tcMar>
              <w:top w:w="85" w:type="dxa"/>
              <w:left w:w="85" w:type="dxa"/>
              <w:bottom w:w="85" w:type="dxa"/>
              <w:right w:w="85" w:type="dxa"/>
            </w:tcMar>
          </w:tcPr>
          <w:p w14:paraId="4953E458" w14:textId="77777777" w:rsidR="00676B28" w:rsidRDefault="00676B28" w:rsidP="00ED3573">
            <w:pPr>
              <w:pStyle w:val="Table"/>
              <w:tabs>
                <w:tab w:val="clear" w:pos="709"/>
              </w:tabs>
              <w:spacing w:after="0"/>
              <w:ind w:left="0"/>
            </w:pPr>
            <w:r>
              <w:t>2.10.8</w:t>
            </w:r>
          </w:p>
        </w:tc>
        <w:tc>
          <w:tcPr>
            <w:tcW w:w="830" w:type="pct"/>
            <w:tcMar>
              <w:top w:w="85" w:type="dxa"/>
              <w:left w:w="85" w:type="dxa"/>
              <w:bottom w:w="85" w:type="dxa"/>
              <w:right w:w="85" w:type="dxa"/>
            </w:tcMar>
          </w:tcPr>
          <w:p w14:paraId="326BDC89" w14:textId="77777777" w:rsidR="00676B28" w:rsidRDefault="00676B28" w:rsidP="00ED3573">
            <w:pPr>
              <w:pStyle w:val="Table"/>
              <w:tabs>
                <w:tab w:val="clear" w:pos="709"/>
              </w:tabs>
              <w:spacing w:after="120"/>
              <w:ind w:left="0"/>
            </w:pPr>
            <w:r>
              <w:t>After 2.10.7</w:t>
            </w:r>
          </w:p>
        </w:tc>
        <w:tc>
          <w:tcPr>
            <w:tcW w:w="1457" w:type="pct"/>
            <w:tcMar>
              <w:top w:w="85" w:type="dxa"/>
              <w:left w:w="85" w:type="dxa"/>
              <w:bottom w:w="85" w:type="dxa"/>
              <w:right w:w="85" w:type="dxa"/>
            </w:tcMar>
          </w:tcPr>
          <w:p w14:paraId="6EF84211" w14:textId="77777777" w:rsidR="00676B28" w:rsidRDefault="00676B28" w:rsidP="00ED3573">
            <w:pPr>
              <w:pStyle w:val="Table"/>
              <w:tabs>
                <w:tab w:val="clear" w:pos="709"/>
              </w:tabs>
              <w:spacing w:after="0"/>
              <w:ind w:left="0"/>
            </w:pPr>
            <w:r>
              <w:t>Go to 2.11.1</w:t>
            </w:r>
          </w:p>
        </w:tc>
        <w:tc>
          <w:tcPr>
            <w:tcW w:w="456" w:type="pct"/>
            <w:tcMar>
              <w:top w:w="85" w:type="dxa"/>
              <w:left w:w="85" w:type="dxa"/>
              <w:bottom w:w="85" w:type="dxa"/>
              <w:right w:w="85" w:type="dxa"/>
            </w:tcMar>
          </w:tcPr>
          <w:p w14:paraId="4DD3F8D1" w14:textId="0CADAEC2" w:rsidR="00BC44C2" w:rsidRDefault="00676B28" w:rsidP="00BC44C2">
            <w:pPr>
              <w:pStyle w:val="Table"/>
              <w:tabs>
                <w:tab w:val="clear" w:pos="709"/>
              </w:tabs>
              <w:spacing w:after="0"/>
              <w:ind w:left="0"/>
              <w:jc w:val="center"/>
            </w:pPr>
            <w:r>
              <w:t>AMVLP</w:t>
            </w:r>
            <w:r w:rsidR="00BC44C2">
              <w:t xml:space="preserve"> </w:t>
            </w:r>
          </w:p>
          <w:p w14:paraId="57FD4CAE" w14:textId="77777777" w:rsidR="00BC44C2" w:rsidRDefault="00BC44C2" w:rsidP="00BC44C2">
            <w:pPr>
              <w:pStyle w:val="Table"/>
              <w:tabs>
                <w:tab w:val="clear" w:pos="709"/>
              </w:tabs>
              <w:spacing w:after="0"/>
              <w:ind w:left="0"/>
              <w:jc w:val="center"/>
            </w:pPr>
            <w:r>
              <w:t xml:space="preserve">or </w:t>
            </w:r>
          </w:p>
          <w:p w14:paraId="450B7F43" w14:textId="2B73987D" w:rsidR="00676B28" w:rsidRDefault="00BC44C2" w:rsidP="00BC44C2">
            <w:pPr>
              <w:pStyle w:val="Table"/>
              <w:tabs>
                <w:tab w:val="clear" w:pos="709"/>
              </w:tabs>
              <w:spacing w:after="0"/>
              <w:ind w:left="0"/>
              <w:jc w:val="center"/>
            </w:pPr>
            <w:r>
              <w:t>Supplier</w:t>
            </w:r>
          </w:p>
        </w:tc>
        <w:tc>
          <w:tcPr>
            <w:tcW w:w="354" w:type="pct"/>
            <w:tcMar>
              <w:top w:w="85" w:type="dxa"/>
              <w:left w:w="85" w:type="dxa"/>
              <w:bottom w:w="85" w:type="dxa"/>
              <w:right w:w="85" w:type="dxa"/>
            </w:tcMar>
          </w:tcPr>
          <w:p w14:paraId="651DF532" w14:textId="77777777" w:rsidR="00676B28" w:rsidRDefault="00676B28" w:rsidP="00ED3573">
            <w:pPr>
              <w:pStyle w:val="Table"/>
              <w:tabs>
                <w:tab w:val="clear" w:pos="709"/>
              </w:tabs>
              <w:spacing w:after="0"/>
              <w:ind w:left="0"/>
              <w:jc w:val="center"/>
            </w:pPr>
          </w:p>
        </w:tc>
        <w:tc>
          <w:tcPr>
            <w:tcW w:w="958" w:type="pct"/>
            <w:tcMar>
              <w:top w:w="85" w:type="dxa"/>
              <w:left w:w="85" w:type="dxa"/>
              <w:bottom w:w="85" w:type="dxa"/>
              <w:right w:w="85" w:type="dxa"/>
            </w:tcMar>
          </w:tcPr>
          <w:p w14:paraId="4954606C" w14:textId="77777777" w:rsidR="00676B28" w:rsidRDefault="00676B28" w:rsidP="00ED3573">
            <w:pPr>
              <w:pStyle w:val="Table"/>
              <w:tabs>
                <w:tab w:val="clear" w:pos="709"/>
              </w:tabs>
              <w:spacing w:after="0"/>
              <w:ind w:left="0"/>
            </w:pPr>
          </w:p>
        </w:tc>
        <w:tc>
          <w:tcPr>
            <w:tcW w:w="599" w:type="pct"/>
            <w:tcMar>
              <w:top w:w="85" w:type="dxa"/>
              <w:left w:w="85" w:type="dxa"/>
              <w:bottom w:w="85" w:type="dxa"/>
              <w:right w:w="85" w:type="dxa"/>
            </w:tcMar>
          </w:tcPr>
          <w:p w14:paraId="4503E03B" w14:textId="77777777" w:rsidR="00676B28" w:rsidRDefault="00676B28" w:rsidP="00ED3573">
            <w:pPr>
              <w:pStyle w:val="Table"/>
              <w:tabs>
                <w:tab w:val="clear" w:pos="709"/>
              </w:tabs>
              <w:spacing w:after="0"/>
              <w:ind w:left="0"/>
              <w:rPr>
                <w:lang w:val="en-US"/>
              </w:rPr>
            </w:pPr>
          </w:p>
        </w:tc>
      </w:tr>
    </w:tbl>
    <w:p w14:paraId="58B1C4B1" w14:textId="49472F01" w:rsidR="00676B28" w:rsidRDefault="00676B28" w:rsidP="00676B28">
      <w:pPr>
        <w:pStyle w:val="Heading2"/>
        <w:pageBreakBefore/>
        <w:spacing w:before="0"/>
      </w:pPr>
      <w:bookmarkStart w:id="122" w:name="_Toc81921253"/>
      <w:bookmarkStart w:id="123" w:name="_Toc165554466"/>
      <w:bookmarkStart w:id="124" w:name="_Toc67988340"/>
      <w:r>
        <w:lastRenderedPageBreak/>
        <w:t>2.11</w:t>
      </w:r>
      <w:r>
        <w:tab/>
      </w:r>
      <w:r>
        <w:rPr>
          <w:lang w:val="en-US"/>
        </w:rPr>
        <w:t>Registration of Asset Meter Details for an Asset and related Asset Metering Systems</w:t>
      </w:r>
      <w:bookmarkEnd w:id="122"/>
      <w:bookmarkEnd w:id="123"/>
      <w:r>
        <w:rPr>
          <w:lang w:val="en-US"/>
        </w:rPr>
        <w:t xml:space="preserve"> </w:t>
      </w:r>
      <w:bookmarkEnd w:id="124"/>
    </w:p>
    <w:p w14:paraId="17DA1D9D" w14:textId="77777777" w:rsidR="00BC44C2" w:rsidRDefault="00676B28" w:rsidP="00BC44C2">
      <w:pPr>
        <w:tabs>
          <w:tab w:val="clear" w:pos="709"/>
        </w:tabs>
        <w:ind w:left="0"/>
      </w:pPr>
      <w:r>
        <w:t>Once the MOA or AMMOA has installed the Asset Meter(s) for the Asset Metering System(s), the AMVLP</w:t>
      </w:r>
      <w:r w:rsidR="00BC44C2">
        <w:t xml:space="preserve"> or Supplier</w:t>
      </w:r>
      <w:r>
        <w:t xml:space="preserve"> must complete the registration of the Asset by registering the Asset Meter Details before the AMSID Pair can be allocated to a Secondary BM Unit.</w:t>
      </w:r>
      <w:r w:rsidR="00BC44C2">
        <w:t xml:space="preserve"> </w:t>
      </w:r>
    </w:p>
    <w:p w14:paraId="36D3A90C" w14:textId="25AEC815" w:rsidR="00676B28" w:rsidRPr="0075648F" w:rsidRDefault="00BC44C2" w:rsidP="00BC44C2">
      <w:pPr>
        <w:tabs>
          <w:tab w:val="clear" w:pos="709"/>
        </w:tabs>
        <w:ind w:left="0"/>
      </w:pPr>
      <w:r>
        <w:t xml:space="preserve">For those Assets which are eligible to be registered by an AMVLP (for the AMSID Pair to be Allocated to a Secondary BM Unit) or by a Supplier (for the AMSID Pair to be included in an EMR AMSID Declaration), the Asset must only be registered once; the AMSID Pair can be used by up to two AMVLPs and one Supplier simultaneously. The AMVLP or Supplier seeking to register an Asset should first check with the Asset owner whether the Asset has already been registered, as it will not be possible to identify any </w:t>
      </w:r>
      <w:r w:rsidRPr="00462DDA">
        <w:t>such duplication before</w:t>
      </w:r>
      <w:r>
        <w:t xml:space="preserve"> this third stage of the Asset Registration process.</w:t>
      </w:r>
    </w:p>
    <w:tbl>
      <w:tblPr>
        <w:tblStyle w:val="TableGrid"/>
        <w:tblW w:w="5000" w:type="pct"/>
        <w:tblLook w:val="01E0" w:firstRow="1" w:lastRow="1" w:firstColumn="1" w:lastColumn="1" w:noHBand="0" w:noVBand="0"/>
      </w:tblPr>
      <w:tblGrid>
        <w:gridCol w:w="882"/>
        <w:gridCol w:w="2057"/>
        <w:gridCol w:w="4086"/>
        <w:gridCol w:w="1206"/>
        <w:gridCol w:w="1105"/>
        <w:gridCol w:w="2563"/>
        <w:gridCol w:w="2093"/>
      </w:tblGrid>
      <w:tr w:rsidR="00676B28" w:rsidRPr="002D4058" w14:paraId="5E7C9807" w14:textId="77777777" w:rsidTr="00ED3573">
        <w:trPr>
          <w:cantSplit/>
          <w:tblHeader/>
        </w:trPr>
        <w:tc>
          <w:tcPr>
            <w:tcW w:w="315" w:type="pct"/>
            <w:shd w:val="clear" w:color="91B8D1" w:fill="auto"/>
            <w:tcMar>
              <w:top w:w="85" w:type="dxa"/>
              <w:left w:w="85" w:type="dxa"/>
              <w:bottom w:w="85" w:type="dxa"/>
              <w:right w:w="85" w:type="dxa"/>
            </w:tcMar>
          </w:tcPr>
          <w:p w14:paraId="7108F6AA" w14:textId="77777777" w:rsidR="00676B28" w:rsidRPr="002D4058" w:rsidRDefault="00676B28" w:rsidP="00ED3573">
            <w:pPr>
              <w:tabs>
                <w:tab w:val="clear" w:pos="709"/>
              </w:tabs>
              <w:spacing w:after="0"/>
              <w:ind w:left="0"/>
              <w:jc w:val="center"/>
              <w:rPr>
                <w:b/>
                <w:sz w:val="20"/>
                <w:szCs w:val="20"/>
              </w:rPr>
            </w:pPr>
            <w:r w:rsidRPr="002D4058">
              <w:rPr>
                <w:b/>
                <w:sz w:val="20"/>
                <w:szCs w:val="20"/>
              </w:rPr>
              <w:t>REF</w:t>
            </w:r>
          </w:p>
        </w:tc>
        <w:tc>
          <w:tcPr>
            <w:tcW w:w="735" w:type="pct"/>
            <w:shd w:val="clear" w:color="91B8D1" w:fill="auto"/>
            <w:tcMar>
              <w:top w:w="85" w:type="dxa"/>
              <w:left w:w="85" w:type="dxa"/>
              <w:bottom w:w="85" w:type="dxa"/>
              <w:right w:w="85" w:type="dxa"/>
            </w:tcMar>
          </w:tcPr>
          <w:p w14:paraId="7FEBD8A2" w14:textId="77777777" w:rsidR="00676B28" w:rsidRPr="002D4058" w:rsidRDefault="00676B28" w:rsidP="00ED3573">
            <w:pPr>
              <w:tabs>
                <w:tab w:val="clear" w:pos="709"/>
              </w:tabs>
              <w:spacing w:after="0"/>
              <w:ind w:left="0"/>
              <w:jc w:val="center"/>
              <w:rPr>
                <w:b/>
                <w:sz w:val="20"/>
                <w:szCs w:val="20"/>
              </w:rPr>
            </w:pPr>
            <w:r w:rsidRPr="002D4058">
              <w:rPr>
                <w:b/>
                <w:sz w:val="20"/>
                <w:szCs w:val="20"/>
              </w:rPr>
              <w:t>WHEN</w:t>
            </w:r>
          </w:p>
        </w:tc>
        <w:tc>
          <w:tcPr>
            <w:tcW w:w="1460" w:type="pct"/>
            <w:shd w:val="clear" w:color="91B8D1" w:fill="auto"/>
            <w:tcMar>
              <w:top w:w="85" w:type="dxa"/>
              <w:left w:w="85" w:type="dxa"/>
              <w:bottom w:w="85" w:type="dxa"/>
              <w:right w:w="85" w:type="dxa"/>
            </w:tcMar>
          </w:tcPr>
          <w:p w14:paraId="15E2A8E1" w14:textId="77777777" w:rsidR="00676B28" w:rsidRPr="002D4058" w:rsidRDefault="00676B28" w:rsidP="00ED3573">
            <w:pPr>
              <w:tabs>
                <w:tab w:val="clear" w:pos="709"/>
              </w:tabs>
              <w:spacing w:after="0"/>
              <w:ind w:left="0"/>
              <w:jc w:val="center"/>
              <w:rPr>
                <w:b/>
                <w:sz w:val="20"/>
                <w:szCs w:val="20"/>
              </w:rPr>
            </w:pPr>
            <w:r w:rsidRPr="002D4058">
              <w:rPr>
                <w:b/>
                <w:sz w:val="20"/>
                <w:szCs w:val="20"/>
              </w:rPr>
              <w:t>ACTION</w:t>
            </w:r>
          </w:p>
        </w:tc>
        <w:tc>
          <w:tcPr>
            <w:tcW w:w="431" w:type="pct"/>
            <w:shd w:val="clear" w:color="91B8D1" w:fill="auto"/>
            <w:tcMar>
              <w:top w:w="85" w:type="dxa"/>
              <w:left w:w="85" w:type="dxa"/>
              <w:bottom w:w="85" w:type="dxa"/>
              <w:right w:w="85" w:type="dxa"/>
            </w:tcMar>
          </w:tcPr>
          <w:p w14:paraId="3375741D" w14:textId="77777777" w:rsidR="00676B28" w:rsidRPr="002D4058" w:rsidRDefault="00676B28" w:rsidP="00ED3573">
            <w:pPr>
              <w:tabs>
                <w:tab w:val="clear" w:pos="709"/>
              </w:tabs>
              <w:spacing w:after="0"/>
              <w:ind w:left="0"/>
              <w:jc w:val="center"/>
              <w:rPr>
                <w:b/>
                <w:sz w:val="20"/>
                <w:szCs w:val="20"/>
              </w:rPr>
            </w:pPr>
            <w:r w:rsidRPr="002D4058">
              <w:rPr>
                <w:b/>
                <w:sz w:val="20"/>
                <w:szCs w:val="20"/>
              </w:rPr>
              <w:t>FROM</w:t>
            </w:r>
          </w:p>
        </w:tc>
        <w:tc>
          <w:tcPr>
            <w:tcW w:w="395" w:type="pct"/>
            <w:shd w:val="clear" w:color="91B8D1" w:fill="auto"/>
            <w:tcMar>
              <w:top w:w="85" w:type="dxa"/>
              <w:left w:w="85" w:type="dxa"/>
              <w:bottom w:w="85" w:type="dxa"/>
              <w:right w:w="85" w:type="dxa"/>
            </w:tcMar>
          </w:tcPr>
          <w:p w14:paraId="3BF4551A" w14:textId="77777777" w:rsidR="00676B28" w:rsidRPr="002D4058" w:rsidRDefault="00676B28" w:rsidP="00ED3573">
            <w:pPr>
              <w:tabs>
                <w:tab w:val="clear" w:pos="709"/>
              </w:tabs>
              <w:spacing w:after="0"/>
              <w:ind w:left="0"/>
              <w:jc w:val="center"/>
              <w:rPr>
                <w:b/>
                <w:sz w:val="20"/>
                <w:szCs w:val="20"/>
              </w:rPr>
            </w:pPr>
            <w:r w:rsidRPr="002D4058">
              <w:rPr>
                <w:b/>
                <w:sz w:val="20"/>
                <w:szCs w:val="20"/>
              </w:rPr>
              <w:t>TO</w:t>
            </w:r>
          </w:p>
        </w:tc>
        <w:tc>
          <w:tcPr>
            <w:tcW w:w="916" w:type="pct"/>
            <w:shd w:val="clear" w:color="91B8D1" w:fill="auto"/>
            <w:tcMar>
              <w:top w:w="85" w:type="dxa"/>
              <w:left w:w="85" w:type="dxa"/>
              <w:bottom w:w="85" w:type="dxa"/>
              <w:right w:w="85" w:type="dxa"/>
            </w:tcMar>
          </w:tcPr>
          <w:p w14:paraId="277194BF" w14:textId="77777777" w:rsidR="00676B28" w:rsidRPr="002D4058" w:rsidRDefault="00676B28" w:rsidP="00ED3573">
            <w:pPr>
              <w:tabs>
                <w:tab w:val="clear" w:pos="709"/>
              </w:tabs>
              <w:spacing w:after="0"/>
              <w:ind w:left="0"/>
              <w:jc w:val="center"/>
              <w:rPr>
                <w:b/>
                <w:sz w:val="20"/>
                <w:szCs w:val="20"/>
              </w:rPr>
            </w:pPr>
            <w:r w:rsidRPr="002D4058">
              <w:rPr>
                <w:b/>
                <w:sz w:val="20"/>
                <w:szCs w:val="20"/>
              </w:rPr>
              <w:t>INFORMATION REQUIRED</w:t>
            </w:r>
          </w:p>
        </w:tc>
        <w:tc>
          <w:tcPr>
            <w:tcW w:w="748" w:type="pct"/>
            <w:shd w:val="clear" w:color="91B8D1" w:fill="auto"/>
            <w:tcMar>
              <w:top w:w="85" w:type="dxa"/>
              <w:left w:w="85" w:type="dxa"/>
              <w:bottom w:w="85" w:type="dxa"/>
              <w:right w:w="85" w:type="dxa"/>
            </w:tcMar>
          </w:tcPr>
          <w:p w14:paraId="4B64361B" w14:textId="77777777" w:rsidR="00676B28" w:rsidRPr="002D4058" w:rsidRDefault="00676B28" w:rsidP="00ED3573">
            <w:pPr>
              <w:tabs>
                <w:tab w:val="clear" w:pos="709"/>
              </w:tabs>
              <w:spacing w:after="0"/>
              <w:ind w:left="0"/>
              <w:jc w:val="center"/>
              <w:rPr>
                <w:b/>
                <w:sz w:val="20"/>
                <w:szCs w:val="20"/>
              </w:rPr>
            </w:pPr>
            <w:r w:rsidRPr="002D4058">
              <w:rPr>
                <w:b/>
                <w:sz w:val="20"/>
                <w:szCs w:val="20"/>
              </w:rPr>
              <w:t>METHOD</w:t>
            </w:r>
          </w:p>
        </w:tc>
      </w:tr>
      <w:tr w:rsidR="00676B28" w:rsidRPr="002D4058" w14:paraId="733E0BBC" w14:textId="77777777" w:rsidTr="00ED3573">
        <w:trPr>
          <w:cantSplit/>
        </w:trPr>
        <w:tc>
          <w:tcPr>
            <w:tcW w:w="315" w:type="pct"/>
            <w:tcMar>
              <w:top w:w="85" w:type="dxa"/>
              <w:left w:w="85" w:type="dxa"/>
              <w:bottom w:w="85" w:type="dxa"/>
              <w:right w:w="85" w:type="dxa"/>
            </w:tcMar>
          </w:tcPr>
          <w:p w14:paraId="6CE125CC" w14:textId="77777777" w:rsidR="00676B28" w:rsidRPr="002D4058" w:rsidRDefault="00676B28" w:rsidP="00ED3573">
            <w:pPr>
              <w:pStyle w:val="Table"/>
              <w:tabs>
                <w:tab w:val="clear" w:pos="709"/>
              </w:tabs>
              <w:spacing w:after="0"/>
              <w:ind w:left="0"/>
            </w:pPr>
            <w:r>
              <w:t>2.11.</w:t>
            </w:r>
            <w:r w:rsidRPr="00927EF9">
              <w:t>1</w:t>
            </w:r>
          </w:p>
        </w:tc>
        <w:tc>
          <w:tcPr>
            <w:tcW w:w="735" w:type="pct"/>
            <w:tcMar>
              <w:top w:w="85" w:type="dxa"/>
              <w:left w:w="85" w:type="dxa"/>
              <w:bottom w:w="85" w:type="dxa"/>
              <w:right w:w="85" w:type="dxa"/>
            </w:tcMar>
          </w:tcPr>
          <w:p w14:paraId="1473FA79" w14:textId="77777777" w:rsidR="00676B28" w:rsidRPr="002D4058" w:rsidRDefault="00676B28" w:rsidP="00ED3573">
            <w:pPr>
              <w:pStyle w:val="Table"/>
              <w:tabs>
                <w:tab w:val="clear" w:pos="709"/>
              </w:tabs>
              <w:spacing w:after="0"/>
              <w:ind w:left="0"/>
            </w:pPr>
            <w:r w:rsidRPr="00927EF9">
              <w:t>A</w:t>
            </w:r>
            <w:r>
              <w:t xml:space="preserve">fter 2.10.8 and at least 3 </w:t>
            </w:r>
            <w:r w:rsidRPr="00927EF9">
              <w:t xml:space="preserve">WD </w:t>
            </w:r>
            <w:r w:rsidRPr="00D46796">
              <w:t>before allocation of the AMSID Pair to a Secondary BM Unit</w:t>
            </w:r>
          </w:p>
        </w:tc>
        <w:tc>
          <w:tcPr>
            <w:tcW w:w="1460" w:type="pct"/>
            <w:tcMar>
              <w:top w:w="85" w:type="dxa"/>
              <w:left w:w="85" w:type="dxa"/>
              <w:bottom w:w="85" w:type="dxa"/>
              <w:right w:w="85" w:type="dxa"/>
            </w:tcMar>
          </w:tcPr>
          <w:p w14:paraId="405CB512" w14:textId="77777777" w:rsidR="00676B28" w:rsidRPr="002D4058" w:rsidRDefault="00676B28" w:rsidP="00ED3573">
            <w:pPr>
              <w:pStyle w:val="Table"/>
              <w:tabs>
                <w:tab w:val="clear" w:pos="709"/>
              </w:tabs>
              <w:spacing w:after="0"/>
              <w:ind w:left="0"/>
            </w:pPr>
            <w:r>
              <w:t>Submit</w:t>
            </w:r>
            <w:r w:rsidRPr="00927EF9">
              <w:t xml:space="preserve"> Asset Meter</w:t>
            </w:r>
            <w:r>
              <w:t xml:space="preserve"> details</w:t>
            </w:r>
            <w:r w:rsidRPr="00927EF9">
              <w:t>.</w:t>
            </w:r>
          </w:p>
        </w:tc>
        <w:tc>
          <w:tcPr>
            <w:tcW w:w="431" w:type="pct"/>
            <w:tcMar>
              <w:top w:w="85" w:type="dxa"/>
              <w:left w:w="85" w:type="dxa"/>
              <w:bottom w:w="85" w:type="dxa"/>
              <w:right w:w="85" w:type="dxa"/>
            </w:tcMar>
          </w:tcPr>
          <w:p w14:paraId="3293CF68" w14:textId="77777777" w:rsidR="00BC44C2" w:rsidRDefault="00676B28" w:rsidP="00BC44C2">
            <w:pPr>
              <w:pStyle w:val="Table"/>
              <w:tabs>
                <w:tab w:val="clear" w:pos="709"/>
              </w:tabs>
              <w:spacing w:after="0"/>
              <w:ind w:left="0"/>
              <w:jc w:val="center"/>
            </w:pPr>
            <w:r>
              <w:t>AM</w:t>
            </w:r>
            <w:r w:rsidRPr="00927EF9">
              <w:t>VLP</w:t>
            </w:r>
            <w:r w:rsidR="00BC44C2">
              <w:t xml:space="preserve"> </w:t>
            </w:r>
          </w:p>
          <w:p w14:paraId="6B889C40" w14:textId="77777777" w:rsidR="00BC44C2" w:rsidRDefault="00BC44C2" w:rsidP="00BC44C2">
            <w:pPr>
              <w:pStyle w:val="Table"/>
              <w:tabs>
                <w:tab w:val="clear" w:pos="709"/>
              </w:tabs>
              <w:spacing w:after="0"/>
              <w:ind w:left="0"/>
              <w:jc w:val="center"/>
            </w:pPr>
            <w:r>
              <w:t xml:space="preserve">or </w:t>
            </w:r>
          </w:p>
          <w:p w14:paraId="3F9B4776" w14:textId="72DF2A6C" w:rsidR="00676B28" w:rsidRPr="002D4058" w:rsidRDefault="00BC44C2" w:rsidP="00BC44C2">
            <w:pPr>
              <w:pStyle w:val="Table"/>
              <w:tabs>
                <w:tab w:val="clear" w:pos="709"/>
              </w:tabs>
              <w:spacing w:after="0"/>
              <w:ind w:left="0"/>
              <w:jc w:val="center"/>
            </w:pPr>
            <w:r>
              <w:t>Supplier</w:t>
            </w:r>
          </w:p>
        </w:tc>
        <w:tc>
          <w:tcPr>
            <w:tcW w:w="395" w:type="pct"/>
            <w:tcMar>
              <w:top w:w="85" w:type="dxa"/>
              <w:left w:w="85" w:type="dxa"/>
              <w:bottom w:w="85" w:type="dxa"/>
              <w:right w:w="85" w:type="dxa"/>
            </w:tcMar>
          </w:tcPr>
          <w:p w14:paraId="43113E21" w14:textId="77777777" w:rsidR="00676B28" w:rsidRPr="002D4058" w:rsidRDefault="00676B28" w:rsidP="00ED3573">
            <w:pPr>
              <w:pStyle w:val="Table"/>
              <w:tabs>
                <w:tab w:val="clear" w:pos="709"/>
              </w:tabs>
              <w:spacing w:after="0"/>
              <w:ind w:left="0"/>
              <w:jc w:val="center"/>
            </w:pPr>
            <w:r w:rsidRPr="00927EF9">
              <w:t>SVAA</w:t>
            </w:r>
          </w:p>
        </w:tc>
        <w:tc>
          <w:tcPr>
            <w:tcW w:w="916" w:type="pct"/>
            <w:tcMar>
              <w:top w:w="85" w:type="dxa"/>
              <w:left w:w="85" w:type="dxa"/>
              <w:bottom w:w="85" w:type="dxa"/>
              <w:right w:w="85" w:type="dxa"/>
            </w:tcMar>
          </w:tcPr>
          <w:p w14:paraId="07893DAD" w14:textId="77777777" w:rsidR="00676B28" w:rsidRPr="002D4058" w:rsidRDefault="00676B28" w:rsidP="00ED3573">
            <w:pPr>
              <w:pStyle w:val="Table"/>
              <w:tabs>
                <w:tab w:val="clear" w:pos="709"/>
              </w:tabs>
              <w:spacing w:after="0"/>
              <w:ind w:left="0"/>
            </w:pPr>
            <w:r>
              <w:t>P0303</w:t>
            </w:r>
            <w:r w:rsidRPr="00927EF9">
              <w:t xml:space="preserve"> - Asset Meter</w:t>
            </w:r>
            <w:r>
              <w:rPr>
                <w:lang w:val="en-US"/>
              </w:rPr>
              <w:t xml:space="preserve"> Registration</w:t>
            </w:r>
          </w:p>
        </w:tc>
        <w:tc>
          <w:tcPr>
            <w:tcW w:w="748" w:type="pct"/>
            <w:tcMar>
              <w:top w:w="85" w:type="dxa"/>
              <w:left w:w="85" w:type="dxa"/>
              <w:bottom w:w="85" w:type="dxa"/>
              <w:right w:w="85" w:type="dxa"/>
            </w:tcMar>
          </w:tcPr>
          <w:p w14:paraId="370FC67A" w14:textId="77777777" w:rsidR="00676B28" w:rsidRPr="002D4058" w:rsidRDefault="00676B28" w:rsidP="00ED3573">
            <w:pPr>
              <w:pStyle w:val="Table"/>
              <w:tabs>
                <w:tab w:val="clear" w:pos="709"/>
              </w:tabs>
              <w:spacing w:after="0"/>
              <w:ind w:left="0"/>
            </w:pPr>
            <w:r w:rsidRPr="00927EF9">
              <w:t>Self-Service Gateway or other method, as agreed.</w:t>
            </w:r>
          </w:p>
        </w:tc>
      </w:tr>
      <w:tr w:rsidR="00676B28" w:rsidRPr="002D4058" w14:paraId="38A2504B" w14:textId="77777777" w:rsidTr="00ED3573">
        <w:trPr>
          <w:cantSplit/>
        </w:trPr>
        <w:tc>
          <w:tcPr>
            <w:tcW w:w="315" w:type="pct"/>
            <w:tcMar>
              <w:top w:w="85" w:type="dxa"/>
              <w:left w:w="85" w:type="dxa"/>
              <w:bottom w:w="85" w:type="dxa"/>
              <w:right w:w="85" w:type="dxa"/>
            </w:tcMar>
          </w:tcPr>
          <w:p w14:paraId="2E552E33" w14:textId="77777777" w:rsidR="00676B28" w:rsidRPr="002D4058" w:rsidRDefault="00676B28" w:rsidP="00ED3573">
            <w:pPr>
              <w:pStyle w:val="Table"/>
              <w:tabs>
                <w:tab w:val="clear" w:pos="709"/>
              </w:tabs>
              <w:spacing w:after="0"/>
              <w:ind w:left="0"/>
            </w:pPr>
            <w:r>
              <w:t>2.11.</w:t>
            </w:r>
            <w:r w:rsidRPr="00927EF9">
              <w:t>2</w:t>
            </w:r>
          </w:p>
        </w:tc>
        <w:tc>
          <w:tcPr>
            <w:tcW w:w="735" w:type="pct"/>
            <w:tcMar>
              <w:top w:w="85" w:type="dxa"/>
              <w:left w:w="85" w:type="dxa"/>
              <w:bottom w:w="85" w:type="dxa"/>
              <w:right w:w="85" w:type="dxa"/>
            </w:tcMar>
          </w:tcPr>
          <w:p w14:paraId="14DA1A98" w14:textId="77777777" w:rsidR="00676B28" w:rsidRPr="002D4058" w:rsidRDefault="00676B28" w:rsidP="00ED3573">
            <w:pPr>
              <w:pStyle w:val="Table"/>
              <w:tabs>
                <w:tab w:val="clear" w:pos="709"/>
              </w:tabs>
              <w:spacing w:after="0"/>
              <w:ind w:left="0"/>
            </w:pPr>
            <w:r w:rsidRPr="00927EF9">
              <w:t>Within 1 WD of 2.</w:t>
            </w:r>
            <w:r>
              <w:t>11</w:t>
            </w:r>
            <w:r w:rsidRPr="00927EF9">
              <w:t>.1</w:t>
            </w:r>
          </w:p>
        </w:tc>
        <w:tc>
          <w:tcPr>
            <w:tcW w:w="1460" w:type="pct"/>
            <w:tcMar>
              <w:top w:w="85" w:type="dxa"/>
              <w:left w:w="85" w:type="dxa"/>
              <w:bottom w:w="85" w:type="dxa"/>
              <w:right w:w="85" w:type="dxa"/>
            </w:tcMar>
          </w:tcPr>
          <w:p w14:paraId="0E3AF850" w14:textId="77777777" w:rsidR="00676B28" w:rsidRPr="00693F1B" w:rsidRDefault="00676B28" w:rsidP="00ED3573">
            <w:pPr>
              <w:tabs>
                <w:tab w:val="clear" w:pos="709"/>
              </w:tabs>
              <w:spacing w:after="0"/>
              <w:ind w:left="0"/>
              <w:jc w:val="left"/>
              <w:rPr>
                <w:sz w:val="20"/>
                <w:szCs w:val="20"/>
                <w:lang w:val="en-US"/>
              </w:rPr>
            </w:pPr>
            <w:r w:rsidRPr="00E6342E">
              <w:rPr>
                <w:sz w:val="20"/>
                <w:szCs w:val="20"/>
              </w:rPr>
              <w:t xml:space="preserve">If Self-Service Gateway was not </w:t>
            </w:r>
            <w:r>
              <w:rPr>
                <w:sz w:val="20"/>
                <w:szCs w:val="20"/>
              </w:rPr>
              <w:t xml:space="preserve">the method </w:t>
            </w:r>
            <w:r w:rsidRPr="00E6342E">
              <w:rPr>
                <w:sz w:val="20"/>
                <w:szCs w:val="20"/>
              </w:rPr>
              <w:t>used,</w:t>
            </w:r>
            <w:r>
              <w:rPr>
                <w:sz w:val="20"/>
                <w:szCs w:val="20"/>
              </w:rPr>
              <w:t xml:space="preserve"> in 2.11.1,</w:t>
            </w:r>
            <w:r w:rsidRPr="00E6342E">
              <w:rPr>
                <w:sz w:val="20"/>
                <w:szCs w:val="20"/>
              </w:rPr>
              <w:t xml:space="preserve"> log the Asset Meter </w:t>
            </w:r>
            <w:r>
              <w:rPr>
                <w:sz w:val="20"/>
                <w:szCs w:val="20"/>
              </w:rPr>
              <w:t>d</w:t>
            </w:r>
            <w:r w:rsidRPr="00E6342E">
              <w:rPr>
                <w:sz w:val="20"/>
                <w:szCs w:val="20"/>
              </w:rPr>
              <w:t>etails in the Register.</w:t>
            </w:r>
          </w:p>
        </w:tc>
        <w:tc>
          <w:tcPr>
            <w:tcW w:w="431" w:type="pct"/>
            <w:tcMar>
              <w:top w:w="85" w:type="dxa"/>
              <w:left w:w="85" w:type="dxa"/>
              <w:bottom w:w="85" w:type="dxa"/>
              <w:right w:w="85" w:type="dxa"/>
            </w:tcMar>
          </w:tcPr>
          <w:p w14:paraId="0754C64B" w14:textId="77777777" w:rsidR="00676B28" w:rsidRPr="002D4058" w:rsidRDefault="00676B28" w:rsidP="00ED3573">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5A47EBAF" w14:textId="77777777" w:rsidR="00676B28" w:rsidRPr="002D4058" w:rsidRDefault="00676B28" w:rsidP="00ED3573">
            <w:pPr>
              <w:pStyle w:val="Table"/>
              <w:tabs>
                <w:tab w:val="clear" w:pos="709"/>
              </w:tabs>
              <w:spacing w:after="0"/>
              <w:ind w:left="0"/>
              <w:jc w:val="center"/>
            </w:pPr>
          </w:p>
        </w:tc>
        <w:tc>
          <w:tcPr>
            <w:tcW w:w="916" w:type="pct"/>
            <w:tcMar>
              <w:top w:w="85" w:type="dxa"/>
              <w:left w:w="85" w:type="dxa"/>
              <w:bottom w:w="85" w:type="dxa"/>
              <w:right w:w="85" w:type="dxa"/>
            </w:tcMar>
          </w:tcPr>
          <w:p w14:paraId="14297A82" w14:textId="77777777" w:rsidR="00676B28" w:rsidRPr="002D4058" w:rsidRDefault="00676B28" w:rsidP="00ED3573">
            <w:pPr>
              <w:pStyle w:val="Table"/>
              <w:tabs>
                <w:tab w:val="clear" w:pos="709"/>
              </w:tabs>
              <w:spacing w:after="0"/>
              <w:ind w:left="0"/>
            </w:pPr>
          </w:p>
        </w:tc>
        <w:tc>
          <w:tcPr>
            <w:tcW w:w="748" w:type="pct"/>
            <w:tcMar>
              <w:top w:w="85" w:type="dxa"/>
              <w:left w:w="85" w:type="dxa"/>
              <w:bottom w:w="85" w:type="dxa"/>
              <w:right w:w="85" w:type="dxa"/>
            </w:tcMar>
          </w:tcPr>
          <w:p w14:paraId="164D9037" w14:textId="77777777" w:rsidR="00676B28" w:rsidRPr="002D4058" w:rsidRDefault="00676B28" w:rsidP="00ED3573">
            <w:pPr>
              <w:pStyle w:val="Table"/>
              <w:tabs>
                <w:tab w:val="clear" w:pos="709"/>
              </w:tabs>
              <w:spacing w:after="0"/>
              <w:ind w:left="0"/>
              <w:rPr>
                <w:lang w:val="en-US"/>
              </w:rPr>
            </w:pPr>
            <w:r w:rsidRPr="00927EF9">
              <w:t>Internal Process</w:t>
            </w:r>
          </w:p>
        </w:tc>
      </w:tr>
      <w:tr w:rsidR="00676B28" w:rsidRPr="002D4058" w14:paraId="72197A23" w14:textId="77777777" w:rsidTr="00ED3573">
        <w:trPr>
          <w:cantSplit/>
        </w:trPr>
        <w:tc>
          <w:tcPr>
            <w:tcW w:w="315" w:type="pct"/>
            <w:tcMar>
              <w:top w:w="85" w:type="dxa"/>
              <w:left w:w="85" w:type="dxa"/>
              <w:bottom w:w="85" w:type="dxa"/>
              <w:right w:w="85" w:type="dxa"/>
            </w:tcMar>
          </w:tcPr>
          <w:p w14:paraId="45EF1D92" w14:textId="77777777" w:rsidR="00676B28" w:rsidRDefault="00676B28" w:rsidP="00ED3573">
            <w:pPr>
              <w:pStyle w:val="Table"/>
              <w:tabs>
                <w:tab w:val="clear" w:pos="709"/>
              </w:tabs>
              <w:spacing w:after="0"/>
              <w:ind w:left="0"/>
            </w:pPr>
            <w:r>
              <w:t>2.11.</w:t>
            </w:r>
            <w:r w:rsidRPr="00927EF9">
              <w:t>3</w:t>
            </w:r>
          </w:p>
        </w:tc>
        <w:tc>
          <w:tcPr>
            <w:tcW w:w="735" w:type="pct"/>
            <w:tcMar>
              <w:top w:w="85" w:type="dxa"/>
              <w:left w:w="85" w:type="dxa"/>
              <w:bottom w:w="85" w:type="dxa"/>
              <w:right w:w="85" w:type="dxa"/>
            </w:tcMar>
          </w:tcPr>
          <w:p w14:paraId="014E3918" w14:textId="77777777" w:rsidR="00676B28" w:rsidRDefault="00676B28" w:rsidP="00ED3573">
            <w:pPr>
              <w:pStyle w:val="Table"/>
              <w:tabs>
                <w:tab w:val="clear" w:pos="709"/>
              </w:tabs>
              <w:spacing w:after="120"/>
              <w:ind w:left="0"/>
              <w:rPr>
                <w:lang w:val="en-US"/>
              </w:rPr>
            </w:pPr>
            <w:r w:rsidRPr="00927EF9">
              <w:t>Within 1 WD of 2.</w:t>
            </w:r>
            <w:r>
              <w:t>11</w:t>
            </w:r>
            <w:r w:rsidRPr="00927EF9">
              <w:t>.1</w:t>
            </w:r>
          </w:p>
        </w:tc>
        <w:tc>
          <w:tcPr>
            <w:tcW w:w="1460" w:type="pct"/>
            <w:tcMar>
              <w:top w:w="85" w:type="dxa"/>
              <w:left w:w="85" w:type="dxa"/>
              <w:bottom w:w="85" w:type="dxa"/>
              <w:right w:w="85" w:type="dxa"/>
            </w:tcMar>
          </w:tcPr>
          <w:p w14:paraId="30F0F309" w14:textId="77777777" w:rsidR="00676B28" w:rsidRPr="00693F1B" w:rsidRDefault="00676B28" w:rsidP="00ED3573">
            <w:pPr>
              <w:tabs>
                <w:tab w:val="clear" w:pos="709"/>
              </w:tabs>
              <w:spacing w:after="0"/>
              <w:ind w:left="0"/>
              <w:jc w:val="left"/>
              <w:rPr>
                <w:sz w:val="20"/>
                <w:szCs w:val="20"/>
                <w:lang w:val="en-US"/>
              </w:rPr>
            </w:pPr>
            <w:r w:rsidRPr="00E6342E">
              <w:rPr>
                <w:sz w:val="20"/>
                <w:szCs w:val="20"/>
              </w:rPr>
              <w:t>Validate the Asset Meter details.</w:t>
            </w:r>
          </w:p>
        </w:tc>
        <w:tc>
          <w:tcPr>
            <w:tcW w:w="431" w:type="pct"/>
            <w:tcMar>
              <w:top w:w="85" w:type="dxa"/>
              <w:left w:w="85" w:type="dxa"/>
              <w:bottom w:w="85" w:type="dxa"/>
              <w:right w:w="85" w:type="dxa"/>
            </w:tcMar>
          </w:tcPr>
          <w:p w14:paraId="26A86548" w14:textId="77777777" w:rsidR="00676B28" w:rsidRPr="00874C05" w:rsidRDefault="00676B28" w:rsidP="00ED3573">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2542454D" w14:textId="77777777" w:rsidR="00676B28" w:rsidRPr="002D4058" w:rsidRDefault="00676B28" w:rsidP="00ED3573">
            <w:pPr>
              <w:pStyle w:val="Table"/>
              <w:tabs>
                <w:tab w:val="clear" w:pos="709"/>
              </w:tabs>
              <w:spacing w:after="0"/>
              <w:ind w:left="0"/>
              <w:jc w:val="center"/>
            </w:pPr>
          </w:p>
        </w:tc>
        <w:tc>
          <w:tcPr>
            <w:tcW w:w="916" w:type="pct"/>
            <w:tcMar>
              <w:top w:w="85" w:type="dxa"/>
              <w:left w:w="85" w:type="dxa"/>
              <w:bottom w:w="85" w:type="dxa"/>
              <w:right w:w="85" w:type="dxa"/>
            </w:tcMar>
          </w:tcPr>
          <w:p w14:paraId="7A695766" w14:textId="77777777" w:rsidR="00676B28" w:rsidRDefault="00676B28" w:rsidP="00ED3573">
            <w:pPr>
              <w:pStyle w:val="Table"/>
              <w:tabs>
                <w:tab w:val="clear" w:pos="709"/>
              </w:tabs>
              <w:spacing w:after="0"/>
              <w:ind w:left="0"/>
            </w:pPr>
            <w:r>
              <w:t>Appendix 3.1.3</w:t>
            </w:r>
          </w:p>
        </w:tc>
        <w:tc>
          <w:tcPr>
            <w:tcW w:w="748" w:type="pct"/>
            <w:tcMar>
              <w:top w:w="85" w:type="dxa"/>
              <w:left w:w="85" w:type="dxa"/>
              <w:bottom w:w="85" w:type="dxa"/>
              <w:right w:w="85" w:type="dxa"/>
            </w:tcMar>
          </w:tcPr>
          <w:p w14:paraId="364AE3FF" w14:textId="77777777" w:rsidR="00676B28" w:rsidRPr="00874C05" w:rsidRDefault="00676B28" w:rsidP="00ED3573">
            <w:pPr>
              <w:pStyle w:val="Table"/>
              <w:tabs>
                <w:tab w:val="clear" w:pos="709"/>
              </w:tabs>
              <w:spacing w:after="0"/>
              <w:ind w:left="0"/>
              <w:rPr>
                <w:lang w:val="en-US"/>
              </w:rPr>
            </w:pPr>
            <w:r w:rsidRPr="00927EF9">
              <w:t>Internal Process</w:t>
            </w:r>
          </w:p>
        </w:tc>
      </w:tr>
      <w:tr w:rsidR="00676B28" w:rsidRPr="002D4058" w14:paraId="293D0002" w14:textId="77777777" w:rsidTr="00ED3573">
        <w:trPr>
          <w:cantSplit/>
        </w:trPr>
        <w:tc>
          <w:tcPr>
            <w:tcW w:w="315" w:type="pct"/>
            <w:tcMar>
              <w:top w:w="85" w:type="dxa"/>
              <w:left w:w="85" w:type="dxa"/>
              <w:bottom w:w="85" w:type="dxa"/>
              <w:right w:w="85" w:type="dxa"/>
            </w:tcMar>
          </w:tcPr>
          <w:p w14:paraId="566F7C03" w14:textId="77777777" w:rsidR="00676B28" w:rsidRPr="002D4058" w:rsidRDefault="00676B28" w:rsidP="00ED3573">
            <w:pPr>
              <w:pStyle w:val="Table"/>
              <w:tabs>
                <w:tab w:val="clear" w:pos="709"/>
              </w:tabs>
              <w:spacing w:after="0"/>
              <w:ind w:left="0"/>
            </w:pPr>
            <w:r>
              <w:t>2.11.</w:t>
            </w:r>
            <w:r w:rsidRPr="00927EF9">
              <w:t>4</w:t>
            </w:r>
          </w:p>
        </w:tc>
        <w:tc>
          <w:tcPr>
            <w:tcW w:w="735" w:type="pct"/>
            <w:tcMar>
              <w:top w:w="85" w:type="dxa"/>
              <w:left w:w="85" w:type="dxa"/>
              <w:bottom w:w="85" w:type="dxa"/>
              <w:right w:w="85" w:type="dxa"/>
            </w:tcMar>
          </w:tcPr>
          <w:p w14:paraId="0DF55D21" w14:textId="77777777" w:rsidR="00676B28" w:rsidRPr="00DA72FD" w:rsidRDefault="00676B28" w:rsidP="00ED3573">
            <w:pPr>
              <w:pStyle w:val="Table"/>
              <w:tabs>
                <w:tab w:val="clear" w:pos="709"/>
              </w:tabs>
              <w:spacing w:after="0"/>
              <w:ind w:left="0"/>
            </w:pPr>
            <w:r w:rsidRPr="00475238">
              <w:t>Immediately following 2.</w:t>
            </w:r>
            <w:r>
              <w:t>11</w:t>
            </w:r>
            <w:r w:rsidRPr="00DA72FD">
              <w:t>.3</w:t>
            </w:r>
          </w:p>
        </w:tc>
        <w:tc>
          <w:tcPr>
            <w:tcW w:w="1460" w:type="pct"/>
            <w:tcMar>
              <w:top w:w="85" w:type="dxa"/>
              <w:left w:w="85" w:type="dxa"/>
              <w:bottom w:w="85" w:type="dxa"/>
              <w:right w:w="85" w:type="dxa"/>
            </w:tcMar>
          </w:tcPr>
          <w:p w14:paraId="63437A89" w14:textId="77777777" w:rsidR="00BC44C2" w:rsidRDefault="00676B28" w:rsidP="00ED3573">
            <w:pPr>
              <w:pStyle w:val="Table"/>
              <w:tabs>
                <w:tab w:val="clear" w:pos="709"/>
              </w:tabs>
              <w:spacing w:after="0"/>
              <w:ind w:left="0"/>
            </w:pPr>
            <w:r w:rsidRPr="00DA72FD">
              <w:t>If Asset Meter details are invalid, send rejection notification with rejection reason.</w:t>
            </w:r>
            <w:r w:rsidR="00BC44C2" w:rsidRPr="00DA72FD">
              <w:t xml:space="preserve"> </w:t>
            </w:r>
          </w:p>
          <w:p w14:paraId="3C980862" w14:textId="77777777" w:rsidR="00BC44C2" w:rsidRDefault="00BC44C2" w:rsidP="00ED3573">
            <w:pPr>
              <w:pStyle w:val="Table"/>
              <w:tabs>
                <w:tab w:val="clear" w:pos="709"/>
              </w:tabs>
              <w:spacing w:after="0"/>
              <w:ind w:left="0"/>
            </w:pPr>
          </w:p>
          <w:p w14:paraId="19026CE5" w14:textId="144F2DAD" w:rsidR="00676B28" w:rsidRPr="0058008D" w:rsidRDefault="00BC44C2" w:rsidP="00ED3573">
            <w:pPr>
              <w:pStyle w:val="Table"/>
              <w:tabs>
                <w:tab w:val="clear" w:pos="709"/>
              </w:tabs>
              <w:spacing w:after="0"/>
              <w:ind w:left="0"/>
              <w:rPr>
                <w:lang w:val="en-US"/>
              </w:rPr>
            </w:pPr>
            <w:r w:rsidRPr="00DA72FD">
              <w:t xml:space="preserve">If Asset Meter details are valid, </w:t>
            </w:r>
            <w:r>
              <w:t xml:space="preserve">but have already been registered, </w:t>
            </w:r>
            <w:r w:rsidRPr="00DA72FD">
              <w:t>send rejection not</w:t>
            </w:r>
            <w:r>
              <w:t>ification with rejection reason “This Asset has already been registered and AMSID Pair [</w:t>
            </w:r>
            <w:proofErr w:type="spellStart"/>
            <w:r>
              <w:t>xxxxxxxxxxxxx_yyyyyyyyyyyyy</w:t>
            </w:r>
            <w:proofErr w:type="spellEnd"/>
            <w:r>
              <w:t>] has been generated. You may use this AMSID Pair without being the Registrant of the Asset”.</w:t>
            </w:r>
          </w:p>
        </w:tc>
        <w:tc>
          <w:tcPr>
            <w:tcW w:w="431" w:type="pct"/>
            <w:tcMar>
              <w:top w:w="85" w:type="dxa"/>
              <w:left w:w="85" w:type="dxa"/>
              <w:bottom w:w="85" w:type="dxa"/>
              <w:right w:w="85" w:type="dxa"/>
            </w:tcMar>
          </w:tcPr>
          <w:p w14:paraId="0D183F9F" w14:textId="77777777" w:rsidR="00676B28" w:rsidRPr="002D4058" w:rsidDel="00AF5044" w:rsidRDefault="00676B28" w:rsidP="00ED3573">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7A141273" w14:textId="5CE4C776" w:rsidR="00BC44C2" w:rsidRDefault="00676B28" w:rsidP="00BC44C2">
            <w:pPr>
              <w:pStyle w:val="Table"/>
              <w:tabs>
                <w:tab w:val="clear" w:pos="709"/>
              </w:tabs>
              <w:spacing w:after="0"/>
              <w:ind w:left="0"/>
              <w:jc w:val="center"/>
            </w:pPr>
            <w:r>
              <w:t>AMVLP</w:t>
            </w:r>
            <w:r w:rsidR="00BC44C2">
              <w:t xml:space="preserve"> </w:t>
            </w:r>
          </w:p>
          <w:p w14:paraId="6F14CFDE" w14:textId="77777777" w:rsidR="00BC44C2" w:rsidRDefault="00BC44C2" w:rsidP="00BC44C2">
            <w:pPr>
              <w:pStyle w:val="Table"/>
              <w:tabs>
                <w:tab w:val="clear" w:pos="709"/>
              </w:tabs>
              <w:spacing w:after="0"/>
              <w:ind w:left="0"/>
              <w:jc w:val="center"/>
            </w:pPr>
            <w:r>
              <w:t xml:space="preserve">or </w:t>
            </w:r>
          </w:p>
          <w:p w14:paraId="764D739A" w14:textId="0C776EDD" w:rsidR="00676B28" w:rsidRPr="002D4058" w:rsidRDefault="00BC44C2" w:rsidP="00BC44C2">
            <w:pPr>
              <w:pStyle w:val="Table"/>
              <w:tabs>
                <w:tab w:val="clear" w:pos="709"/>
              </w:tabs>
              <w:spacing w:after="0"/>
              <w:ind w:left="0"/>
              <w:jc w:val="center"/>
            </w:pPr>
            <w:r>
              <w:t>Supplier</w:t>
            </w:r>
          </w:p>
        </w:tc>
        <w:tc>
          <w:tcPr>
            <w:tcW w:w="916" w:type="pct"/>
            <w:tcMar>
              <w:top w:w="85" w:type="dxa"/>
              <w:left w:w="85" w:type="dxa"/>
              <w:bottom w:w="85" w:type="dxa"/>
              <w:right w:w="85" w:type="dxa"/>
            </w:tcMar>
          </w:tcPr>
          <w:p w14:paraId="5BAFD5A8" w14:textId="77777777" w:rsidR="00676B28" w:rsidRDefault="00676B28" w:rsidP="00ED3573">
            <w:pPr>
              <w:pStyle w:val="Table"/>
              <w:tabs>
                <w:tab w:val="clear" w:pos="709"/>
              </w:tabs>
              <w:spacing w:after="0"/>
              <w:ind w:left="0"/>
            </w:pPr>
            <w:r>
              <w:t xml:space="preserve">P0304 - </w:t>
            </w:r>
            <w:r w:rsidRPr="00927EF9">
              <w:t>Rejection</w:t>
            </w:r>
            <w:r>
              <w:t xml:space="preserve"> of Asset Meter</w:t>
            </w:r>
            <w:r w:rsidRPr="00927EF9">
              <w:t xml:space="preserve"> </w:t>
            </w:r>
            <w:r>
              <w:t>Registration</w:t>
            </w:r>
          </w:p>
          <w:p w14:paraId="550F1689" w14:textId="77777777" w:rsidR="00BC44C2" w:rsidRDefault="00BC44C2" w:rsidP="00ED3573">
            <w:pPr>
              <w:pStyle w:val="Table"/>
              <w:tabs>
                <w:tab w:val="clear" w:pos="709"/>
              </w:tabs>
              <w:spacing w:after="0"/>
              <w:ind w:left="0"/>
            </w:pPr>
          </w:p>
          <w:p w14:paraId="1458C7AB" w14:textId="0E3EA64F" w:rsidR="00BC44C2" w:rsidRPr="002D4058" w:rsidRDefault="00BC44C2" w:rsidP="00ED3573">
            <w:pPr>
              <w:pStyle w:val="Table"/>
              <w:tabs>
                <w:tab w:val="clear" w:pos="709"/>
              </w:tabs>
              <w:spacing w:after="0"/>
              <w:ind w:left="0"/>
            </w:pPr>
            <w:r>
              <w:t xml:space="preserve">P0304 - </w:t>
            </w:r>
            <w:r w:rsidRPr="00927EF9">
              <w:t>Rejection</w:t>
            </w:r>
            <w:r>
              <w:t xml:space="preserve"> of Asset Meter</w:t>
            </w:r>
            <w:r w:rsidRPr="00927EF9">
              <w:t xml:space="preserve"> </w:t>
            </w:r>
            <w:r>
              <w:t>Registration</w:t>
            </w:r>
          </w:p>
        </w:tc>
        <w:tc>
          <w:tcPr>
            <w:tcW w:w="748" w:type="pct"/>
            <w:tcMar>
              <w:top w:w="85" w:type="dxa"/>
              <w:left w:w="85" w:type="dxa"/>
              <w:bottom w:w="85" w:type="dxa"/>
              <w:right w:w="85" w:type="dxa"/>
            </w:tcMar>
          </w:tcPr>
          <w:p w14:paraId="2CF0B42D" w14:textId="10A71A8F" w:rsidR="00676B28" w:rsidRPr="002D4058" w:rsidRDefault="00676B28" w:rsidP="00ED3573">
            <w:pPr>
              <w:pStyle w:val="Table"/>
              <w:tabs>
                <w:tab w:val="clear" w:pos="709"/>
              </w:tabs>
              <w:spacing w:after="0"/>
              <w:ind w:left="0"/>
              <w:rPr>
                <w:lang w:val="en-US"/>
              </w:rPr>
            </w:pPr>
            <w:r w:rsidRPr="00927EF9">
              <w:t>Self-Service Gateway</w:t>
            </w:r>
          </w:p>
        </w:tc>
      </w:tr>
      <w:tr w:rsidR="00676B28" w:rsidRPr="002D4058" w14:paraId="295FA64E" w14:textId="77777777" w:rsidTr="00ED3573">
        <w:trPr>
          <w:cantSplit/>
        </w:trPr>
        <w:tc>
          <w:tcPr>
            <w:tcW w:w="315" w:type="pct"/>
            <w:tcMar>
              <w:top w:w="85" w:type="dxa"/>
              <w:left w:w="85" w:type="dxa"/>
              <w:bottom w:w="85" w:type="dxa"/>
              <w:right w:w="85" w:type="dxa"/>
            </w:tcMar>
          </w:tcPr>
          <w:p w14:paraId="24362884" w14:textId="77777777" w:rsidR="00676B28" w:rsidRDefault="00676B28" w:rsidP="00ED3573">
            <w:pPr>
              <w:pStyle w:val="Table"/>
              <w:tabs>
                <w:tab w:val="clear" w:pos="709"/>
              </w:tabs>
              <w:spacing w:after="0"/>
              <w:ind w:left="0"/>
            </w:pPr>
            <w:r>
              <w:lastRenderedPageBreak/>
              <w:t>2.11.</w:t>
            </w:r>
            <w:r w:rsidRPr="00927EF9">
              <w:t>5</w:t>
            </w:r>
          </w:p>
        </w:tc>
        <w:tc>
          <w:tcPr>
            <w:tcW w:w="735" w:type="pct"/>
            <w:tcMar>
              <w:top w:w="85" w:type="dxa"/>
              <w:left w:w="85" w:type="dxa"/>
              <w:bottom w:w="85" w:type="dxa"/>
              <w:right w:w="85" w:type="dxa"/>
            </w:tcMar>
          </w:tcPr>
          <w:p w14:paraId="4CBD16FC" w14:textId="77777777" w:rsidR="00676B28" w:rsidRDefault="00676B28" w:rsidP="00ED3573">
            <w:pPr>
              <w:pStyle w:val="Table"/>
              <w:tabs>
                <w:tab w:val="clear" w:pos="709"/>
              </w:tabs>
              <w:spacing w:after="120"/>
              <w:ind w:left="0"/>
              <w:rPr>
                <w:lang w:val="en-US"/>
              </w:rPr>
            </w:pPr>
            <w:r>
              <w:rPr>
                <w:lang w:val="en-US"/>
              </w:rPr>
              <w:t>After 2.11.4</w:t>
            </w:r>
          </w:p>
        </w:tc>
        <w:tc>
          <w:tcPr>
            <w:tcW w:w="1460" w:type="pct"/>
            <w:tcMar>
              <w:top w:w="85" w:type="dxa"/>
              <w:left w:w="85" w:type="dxa"/>
              <w:bottom w:w="85" w:type="dxa"/>
              <w:right w:w="85" w:type="dxa"/>
            </w:tcMar>
          </w:tcPr>
          <w:p w14:paraId="0D27A2E2" w14:textId="75B2A242" w:rsidR="00676B28" w:rsidRPr="00874C05" w:rsidRDefault="00676B28" w:rsidP="00ED3573">
            <w:pPr>
              <w:pStyle w:val="Table"/>
              <w:tabs>
                <w:tab w:val="clear" w:pos="709"/>
              </w:tabs>
              <w:spacing w:after="0"/>
              <w:ind w:left="0"/>
              <w:rPr>
                <w:lang w:val="en-US"/>
              </w:rPr>
            </w:pPr>
            <w:r>
              <w:t xml:space="preserve">Return to 2.11.1 </w:t>
            </w:r>
            <w:r>
              <w:rPr>
                <w:lang w:val="en-US"/>
              </w:rPr>
              <w:t xml:space="preserve">if </w:t>
            </w:r>
            <w:r>
              <w:t>AMVLP</w:t>
            </w:r>
            <w:r>
              <w:rPr>
                <w:lang w:val="en-US"/>
              </w:rPr>
              <w:t xml:space="preserve"> wishes to submit</w:t>
            </w:r>
            <w:r w:rsidR="00BC44C2">
              <w:rPr>
                <w:lang w:val="en-US"/>
              </w:rPr>
              <w:t xml:space="preserve"> revised</w:t>
            </w:r>
            <w:r>
              <w:rPr>
                <w:lang w:val="en-US"/>
              </w:rPr>
              <w:t xml:space="preserve"> </w:t>
            </w:r>
            <w:r w:rsidRPr="00927EF9">
              <w:t>Asset Meter</w:t>
            </w:r>
            <w:r>
              <w:t xml:space="preserve"> details</w:t>
            </w:r>
          </w:p>
        </w:tc>
        <w:tc>
          <w:tcPr>
            <w:tcW w:w="431" w:type="pct"/>
            <w:tcMar>
              <w:top w:w="85" w:type="dxa"/>
              <w:left w:w="85" w:type="dxa"/>
              <w:bottom w:w="85" w:type="dxa"/>
              <w:right w:w="85" w:type="dxa"/>
            </w:tcMar>
          </w:tcPr>
          <w:p w14:paraId="5A56B407" w14:textId="75A9D389" w:rsidR="00BC44C2" w:rsidRDefault="00676B28" w:rsidP="00BC44C2">
            <w:pPr>
              <w:pStyle w:val="Table"/>
              <w:tabs>
                <w:tab w:val="clear" w:pos="709"/>
              </w:tabs>
              <w:spacing w:after="0"/>
              <w:ind w:left="0"/>
              <w:jc w:val="center"/>
            </w:pPr>
            <w:r>
              <w:t>AMVLP</w:t>
            </w:r>
            <w:r w:rsidR="00BC44C2">
              <w:t xml:space="preserve"> </w:t>
            </w:r>
          </w:p>
          <w:p w14:paraId="4B4568BA" w14:textId="77777777" w:rsidR="00BC44C2" w:rsidRDefault="00BC44C2" w:rsidP="00BC44C2">
            <w:pPr>
              <w:pStyle w:val="Table"/>
              <w:tabs>
                <w:tab w:val="clear" w:pos="709"/>
              </w:tabs>
              <w:spacing w:after="0"/>
              <w:ind w:left="0"/>
              <w:jc w:val="center"/>
            </w:pPr>
            <w:r>
              <w:t xml:space="preserve">or </w:t>
            </w:r>
          </w:p>
          <w:p w14:paraId="44A069B4" w14:textId="40CF8EE6" w:rsidR="00676B28" w:rsidRPr="00874C05" w:rsidRDefault="00BC44C2" w:rsidP="00BC44C2">
            <w:pPr>
              <w:pStyle w:val="Table"/>
              <w:tabs>
                <w:tab w:val="clear" w:pos="709"/>
              </w:tabs>
              <w:spacing w:after="0"/>
              <w:ind w:left="0"/>
              <w:jc w:val="center"/>
            </w:pPr>
            <w:r>
              <w:t>Supplier</w:t>
            </w:r>
          </w:p>
        </w:tc>
        <w:tc>
          <w:tcPr>
            <w:tcW w:w="395" w:type="pct"/>
            <w:tcMar>
              <w:top w:w="85" w:type="dxa"/>
              <w:left w:w="85" w:type="dxa"/>
              <w:bottom w:w="85" w:type="dxa"/>
              <w:right w:w="85" w:type="dxa"/>
            </w:tcMar>
          </w:tcPr>
          <w:p w14:paraId="590401AB" w14:textId="77777777" w:rsidR="00676B28" w:rsidRPr="002D4058" w:rsidRDefault="00676B28" w:rsidP="00ED3573">
            <w:pPr>
              <w:pStyle w:val="Table"/>
              <w:tabs>
                <w:tab w:val="clear" w:pos="709"/>
              </w:tabs>
              <w:spacing w:after="0"/>
              <w:ind w:left="0"/>
              <w:jc w:val="center"/>
            </w:pPr>
          </w:p>
        </w:tc>
        <w:tc>
          <w:tcPr>
            <w:tcW w:w="916" w:type="pct"/>
            <w:tcMar>
              <w:top w:w="85" w:type="dxa"/>
              <w:left w:w="85" w:type="dxa"/>
              <w:bottom w:w="85" w:type="dxa"/>
              <w:right w:w="85" w:type="dxa"/>
            </w:tcMar>
          </w:tcPr>
          <w:p w14:paraId="09C0F0D0" w14:textId="77777777" w:rsidR="00676B28" w:rsidRPr="002D4058" w:rsidRDefault="00676B28" w:rsidP="00ED3573">
            <w:pPr>
              <w:pStyle w:val="Table"/>
              <w:tabs>
                <w:tab w:val="clear" w:pos="709"/>
              </w:tabs>
              <w:spacing w:after="0"/>
              <w:ind w:left="0"/>
            </w:pPr>
          </w:p>
        </w:tc>
        <w:tc>
          <w:tcPr>
            <w:tcW w:w="748" w:type="pct"/>
            <w:tcMar>
              <w:top w:w="85" w:type="dxa"/>
              <w:left w:w="85" w:type="dxa"/>
              <w:bottom w:w="85" w:type="dxa"/>
              <w:right w:w="85" w:type="dxa"/>
            </w:tcMar>
          </w:tcPr>
          <w:p w14:paraId="49E3206C" w14:textId="77777777" w:rsidR="00676B28" w:rsidRPr="00874C05" w:rsidRDefault="00676B28" w:rsidP="00ED3573">
            <w:pPr>
              <w:pStyle w:val="Table"/>
              <w:tabs>
                <w:tab w:val="clear" w:pos="709"/>
              </w:tabs>
              <w:spacing w:after="0"/>
              <w:ind w:left="0"/>
              <w:rPr>
                <w:lang w:val="en-US"/>
              </w:rPr>
            </w:pPr>
          </w:p>
        </w:tc>
      </w:tr>
      <w:tr w:rsidR="00676B28" w:rsidRPr="002D4058" w14:paraId="3909EADB" w14:textId="77777777" w:rsidTr="00ED3573">
        <w:trPr>
          <w:cantSplit/>
        </w:trPr>
        <w:tc>
          <w:tcPr>
            <w:tcW w:w="315" w:type="pct"/>
            <w:tcMar>
              <w:top w:w="85" w:type="dxa"/>
              <w:left w:w="85" w:type="dxa"/>
              <w:bottom w:w="85" w:type="dxa"/>
              <w:right w:w="85" w:type="dxa"/>
            </w:tcMar>
          </w:tcPr>
          <w:p w14:paraId="557BB45C" w14:textId="77777777" w:rsidR="00676B28" w:rsidRDefault="00676B28" w:rsidP="00ED3573">
            <w:pPr>
              <w:pStyle w:val="Table"/>
              <w:tabs>
                <w:tab w:val="clear" w:pos="709"/>
              </w:tabs>
              <w:spacing w:after="0"/>
              <w:ind w:left="0"/>
            </w:pPr>
            <w:r>
              <w:t>2.11.</w:t>
            </w:r>
            <w:r w:rsidRPr="00927EF9">
              <w:t>6</w:t>
            </w:r>
          </w:p>
        </w:tc>
        <w:tc>
          <w:tcPr>
            <w:tcW w:w="735" w:type="pct"/>
            <w:tcMar>
              <w:top w:w="85" w:type="dxa"/>
              <w:left w:w="85" w:type="dxa"/>
              <w:bottom w:w="85" w:type="dxa"/>
              <w:right w:w="85" w:type="dxa"/>
            </w:tcMar>
          </w:tcPr>
          <w:p w14:paraId="05C305D7" w14:textId="77777777" w:rsidR="00676B28" w:rsidRDefault="00676B28" w:rsidP="00ED3573">
            <w:pPr>
              <w:pStyle w:val="Table"/>
              <w:tabs>
                <w:tab w:val="clear" w:pos="709"/>
              </w:tabs>
              <w:spacing w:after="120"/>
              <w:ind w:left="0"/>
              <w:rPr>
                <w:lang w:val="en-US"/>
              </w:rPr>
            </w:pPr>
            <w:r w:rsidRPr="00927EF9">
              <w:t>Immediately following 2.</w:t>
            </w:r>
            <w:r>
              <w:t>11</w:t>
            </w:r>
            <w:r w:rsidRPr="00927EF9">
              <w:t>.</w:t>
            </w:r>
            <w:r>
              <w:t>3</w:t>
            </w:r>
          </w:p>
        </w:tc>
        <w:tc>
          <w:tcPr>
            <w:tcW w:w="1460" w:type="pct"/>
            <w:tcMar>
              <w:top w:w="85" w:type="dxa"/>
              <w:left w:w="85" w:type="dxa"/>
              <w:bottom w:w="85" w:type="dxa"/>
              <w:right w:w="85" w:type="dxa"/>
            </w:tcMar>
          </w:tcPr>
          <w:p w14:paraId="25C3C979" w14:textId="77777777" w:rsidR="00676B28" w:rsidRPr="00874C05" w:rsidRDefault="00676B28" w:rsidP="00ED3573">
            <w:pPr>
              <w:pStyle w:val="Table"/>
              <w:tabs>
                <w:tab w:val="clear" w:pos="709"/>
              </w:tabs>
              <w:spacing w:after="0"/>
              <w:ind w:left="0"/>
              <w:rPr>
                <w:lang w:val="en-US"/>
              </w:rPr>
            </w:pPr>
            <w:r>
              <w:t>If Asset Meter</w:t>
            </w:r>
            <w:r w:rsidRPr="00927EF9">
              <w:t xml:space="preserve"> details are valid, </w:t>
            </w:r>
            <w:r>
              <w:t>s</w:t>
            </w:r>
            <w:r w:rsidRPr="00927EF9">
              <w:t>end acceptance notification</w:t>
            </w:r>
            <w:r>
              <w:t>.</w:t>
            </w:r>
          </w:p>
        </w:tc>
        <w:tc>
          <w:tcPr>
            <w:tcW w:w="431" w:type="pct"/>
            <w:tcMar>
              <w:top w:w="85" w:type="dxa"/>
              <w:left w:w="85" w:type="dxa"/>
              <w:bottom w:w="85" w:type="dxa"/>
              <w:right w:w="85" w:type="dxa"/>
            </w:tcMar>
          </w:tcPr>
          <w:p w14:paraId="6314DB8E" w14:textId="77777777" w:rsidR="00676B28" w:rsidRPr="00874C05" w:rsidRDefault="00676B28" w:rsidP="00ED3573">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783AEB92" w14:textId="77777777" w:rsidR="00BC44C2" w:rsidRDefault="00676B28" w:rsidP="00BC44C2">
            <w:pPr>
              <w:pStyle w:val="Table"/>
              <w:tabs>
                <w:tab w:val="clear" w:pos="709"/>
              </w:tabs>
              <w:spacing w:after="0"/>
              <w:ind w:left="0"/>
              <w:jc w:val="center"/>
            </w:pPr>
            <w:r>
              <w:t>AMVLP</w:t>
            </w:r>
            <w:r w:rsidR="00BC44C2">
              <w:t xml:space="preserve"> or </w:t>
            </w:r>
          </w:p>
          <w:p w14:paraId="3237C40F" w14:textId="076C2532" w:rsidR="00676B28" w:rsidRDefault="00BC44C2" w:rsidP="00BC44C2">
            <w:pPr>
              <w:pStyle w:val="Table"/>
              <w:tabs>
                <w:tab w:val="clear" w:pos="709"/>
              </w:tabs>
              <w:spacing w:after="0"/>
              <w:ind w:left="0"/>
              <w:jc w:val="center"/>
            </w:pPr>
            <w:r>
              <w:t>Supplier</w:t>
            </w:r>
          </w:p>
        </w:tc>
        <w:tc>
          <w:tcPr>
            <w:tcW w:w="916" w:type="pct"/>
            <w:tcMar>
              <w:top w:w="85" w:type="dxa"/>
              <w:left w:w="85" w:type="dxa"/>
              <w:bottom w:w="85" w:type="dxa"/>
              <w:right w:w="85" w:type="dxa"/>
            </w:tcMar>
          </w:tcPr>
          <w:p w14:paraId="20693563" w14:textId="77777777" w:rsidR="00676B28" w:rsidRDefault="00676B28" w:rsidP="00ED3573">
            <w:pPr>
              <w:pStyle w:val="Table"/>
              <w:tabs>
                <w:tab w:val="clear" w:pos="709"/>
              </w:tabs>
              <w:spacing w:after="0"/>
              <w:ind w:left="0"/>
            </w:pPr>
            <w:r>
              <w:t>P0305</w:t>
            </w:r>
            <w:r w:rsidRPr="00927EF9">
              <w:t xml:space="preserve"> - </w:t>
            </w:r>
            <w:r>
              <w:t>Confirmation</w:t>
            </w:r>
            <w:r w:rsidRPr="00927EF9">
              <w:t xml:space="preserve"> </w:t>
            </w:r>
            <w:r>
              <w:t xml:space="preserve">of </w:t>
            </w:r>
            <w:r w:rsidRPr="00927EF9">
              <w:t xml:space="preserve">Asset Meter </w:t>
            </w:r>
            <w:r>
              <w:t>Registration</w:t>
            </w:r>
          </w:p>
        </w:tc>
        <w:tc>
          <w:tcPr>
            <w:tcW w:w="748" w:type="pct"/>
            <w:tcMar>
              <w:top w:w="85" w:type="dxa"/>
              <w:left w:w="85" w:type="dxa"/>
              <w:bottom w:w="85" w:type="dxa"/>
              <w:right w:w="85" w:type="dxa"/>
            </w:tcMar>
          </w:tcPr>
          <w:p w14:paraId="7F31EACE" w14:textId="7FAAACCE" w:rsidR="00676B28" w:rsidRPr="00874C05" w:rsidRDefault="00676B28" w:rsidP="00ED3573">
            <w:pPr>
              <w:pStyle w:val="Table"/>
              <w:tabs>
                <w:tab w:val="clear" w:pos="709"/>
              </w:tabs>
              <w:spacing w:after="0"/>
              <w:ind w:left="0"/>
              <w:rPr>
                <w:lang w:val="en-US"/>
              </w:rPr>
            </w:pPr>
            <w:r w:rsidRPr="00927EF9">
              <w:t>Self-Service Gateway</w:t>
            </w:r>
          </w:p>
        </w:tc>
      </w:tr>
      <w:tr w:rsidR="00676B28" w:rsidRPr="002D4058" w14:paraId="29E58472" w14:textId="77777777" w:rsidTr="00ED3573">
        <w:trPr>
          <w:cantSplit/>
        </w:trPr>
        <w:tc>
          <w:tcPr>
            <w:tcW w:w="315" w:type="pct"/>
            <w:tcMar>
              <w:top w:w="85" w:type="dxa"/>
              <w:left w:w="85" w:type="dxa"/>
              <w:bottom w:w="85" w:type="dxa"/>
              <w:right w:w="85" w:type="dxa"/>
            </w:tcMar>
          </w:tcPr>
          <w:p w14:paraId="4C839D83" w14:textId="77777777" w:rsidR="00676B28" w:rsidRPr="002D4058" w:rsidRDefault="00676B28" w:rsidP="00ED3573">
            <w:pPr>
              <w:pStyle w:val="Table"/>
              <w:tabs>
                <w:tab w:val="clear" w:pos="709"/>
              </w:tabs>
              <w:spacing w:after="0"/>
              <w:ind w:left="0"/>
            </w:pPr>
            <w:r>
              <w:t>2.11.7</w:t>
            </w:r>
          </w:p>
        </w:tc>
        <w:tc>
          <w:tcPr>
            <w:tcW w:w="735" w:type="pct"/>
            <w:tcMar>
              <w:top w:w="85" w:type="dxa"/>
              <w:left w:w="85" w:type="dxa"/>
              <w:bottom w:w="85" w:type="dxa"/>
              <w:right w:w="85" w:type="dxa"/>
            </w:tcMar>
          </w:tcPr>
          <w:p w14:paraId="703E8F24" w14:textId="77777777" w:rsidR="00676B28" w:rsidRPr="002D4058" w:rsidRDefault="00676B28" w:rsidP="00ED3573">
            <w:pPr>
              <w:pStyle w:val="Table"/>
              <w:tabs>
                <w:tab w:val="clear" w:pos="709"/>
              </w:tabs>
              <w:spacing w:after="0"/>
              <w:ind w:left="0"/>
            </w:pPr>
            <w:r>
              <w:t>After 2.11.6</w:t>
            </w:r>
          </w:p>
        </w:tc>
        <w:tc>
          <w:tcPr>
            <w:tcW w:w="1460" w:type="pct"/>
            <w:tcMar>
              <w:top w:w="85" w:type="dxa"/>
              <w:left w:w="85" w:type="dxa"/>
              <w:bottom w:w="85" w:type="dxa"/>
              <w:right w:w="85" w:type="dxa"/>
            </w:tcMar>
          </w:tcPr>
          <w:p w14:paraId="2B064F24" w14:textId="77777777" w:rsidR="00676B28" w:rsidRPr="002D4058" w:rsidRDefault="00676B28" w:rsidP="00ED3573">
            <w:pPr>
              <w:pStyle w:val="Table"/>
              <w:tabs>
                <w:tab w:val="clear" w:pos="709"/>
              </w:tabs>
              <w:spacing w:after="0"/>
              <w:ind w:left="0"/>
            </w:pPr>
            <w:r>
              <w:t xml:space="preserve">Asset Meter registration is complete. </w:t>
            </w:r>
          </w:p>
        </w:tc>
        <w:tc>
          <w:tcPr>
            <w:tcW w:w="431" w:type="pct"/>
            <w:tcMar>
              <w:top w:w="85" w:type="dxa"/>
              <w:left w:w="85" w:type="dxa"/>
              <w:bottom w:w="85" w:type="dxa"/>
              <w:right w:w="85" w:type="dxa"/>
            </w:tcMar>
          </w:tcPr>
          <w:p w14:paraId="44B61FA9" w14:textId="203C0F4B" w:rsidR="00DA28A9" w:rsidRDefault="00676B28" w:rsidP="00DA28A9">
            <w:pPr>
              <w:pStyle w:val="Table"/>
              <w:tabs>
                <w:tab w:val="clear" w:pos="709"/>
              </w:tabs>
              <w:spacing w:after="0"/>
              <w:ind w:left="0"/>
              <w:jc w:val="center"/>
            </w:pPr>
            <w:r>
              <w:t>AMVLP</w:t>
            </w:r>
            <w:r w:rsidR="00DA28A9">
              <w:t xml:space="preserve"> </w:t>
            </w:r>
          </w:p>
          <w:p w14:paraId="19E965BF" w14:textId="77777777" w:rsidR="00DA28A9" w:rsidRDefault="00DA28A9" w:rsidP="00DA28A9">
            <w:pPr>
              <w:pStyle w:val="Table"/>
              <w:tabs>
                <w:tab w:val="clear" w:pos="709"/>
              </w:tabs>
              <w:spacing w:after="0"/>
              <w:ind w:left="0"/>
              <w:jc w:val="center"/>
            </w:pPr>
            <w:r>
              <w:t xml:space="preserve">or </w:t>
            </w:r>
          </w:p>
          <w:p w14:paraId="2C16E3AF" w14:textId="29F11193" w:rsidR="00676B28" w:rsidRPr="002D4058" w:rsidDel="00AF5044" w:rsidRDefault="00DA28A9" w:rsidP="00DA28A9">
            <w:pPr>
              <w:pStyle w:val="Table"/>
              <w:tabs>
                <w:tab w:val="clear" w:pos="709"/>
              </w:tabs>
              <w:spacing w:after="0"/>
              <w:ind w:left="0"/>
              <w:jc w:val="center"/>
            </w:pPr>
            <w:r>
              <w:t>Supplier</w:t>
            </w:r>
          </w:p>
        </w:tc>
        <w:tc>
          <w:tcPr>
            <w:tcW w:w="395" w:type="pct"/>
            <w:tcMar>
              <w:top w:w="85" w:type="dxa"/>
              <w:left w:w="85" w:type="dxa"/>
              <w:bottom w:w="85" w:type="dxa"/>
              <w:right w:w="85" w:type="dxa"/>
            </w:tcMar>
          </w:tcPr>
          <w:p w14:paraId="05296E9E" w14:textId="77777777" w:rsidR="00676B28" w:rsidRPr="002D4058" w:rsidRDefault="00676B28" w:rsidP="00ED3573">
            <w:pPr>
              <w:pStyle w:val="Table"/>
              <w:tabs>
                <w:tab w:val="clear" w:pos="709"/>
              </w:tabs>
              <w:spacing w:after="0"/>
              <w:ind w:left="0"/>
              <w:jc w:val="center"/>
            </w:pPr>
          </w:p>
        </w:tc>
        <w:tc>
          <w:tcPr>
            <w:tcW w:w="916" w:type="pct"/>
            <w:tcMar>
              <w:top w:w="85" w:type="dxa"/>
              <w:left w:w="85" w:type="dxa"/>
              <w:bottom w:w="85" w:type="dxa"/>
              <w:right w:w="85" w:type="dxa"/>
            </w:tcMar>
          </w:tcPr>
          <w:p w14:paraId="21856629" w14:textId="77777777" w:rsidR="00676B28" w:rsidRPr="002D4058" w:rsidRDefault="00676B28" w:rsidP="00ED3573">
            <w:pPr>
              <w:pStyle w:val="Table"/>
              <w:tabs>
                <w:tab w:val="clear" w:pos="709"/>
              </w:tabs>
              <w:spacing w:after="0"/>
              <w:ind w:left="0"/>
            </w:pPr>
          </w:p>
        </w:tc>
        <w:tc>
          <w:tcPr>
            <w:tcW w:w="748" w:type="pct"/>
            <w:tcMar>
              <w:top w:w="85" w:type="dxa"/>
              <w:left w:w="85" w:type="dxa"/>
              <w:bottom w:w="85" w:type="dxa"/>
              <w:right w:w="85" w:type="dxa"/>
            </w:tcMar>
          </w:tcPr>
          <w:p w14:paraId="15AD06AB" w14:textId="77777777" w:rsidR="00676B28" w:rsidRPr="002D4058" w:rsidRDefault="00676B28" w:rsidP="00ED3573">
            <w:pPr>
              <w:pStyle w:val="Table"/>
              <w:tabs>
                <w:tab w:val="clear" w:pos="709"/>
              </w:tabs>
              <w:spacing w:after="0"/>
              <w:ind w:left="0"/>
              <w:rPr>
                <w:lang w:val="en-US"/>
              </w:rPr>
            </w:pPr>
          </w:p>
        </w:tc>
      </w:tr>
      <w:tr w:rsidR="00676B28" w:rsidRPr="002D4058" w14:paraId="11483410" w14:textId="77777777" w:rsidTr="00ED3573">
        <w:trPr>
          <w:cantSplit/>
        </w:trPr>
        <w:tc>
          <w:tcPr>
            <w:tcW w:w="315" w:type="pct"/>
            <w:tcMar>
              <w:top w:w="85" w:type="dxa"/>
              <w:left w:w="85" w:type="dxa"/>
              <w:bottom w:w="85" w:type="dxa"/>
              <w:right w:w="85" w:type="dxa"/>
            </w:tcMar>
          </w:tcPr>
          <w:p w14:paraId="6516D756" w14:textId="77777777" w:rsidR="00676B28" w:rsidRDefault="00676B28" w:rsidP="00ED3573">
            <w:pPr>
              <w:pStyle w:val="Table"/>
              <w:tabs>
                <w:tab w:val="clear" w:pos="709"/>
              </w:tabs>
              <w:spacing w:after="0"/>
              <w:ind w:left="0"/>
            </w:pPr>
            <w:r>
              <w:t>2.11.8</w:t>
            </w:r>
          </w:p>
        </w:tc>
        <w:tc>
          <w:tcPr>
            <w:tcW w:w="735" w:type="pct"/>
            <w:tcMar>
              <w:top w:w="85" w:type="dxa"/>
              <w:left w:w="85" w:type="dxa"/>
              <w:bottom w:w="85" w:type="dxa"/>
              <w:right w:w="85" w:type="dxa"/>
            </w:tcMar>
          </w:tcPr>
          <w:p w14:paraId="384FFAD9" w14:textId="77777777" w:rsidR="00676B28" w:rsidRDefault="00676B28" w:rsidP="00ED3573">
            <w:pPr>
              <w:pStyle w:val="Table"/>
              <w:tabs>
                <w:tab w:val="clear" w:pos="709"/>
              </w:tabs>
              <w:spacing w:after="0"/>
              <w:ind w:left="0"/>
            </w:pPr>
            <w:r>
              <w:t>After 2.11.7</w:t>
            </w:r>
          </w:p>
        </w:tc>
        <w:tc>
          <w:tcPr>
            <w:tcW w:w="1460" w:type="pct"/>
            <w:tcMar>
              <w:top w:w="85" w:type="dxa"/>
              <w:left w:w="85" w:type="dxa"/>
              <w:bottom w:w="85" w:type="dxa"/>
              <w:right w:w="85" w:type="dxa"/>
            </w:tcMar>
          </w:tcPr>
          <w:p w14:paraId="5F69828F" w14:textId="51B44CE0" w:rsidR="00DA28A9" w:rsidRDefault="00DA28A9" w:rsidP="00DA28A9">
            <w:pPr>
              <w:pStyle w:val="Table"/>
              <w:tabs>
                <w:tab w:val="clear" w:pos="709"/>
              </w:tabs>
              <w:spacing w:after="0"/>
              <w:ind w:left="0"/>
            </w:pPr>
            <w:r>
              <w:t>AMVLPs p</w:t>
            </w:r>
            <w:r w:rsidR="00676B28">
              <w:t>roceed to Section 2.1A to allocate AMSID Pair(s) to a Secondary BM Unit.</w:t>
            </w:r>
            <w:r>
              <w:t xml:space="preserve"> </w:t>
            </w:r>
          </w:p>
          <w:p w14:paraId="6DC289A7" w14:textId="77777777" w:rsidR="00DA28A9" w:rsidRDefault="00DA28A9" w:rsidP="00DA28A9">
            <w:pPr>
              <w:pStyle w:val="Table"/>
              <w:tabs>
                <w:tab w:val="clear" w:pos="709"/>
              </w:tabs>
              <w:spacing w:after="0"/>
              <w:ind w:left="0"/>
            </w:pPr>
          </w:p>
          <w:p w14:paraId="6F57334A" w14:textId="5B27C679" w:rsidR="00676B28" w:rsidRDefault="00DA28A9" w:rsidP="00DA28A9">
            <w:pPr>
              <w:pStyle w:val="Table"/>
              <w:tabs>
                <w:tab w:val="clear" w:pos="709"/>
              </w:tabs>
              <w:spacing w:after="0"/>
              <w:ind w:left="0"/>
            </w:pPr>
            <w:r>
              <w:t>Suppliers proceed to Section 2.15 to include AMSID Pair(s) in an EMR AMSID Declaration.</w:t>
            </w:r>
          </w:p>
        </w:tc>
        <w:tc>
          <w:tcPr>
            <w:tcW w:w="431" w:type="pct"/>
            <w:tcMar>
              <w:top w:w="85" w:type="dxa"/>
              <w:left w:w="85" w:type="dxa"/>
              <w:bottom w:w="85" w:type="dxa"/>
              <w:right w:w="85" w:type="dxa"/>
            </w:tcMar>
          </w:tcPr>
          <w:p w14:paraId="650720CB" w14:textId="77777777" w:rsidR="00DA28A9" w:rsidRDefault="00676B28" w:rsidP="00DA28A9">
            <w:pPr>
              <w:pStyle w:val="Table"/>
              <w:tabs>
                <w:tab w:val="clear" w:pos="709"/>
              </w:tabs>
              <w:spacing w:after="0"/>
              <w:ind w:left="0"/>
              <w:jc w:val="center"/>
            </w:pPr>
            <w:r>
              <w:t>AMVLP</w:t>
            </w:r>
          </w:p>
          <w:p w14:paraId="5D81F41F" w14:textId="77777777" w:rsidR="00DA28A9" w:rsidRDefault="00DA28A9" w:rsidP="00DA28A9">
            <w:pPr>
              <w:pStyle w:val="Table"/>
              <w:tabs>
                <w:tab w:val="clear" w:pos="709"/>
              </w:tabs>
              <w:spacing w:after="0"/>
              <w:ind w:left="0"/>
              <w:jc w:val="center"/>
            </w:pPr>
          </w:p>
          <w:p w14:paraId="5D7F2413" w14:textId="77777777" w:rsidR="00DA28A9" w:rsidRDefault="00DA28A9" w:rsidP="00DA28A9">
            <w:pPr>
              <w:pStyle w:val="Table"/>
              <w:tabs>
                <w:tab w:val="clear" w:pos="709"/>
              </w:tabs>
              <w:spacing w:after="0"/>
              <w:ind w:left="0"/>
              <w:jc w:val="center"/>
            </w:pPr>
            <w:r>
              <w:t>or</w:t>
            </w:r>
          </w:p>
          <w:p w14:paraId="7197CC6F" w14:textId="77777777" w:rsidR="00DA28A9" w:rsidRDefault="00DA28A9" w:rsidP="00DA28A9">
            <w:pPr>
              <w:pStyle w:val="Table"/>
              <w:tabs>
                <w:tab w:val="clear" w:pos="709"/>
              </w:tabs>
              <w:spacing w:after="0"/>
              <w:ind w:left="0"/>
              <w:jc w:val="center"/>
            </w:pPr>
            <w:r>
              <w:t xml:space="preserve"> </w:t>
            </w:r>
          </w:p>
          <w:p w14:paraId="7F57A3A0" w14:textId="678AAEDD" w:rsidR="00676B28" w:rsidRDefault="00DA28A9" w:rsidP="00DA28A9">
            <w:pPr>
              <w:pStyle w:val="Table"/>
              <w:tabs>
                <w:tab w:val="clear" w:pos="709"/>
              </w:tabs>
              <w:spacing w:after="0"/>
              <w:ind w:left="0"/>
              <w:jc w:val="center"/>
            </w:pPr>
            <w:r>
              <w:t>Supplier</w:t>
            </w:r>
          </w:p>
        </w:tc>
        <w:tc>
          <w:tcPr>
            <w:tcW w:w="395" w:type="pct"/>
            <w:tcMar>
              <w:top w:w="85" w:type="dxa"/>
              <w:left w:w="85" w:type="dxa"/>
              <w:bottom w:w="85" w:type="dxa"/>
              <w:right w:w="85" w:type="dxa"/>
            </w:tcMar>
          </w:tcPr>
          <w:p w14:paraId="602D3A2B" w14:textId="77777777" w:rsidR="00676B28" w:rsidRPr="002D4058" w:rsidRDefault="00676B28" w:rsidP="00ED3573">
            <w:pPr>
              <w:pStyle w:val="Table"/>
              <w:tabs>
                <w:tab w:val="clear" w:pos="709"/>
              </w:tabs>
              <w:spacing w:after="0"/>
              <w:ind w:left="0"/>
              <w:jc w:val="center"/>
            </w:pPr>
          </w:p>
        </w:tc>
        <w:tc>
          <w:tcPr>
            <w:tcW w:w="916" w:type="pct"/>
            <w:tcMar>
              <w:top w:w="85" w:type="dxa"/>
              <w:left w:w="85" w:type="dxa"/>
              <w:bottom w:w="85" w:type="dxa"/>
              <w:right w:w="85" w:type="dxa"/>
            </w:tcMar>
          </w:tcPr>
          <w:p w14:paraId="421D6601" w14:textId="77777777" w:rsidR="00676B28" w:rsidRPr="002D4058" w:rsidRDefault="00676B28" w:rsidP="00ED3573">
            <w:pPr>
              <w:pStyle w:val="Table"/>
              <w:tabs>
                <w:tab w:val="clear" w:pos="709"/>
              </w:tabs>
              <w:spacing w:after="0"/>
              <w:ind w:left="0"/>
            </w:pPr>
          </w:p>
        </w:tc>
        <w:tc>
          <w:tcPr>
            <w:tcW w:w="748" w:type="pct"/>
            <w:tcMar>
              <w:top w:w="85" w:type="dxa"/>
              <w:left w:w="85" w:type="dxa"/>
              <w:bottom w:w="85" w:type="dxa"/>
              <w:right w:w="85" w:type="dxa"/>
            </w:tcMar>
          </w:tcPr>
          <w:p w14:paraId="7CDEFACB" w14:textId="77777777" w:rsidR="00676B28" w:rsidRPr="002D4058" w:rsidRDefault="00676B28" w:rsidP="00ED3573">
            <w:pPr>
              <w:pStyle w:val="Table"/>
              <w:tabs>
                <w:tab w:val="clear" w:pos="709"/>
              </w:tabs>
              <w:spacing w:after="0"/>
              <w:ind w:left="0"/>
              <w:rPr>
                <w:lang w:val="en-US"/>
              </w:rPr>
            </w:pPr>
          </w:p>
        </w:tc>
      </w:tr>
    </w:tbl>
    <w:p w14:paraId="098FC9EC" w14:textId="2930717E" w:rsidR="00D808E3" w:rsidRDefault="00D808E3" w:rsidP="008B688F">
      <w:pPr>
        <w:tabs>
          <w:tab w:val="clear" w:pos="709"/>
        </w:tabs>
        <w:spacing w:after="0"/>
        <w:ind w:left="0"/>
        <w:jc w:val="left"/>
        <w:rPr>
          <w:sz w:val="20"/>
          <w:szCs w:val="20"/>
        </w:rPr>
      </w:pPr>
    </w:p>
    <w:p w14:paraId="583E2D99" w14:textId="75442C6F" w:rsidR="007A2610" w:rsidRDefault="007A2610" w:rsidP="007A2610">
      <w:pPr>
        <w:pStyle w:val="Heading2"/>
        <w:pageBreakBefore/>
        <w:spacing w:before="0"/>
        <w:ind w:left="851" w:hanging="851"/>
      </w:pPr>
      <w:bookmarkStart w:id="125" w:name="_Toc109217282"/>
      <w:r>
        <w:lastRenderedPageBreak/>
        <w:t xml:space="preserve"> </w:t>
      </w:r>
      <w:bookmarkStart w:id="126" w:name="_Toc165554467"/>
      <w:r>
        <w:t>2.12 BM Unit Allocation Baselining Detail</w:t>
      </w:r>
      <w:bookmarkEnd w:id="125"/>
      <w:bookmarkEnd w:id="126"/>
    </w:p>
    <w:p w14:paraId="64682A3C" w14:textId="77777777" w:rsidR="007A2610" w:rsidRDefault="007A2610" w:rsidP="007A2610">
      <w:pPr>
        <w:ind w:left="0"/>
      </w:pPr>
      <w:r>
        <w:t>Where a Lead Party registers a Secondary BM Unit or Additional BM Unit as a Baselined BM Unit, any MSID Pairs or AMSID Pairs already allocated to that BM Unit will default to a Baseline Indicator of “S” (indicating that the Lead Party will include them in the Submitted Expected Volume for that BM Unit). Where the Lead Party requires the expected volumes for an MSID Pair or AMSID Pair to be created via the Baselining Methodology, it must register each such MSID Pair or AMSID Pair for Baselining (updating the Baseline Indicator to “B”).</w:t>
      </w:r>
    </w:p>
    <w:p w14:paraId="0B292FF8" w14:textId="77777777" w:rsidR="007A2610" w:rsidRDefault="007A2610" w:rsidP="007A2610">
      <w:pPr>
        <w:ind w:left="0"/>
      </w:pPr>
      <w:r>
        <w:t>Where there may be insufficient demand data to calculate an MSID Baseline Value and the Lead Party may not be confident in their own ability to forecast expected usage (within the Submitted Expected Volume), the Lead Party can register MSID Pairs or AMSID Pairs to be inactive (Baseline Indicator of “I”).</w:t>
      </w:r>
    </w:p>
    <w:p w14:paraId="4621ED59" w14:textId="1A44934B" w:rsidR="007A2610" w:rsidRDefault="007A2610" w:rsidP="007A2610">
      <w:pPr>
        <w:ind w:left="0"/>
      </w:pPr>
      <w:r>
        <w:t xml:space="preserve">This process applies to VLPs and Suppliers (for MSID Pairs), and AMVLPs (for </w:t>
      </w:r>
      <w:r w:rsidR="00DA28A9">
        <w:t xml:space="preserve">MSID Pairs and </w:t>
      </w:r>
      <w:r>
        <w:t>AMSID Pairs).</w:t>
      </w:r>
    </w:p>
    <w:tbl>
      <w:tblPr>
        <w:tblStyle w:val="TableGrid"/>
        <w:tblW w:w="5000" w:type="pct"/>
        <w:tblLook w:val="01E0" w:firstRow="1" w:lastRow="1" w:firstColumn="1" w:lastColumn="1" w:noHBand="0" w:noVBand="0"/>
      </w:tblPr>
      <w:tblGrid>
        <w:gridCol w:w="992"/>
        <w:gridCol w:w="2301"/>
        <w:gridCol w:w="4302"/>
        <w:gridCol w:w="1086"/>
        <w:gridCol w:w="1273"/>
        <w:gridCol w:w="2653"/>
        <w:gridCol w:w="1385"/>
      </w:tblGrid>
      <w:tr w:rsidR="007A2610" w:rsidRPr="00874C05" w14:paraId="53CC10D4" w14:textId="77777777" w:rsidTr="00DD2122">
        <w:trPr>
          <w:cantSplit/>
          <w:tblHeader/>
        </w:trPr>
        <w:tc>
          <w:tcPr>
            <w:tcW w:w="354" w:type="pct"/>
            <w:shd w:val="clear" w:color="91B8D1" w:fill="auto"/>
            <w:tcMar>
              <w:top w:w="85" w:type="dxa"/>
              <w:left w:w="85" w:type="dxa"/>
              <w:bottom w:w="85" w:type="dxa"/>
              <w:right w:w="85" w:type="dxa"/>
            </w:tcMar>
          </w:tcPr>
          <w:p w14:paraId="1E9B4846" w14:textId="77777777" w:rsidR="007A2610" w:rsidRPr="00874C05" w:rsidRDefault="007A2610" w:rsidP="00DD2122">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46307035" w14:textId="77777777" w:rsidR="007A2610" w:rsidRPr="00874C05" w:rsidRDefault="007A2610" w:rsidP="00DD2122">
            <w:pPr>
              <w:tabs>
                <w:tab w:val="clear" w:pos="709"/>
              </w:tabs>
              <w:spacing w:after="0"/>
              <w:ind w:left="0"/>
              <w:jc w:val="center"/>
              <w:rPr>
                <w:b/>
                <w:sz w:val="20"/>
                <w:szCs w:val="20"/>
              </w:rPr>
            </w:pPr>
            <w:r w:rsidRPr="00874C05">
              <w:rPr>
                <w:b/>
                <w:sz w:val="20"/>
                <w:szCs w:val="20"/>
              </w:rPr>
              <w:t>WHEN</w:t>
            </w:r>
          </w:p>
        </w:tc>
        <w:tc>
          <w:tcPr>
            <w:tcW w:w="1537" w:type="pct"/>
            <w:shd w:val="clear" w:color="91B8D1" w:fill="auto"/>
            <w:tcMar>
              <w:top w:w="85" w:type="dxa"/>
              <w:left w:w="85" w:type="dxa"/>
              <w:bottom w:w="85" w:type="dxa"/>
              <w:right w:w="85" w:type="dxa"/>
            </w:tcMar>
          </w:tcPr>
          <w:p w14:paraId="4B4D85BB" w14:textId="77777777" w:rsidR="007A2610" w:rsidRPr="00874C05" w:rsidRDefault="007A2610" w:rsidP="00DD2122">
            <w:pPr>
              <w:tabs>
                <w:tab w:val="clear" w:pos="709"/>
              </w:tabs>
              <w:spacing w:after="0"/>
              <w:ind w:left="0"/>
              <w:jc w:val="center"/>
              <w:rPr>
                <w:b/>
                <w:sz w:val="20"/>
                <w:szCs w:val="20"/>
              </w:rPr>
            </w:pPr>
            <w:r w:rsidRPr="00874C05">
              <w:rPr>
                <w:b/>
                <w:sz w:val="20"/>
                <w:szCs w:val="20"/>
              </w:rPr>
              <w:t>ACTION</w:t>
            </w:r>
          </w:p>
        </w:tc>
        <w:tc>
          <w:tcPr>
            <w:tcW w:w="388" w:type="pct"/>
            <w:shd w:val="clear" w:color="91B8D1" w:fill="auto"/>
            <w:tcMar>
              <w:top w:w="85" w:type="dxa"/>
              <w:left w:w="85" w:type="dxa"/>
              <w:bottom w:w="85" w:type="dxa"/>
              <w:right w:w="85" w:type="dxa"/>
            </w:tcMar>
          </w:tcPr>
          <w:p w14:paraId="78104706" w14:textId="77777777" w:rsidR="007A2610" w:rsidRPr="00874C05" w:rsidRDefault="007A2610" w:rsidP="00DD2122">
            <w:pPr>
              <w:tabs>
                <w:tab w:val="clear" w:pos="709"/>
              </w:tabs>
              <w:spacing w:after="0"/>
              <w:ind w:left="0"/>
              <w:jc w:val="center"/>
              <w:rPr>
                <w:b/>
                <w:sz w:val="20"/>
                <w:szCs w:val="20"/>
              </w:rPr>
            </w:pPr>
            <w:r w:rsidRPr="00874C05">
              <w:rPr>
                <w:b/>
                <w:sz w:val="20"/>
                <w:szCs w:val="20"/>
              </w:rPr>
              <w:t>FROM</w:t>
            </w:r>
          </w:p>
        </w:tc>
        <w:tc>
          <w:tcPr>
            <w:tcW w:w="455" w:type="pct"/>
            <w:shd w:val="clear" w:color="91B8D1" w:fill="auto"/>
            <w:tcMar>
              <w:top w:w="85" w:type="dxa"/>
              <w:left w:w="85" w:type="dxa"/>
              <w:bottom w:w="85" w:type="dxa"/>
              <w:right w:w="85" w:type="dxa"/>
            </w:tcMar>
          </w:tcPr>
          <w:p w14:paraId="2381A732" w14:textId="77777777" w:rsidR="007A2610" w:rsidRPr="00874C05" w:rsidRDefault="007A2610" w:rsidP="00DD2122">
            <w:pPr>
              <w:tabs>
                <w:tab w:val="clear" w:pos="709"/>
              </w:tabs>
              <w:spacing w:after="0"/>
              <w:ind w:left="0"/>
              <w:jc w:val="center"/>
              <w:rPr>
                <w:b/>
                <w:sz w:val="20"/>
                <w:szCs w:val="20"/>
              </w:rPr>
            </w:pPr>
            <w:r w:rsidRPr="00874C05">
              <w:rPr>
                <w:b/>
                <w:sz w:val="20"/>
                <w:szCs w:val="20"/>
              </w:rPr>
              <w:t>TO</w:t>
            </w:r>
          </w:p>
        </w:tc>
        <w:tc>
          <w:tcPr>
            <w:tcW w:w="948" w:type="pct"/>
            <w:shd w:val="clear" w:color="91B8D1" w:fill="auto"/>
            <w:tcMar>
              <w:top w:w="85" w:type="dxa"/>
              <w:left w:w="85" w:type="dxa"/>
              <w:bottom w:w="85" w:type="dxa"/>
              <w:right w:w="85" w:type="dxa"/>
            </w:tcMar>
          </w:tcPr>
          <w:p w14:paraId="3FF7DFF0" w14:textId="77777777" w:rsidR="007A2610" w:rsidRPr="00874C05" w:rsidRDefault="007A2610" w:rsidP="00DD2122">
            <w:pPr>
              <w:tabs>
                <w:tab w:val="clear" w:pos="709"/>
              </w:tabs>
              <w:spacing w:after="0"/>
              <w:ind w:left="0"/>
              <w:jc w:val="center"/>
              <w:rPr>
                <w:b/>
                <w:sz w:val="20"/>
                <w:szCs w:val="20"/>
              </w:rPr>
            </w:pPr>
            <w:r w:rsidRPr="00874C05">
              <w:rPr>
                <w:b/>
                <w:sz w:val="20"/>
                <w:szCs w:val="20"/>
              </w:rPr>
              <w:t>INFORMATION REQUIRED</w:t>
            </w:r>
          </w:p>
        </w:tc>
        <w:tc>
          <w:tcPr>
            <w:tcW w:w="495" w:type="pct"/>
            <w:shd w:val="clear" w:color="91B8D1" w:fill="auto"/>
            <w:tcMar>
              <w:top w:w="85" w:type="dxa"/>
              <w:left w:w="85" w:type="dxa"/>
              <w:bottom w:w="85" w:type="dxa"/>
              <w:right w:w="85" w:type="dxa"/>
            </w:tcMar>
          </w:tcPr>
          <w:p w14:paraId="2356CB90" w14:textId="77777777" w:rsidR="007A2610" w:rsidRPr="00874C05" w:rsidRDefault="007A2610" w:rsidP="00DD2122">
            <w:pPr>
              <w:tabs>
                <w:tab w:val="clear" w:pos="709"/>
              </w:tabs>
              <w:spacing w:after="0"/>
              <w:ind w:left="0"/>
              <w:jc w:val="center"/>
              <w:rPr>
                <w:b/>
                <w:sz w:val="20"/>
                <w:szCs w:val="20"/>
              </w:rPr>
            </w:pPr>
            <w:r w:rsidRPr="00874C05">
              <w:rPr>
                <w:b/>
                <w:sz w:val="20"/>
                <w:szCs w:val="20"/>
              </w:rPr>
              <w:t>METHOD</w:t>
            </w:r>
          </w:p>
        </w:tc>
      </w:tr>
      <w:tr w:rsidR="007A2610" w:rsidRPr="00874C05" w14:paraId="2D41FB18" w14:textId="77777777" w:rsidTr="00DD2122">
        <w:trPr>
          <w:cantSplit/>
        </w:trPr>
        <w:tc>
          <w:tcPr>
            <w:tcW w:w="354" w:type="pct"/>
            <w:tcMar>
              <w:top w:w="85" w:type="dxa"/>
              <w:left w:w="85" w:type="dxa"/>
              <w:bottom w:w="85" w:type="dxa"/>
              <w:right w:w="85" w:type="dxa"/>
            </w:tcMar>
          </w:tcPr>
          <w:p w14:paraId="56AE73B9" w14:textId="77777777" w:rsidR="007A2610" w:rsidRPr="00874C05" w:rsidRDefault="007A2610" w:rsidP="00DD2122">
            <w:pPr>
              <w:pStyle w:val="Table"/>
              <w:tabs>
                <w:tab w:val="clear" w:pos="709"/>
              </w:tabs>
              <w:spacing w:after="0"/>
              <w:ind w:left="0"/>
            </w:pPr>
            <w:r w:rsidRPr="00874C05">
              <w:t>2.1</w:t>
            </w:r>
            <w:r>
              <w:t>2</w:t>
            </w:r>
            <w:r w:rsidRPr="00874C05">
              <w:t>.1</w:t>
            </w:r>
          </w:p>
        </w:tc>
        <w:tc>
          <w:tcPr>
            <w:tcW w:w="822" w:type="pct"/>
            <w:tcMar>
              <w:top w:w="85" w:type="dxa"/>
              <w:left w:w="85" w:type="dxa"/>
              <w:bottom w:w="85" w:type="dxa"/>
              <w:right w:w="85" w:type="dxa"/>
            </w:tcMar>
          </w:tcPr>
          <w:p w14:paraId="7D9A70D2" w14:textId="77777777" w:rsidR="007A2610" w:rsidRPr="00874C05" w:rsidRDefault="007A2610" w:rsidP="00DD2122">
            <w:pPr>
              <w:pStyle w:val="Table"/>
              <w:tabs>
                <w:tab w:val="clear" w:pos="709"/>
              </w:tabs>
              <w:spacing w:after="0"/>
              <w:rPr>
                <w:lang w:val="en-US"/>
              </w:rPr>
            </w:pPr>
            <w:r>
              <w:rPr>
                <w:lang w:val="en-US"/>
              </w:rPr>
              <w:t>By 23:59 on the Settlement Day before it becomes effective.</w:t>
            </w:r>
          </w:p>
        </w:tc>
        <w:tc>
          <w:tcPr>
            <w:tcW w:w="1537" w:type="pct"/>
            <w:tcMar>
              <w:top w:w="85" w:type="dxa"/>
              <w:left w:w="85" w:type="dxa"/>
              <w:bottom w:w="85" w:type="dxa"/>
              <w:right w:w="85" w:type="dxa"/>
            </w:tcMar>
          </w:tcPr>
          <w:p w14:paraId="28E728B8" w14:textId="77777777" w:rsidR="007A2610" w:rsidRDefault="007A2610" w:rsidP="00DD2122">
            <w:pPr>
              <w:pStyle w:val="Table"/>
              <w:tabs>
                <w:tab w:val="clear" w:pos="709"/>
              </w:tabs>
              <w:spacing w:after="0"/>
              <w:ind w:left="0"/>
              <w:rPr>
                <w:lang w:val="en-US"/>
              </w:rPr>
            </w:pPr>
            <w:r>
              <w:rPr>
                <w:lang w:val="en-US"/>
              </w:rPr>
              <w:t xml:space="preserve">Send the Baselined MSID Pairs or AMSID Pairs </w:t>
            </w:r>
          </w:p>
          <w:p w14:paraId="4711DB35" w14:textId="77777777" w:rsidR="007A2610" w:rsidRDefault="007A2610" w:rsidP="00DD2122">
            <w:pPr>
              <w:pStyle w:val="Table"/>
              <w:tabs>
                <w:tab w:val="clear" w:pos="709"/>
              </w:tabs>
              <w:spacing w:after="0"/>
              <w:ind w:left="0"/>
              <w:rPr>
                <w:lang w:val="en-US"/>
              </w:rPr>
            </w:pPr>
          </w:p>
          <w:p w14:paraId="13135B38" w14:textId="77777777" w:rsidR="007A2610" w:rsidRDefault="007A2610" w:rsidP="00DD2122">
            <w:pPr>
              <w:pStyle w:val="Table"/>
              <w:tabs>
                <w:tab w:val="clear" w:pos="709"/>
              </w:tabs>
              <w:spacing w:after="0"/>
              <w:ind w:left="0"/>
              <w:rPr>
                <w:lang w:val="en-US"/>
              </w:rPr>
            </w:pPr>
            <w:r>
              <w:rPr>
                <w:lang w:val="en-US"/>
              </w:rPr>
              <w:t>Send Inactive MSID Pairs</w:t>
            </w:r>
          </w:p>
          <w:p w14:paraId="689F3A73" w14:textId="77777777" w:rsidR="007A2610" w:rsidRDefault="007A2610" w:rsidP="00DD2122">
            <w:pPr>
              <w:pStyle w:val="Table"/>
              <w:tabs>
                <w:tab w:val="clear" w:pos="709"/>
              </w:tabs>
              <w:spacing w:after="0"/>
              <w:ind w:left="0"/>
              <w:rPr>
                <w:lang w:val="en-US"/>
              </w:rPr>
            </w:pPr>
          </w:p>
          <w:p w14:paraId="3F923614" w14:textId="77777777" w:rsidR="007A2610" w:rsidRPr="00874C05" w:rsidRDefault="007A2610" w:rsidP="00DD2122">
            <w:pPr>
              <w:pStyle w:val="Table"/>
              <w:tabs>
                <w:tab w:val="clear" w:pos="709"/>
              </w:tabs>
              <w:spacing w:after="0"/>
              <w:ind w:left="0"/>
            </w:pPr>
          </w:p>
        </w:tc>
        <w:tc>
          <w:tcPr>
            <w:tcW w:w="388" w:type="pct"/>
            <w:tcMar>
              <w:top w:w="85" w:type="dxa"/>
              <w:left w:w="85" w:type="dxa"/>
              <w:bottom w:w="85" w:type="dxa"/>
              <w:right w:w="85" w:type="dxa"/>
            </w:tcMar>
          </w:tcPr>
          <w:p w14:paraId="6731711C" w14:textId="77777777" w:rsidR="007A2610" w:rsidRPr="00874C05" w:rsidRDefault="007A2610" w:rsidP="00DD2122">
            <w:pPr>
              <w:pStyle w:val="Table"/>
              <w:tabs>
                <w:tab w:val="clear" w:pos="709"/>
              </w:tabs>
              <w:spacing w:after="0"/>
            </w:pPr>
            <w:r>
              <w:t>Lead Party</w:t>
            </w:r>
          </w:p>
        </w:tc>
        <w:tc>
          <w:tcPr>
            <w:tcW w:w="455" w:type="pct"/>
            <w:tcMar>
              <w:top w:w="85" w:type="dxa"/>
              <w:left w:w="85" w:type="dxa"/>
              <w:bottom w:w="85" w:type="dxa"/>
              <w:right w:w="85" w:type="dxa"/>
            </w:tcMar>
          </w:tcPr>
          <w:p w14:paraId="6ECD22D3" w14:textId="77777777" w:rsidR="007A2610" w:rsidRPr="00874C05" w:rsidRDefault="007A2610" w:rsidP="00DD2122">
            <w:pPr>
              <w:pStyle w:val="Table"/>
              <w:tabs>
                <w:tab w:val="clear" w:pos="709"/>
              </w:tabs>
              <w:spacing w:after="0"/>
              <w:ind w:left="0"/>
            </w:pPr>
            <w:r w:rsidRPr="00874C05">
              <w:t>SVAA</w:t>
            </w:r>
          </w:p>
        </w:tc>
        <w:tc>
          <w:tcPr>
            <w:tcW w:w="948" w:type="pct"/>
            <w:tcMar>
              <w:top w:w="85" w:type="dxa"/>
              <w:left w:w="85" w:type="dxa"/>
              <w:bottom w:w="85" w:type="dxa"/>
              <w:right w:w="85" w:type="dxa"/>
            </w:tcMar>
          </w:tcPr>
          <w:p w14:paraId="4EBDE8D2" w14:textId="77777777" w:rsidR="007A2610" w:rsidRPr="00874C05" w:rsidRDefault="007A2610" w:rsidP="00DD2122">
            <w:pPr>
              <w:pStyle w:val="Table"/>
              <w:tabs>
                <w:tab w:val="clear" w:pos="709"/>
              </w:tabs>
              <w:spacing w:after="0"/>
            </w:pPr>
            <w:r w:rsidRPr="00874C05">
              <w:t>P0</w:t>
            </w:r>
            <w:r>
              <w:t>326</w:t>
            </w:r>
            <w:r w:rsidRPr="00874C05">
              <w:t xml:space="preserve"> –</w:t>
            </w:r>
            <w:r>
              <w:t>BM Unit Allocation Baselining Detail</w:t>
            </w:r>
          </w:p>
        </w:tc>
        <w:tc>
          <w:tcPr>
            <w:tcW w:w="495" w:type="pct"/>
            <w:tcMar>
              <w:top w:w="85" w:type="dxa"/>
              <w:left w:w="85" w:type="dxa"/>
              <w:bottom w:w="85" w:type="dxa"/>
              <w:right w:w="85" w:type="dxa"/>
            </w:tcMar>
          </w:tcPr>
          <w:p w14:paraId="669996FB" w14:textId="77777777" w:rsidR="007A2610" w:rsidRPr="00874C05" w:rsidRDefault="007A2610" w:rsidP="00DD2122">
            <w:pPr>
              <w:pStyle w:val="Table"/>
              <w:tabs>
                <w:tab w:val="clear" w:pos="709"/>
              </w:tabs>
              <w:spacing w:after="0"/>
            </w:pPr>
            <w:r w:rsidRPr="00874C05">
              <w:rPr>
                <w:lang w:val="en-US"/>
              </w:rPr>
              <w:t>Self-Service Gateway or other method, as agreed.</w:t>
            </w:r>
          </w:p>
        </w:tc>
      </w:tr>
      <w:tr w:rsidR="007A2610" w:rsidRPr="00874C05" w14:paraId="6B1C3B1D" w14:textId="77777777" w:rsidTr="00DD2122">
        <w:trPr>
          <w:cantSplit/>
        </w:trPr>
        <w:tc>
          <w:tcPr>
            <w:tcW w:w="354" w:type="pct"/>
            <w:tcMar>
              <w:top w:w="85" w:type="dxa"/>
              <w:left w:w="85" w:type="dxa"/>
              <w:bottom w:w="85" w:type="dxa"/>
              <w:right w:w="85" w:type="dxa"/>
            </w:tcMar>
          </w:tcPr>
          <w:p w14:paraId="574A8E60" w14:textId="77777777" w:rsidR="007A2610" w:rsidRPr="00874C05" w:rsidRDefault="007A2610" w:rsidP="00DD2122">
            <w:pPr>
              <w:pStyle w:val="Table"/>
              <w:tabs>
                <w:tab w:val="clear" w:pos="709"/>
              </w:tabs>
              <w:spacing w:after="0"/>
              <w:ind w:left="0"/>
            </w:pPr>
            <w:r w:rsidRPr="00874C05">
              <w:t>2.1</w:t>
            </w:r>
            <w:r>
              <w:t>2</w:t>
            </w:r>
            <w:r w:rsidRPr="00874C05">
              <w:t>.</w:t>
            </w:r>
            <w:r>
              <w:t>2</w:t>
            </w:r>
          </w:p>
        </w:tc>
        <w:tc>
          <w:tcPr>
            <w:tcW w:w="822" w:type="pct"/>
            <w:tcMar>
              <w:top w:w="85" w:type="dxa"/>
              <w:left w:w="85" w:type="dxa"/>
              <w:bottom w:w="85" w:type="dxa"/>
              <w:right w:w="85" w:type="dxa"/>
            </w:tcMar>
          </w:tcPr>
          <w:p w14:paraId="6244DDBA" w14:textId="77777777" w:rsidR="007A2610" w:rsidRPr="00874C05" w:rsidRDefault="007A2610" w:rsidP="00DD2122">
            <w:pPr>
              <w:pStyle w:val="Table"/>
              <w:tabs>
                <w:tab w:val="clear" w:pos="709"/>
              </w:tabs>
              <w:spacing w:after="120"/>
              <w:ind w:left="0"/>
              <w:rPr>
                <w:lang w:val="en-US"/>
              </w:rPr>
            </w:pPr>
            <w:r w:rsidRPr="00874C05">
              <w:rPr>
                <w:lang w:val="en-US"/>
              </w:rPr>
              <w:t>Within 1 WD of 2.1</w:t>
            </w:r>
            <w:r>
              <w:rPr>
                <w:lang w:val="en-US"/>
              </w:rPr>
              <w:t>2</w:t>
            </w:r>
            <w:r w:rsidRPr="00874C05">
              <w:rPr>
                <w:lang w:val="en-US"/>
              </w:rPr>
              <w:t>.1</w:t>
            </w:r>
          </w:p>
          <w:p w14:paraId="06FB1525" w14:textId="77777777" w:rsidR="007A2610" w:rsidRPr="00874C05" w:rsidRDefault="007A2610" w:rsidP="00DD2122">
            <w:pPr>
              <w:pStyle w:val="Table"/>
              <w:tabs>
                <w:tab w:val="clear" w:pos="709"/>
              </w:tabs>
              <w:spacing w:after="0"/>
              <w:rPr>
                <w:lang w:val="en-US"/>
              </w:rPr>
            </w:pPr>
          </w:p>
        </w:tc>
        <w:tc>
          <w:tcPr>
            <w:tcW w:w="1537" w:type="pct"/>
            <w:tcMar>
              <w:top w:w="85" w:type="dxa"/>
              <w:left w:w="85" w:type="dxa"/>
              <w:bottom w:w="85" w:type="dxa"/>
              <w:right w:w="85" w:type="dxa"/>
            </w:tcMar>
          </w:tcPr>
          <w:p w14:paraId="6966E77C" w14:textId="77777777" w:rsidR="007A2610" w:rsidRPr="00874C05" w:rsidRDefault="007A2610" w:rsidP="00DD2122">
            <w:pPr>
              <w:pStyle w:val="Table"/>
              <w:tabs>
                <w:tab w:val="clear" w:pos="709"/>
              </w:tabs>
              <w:spacing w:after="0"/>
              <w:rPr>
                <w:lang w:val="en-US"/>
              </w:rPr>
            </w:pPr>
            <w:r>
              <w:rPr>
                <w:lang w:val="en-US"/>
              </w:rPr>
              <w:t xml:space="preserve">If the BM Unit Allocation Baselining Detail was not submitted via the </w:t>
            </w:r>
            <w:r w:rsidRPr="00874C05">
              <w:rPr>
                <w:lang w:val="en-US"/>
              </w:rPr>
              <w:t>Self-Service Gateway</w:t>
            </w:r>
            <w:r>
              <w:rPr>
                <w:lang w:val="en-US"/>
              </w:rPr>
              <w:t>, l</w:t>
            </w:r>
            <w:r w:rsidRPr="00874C05">
              <w:rPr>
                <w:lang w:val="en-US"/>
              </w:rPr>
              <w:t>og</w:t>
            </w:r>
            <w:r>
              <w:rPr>
                <w:lang w:val="en-US"/>
              </w:rPr>
              <w:t xml:space="preserve"> </w:t>
            </w:r>
            <w:r w:rsidRPr="00874C05">
              <w:rPr>
                <w:lang w:val="en-US"/>
              </w:rPr>
              <w:t>Baselined</w:t>
            </w:r>
            <w:r>
              <w:rPr>
                <w:lang w:val="en-US"/>
              </w:rPr>
              <w:t xml:space="preserve"> or Inactive </w:t>
            </w:r>
            <w:r w:rsidRPr="00874C05">
              <w:rPr>
                <w:lang w:val="en-US"/>
              </w:rPr>
              <w:t>MSID</w:t>
            </w:r>
            <w:r>
              <w:rPr>
                <w:lang w:val="en-US"/>
              </w:rPr>
              <w:t xml:space="preserve"> Pairs or AMSID</w:t>
            </w:r>
            <w:r w:rsidRPr="00874C05">
              <w:rPr>
                <w:lang w:val="en-US"/>
              </w:rPr>
              <w:t xml:space="preserve"> Pair</w:t>
            </w:r>
            <w:r>
              <w:rPr>
                <w:lang w:val="en-US"/>
              </w:rPr>
              <w:t>s in the SVA Metering System and Asset Metering System Register.</w:t>
            </w:r>
          </w:p>
        </w:tc>
        <w:tc>
          <w:tcPr>
            <w:tcW w:w="388" w:type="pct"/>
            <w:tcMar>
              <w:top w:w="85" w:type="dxa"/>
              <w:left w:w="85" w:type="dxa"/>
              <w:bottom w:w="85" w:type="dxa"/>
              <w:right w:w="85" w:type="dxa"/>
            </w:tcMar>
          </w:tcPr>
          <w:p w14:paraId="2BCB5EFC" w14:textId="77777777" w:rsidR="007A2610" w:rsidRPr="00874C05" w:rsidRDefault="007A2610" w:rsidP="00DD2122">
            <w:pPr>
              <w:pStyle w:val="Table"/>
              <w:tabs>
                <w:tab w:val="clear" w:pos="709"/>
              </w:tabs>
              <w:spacing w:after="0"/>
            </w:pPr>
            <w:r w:rsidRPr="00874C05">
              <w:t>SVAA</w:t>
            </w:r>
          </w:p>
        </w:tc>
        <w:tc>
          <w:tcPr>
            <w:tcW w:w="455" w:type="pct"/>
            <w:tcMar>
              <w:top w:w="85" w:type="dxa"/>
              <w:left w:w="85" w:type="dxa"/>
              <w:bottom w:w="85" w:type="dxa"/>
              <w:right w:w="85" w:type="dxa"/>
            </w:tcMar>
          </w:tcPr>
          <w:p w14:paraId="3407A258" w14:textId="77777777" w:rsidR="007A2610" w:rsidRPr="00874C05" w:rsidRDefault="007A2610" w:rsidP="00DD2122">
            <w:pPr>
              <w:pStyle w:val="Table"/>
              <w:tabs>
                <w:tab w:val="clear" w:pos="709"/>
              </w:tabs>
              <w:spacing w:after="0"/>
              <w:ind w:left="0"/>
            </w:pPr>
          </w:p>
        </w:tc>
        <w:tc>
          <w:tcPr>
            <w:tcW w:w="948" w:type="pct"/>
            <w:tcMar>
              <w:top w:w="85" w:type="dxa"/>
              <w:left w:w="85" w:type="dxa"/>
              <w:bottom w:w="85" w:type="dxa"/>
              <w:right w:w="85" w:type="dxa"/>
            </w:tcMar>
          </w:tcPr>
          <w:p w14:paraId="23EBD7AC" w14:textId="77777777" w:rsidR="007A2610" w:rsidRPr="00874C05" w:rsidRDefault="007A2610" w:rsidP="00DD2122">
            <w:pPr>
              <w:pStyle w:val="Table"/>
              <w:tabs>
                <w:tab w:val="clear" w:pos="709"/>
              </w:tabs>
              <w:spacing w:after="0"/>
            </w:pPr>
          </w:p>
        </w:tc>
        <w:tc>
          <w:tcPr>
            <w:tcW w:w="495" w:type="pct"/>
            <w:tcMar>
              <w:top w:w="85" w:type="dxa"/>
              <w:left w:w="85" w:type="dxa"/>
              <w:bottom w:w="85" w:type="dxa"/>
              <w:right w:w="85" w:type="dxa"/>
            </w:tcMar>
          </w:tcPr>
          <w:p w14:paraId="29BDA2D3" w14:textId="77777777" w:rsidR="007A2610" w:rsidRPr="00874C05" w:rsidRDefault="007A2610" w:rsidP="00DD2122">
            <w:pPr>
              <w:pStyle w:val="Table"/>
              <w:tabs>
                <w:tab w:val="clear" w:pos="709"/>
              </w:tabs>
              <w:spacing w:after="0"/>
              <w:rPr>
                <w:lang w:val="en-US"/>
              </w:rPr>
            </w:pPr>
            <w:r w:rsidRPr="00874C05">
              <w:rPr>
                <w:lang w:val="en-US"/>
              </w:rPr>
              <w:t>Internal Process</w:t>
            </w:r>
          </w:p>
        </w:tc>
      </w:tr>
      <w:tr w:rsidR="007A2610" w:rsidRPr="00874C05" w14:paraId="7DA1585D" w14:textId="77777777" w:rsidTr="00DD2122">
        <w:trPr>
          <w:cantSplit/>
        </w:trPr>
        <w:tc>
          <w:tcPr>
            <w:tcW w:w="354" w:type="pct"/>
            <w:tcBorders>
              <w:bottom w:val="nil"/>
            </w:tcBorders>
            <w:tcMar>
              <w:top w:w="85" w:type="dxa"/>
              <w:left w:w="85" w:type="dxa"/>
              <w:bottom w:w="85" w:type="dxa"/>
              <w:right w:w="85" w:type="dxa"/>
            </w:tcMar>
          </w:tcPr>
          <w:p w14:paraId="3514A5CC" w14:textId="77777777" w:rsidR="007A2610" w:rsidRPr="00874C05" w:rsidRDefault="007A2610" w:rsidP="00DD2122">
            <w:pPr>
              <w:pStyle w:val="Table"/>
              <w:tabs>
                <w:tab w:val="clear" w:pos="709"/>
              </w:tabs>
              <w:spacing w:after="0"/>
              <w:ind w:left="0"/>
            </w:pPr>
            <w:r>
              <w:t>2.12.3</w:t>
            </w:r>
          </w:p>
        </w:tc>
        <w:tc>
          <w:tcPr>
            <w:tcW w:w="822" w:type="pct"/>
            <w:tcBorders>
              <w:bottom w:val="nil"/>
            </w:tcBorders>
            <w:tcMar>
              <w:top w:w="85" w:type="dxa"/>
              <w:left w:w="85" w:type="dxa"/>
              <w:bottom w:w="85" w:type="dxa"/>
              <w:right w:w="85" w:type="dxa"/>
            </w:tcMar>
          </w:tcPr>
          <w:p w14:paraId="74294A10" w14:textId="77777777" w:rsidR="007A2610" w:rsidRPr="00874C05" w:rsidRDefault="007A2610" w:rsidP="00DD2122">
            <w:pPr>
              <w:pStyle w:val="Table"/>
              <w:tabs>
                <w:tab w:val="clear" w:pos="709"/>
              </w:tabs>
              <w:spacing w:after="120"/>
              <w:ind w:left="0"/>
              <w:rPr>
                <w:lang w:val="en-US"/>
              </w:rPr>
            </w:pPr>
            <w:r>
              <w:rPr>
                <w:lang w:val="en-US"/>
              </w:rPr>
              <w:t xml:space="preserve">Immediately following successful receipt of </w:t>
            </w:r>
            <w:r>
              <w:rPr>
                <w:rFonts w:cs="Arial"/>
              </w:rPr>
              <w:t>Baselined MSID/AMSID Pair(s) or Inactive MSID Pair or AMSID Pair(s) into SVAA</w:t>
            </w:r>
            <w:r w:rsidDel="00AF0AB3">
              <w:rPr>
                <w:lang w:val="en-US"/>
              </w:rPr>
              <w:t xml:space="preserve"> </w:t>
            </w:r>
          </w:p>
        </w:tc>
        <w:tc>
          <w:tcPr>
            <w:tcW w:w="1537" w:type="pct"/>
            <w:tcBorders>
              <w:bottom w:val="nil"/>
            </w:tcBorders>
            <w:tcMar>
              <w:top w:w="85" w:type="dxa"/>
              <w:left w:w="85" w:type="dxa"/>
              <w:bottom w:w="85" w:type="dxa"/>
              <w:right w:w="85" w:type="dxa"/>
            </w:tcMar>
          </w:tcPr>
          <w:p w14:paraId="6F0B4889" w14:textId="77777777" w:rsidR="007A2610" w:rsidRDefault="007A2610" w:rsidP="00DD2122">
            <w:pPr>
              <w:pStyle w:val="Table"/>
              <w:tabs>
                <w:tab w:val="clear" w:pos="709"/>
              </w:tabs>
              <w:spacing w:after="0"/>
              <w:rPr>
                <w:lang w:val="en-US"/>
              </w:rPr>
            </w:pPr>
            <w:r>
              <w:rPr>
                <w:lang w:val="en-US"/>
              </w:rPr>
              <w:t>V</w:t>
            </w:r>
            <w:r w:rsidRPr="00874C05">
              <w:rPr>
                <w:lang w:val="en-US"/>
              </w:rPr>
              <w:t xml:space="preserve">alidate </w:t>
            </w:r>
            <w:r>
              <w:rPr>
                <w:lang w:val="en-US"/>
              </w:rPr>
              <w:t xml:space="preserve">Baselined </w:t>
            </w:r>
            <w:r w:rsidRPr="00874C05">
              <w:rPr>
                <w:lang w:val="en-US"/>
              </w:rPr>
              <w:t>MSID</w:t>
            </w:r>
            <w:r>
              <w:rPr>
                <w:lang w:val="en-US"/>
              </w:rPr>
              <w:t xml:space="preserve"> Pairs or AMSID Pairs</w:t>
            </w:r>
            <w:r w:rsidRPr="00874C05">
              <w:rPr>
                <w:lang w:val="en-US"/>
              </w:rPr>
              <w:t xml:space="preserve"> in accordance with Appendix 3.</w:t>
            </w:r>
            <w:r>
              <w:rPr>
                <w:lang w:val="en-US"/>
              </w:rPr>
              <w:t>13</w:t>
            </w:r>
            <w:r w:rsidRPr="00874C05">
              <w:rPr>
                <w:lang w:val="en-US"/>
              </w:rPr>
              <w:t xml:space="preserve"> – Validation</w:t>
            </w:r>
            <w:r w:rsidRPr="00874C05" w:rsidDel="005C6D36">
              <w:rPr>
                <w:lang w:val="en-US"/>
              </w:rPr>
              <w:t xml:space="preserve"> </w:t>
            </w:r>
            <w:r>
              <w:rPr>
                <w:lang w:val="en-US"/>
              </w:rPr>
              <w:t>of Baselined</w:t>
            </w:r>
            <w:r w:rsidRPr="00874C05">
              <w:rPr>
                <w:lang w:val="en-US"/>
              </w:rPr>
              <w:t xml:space="preserve"> MSID</w:t>
            </w:r>
            <w:r>
              <w:rPr>
                <w:lang w:val="en-US"/>
              </w:rPr>
              <w:t xml:space="preserve"> Pair or AMSID Pair f</w:t>
            </w:r>
            <w:r w:rsidRPr="00874C05">
              <w:rPr>
                <w:lang w:val="en-US"/>
              </w:rPr>
              <w:t>ile</w:t>
            </w:r>
            <w:r>
              <w:rPr>
                <w:lang w:val="en-US"/>
              </w:rPr>
              <w:t>s</w:t>
            </w:r>
          </w:p>
          <w:p w14:paraId="1EEAB25F" w14:textId="77777777" w:rsidR="007A2610" w:rsidRDefault="007A2610" w:rsidP="00DD2122">
            <w:pPr>
              <w:pStyle w:val="Table"/>
              <w:tabs>
                <w:tab w:val="clear" w:pos="709"/>
              </w:tabs>
              <w:spacing w:after="0"/>
              <w:rPr>
                <w:lang w:val="en-US"/>
              </w:rPr>
            </w:pPr>
          </w:p>
          <w:p w14:paraId="2CC9B111" w14:textId="77777777" w:rsidR="007A2610" w:rsidRPr="00874C05" w:rsidRDefault="007A2610" w:rsidP="00DD2122">
            <w:pPr>
              <w:pStyle w:val="Table"/>
              <w:tabs>
                <w:tab w:val="clear" w:pos="709"/>
              </w:tabs>
              <w:spacing w:after="0"/>
              <w:rPr>
                <w:lang w:val="en-US"/>
              </w:rPr>
            </w:pPr>
            <w:r>
              <w:rPr>
                <w:lang w:val="en-US"/>
              </w:rPr>
              <w:t>V</w:t>
            </w:r>
            <w:r w:rsidRPr="00874C05">
              <w:rPr>
                <w:lang w:val="en-US"/>
              </w:rPr>
              <w:t xml:space="preserve">alidate </w:t>
            </w:r>
            <w:r>
              <w:rPr>
                <w:lang w:val="en-US"/>
              </w:rPr>
              <w:t xml:space="preserve">Inactive </w:t>
            </w:r>
            <w:r w:rsidRPr="00874C05">
              <w:rPr>
                <w:lang w:val="en-US"/>
              </w:rPr>
              <w:t>MSID</w:t>
            </w:r>
            <w:r>
              <w:rPr>
                <w:lang w:val="en-US"/>
              </w:rPr>
              <w:t xml:space="preserve"> Pairs or AMSID Pairs </w:t>
            </w:r>
            <w:r w:rsidRPr="00874C05">
              <w:rPr>
                <w:lang w:val="en-US"/>
              </w:rPr>
              <w:t>in accordance with Appendix 3.</w:t>
            </w:r>
            <w:r>
              <w:rPr>
                <w:lang w:val="en-US"/>
              </w:rPr>
              <w:t>13</w:t>
            </w:r>
            <w:r w:rsidRPr="00874C05">
              <w:rPr>
                <w:lang w:val="en-US"/>
              </w:rPr>
              <w:t xml:space="preserve"> – Validation</w:t>
            </w:r>
            <w:r w:rsidRPr="00874C05" w:rsidDel="005C6D36">
              <w:rPr>
                <w:lang w:val="en-US"/>
              </w:rPr>
              <w:t xml:space="preserve"> </w:t>
            </w:r>
            <w:r>
              <w:rPr>
                <w:lang w:val="en-US"/>
              </w:rPr>
              <w:t>of Inactive</w:t>
            </w:r>
            <w:r w:rsidRPr="00874C05">
              <w:rPr>
                <w:lang w:val="en-US"/>
              </w:rPr>
              <w:t xml:space="preserve"> MSID</w:t>
            </w:r>
            <w:r>
              <w:rPr>
                <w:lang w:val="en-US"/>
              </w:rPr>
              <w:t xml:space="preserve"> Pair or AMSID Pair f</w:t>
            </w:r>
            <w:r w:rsidRPr="00874C05">
              <w:rPr>
                <w:lang w:val="en-US"/>
              </w:rPr>
              <w:t>ile</w:t>
            </w:r>
            <w:r>
              <w:rPr>
                <w:lang w:val="en-US"/>
              </w:rPr>
              <w:t>s</w:t>
            </w:r>
          </w:p>
        </w:tc>
        <w:tc>
          <w:tcPr>
            <w:tcW w:w="388" w:type="pct"/>
            <w:tcBorders>
              <w:bottom w:val="nil"/>
            </w:tcBorders>
            <w:tcMar>
              <w:top w:w="85" w:type="dxa"/>
              <w:left w:w="85" w:type="dxa"/>
              <w:bottom w:w="85" w:type="dxa"/>
              <w:right w:w="85" w:type="dxa"/>
            </w:tcMar>
          </w:tcPr>
          <w:p w14:paraId="509AA8C0" w14:textId="77777777" w:rsidR="007A2610" w:rsidRPr="00874C05" w:rsidRDefault="007A2610" w:rsidP="00DD2122">
            <w:pPr>
              <w:pStyle w:val="Table"/>
              <w:tabs>
                <w:tab w:val="clear" w:pos="709"/>
              </w:tabs>
              <w:spacing w:after="0"/>
            </w:pPr>
            <w:r>
              <w:t>SVAA</w:t>
            </w:r>
          </w:p>
        </w:tc>
        <w:tc>
          <w:tcPr>
            <w:tcW w:w="455" w:type="pct"/>
            <w:tcBorders>
              <w:bottom w:val="nil"/>
            </w:tcBorders>
            <w:tcMar>
              <w:top w:w="85" w:type="dxa"/>
              <w:left w:w="85" w:type="dxa"/>
              <w:bottom w:w="85" w:type="dxa"/>
              <w:right w:w="85" w:type="dxa"/>
            </w:tcMar>
          </w:tcPr>
          <w:p w14:paraId="5848A3D7" w14:textId="77777777" w:rsidR="007A2610" w:rsidRPr="00874C05" w:rsidRDefault="007A2610" w:rsidP="00DD2122">
            <w:pPr>
              <w:pStyle w:val="Table"/>
              <w:tabs>
                <w:tab w:val="clear" w:pos="709"/>
              </w:tabs>
              <w:spacing w:after="0"/>
              <w:ind w:left="0"/>
            </w:pPr>
          </w:p>
        </w:tc>
        <w:tc>
          <w:tcPr>
            <w:tcW w:w="948" w:type="pct"/>
            <w:tcBorders>
              <w:bottom w:val="nil"/>
            </w:tcBorders>
            <w:tcMar>
              <w:top w:w="85" w:type="dxa"/>
              <w:left w:w="85" w:type="dxa"/>
              <w:bottom w:w="85" w:type="dxa"/>
              <w:right w:w="85" w:type="dxa"/>
            </w:tcMar>
          </w:tcPr>
          <w:p w14:paraId="75C263FE" w14:textId="77777777" w:rsidR="007A2610" w:rsidRDefault="007A2610" w:rsidP="00DD2122">
            <w:pPr>
              <w:pStyle w:val="Table"/>
              <w:tabs>
                <w:tab w:val="clear" w:pos="709"/>
              </w:tabs>
              <w:spacing w:after="0"/>
            </w:pPr>
            <w:r>
              <w:t>Appendix 3.13</w:t>
            </w:r>
            <w:r w:rsidRPr="00874C05">
              <w:t xml:space="preserve"> – </w:t>
            </w:r>
            <w:r>
              <w:t xml:space="preserve">Baselined </w:t>
            </w:r>
            <w:r w:rsidRPr="00874C05">
              <w:t>MSID</w:t>
            </w:r>
            <w:r>
              <w:t xml:space="preserve"> Pair or AMSID</w:t>
            </w:r>
            <w:r w:rsidRPr="00874C05">
              <w:t xml:space="preserve"> Pair File Validation</w:t>
            </w:r>
          </w:p>
          <w:p w14:paraId="3D82EEE6" w14:textId="77777777" w:rsidR="007A2610" w:rsidRDefault="007A2610" w:rsidP="00DD2122">
            <w:pPr>
              <w:pStyle w:val="Table"/>
              <w:tabs>
                <w:tab w:val="clear" w:pos="709"/>
              </w:tabs>
              <w:spacing w:after="0"/>
            </w:pPr>
          </w:p>
          <w:p w14:paraId="6313CF7C" w14:textId="77777777" w:rsidR="007A2610" w:rsidRPr="00874C05" w:rsidRDefault="007A2610" w:rsidP="00DD2122">
            <w:pPr>
              <w:pStyle w:val="Table"/>
              <w:tabs>
                <w:tab w:val="clear" w:pos="709"/>
              </w:tabs>
              <w:spacing w:after="0"/>
            </w:pPr>
            <w:r>
              <w:t>Appendix 3.13</w:t>
            </w:r>
            <w:r w:rsidRPr="00874C05">
              <w:t xml:space="preserve"> – </w:t>
            </w:r>
            <w:r>
              <w:t xml:space="preserve">Inactive </w:t>
            </w:r>
            <w:r w:rsidRPr="00874C05">
              <w:t>MSID</w:t>
            </w:r>
            <w:r>
              <w:t xml:space="preserve"> Pair or AMSID</w:t>
            </w:r>
            <w:r w:rsidRPr="00874C05">
              <w:t xml:space="preserve"> Pair File Validation</w:t>
            </w:r>
          </w:p>
        </w:tc>
        <w:tc>
          <w:tcPr>
            <w:tcW w:w="495" w:type="pct"/>
            <w:tcBorders>
              <w:bottom w:val="nil"/>
            </w:tcBorders>
            <w:tcMar>
              <w:top w:w="85" w:type="dxa"/>
              <w:left w:w="85" w:type="dxa"/>
              <w:bottom w:w="85" w:type="dxa"/>
              <w:right w:w="85" w:type="dxa"/>
            </w:tcMar>
          </w:tcPr>
          <w:p w14:paraId="0A0BB166" w14:textId="77777777" w:rsidR="007A2610" w:rsidRPr="00874C05" w:rsidRDefault="007A2610" w:rsidP="00DD2122">
            <w:pPr>
              <w:pStyle w:val="Table"/>
              <w:tabs>
                <w:tab w:val="clear" w:pos="709"/>
              </w:tabs>
              <w:spacing w:after="0"/>
              <w:rPr>
                <w:lang w:val="en-US"/>
              </w:rPr>
            </w:pPr>
          </w:p>
        </w:tc>
      </w:tr>
      <w:tr w:rsidR="007A2610" w:rsidRPr="00874C05" w14:paraId="1C602237" w14:textId="77777777" w:rsidTr="00DD2122">
        <w:trPr>
          <w:cantSplit/>
        </w:trPr>
        <w:tc>
          <w:tcPr>
            <w:tcW w:w="354" w:type="pct"/>
            <w:tcBorders>
              <w:bottom w:val="single" w:sz="4" w:space="0" w:color="auto"/>
            </w:tcBorders>
            <w:tcMar>
              <w:top w:w="85" w:type="dxa"/>
              <w:left w:w="85" w:type="dxa"/>
              <w:bottom w:w="85" w:type="dxa"/>
              <w:right w:w="85" w:type="dxa"/>
            </w:tcMar>
          </w:tcPr>
          <w:p w14:paraId="31C7DE79" w14:textId="77777777" w:rsidR="007A2610" w:rsidRPr="00874C05" w:rsidRDefault="007A2610" w:rsidP="00DD2122">
            <w:pPr>
              <w:pStyle w:val="Table"/>
              <w:tabs>
                <w:tab w:val="clear" w:pos="709"/>
              </w:tabs>
              <w:spacing w:after="0"/>
              <w:ind w:left="0"/>
            </w:pPr>
            <w:r w:rsidRPr="00874C05">
              <w:lastRenderedPageBreak/>
              <w:t>2.1</w:t>
            </w:r>
            <w:r>
              <w:t>2</w:t>
            </w:r>
            <w:r w:rsidRPr="00874C05">
              <w:t>.</w:t>
            </w:r>
            <w:r>
              <w:t>4</w:t>
            </w:r>
          </w:p>
        </w:tc>
        <w:tc>
          <w:tcPr>
            <w:tcW w:w="822" w:type="pct"/>
            <w:tcBorders>
              <w:bottom w:val="single" w:sz="4" w:space="0" w:color="auto"/>
            </w:tcBorders>
            <w:tcMar>
              <w:top w:w="85" w:type="dxa"/>
              <w:left w:w="85" w:type="dxa"/>
              <w:bottom w:w="85" w:type="dxa"/>
              <w:right w:w="85" w:type="dxa"/>
            </w:tcMar>
          </w:tcPr>
          <w:p w14:paraId="5BAE9701" w14:textId="77777777" w:rsidR="007A2610" w:rsidRPr="00874C05" w:rsidRDefault="007A2610" w:rsidP="00DD2122">
            <w:pPr>
              <w:pStyle w:val="Table"/>
              <w:tabs>
                <w:tab w:val="clear" w:pos="709"/>
              </w:tabs>
              <w:spacing w:after="120"/>
              <w:ind w:left="0"/>
              <w:rPr>
                <w:lang w:val="en-US"/>
              </w:rPr>
            </w:pPr>
            <w:r>
              <w:rPr>
                <w:lang w:val="en-US"/>
              </w:rPr>
              <w:t>Immediately following</w:t>
            </w:r>
            <w:r w:rsidRPr="00874C05">
              <w:rPr>
                <w:lang w:val="en-US"/>
              </w:rPr>
              <w:t xml:space="preserve"> 2.1</w:t>
            </w:r>
            <w:r>
              <w:rPr>
                <w:lang w:val="en-US"/>
              </w:rPr>
              <w:t>2</w:t>
            </w:r>
            <w:r w:rsidRPr="00874C05">
              <w:rPr>
                <w:lang w:val="en-US"/>
              </w:rPr>
              <w:t>.</w:t>
            </w:r>
            <w:r>
              <w:rPr>
                <w:lang w:val="en-US"/>
              </w:rPr>
              <w:t>3</w:t>
            </w:r>
          </w:p>
          <w:p w14:paraId="53E3F367" w14:textId="77777777" w:rsidR="007A2610" w:rsidRPr="00874C05" w:rsidRDefault="007A2610" w:rsidP="00DD2122">
            <w:pPr>
              <w:pStyle w:val="Table"/>
              <w:tabs>
                <w:tab w:val="clear" w:pos="709"/>
              </w:tabs>
              <w:spacing w:after="0"/>
              <w:ind w:left="0"/>
              <w:rPr>
                <w:lang w:val="en-US"/>
              </w:rPr>
            </w:pPr>
          </w:p>
        </w:tc>
        <w:tc>
          <w:tcPr>
            <w:tcW w:w="1537" w:type="pct"/>
            <w:tcBorders>
              <w:bottom w:val="single" w:sz="4" w:space="0" w:color="auto"/>
            </w:tcBorders>
            <w:tcMar>
              <w:top w:w="85" w:type="dxa"/>
              <w:left w:w="85" w:type="dxa"/>
              <w:bottom w:w="85" w:type="dxa"/>
              <w:right w:w="85" w:type="dxa"/>
            </w:tcMar>
          </w:tcPr>
          <w:p w14:paraId="6AFDA1CA" w14:textId="77777777" w:rsidR="007A2610" w:rsidRPr="00874C05" w:rsidRDefault="007A2610" w:rsidP="00DD2122">
            <w:pPr>
              <w:pStyle w:val="Table"/>
              <w:tabs>
                <w:tab w:val="clear" w:pos="709"/>
              </w:tabs>
              <w:spacing w:after="0"/>
              <w:ind w:left="0"/>
              <w:rPr>
                <w:lang w:val="en-US"/>
              </w:rPr>
            </w:pPr>
            <w:r w:rsidRPr="00874C05">
              <w:rPr>
                <w:lang w:val="en-US"/>
              </w:rPr>
              <w:t>If</w:t>
            </w:r>
            <w:r>
              <w:rPr>
                <w:lang w:val="en-US"/>
              </w:rPr>
              <w:t xml:space="preserve"> Baselined or Inactive</w:t>
            </w:r>
            <w:r w:rsidRPr="00874C05">
              <w:rPr>
                <w:lang w:val="en-US"/>
              </w:rPr>
              <w:t xml:space="preserve"> MSID</w:t>
            </w:r>
            <w:r>
              <w:rPr>
                <w:lang w:val="en-US"/>
              </w:rPr>
              <w:t xml:space="preserve"> Pair or AMSID</w:t>
            </w:r>
            <w:r w:rsidRPr="00874C05">
              <w:rPr>
                <w:lang w:val="en-US"/>
              </w:rPr>
              <w:t xml:space="preserve"> Pair is invalid, the SVAA shall send notification of the rejection to the Lead Party</w:t>
            </w:r>
            <w:r>
              <w:rPr>
                <w:lang w:val="en-US"/>
              </w:rPr>
              <w:t xml:space="preserve"> </w:t>
            </w:r>
          </w:p>
        </w:tc>
        <w:tc>
          <w:tcPr>
            <w:tcW w:w="388" w:type="pct"/>
            <w:tcBorders>
              <w:bottom w:val="single" w:sz="4" w:space="0" w:color="auto"/>
            </w:tcBorders>
            <w:tcMar>
              <w:top w:w="85" w:type="dxa"/>
              <w:left w:w="85" w:type="dxa"/>
              <w:bottom w:w="85" w:type="dxa"/>
              <w:right w:w="85" w:type="dxa"/>
            </w:tcMar>
          </w:tcPr>
          <w:p w14:paraId="1F34A763" w14:textId="77777777" w:rsidR="007A2610" w:rsidRPr="00874C05" w:rsidRDefault="007A2610" w:rsidP="00DD2122">
            <w:pPr>
              <w:pStyle w:val="Table"/>
              <w:tabs>
                <w:tab w:val="clear" w:pos="709"/>
              </w:tabs>
              <w:spacing w:after="0"/>
              <w:ind w:left="0"/>
            </w:pPr>
            <w:r w:rsidRPr="00874C05">
              <w:t>SVAA</w:t>
            </w:r>
          </w:p>
        </w:tc>
        <w:tc>
          <w:tcPr>
            <w:tcW w:w="455" w:type="pct"/>
            <w:tcBorders>
              <w:bottom w:val="single" w:sz="4" w:space="0" w:color="auto"/>
            </w:tcBorders>
            <w:tcMar>
              <w:top w:w="85" w:type="dxa"/>
              <w:left w:w="85" w:type="dxa"/>
              <w:bottom w:w="85" w:type="dxa"/>
              <w:right w:w="85" w:type="dxa"/>
            </w:tcMar>
          </w:tcPr>
          <w:p w14:paraId="4206551C" w14:textId="77777777" w:rsidR="007A2610" w:rsidRPr="00874C05" w:rsidRDefault="007A2610" w:rsidP="00DD2122">
            <w:pPr>
              <w:pStyle w:val="Table"/>
              <w:tabs>
                <w:tab w:val="clear" w:pos="709"/>
              </w:tabs>
              <w:spacing w:after="0"/>
              <w:ind w:left="0"/>
            </w:pPr>
            <w:r>
              <w:t>Lead Party</w:t>
            </w:r>
          </w:p>
        </w:tc>
        <w:tc>
          <w:tcPr>
            <w:tcW w:w="948" w:type="pct"/>
            <w:tcBorders>
              <w:bottom w:val="single" w:sz="4" w:space="0" w:color="auto"/>
            </w:tcBorders>
            <w:tcMar>
              <w:top w:w="85" w:type="dxa"/>
              <w:left w:w="85" w:type="dxa"/>
              <w:bottom w:w="85" w:type="dxa"/>
              <w:right w:w="85" w:type="dxa"/>
            </w:tcMar>
          </w:tcPr>
          <w:p w14:paraId="07FBEC57" w14:textId="77777777" w:rsidR="007A2610" w:rsidRPr="00874C05" w:rsidRDefault="007A2610" w:rsidP="00DD2122">
            <w:pPr>
              <w:pStyle w:val="Table"/>
              <w:tabs>
                <w:tab w:val="clear" w:pos="709"/>
              </w:tabs>
              <w:spacing w:after="0"/>
              <w:ind w:left="0"/>
            </w:pPr>
            <w:r w:rsidRPr="00874C05">
              <w:t>P0</w:t>
            </w:r>
            <w:r>
              <w:t>327</w:t>
            </w:r>
            <w:r w:rsidRPr="00874C05">
              <w:t xml:space="preserve"> – Rejection of</w:t>
            </w:r>
            <w:r>
              <w:t xml:space="preserve"> BM</w:t>
            </w:r>
            <w:r w:rsidRPr="00874C05">
              <w:t xml:space="preserve"> </w:t>
            </w:r>
            <w:r>
              <w:t>Unit Allocation Baselining Detail</w:t>
            </w:r>
          </w:p>
        </w:tc>
        <w:tc>
          <w:tcPr>
            <w:tcW w:w="495" w:type="pct"/>
            <w:tcBorders>
              <w:bottom w:val="single" w:sz="4" w:space="0" w:color="auto"/>
            </w:tcBorders>
            <w:tcMar>
              <w:top w:w="85" w:type="dxa"/>
              <w:left w:w="85" w:type="dxa"/>
              <w:bottom w:w="85" w:type="dxa"/>
              <w:right w:w="85" w:type="dxa"/>
            </w:tcMar>
          </w:tcPr>
          <w:p w14:paraId="66A67EEC" w14:textId="77777777" w:rsidR="007A2610" w:rsidRPr="00874C05" w:rsidRDefault="007A2610" w:rsidP="00DD2122">
            <w:pPr>
              <w:pStyle w:val="Table"/>
              <w:tabs>
                <w:tab w:val="clear" w:pos="709"/>
              </w:tabs>
              <w:spacing w:after="0"/>
              <w:ind w:left="0"/>
              <w:rPr>
                <w:lang w:val="en-US"/>
              </w:rPr>
            </w:pPr>
            <w:r w:rsidRPr="00874C05">
              <w:rPr>
                <w:lang w:val="en-US"/>
              </w:rPr>
              <w:t>Self-Service Gateway or other method, as agreed.</w:t>
            </w:r>
          </w:p>
        </w:tc>
      </w:tr>
      <w:tr w:rsidR="007A2610" w:rsidRPr="00874C05" w14:paraId="54F9E1CD" w14:textId="77777777" w:rsidTr="00DD2122">
        <w:trPr>
          <w:cantSplit/>
        </w:trPr>
        <w:tc>
          <w:tcPr>
            <w:tcW w:w="354" w:type="pct"/>
            <w:tcMar>
              <w:top w:w="85" w:type="dxa"/>
              <w:left w:w="85" w:type="dxa"/>
              <w:bottom w:w="85" w:type="dxa"/>
              <w:right w:w="85" w:type="dxa"/>
            </w:tcMar>
          </w:tcPr>
          <w:p w14:paraId="2F0D62D6" w14:textId="77777777" w:rsidR="007A2610" w:rsidRPr="00874C05" w:rsidRDefault="007A2610" w:rsidP="00DD2122">
            <w:pPr>
              <w:pStyle w:val="Table"/>
              <w:tabs>
                <w:tab w:val="clear" w:pos="709"/>
              </w:tabs>
              <w:spacing w:after="0"/>
              <w:ind w:left="0"/>
            </w:pPr>
            <w:r w:rsidRPr="00874C05">
              <w:t>2.1</w:t>
            </w:r>
            <w:r>
              <w:t>2</w:t>
            </w:r>
            <w:r w:rsidRPr="00874C05">
              <w:t>.</w:t>
            </w:r>
            <w:r>
              <w:t>5</w:t>
            </w:r>
          </w:p>
        </w:tc>
        <w:tc>
          <w:tcPr>
            <w:tcW w:w="822" w:type="pct"/>
            <w:tcMar>
              <w:top w:w="85" w:type="dxa"/>
              <w:left w:w="85" w:type="dxa"/>
              <w:bottom w:w="85" w:type="dxa"/>
              <w:right w:w="85" w:type="dxa"/>
            </w:tcMar>
          </w:tcPr>
          <w:p w14:paraId="2F9570D4" w14:textId="77777777" w:rsidR="007A2610" w:rsidRPr="00874C05" w:rsidRDefault="007A2610" w:rsidP="00DD2122">
            <w:pPr>
              <w:pStyle w:val="Table"/>
              <w:tabs>
                <w:tab w:val="clear" w:pos="709"/>
              </w:tabs>
              <w:spacing w:after="120"/>
              <w:ind w:left="0"/>
              <w:rPr>
                <w:lang w:val="en-US"/>
              </w:rPr>
            </w:pPr>
            <w:r>
              <w:rPr>
                <w:lang w:val="en-US"/>
              </w:rPr>
              <w:t xml:space="preserve">Immediately following </w:t>
            </w:r>
            <w:r w:rsidRPr="00874C05">
              <w:rPr>
                <w:lang w:val="en-US"/>
              </w:rPr>
              <w:t>2.1</w:t>
            </w:r>
            <w:r>
              <w:rPr>
                <w:lang w:val="en-US"/>
              </w:rPr>
              <w:t>2</w:t>
            </w:r>
            <w:r w:rsidRPr="00874C05">
              <w:rPr>
                <w:lang w:val="en-US"/>
              </w:rPr>
              <w:t>.</w:t>
            </w:r>
            <w:r>
              <w:rPr>
                <w:lang w:val="en-US"/>
              </w:rPr>
              <w:t>4</w:t>
            </w:r>
          </w:p>
          <w:p w14:paraId="13163AA1" w14:textId="77777777" w:rsidR="007A2610" w:rsidRPr="00874C05" w:rsidRDefault="007A2610" w:rsidP="00DD2122">
            <w:pPr>
              <w:pStyle w:val="Table"/>
              <w:tabs>
                <w:tab w:val="clear" w:pos="709"/>
              </w:tabs>
              <w:spacing w:after="0"/>
              <w:rPr>
                <w:lang w:val="en-US"/>
              </w:rPr>
            </w:pPr>
          </w:p>
        </w:tc>
        <w:tc>
          <w:tcPr>
            <w:tcW w:w="1537" w:type="pct"/>
            <w:tcMar>
              <w:top w:w="85" w:type="dxa"/>
              <w:left w:w="85" w:type="dxa"/>
              <w:bottom w:w="85" w:type="dxa"/>
              <w:right w:w="85" w:type="dxa"/>
            </w:tcMar>
          </w:tcPr>
          <w:p w14:paraId="56D3DC26" w14:textId="77777777" w:rsidR="007A2610" w:rsidRPr="00874C05" w:rsidRDefault="007A2610" w:rsidP="00DD2122">
            <w:pPr>
              <w:pStyle w:val="Table"/>
              <w:tabs>
                <w:tab w:val="clear" w:pos="709"/>
              </w:tabs>
              <w:spacing w:after="0"/>
              <w:rPr>
                <w:lang w:val="en-US"/>
              </w:rPr>
            </w:pPr>
            <w:r w:rsidRPr="00874C05">
              <w:rPr>
                <w:lang w:val="en-US"/>
              </w:rPr>
              <w:t>If</w:t>
            </w:r>
            <w:r>
              <w:rPr>
                <w:lang w:val="en-US"/>
              </w:rPr>
              <w:t xml:space="preserve"> Baselined</w:t>
            </w:r>
            <w:r w:rsidRPr="00874C05">
              <w:rPr>
                <w:lang w:val="en-US"/>
              </w:rPr>
              <w:t xml:space="preserve"> </w:t>
            </w:r>
            <w:r>
              <w:rPr>
                <w:lang w:val="en-US"/>
              </w:rPr>
              <w:t xml:space="preserve">or Inactive </w:t>
            </w:r>
            <w:r w:rsidRPr="00874C05">
              <w:rPr>
                <w:lang w:val="en-US"/>
              </w:rPr>
              <w:t>MSID</w:t>
            </w:r>
            <w:r>
              <w:rPr>
                <w:lang w:val="en-US"/>
              </w:rPr>
              <w:t xml:space="preserve"> Pairs or AMSID</w:t>
            </w:r>
            <w:r w:rsidRPr="00874C05">
              <w:rPr>
                <w:lang w:val="en-US"/>
              </w:rPr>
              <w:t xml:space="preserve"> Pair</w:t>
            </w:r>
            <w:r>
              <w:rPr>
                <w:lang w:val="en-US"/>
              </w:rPr>
              <w:t>s</w:t>
            </w:r>
            <w:r w:rsidRPr="00874C05">
              <w:rPr>
                <w:lang w:val="en-US"/>
              </w:rPr>
              <w:t xml:space="preserve"> is valid, </w:t>
            </w:r>
            <w:r>
              <w:rPr>
                <w:lang w:val="en-US"/>
              </w:rPr>
              <w:t>update</w:t>
            </w:r>
            <w:r w:rsidRPr="00874C05">
              <w:rPr>
                <w:lang w:val="en-US"/>
              </w:rPr>
              <w:t xml:space="preserve"> the </w:t>
            </w:r>
            <w:r>
              <w:rPr>
                <w:lang w:val="en-US"/>
              </w:rPr>
              <w:t xml:space="preserve">Baselined or Inactive </w:t>
            </w:r>
            <w:r w:rsidRPr="00874C05">
              <w:rPr>
                <w:lang w:val="en-US"/>
              </w:rPr>
              <w:t>MSID</w:t>
            </w:r>
            <w:r>
              <w:rPr>
                <w:lang w:val="en-US"/>
              </w:rPr>
              <w:t xml:space="preserve"> Pairs or AMSID</w:t>
            </w:r>
            <w:r w:rsidRPr="00874C05">
              <w:rPr>
                <w:lang w:val="en-US"/>
              </w:rPr>
              <w:t xml:space="preserve"> Pair</w:t>
            </w:r>
            <w:r>
              <w:rPr>
                <w:lang w:val="en-US"/>
              </w:rPr>
              <w:t>s</w:t>
            </w:r>
            <w:r w:rsidRPr="00874C05">
              <w:rPr>
                <w:lang w:val="en-US"/>
              </w:rPr>
              <w:t xml:space="preserve"> in the SVA Metering System </w:t>
            </w:r>
            <w:r>
              <w:rPr>
                <w:lang w:val="en-US"/>
              </w:rPr>
              <w:t xml:space="preserve">&amp; Asset </w:t>
            </w:r>
            <w:r>
              <w:t>Metering System</w:t>
            </w:r>
            <w:r>
              <w:rPr>
                <w:lang w:val="en-US"/>
              </w:rPr>
              <w:t xml:space="preserve"> </w:t>
            </w:r>
            <w:r w:rsidRPr="00874C05">
              <w:rPr>
                <w:lang w:val="en-US"/>
              </w:rPr>
              <w:t>Register</w:t>
            </w:r>
            <w:r>
              <w:rPr>
                <w:lang w:val="en-US"/>
              </w:rPr>
              <w:t>.</w:t>
            </w:r>
          </w:p>
        </w:tc>
        <w:tc>
          <w:tcPr>
            <w:tcW w:w="388" w:type="pct"/>
            <w:tcMar>
              <w:top w:w="85" w:type="dxa"/>
              <w:left w:w="85" w:type="dxa"/>
              <w:bottom w:w="85" w:type="dxa"/>
              <w:right w:w="85" w:type="dxa"/>
            </w:tcMar>
          </w:tcPr>
          <w:p w14:paraId="18B17759" w14:textId="77777777" w:rsidR="007A2610" w:rsidRPr="00874C05" w:rsidRDefault="007A2610" w:rsidP="00DD2122">
            <w:pPr>
              <w:pStyle w:val="Table"/>
              <w:tabs>
                <w:tab w:val="clear" w:pos="709"/>
              </w:tabs>
              <w:spacing w:after="0"/>
            </w:pPr>
            <w:r w:rsidRPr="00874C05">
              <w:t>SVAA</w:t>
            </w:r>
          </w:p>
        </w:tc>
        <w:tc>
          <w:tcPr>
            <w:tcW w:w="455" w:type="pct"/>
            <w:tcMar>
              <w:top w:w="85" w:type="dxa"/>
              <w:left w:w="85" w:type="dxa"/>
              <w:bottom w:w="85" w:type="dxa"/>
              <w:right w:w="85" w:type="dxa"/>
            </w:tcMar>
          </w:tcPr>
          <w:p w14:paraId="6B3C4721" w14:textId="77777777" w:rsidR="007A2610" w:rsidRPr="00874C05" w:rsidRDefault="007A2610" w:rsidP="00DD2122">
            <w:pPr>
              <w:pStyle w:val="Table"/>
              <w:tabs>
                <w:tab w:val="clear" w:pos="709"/>
              </w:tabs>
              <w:spacing w:after="0"/>
              <w:ind w:left="0"/>
            </w:pPr>
          </w:p>
        </w:tc>
        <w:tc>
          <w:tcPr>
            <w:tcW w:w="948" w:type="pct"/>
            <w:tcMar>
              <w:top w:w="85" w:type="dxa"/>
              <w:left w:w="85" w:type="dxa"/>
              <w:bottom w:w="85" w:type="dxa"/>
              <w:right w:w="85" w:type="dxa"/>
            </w:tcMar>
          </w:tcPr>
          <w:p w14:paraId="0281A6DE" w14:textId="77777777" w:rsidR="007A2610" w:rsidRPr="00874C05" w:rsidRDefault="007A2610" w:rsidP="00DD2122">
            <w:pPr>
              <w:pStyle w:val="Table"/>
              <w:tabs>
                <w:tab w:val="clear" w:pos="709"/>
              </w:tabs>
              <w:spacing w:after="0"/>
            </w:pPr>
          </w:p>
        </w:tc>
        <w:tc>
          <w:tcPr>
            <w:tcW w:w="495" w:type="pct"/>
            <w:tcMar>
              <w:top w:w="85" w:type="dxa"/>
              <w:left w:w="85" w:type="dxa"/>
              <w:bottom w:w="85" w:type="dxa"/>
              <w:right w:w="85" w:type="dxa"/>
            </w:tcMar>
          </w:tcPr>
          <w:p w14:paraId="42EB3916" w14:textId="77777777" w:rsidR="007A2610" w:rsidRPr="00874C05" w:rsidRDefault="007A2610" w:rsidP="00DD2122">
            <w:pPr>
              <w:pStyle w:val="Table"/>
              <w:tabs>
                <w:tab w:val="clear" w:pos="709"/>
              </w:tabs>
              <w:spacing w:after="0"/>
              <w:rPr>
                <w:lang w:val="en-US"/>
              </w:rPr>
            </w:pPr>
            <w:r w:rsidRPr="00874C05">
              <w:rPr>
                <w:lang w:val="en-US"/>
              </w:rPr>
              <w:t>Internal Process</w:t>
            </w:r>
          </w:p>
        </w:tc>
      </w:tr>
      <w:tr w:rsidR="007A2610" w:rsidRPr="00874C05" w14:paraId="6FB6473F" w14:textId="77777777" w:rsidTr="00DD2122">
        <w:trPr>
          <w:cantSplit/>
        </w:trPr>
        <w:tc>
          <w:tcPr>
            <w:tcW w:w="354" w:type="pct"/>
            <w:tcMar>
              <w:top w:w="85" w:type="dxa"/>
              <w:left w:w="85" w:type="dxa"/>
              <w:bottom w:w="85" w:type="dxa"/>
              <w:right w:w="85" w:type="dxa"/>
            </w:tcMar>
          </w:tcPr>
          <w:p w14:paraId="11585A08" w14:textId="77777777" w:rsidR="007A2610" w:rsidRPr="00874C05" w:rsidRDefault="007A2610" w:rsidP="00DD2122">
            <w:pPr>
              <w:pStyle w:val="Table"/>
              <w:tabs>
                <w:tab w:val="clear" w:pos="709"/>
              </w:tabs>
              <w:spacing w:after="0"/>
              <w:ind w:left="0"/>
            </w:pPr>
            <w:r>
              <w:t>2.12.6</w:t>
            </w:r>
          </w:p>
        </w:tc>
        <w:tc>
          <w:tcPr>
            <w:tcW w:w="822" w:type="pct"/>
            <w:tcMar>
              <w:top w:w="85" w:type="dxa"/>
              <w:left w:w="85" w:type="dxa"/>
              <w:bottom w:w="85" w:type="dxa"/>
              <w:right w:w="85" w:type="dxa"/>
            </w:tcMar>
          </w:tcPr>
          <w:p w14:paraId="05828F3F" w14:textId="77777777" w:rsidR="007A2610" w:rsidRDefault="007A2610" w:rsidP="00DD2122">
            <w:pPr>
              <w:pStyle w:val="Table"/>
              <w:tabs>
                <w:tab w:val="clear" w:pos="709"/>
              </w:tabs>
              <w:spacing w:after="120"/>
              <w:ind w:left="0"/>
              <w:rPr>
                <w:lang w:val="en-US"/>
              </w:rPr>
            </w:pPr>
            <w:r>
              <w:rPr>
                <w:lang w:val="en-US"/>
              </w:rPr>
              <w:t>Immediately following</w:t>
            </w:r>
            <w:r w:rsidRPr="00874C05">
              <w:rPr>
                <w:lang w:val="en-US"/>
              </w:rPr>
              <w:t xml:space="preserve"> 2.1</w:t>
            </w:r>
            <w:r>
              <w:rPr>
                <w:lang w:val="en-US"/>
              </w:rPr>
              <w:t>2</w:t>
            </w:r>
            <w:r w:rsidRPr="00874C05">
              <w:rPr>
                <w:lang w:val="en-US"/>
              </w:rPr>
              <w:t>.</w:t>
            </w:r>
            <w:r>
              <w:rPr>
                <w:lang w:val="en-US"/>
              </w:rPr>
              <w:t>5</w:t>
            </w:r>
          </w:p>
        </w:tc>
        <w:tc>
          <w:tcPr>
            <w:tcW w:w="1537" w:type="pct"/>
            <w:tcMar>
              <w:top w:w="85" w:type="dxa"/>
              <w:left w:w="85" w:type="dxa"/>
              <w:bottom w:w="85" w:type="dxa"/>
              <w:right w:w="85" w:type="dxa"/>
            </w:tcMar>
          </w:tcPr>
          <w:p w14:paraId="7CBE090C" w14:textId="77777777" w:rsidR="007A2610" w:rsidRPr="00874C05" w:rsidRDefault="007A2610" w:rsidP="00DD2122">
            <w:pPr>
              <w:pStyle w:val="Table"/>
              <w:tabs>
                <w:tab w:val="clear" w:pos="709"/>
              </w:tabs>
              <w:spacing w:after="0"/>
              <w:rPr>
                <w:lang w:val="en-US"/>
              </w:rPr>
            </w:pPr>
            <w:r>
              <w:rPr>
                <w:lang w:val="en-US"/>
              </w:rPr>
              <w:t xml:space="preserve">Send </w:t>
            </w:r>
            <w:r>
              <w:t>c</w:t>
            </w:r>
            <w:r w:rsidRPr="00874C05">
              <w:t xml:space="preserve">onfirmation of </w:t>
            </w:r>
            <w:r>
              <w:t xml:space="preserve">Baselined or Inactive </w:t>
            </w:r>
            <w:r w:rsidRPr="00874C05">
              <w:t>MSID</w:t>
            </w:r>
            <w:r>
              <w:t xml:space="preserve"> Pairs or AMSID Pairs.</w:t>
            </w:r>
          </w:p>
        </w:tc>
        <w:tc>
          <w:tcPr>
            <w:tcW w:w="388" w:type="pct"/>
            <w:tcMar>
              <w:top w:w="85" w:type="dxa"/>
              <w:left w:w="85" w:type="dxa"/>
              <w:bottom w:w="85" w:type="dxa"/>
              <w:right w:w="85" w:type="dxa"/>
            </w:tcMar>
          </w:tcPr>
          <w:p w14:paraId="216E1529" w14:textId="77777777" w:rsidR="007A2610" w:rsidRPr="00874C05" w:rsidRDefault="007A2610" w:rsidP="00DD2122">
            <w:pPr>
              <w:pStyle w:val="Table"/>
              <w:tabs>
                <w:tab w:val="clear" w:pos="709"/>
              </w:tabs>
              <w:spacing w:after="0"/>
            </w:pPr>
            <w:r w:rsidRPr="00874C05">
              <w:t>SVAA</w:t>
            </w:r>
          </w:p>
        </w:tc>
        <w:tc>
          <w:tcPr>
            <w:tcW w:w="455" w:type="pct"/>
            <w:tcMar>
              <w:top w:w="85" w:type="dxa"/>
              <w:left w:w="85" w:type="dxa"/>
              <w:bottom w:w="85" w:type="dxa"/>
              <w:right w:w="85" w:type="dxa"/>
            </w:tcMar>
          </w:tcPr>
          <w:p w14:paraId="172E8CDB" w14:textId="77777777" w:rsidR="007A2610" w:rsidRPr="00874C05" w:rsidRDefault="007A2610" w:rsidP="00DD2122">
            <w:pPr>
              <w:pStyle w:val="Table"/>
              <w:tabs>
                <w:tab w:val="clear" w:pos="709"/>
              </w:tabs>
              <w:spacing w:after="0"/>
              <w:ind w:left="0"/>
            </w:pPr>
            <w:r>
              <w:t>Lead Party</w:t>
            </w:r>
          </w:p>
        </w:tc>
        <w:tc>
          <w:tcPr>
            <w:tcW w:w="948" w:type="pct"/>
            <w:tcMar>
              <w:top w:w="85" w:type="dxa"/>
              <w:left w:w="85" w:type="dxa"/>
              <w:bottom w:w="85" w:type="dxa"/>
              <w:right w:w="85" w:type="dxa"/>
            </w:tcMar>
          </w:tcPr>
          <w:p w14:paraId="6FDE618E" w14:textId="77777777" w:rsidR="007A2610" w:rsidRPr="00874C05" w:rsidRDefault="007A2610" w:rsidP="00DD2122">
            <w:pPr>
              <w:pStyle w:val="Table"/>
              <w:tabs>
                <w:tab w:val="clear" w:pos="709"/>
              </w:tabs>
              <w:spacing w:after="0"/>
            </w:pPr>
            <w:r w:rsidRPr="00874C05">
              <w:t>P0</w:t>
            </w:r>
            <w:r>
              <w:t>334</w:t>
            </w:r>
            <w:r w:rsidRPr="00874C05">
              <w:t xml:space="preserve"> – Confirmation of </w:t>
            </w:r>
            <w:r>
              <w:t>BM Unit Allocation Baselining Detail</w:t>
            </w:r>
          </w:p>
        </w:tc>
        <w:tc>
          <w:tcPr>
            <w:tcW w:w="495" w:type="pct"/>
            <w:tcMar>
              <w:top w:w="85" w:type="dxa"/>
              <w:left w:w="85" w:type="dxa"/>
              <w:bottom w:w="85" w:type="dxa"/>
              <w:right w:w="85" w:type="dxa"/>
            </w:tcMar>
          </w:tcPr>
          <w:p w14:paraId="41518709" w14:textId="77777777" w:rsidR="007A2610" w:rsidRPr="00874C05" w:rsidRDefault="007A2610" w:rsidP="00DD2122">
            <w:pPr>
              <w:pStyle w:val="Table"/>
              <w:tabs>
                <w:tab w:val="clear" w:pos="709"/>
              </w:tabs>
              <w:spacing w:after="0"/>
              <w:rPr>
                <w:lang w:val="en-US"/>
              </w:rPr>
            </w:pPr>
            <w:r w:rsidRPr="00874C05">
              <w:rPr>
                <w:lang w:val="en-US"/>
              </w:rPr>
              <w:t>Self-Service Gateway or other method, as agreed.</w:t>
            </w:r>
          </w:p>
        </w:tc>
      </w:tr>
    </w:tbl>
    <w:p w14:paraId="3ED83A11" w14:textId="77777777" w:rsidR="007A2610" w:rsidRDefault="007A2610" w:rsidP="007A2610">
      <w:pPr>
        <w:tabs>
          <w:tab w:val="clear" w:pos="709"/>
        </w:tabs>
        <w:ind w:left="0"/>
      </w:pPr>
    </w:p>
    <w:p w14:paraId="08387386" w14:textId="32453100" w:rsidR="007A2610" w:rsidRDefault="007A2610" w:rsidP="007A2610">
      <w:pPr>
        <w:pStyle w:val="Heading2"/>
        <w:pageBreakBefore/>
        <w:spacing w:before="0"/>
      </w:pPr>
      <w:bookmarkStart w:id="127" w:name="_Toc109217283"/>
      <w:bookmarkStart w:id="128" w:name="_Toc165554468"/>
      <w:r>
        <w:lastRenderedPageBreak/>
        <w:t>2.13</w:t>
      </w:r>
      <w:r>
        <w:tab/>
        <w:t>BM Unit Submitted Expected Volumes</w:t>
      </w:r>
      <w:bookmarkEnd w:id="127"/>
      <w:bookmarkEnd w:id="128"/>
    </w:p>
    <w:p w14:paraId="78B48AE2" w14:textId="77777777" w:rsidR="007A2610" w:rsidRDefault="007A2610" w:rsidP="007A2610">
      <w:pPr>
        <w:ind w:left="0"/>
      </w:pPr>
      <w:r w:rsidRPr="00BD1178">
        <w:t>Where a Baselined BM Unit has non-Baselined MSID Pairs or non-Baselined AMSID Pairs allocated to it, the Lead Party must submit a Submitted Expected Volume to SVAA and/or submit a Default Submitted Expected Volume (which will be used where no Submitted Expected Volume has been provided).</w:t>
      </w:r>
    </w:p>
    <w:tbl>
      <w:tblPr>
        <w:tblStyle w:val="TableGrid"/>
        <w:tblW w:w="5000" w:type="pct"/>
        <w:tblLook w:val="01E0" w:firstRow="1" w:lastRow="1" w:firstColumn="1" w:lastColumn="1" w:noHBand="0" w:noVBand="0"/>
      </w:tblPr>
      <w:tblGrid>
        <w:gridCol w:w="2080"/>
        <w:gridCol w:w="2118"/>
        <w:gridCol w:w="3750"/>
        <w:gridCol w:w="1091"/>
        <w:gridCol w:w="870"/>
        <w:gridCol w:w="2457"/>
        <w:gridCol w:w="1626"/>
      </w:tblGrid>
      <w:tr w:rsidR="007A2610" w:rsidRPr="00874C05" w14:paraId="383CF60A" w14:textId="77777777" w:rsidTr="00DD2122">
        <w:trPr>
          <w:cantSplit/>
          <w:tblHeader/>
        </w:trPr>
        <w:tc>
          <w:tcPr>
            <w:tcW w:w="743" w:type="pct"/>
            <w:shd w:val="clear" w:color="91B8D1" w:fill="auto"/>
            <w:tcMar>
              <w:top w:w="85" w:type="dxa"/>
              <w:left w:w="85" w:type="dxa"/>
              <w:bottom w:w="85" w:type="dxa"/>
              <w:right w:w="85" w:type="dxa"/>
            </w:tcMar>
          </w:tcPr>
          <w:p w14:paraId="4140EA93" w14:textId="77777777" w:rsidR="007A2610" w:rsidRPr="00874C05" w:rsidRDefault="007A2610" w:rsidP="00DD2122">
            <w:pPr>
              <w:tabs>
                <w:tab w:val="clear" w:pos="709"/>
              </w:tabs>
              <w:spacing w:after="0"/>
              <w:ind w:left="0"/>
              <w:jc w:val="center"/>
              <w:rPr>
                <w:b/>
                <w:sz w:val="20"/>
                <w:szCs w:val="20"/>
              </w:rPr>
            </w:pPr>
            <w:r w:rsidRPr="00874C05">
              <w:rPr>
                <w:b/>
                <w:sz w:val="20"/>
                <w:szCs w:val="20"/>
              </w:rPr>
              <w:t>REF</w:t>
            </w:r>
          </w:p>
        </w:tc>
        <w:tc>
          <w:tcPr>
            <w:tcW w:w="757" w:type="pct"/>
            <w:shd w:val="clear" w:color="91B8D1" w:fill="auto"/>
            <w:tcMar>
              <w:top w:w="85" w:type="dxa"/>
              <w:left w:w="85" w:type="dxa"/>
              <w:bottom w:w="85" w:type="dxa"/>
              <w:right w:w="85" w:type="dxa"/>
            </w:tcMar>
          </w:tcPr>
          <w:p w14:paraId="7273E796" w14:textId="77777777" w:rsidR="007A2610" w:rsidRPr="00874C05" w:rsidRDefault="007A2610" w:rsidP="00DD2122">
            <w:pPr>
              <w:tabs>
                <w:tab w:val="clear" w:pos="709"/>
              </w:tabs>
              <w:spacing w:after="0"/>
              <w:ind w:left="0"/>
              <w:jc w:val="center"/>
              <w:rPr>
                <w:b/>
                <w:sz w:val="20"/>
                <w:szCs w:val="20"/>
              </w:rPr>
            </w:pPr>
            <w:r w:rsidRPr="00874C05">
              <w:rPr>
                <w:b/>
                <w:sz w:val="20"/>
                <w:szCs w:val="20"/>
              </w:rPr>
              <w:t>WHEN</w:t>
            </w:r>
          </w:p>
        </w:tc>
        <w:tc>
          <w:tcPr>
            <w:tcW w:w="1340" w:type="pct"/>
            <w:shd w:val="clear" w:color="91B8D1" w:fill="auto"/>
            <w:tcMar>
              <w:top w:w="85" w:type="dxa"/>
              <w:left w:w="85" w:type="dxa"/>
              <w:bottom w:w="85" w:type="dxa"/>
              <w:right w:w="85" w:type="dxa"/>
            </w:tcMar>
          </w:tcPr>
          <w:p w14:paraId="63884BB1" w14:textId="77777777" w:rsidR="007A2610" w:rsidRPr="00874C05" w:rsidRDefault="007A2610" w:rsidP="00DD2122">
            <w:pPr>
              <w:tabs>
                <w:tab w:val="clear" w:pos="709"/>
              </w:tabs>
              <w:spacing w:after="0"/>
              <w:ind w:left="0"/>
              <w:jc w:val="center"/>
              <w:rPr>
                <w:b/>
                <w:sz w:val="20"/>
                <w:szCs w:val="20"/>
              </w:rPr>
            </w:pPr>
            <w:r w:rsidRPr="00874C05">
              <w:rPr>
                <w:b/>
                <w:sz w:val="20"/>
                <w:szCs w:val="20"/>
              </w:rPr>
              <w:t>ACTION</w:t>
            </w:r>
          </w:p>
        </w:tc>
        <w:tc>
          <w:tcPr>
            <w:tcW w:w="390" w:type="pct"/>
            <w:shd w:val="clear" w:color="91B8D1" w:fill="auto"/>
            <w:tcMar>
              <w:top w:w="85" w:type="dxa"/>
              <w:left w:w="85" w:type="dxa"/>
              <w:bottom w:w="85" w:type="dxa"/>
              <w:right w:w="85" w:type="dxa"/>
            </w:tcMar>
          </w:tcPr>
          <w:p w14:paraId="7ECCBC35" w14:textId="77777777" w:rsidR="007A2610" w:rsidRPr="00874C05" w:rsidRDefault="007A2610" w:rsidP="00DD2122">
            <w:pPr>
              <w:tabs>
                <w:tab w:val="clear" w:pos="709"/>
              </w:tabs>
              <w:spacing w:after="0"/>
              <w:ind w:left="0"/>
              <w:jc w:val="center"/>
              <w:rPr>
                <w:b/>
                <w:sz w:val="20"/>
                <w:szCs w:val="20"/>
              </w:rPr>
            </w:pPr>
            <w:r w:rsidRPr="00874C05">
              <w:rPr>
                <w:b/>
                <w:sz w:val="20"/>
                <w:szCs w:val="20"/>
              </w:rPr>
              <w:t>FROM</w:t>
            </w:r>
          </w:p>
        </w:tc>
        <w:tc>
          <w:tcPr>
            <w:tcW w:w="311" w:type="pct"/>
            <w:shd w:val="clear" w:color="91B8D1" w:fill="auto"/>
            <w:tcMar>
              <w:top w:w="85" w:type="dxa"/>
              <w:left w:w="85" w:type="dxa"/>
              <w:bottom w:w="85" w:type="dxa"/>
              <w:right w:w="85" w:type="dxa"/>
            </w:tcMar>
          </w:tcPr>
          <w:p w14:paraId="0F5D4793" w14:textId="77777777" w:rsidR="007A2610" w:rsidRPr="00874C05" w:rsidRDefault="007A2610" w:rsidP="00DD2122">
            <w:pPr>
              <w:tabs>
                <w:tab w:val="clear" w:pos="709"/>
              </w:tabs>
              <w:spacing w:after="0"/>
              <w:ind w:left="0"/>
              <w:jc w:val="center"/>
              <w:rPr>
                <w:b/>
                <w:sz w:val="20"/>
                <w:szCs w:val="20"/>
              </w:rPr>
            </w:pPr>
            <w:r w:rsidRPr="00874C05">
              <w:rPr>
                <w:b/>
                <w:sz w:val="20"/>
                <w:szCs w:val="20"/>
              </w:rPr>
              <w:t>TO</w:t>
            </w:r>
          </w:p>
        </w:tc>
        <w:tc>
          <w:tcPr>
            <w:tcW w:w="878" w:type="pct"/>
            <w:shd w:val="clear" w:color="91B8D1" w:fill="auto"/>
            <w:tcMar>
              <w:top w:w="85" w:type="dxa"/>
              <w:left w:w="85" w:type="dxa"/>
              <w:bottom w:w="85" w:type="dxa"/>
              <w:right w:w="85" w:type="dxa"/>
            </w:tcMar>
          </w:tcPr>
          <w:p w14:paraId="088F91DF" w14:textId="77777777" w:rsidR="007A2610" w:rsidRPr="00874C05" w:rsidRDefault="007A2610" w:rsidP="00DD2122">
            <w:pPr>
              <w:tabs>
                <w:tab w:val="clear" w:pos="709"/>
              </w:tabs>
              <w:spacing w:after="0"/>
              <w:ind w:left="0"/>
              <w:jc w:val="center"/>
              <w:rPr>
                <w:b/>
                <w:sz w:val="20"/>
                <w:szCs w:val="20"/>
              </w:rPr>
            </w:pPr>
            <w:r w:rsidRPr="00874C05">
              <w:rPr>
                <w:b/>
                <w:sz w:val="20"/>
                <w:szCs w:val="20"/>
              </w:rPr>
              <w:t>INFORMATION REQUIRED</w:t>
            </w:r>
          </w:p>
        </w:tc>
        <w:tc>
          <w:tcPr>
            <w:tcW w:w="581" w:type="pct"/>
            <w:shd w:val="clear" w:color="91B8D1" w:fill="auto"/>
            <w:tcMar>
              <w:top w:w="85" w:type="dxa"/>
              <w:left w:w="85" w:type="dxa"/>
              <w:bottom w:w="85" w:type="dxa"/>
              <w:right w:w="85" w:type="dxa"/>
            </w:tcMar>
          </w:tcPr>
          <w:p w14:paraId="06DBC5B9" w14:textId="77777777" w:rsidR="007A2610" w:rsidRPr="00874C05" w:rsidRDefault="007A2610" w:rsidP="00DD2122">
            <w:pPr>
              <w:tabs>
                <w:tab w:val="clear" w:pos="709"/>
              </w:tabs>
              <w:spacing w:after="0"/>
              <w:ind w:left="0"/>
              <w:jc w:val="center"/>
              <w:rPr>
                <w:b/>
                <w:sz w:val="20"/>
                <w:szCs w:val="20"/>
              </w:rPr>
            </w:pPr>
            <w:r w:rsidRPr="00874C05">
              <w:rPr>
                <w:b/>
                <w:sz w:val="20"/>
                <w:szCs w:val="20"/>
              </w:rPr>
              <w:t>METHOD</w:t>
            </w:r>
          </w:p>
        </w:tc>
      </w:tr>
      <w:tr w:rsidR="007A2610" w:rsidRPr="00874C05" w14:paraId="31BD6260" w14:textId="77777777" w:rsidTr="00DD2122">
        <w:trPr>
          <w:cantSplit/>
        </w:trPr>
        <w:tc>
          <w:tcPr>
            <w:tcW w:w="743" w:type="pct"/>
            <w:tcMar>
              <w:top w:w="85" w:type="dxa"/>
              <w:left w:w="85" w:type="dxa"/>
              <w:bottom w:w="85" w:type="dxa"/>
              <w:right w:w="85" w:type="dxa"/>
            </w:tcMar>
          </w:tcPr>
          <w:p w14:paraId="15B7C171" w14:textId="77777777" w:rsidR="007A2610" w:rsidDel="000536AB" w:rsidRDefault="007A2610" w:rsidP="00DD2122">
            <w:pPr>
              <w:ind w:left="0"/>
              <w:rPr>
                <w:rStyle w:val="CommentReference"/>
                <w:rFonts w:asciiTheme="minorHAnsi" w:eastAsiaTheme="minorEastAsia" w:hAnsiTheme="minorHAnsi" w:cstheme="minorBidi"/>
              </w:rPr>
            </w:pPr>
            <w:r>
              <w:rPr>
                <w:sz w:val="20"/>
                <w:szCs w:val="20"/>
              </w:rPr>
              <w:t>2.13.1</w:t>
            </w:r>
          </w:p>
        </w:tc>
        <w:tc>
          <w:tcPr>
            <w:tcW w:w="757" w:type="pct"/>
            <w:tcMar>
              <w:top w:w="85" w:type="dxa"/>
              <w:left w:w="85" w:type="dxa"/>
              <w:bottom w:w="85" w:type="dxa"/>
              <w:right w:w="85" w:type="dxa"/>
            </w:tcMar>
          </w:tcPr>
          <w:p w14:paraId="4584BD6E" w14:textId="77777777" w:rsidR="007A2610" w:rsidRDefault="007A2610" w:rsidP="00DD2122">
            <w:pPr>
              <w:pStyle w:val="Table"/>
              <w:tabs>
                <w:tab w:val="clear" w:pos="709"/>
              </w:tabs>
              <w:spacing w:after="120"/>
              <w:ind w:left="0"/>
              <w:rPr>
                <w:lang w:val="en-US"/>
              </w:rPr>
            </w:pPr>
            <w:r>
              <w:rPr>
                <w:lang w:val="en-US"/>
              </w:rPr>
              <w:t>By 23:59 on the Settlement Day before it becomes effective.</w:t>
            </w:r>
          </w:p>
        </w:tc>
        <w:tc>
          <w:tcPr>
            <w:tcW w:w="1340" w:type="pct"/>
            <w:tcMar>
              <w:top w:w="85" w:type="dxa"/>
              <w:left w:w="85" w:type="dxa"/>
              <w:bottom w:w="85" w:type="dxa"/>
              <w:right w:w="85" w:type="dxa"/>
            </w:tcMar>
          </w:tcPr>
          <w:p w14:paraId="1063F357" w14:textId="77777777" w:rsidR="007A2610" w:rsidRDefault="007A2610" w:rsidP="00DD2122">
            <w:pPr>
              <w:pStyle w:val="Table"/>
              <w:tabs>
                <w:tab w:val="clear" w:pos="709"/>
              </w:tabs>
              <w:spacing w:after="0"/>
              <w:ind w:left="0"/>
              <w:rPr>
                <w:lang w:val="en-US"/>
              </w:rPr>
            </w:pPr>
            <w:r>
              <w:rPr>
                <w:lang w:val="en-US"/>
              </w:rPr>
              <w:t>Submit the MSID Pair or AMSID Pair Default Submitted Expected Volumes (relating to non-Baselined MSID Pairs and non-Baselined AMSID Pairs in a Baselined BM Unit).</w:t>
            </w:r>
          </w:p>
        </w:tc>
        <w:tc>
          <w:tcPr>
            <w:tcW w:w="390" w:type="pct"/>
            <w:tcMar>
              <w:top w:w="85" w:type="dxa"/>
              <w:left w:w="85" w:type="dxa"/>
              <w:bottom w:w="85" w:type="dxa"/>
              <w:right w:w="85" w:type="dxa"/>
            </w:tcMar>
          </w:tcPr>
          <w:p w14:paraId="657B03EE" w14:textId="77777777" w:rsidR="007A2610" w:rsidRDefault="007A2610" w:rsidP="00DD2122">
            <w:pPr>
              <w:pStyle w:val="Table"/>
              <w:tabs>
                <w:tab w:val="clear" w:pos="709"/>
              </w:tabs>
              <w:spacing w:after="0"/>
            </w:pPr>
            <w:r>
              <w:t>Lead Party</w:t>
            </w:r>
          </w:p>
        </w:tc>
        <w:tc>
          <w:tcPr>
            <w:tcW w:w="311" w:type="pct"/>
            <w:tcMar>
              <w:top w:w="85" w:type="dxa"/>
              <w:left w:w="85" w:type="dxa"/>
              <w:bottom w:w="85" w:type="dxa"/>
              <w:right w:w="85" w:type="dxa"/>
            </w:tcMar>
          </w:tcPr>
          <w:p w14:paraId="3B52AB8F" w14:textId="77777777" w:rsidR="007A2610" w:rsidRDefault="007A2610" w:rsidP="00DD2122">
            <w:pPr>
              <w:pStyle w:val="Table"/>
              <w:tabs>
                <w:tab w:val="clear" w:pos="709"/>
              </w:tabs>
              <w:spacing w:after="0"/>
              <w:ind w:left="0"/>
            </w:pPr>
            <w:r>
              <w:t>SVAA</w:t>
            </w:r>
          </w:p>
          <w:p w14:paraId="6D8C6E94" w14:textId="77777777" w:rsidR="007A2610" w:rsidRDefault="007A2610" w:rsidP="00DD2122">
            <w:pPr>
              <w:pStyle w:val="Table"/>
              <w:tabs>
                <w:tab w:val="clear" w:pos="709"/>
              </w:tabs>
              <w:spacing w:after="0"/>
              <w:ind w:left="0"/>
            </w:pPr>
          </w:p>
        </w:tc>
        <w:tc>
          <w:tcPr>
            <w:tcW w:w="878" w:type="pct"/>
            <w:tcMar>
              <w:top w:w="85" w:type="dxa"/>
              <w:left w:w="85" w:type="dxa"/>
              <w:bottom w:w="85" w:type="dxa"/>
              <w:right w:w="85" w:type="dxa"/>
            </w:tcMar>
          </w:tcPr>
          <w:p w14:paraId="3F7B179B" w14:textId="77777777" w:rsidR="007A2610" w:rsidRDefault="007A2610" w:rsidP="00DD2122">
            <w:pPr>
              <w:pStyle w:val="Table"/>
              <w:tabs>
                <w:tab w:val="clear" w:pos="709"/>
              </w:tabs>
              <w:spacing w:after="0"/>
            </w:pPr>
            <w:r>
              <w:t>P0328 BM Unit Submitted Expected Volume Notification</w:t>
            </w:r>
          </w:p>
        </w:tc>
        <w:tc>
          <w:tcPr>
            <w:tcW w:w="581" w:type="pct"/>
            <w:tcMar>
              <w:top w:w="85" w:type="dxa"/>
              <w:left w:w="85" w:type="dxa"/>
              <w:bottom w:w="85" w:type="dxa"/>
              <w:right w:w="85" w:type="dxa"/>
            </w:tcMar>
          </w:tcPr>
          <w:p w14:paraId="70456840" w14:textId="77777777" w:rsidR="007A2610" w:rsidRPr="002D4058" w:rsidRDefault="007A2610" w:rsidP="00DD2122">
            <w:pPr>
              <w:pStyle w:val="Table"/>
              <w:tabs>
                <w:tab w:val="clear" w:pos="709"/>
              </w:tabs>
              <w:spacing w:after="0"/>
              <w:rPr>
                <w:lang w:val="en-US"/>
              </w:rPr>
            </w:pPr>
            <w:r w:rsidRPr="002D4058">
              <w:rPr>
                <w:lang w:val="en-US"/>
              </w:rPr>
              <w:t>Electronic or other method, as agreed.</w:t>
            </w:r>
          </w:p>
        </w:tc>
      </w:tr>
      <w:tr w:rsidR="007A2610" w:rsidRPr="00874C05" w14:paraId="5CDB055C" w14:textId="77777777" w:rsidTr="00DD2122">
        <w:trPr>
          <w:cantSplit/>
        </w:trPr>
        <w:tc>
          <w:tcPr>
            <w:tcW w:w="743" w:type="pct"/>
            <w:tcMar>
              <w:top w:w="85" w:type="dxa"/>
              <w:left w:w="85" w:type="dxa"/>
              <w:bottom w:w="85" w:type="dxa"/>
              <w:right w:w="85" w:type="dxa"/>
            </w:tcMar>
          </w:tcPr>
          <w:p w14:paraId="4973D1EB" w14:textId="77777777" w:rsidR="007A2610" w:rsidRDefault="007A2610" w:rsidP="00DD2122">
            <w:pPr>
              <w:ind w:left="0"/>
              <w:rPr>
                <w:sz w:val="20"/>
                <w:szCs w:val="20"/>
              </w:rPr>
            </w:pPr>
            <w:r>
              <w:rPr>
                <w:sz w:val="20"/>
                <w:szCs w:val="20"/>
              </w:rPr>
              <w:t>2.13</w:t>
            </w:r>
            <w:r w:rsidRPr="009E691F">
              <w:rPr>
                <w:sz w:val="20"/>
                <w:szCs w:val="20"/>
              </w:rPr>
              <w:t>.</w:t>
            </w:r>
            <w:r>
              <w:rPr>
                <w:sz w:val="20"/>
                <w:szCs w:val="20"/>
              </w:rPr>
              <w:t>2</w:t>
            </w:r>
          </w:p>
        </w:tc>
        <w:tc>
          <w:tcPr>
            <w:tcW w:w="757" w:type="pct"/>
            <w:tcMar>
              <w:top w:w="85" w:type="dxa"/>
              <w:left w:w="85" w:type="dxa"/>
              <w:bottom w:w="85" w:type="dxa"/>
              <w:right w:w="85" w:type="dxa"/>
            </w:tcMar>
          </w:tcPr>
          <w:p w14:paraId="7B49046D" w14:textId="77777777" w:rsidR="007A2610" w:rsidRPr="002D4058" w:rsidRDefault="007A2610" w:rsidP="00DD2122">
            <w:pPr>
              <w:pStyle w:val="Table"/>
              <w:tabs>
                <w:tab w:val="clear" w:pos="709"/>
              </w:tabs>
              <w:spacing w:after="0"/>
              <w:ind w:left="0"/>
            </w:pPr>
            <w:r>
              <w:rPr>
                <w:lang w:val="en-US"/>
              </w:rPr>
              <w:t>No later than Gate closure for a Settlement Period</w:t>
            </w:r>
          </w:p>
        </w:tc>
        <w:tc>
          <w:tcPr>
            <w:tcW w:w="1340" w:type="pct"/>
            <w:tcMar>
              <w:top w:w="85" w:type="dxa"/>
              <w:left w:w="85" w:type="dxa"/>
              <w:bottom w:w="85" w:type="dxa"/>
              <w:right w:w="85" w:type="dxa"/>
            </w:tcMar>
          </w:tcPr>
          <w:p w14:paraId="3B3BC48E" w14:textId="77777777" w:rsidR="007A2610" w:rsidRPr="002D4058" w:rsidRDefault="007A2610" w:rsidP="00DD2122">
            <w:pPr>
              <w:pStyle w:val="Table"/>
              <w:tabs>
                <w:tab w:val="clear" w:pos="709"/>
              </w:tabs>
              <w:spacing w:after="0"/>
            </w:pPr>
            <w:r>
              <w:rPr>
                <w:lang w:val="en-US"/>
              </w:rPr>
              <w:t>Submit the MSID Pair or AMSID Pair Submitted Expected Volumes (relating to non-Baselined MSID Pairs and non-Baselined AMSID Pairs in a Baselined BM Unit).</w:t>
            </w:r>
          </w:p>
        </w:tc>
        <w:tc>
          <w:tcPr>
            <w:tcW w:w="390" w:type="pct"/>
            <w:tcMar>
              <w:top w:w="85" w:type="dxa"/>
              <w:left w:w="85" w:type="dxa"/>
              <w:bottom w:w="85" w:type="dxa"/>
              <w:right w:w="85" w:type="dxa"/>
            </w:tcMar>
          </w:tcPr>
          <w:p w14:paraId="7EF05845" w14:textId="77777777" w:rsidR="007A2610" w:rsidRDefault="007A2610" w:rsidP="00DD2122">
            <w:pPr>
              <w:pStyle w:val="Table"/>
              <w:tabs>
                <w:tab w:val="clear" w:pos="709"/>
              </w:tabs>
              <w:spacing w:after="0"/>
            </w:pPr>
            <w:r>
              <w:t>Lead Party</w:t>
            </w:r>
          </w:p>
        </w:tc>
        <w:tc>
          <w:tcPr>
            <w:tcW w:w="311" w:type="pct"/>
            <w:tcMar>
              <w:top w:w="85" w:type="dxa"/>
              <w:left w:w="85" w:type="dxa"/>
              <w:bottom w:w="85" w:type="dxa"/>
              <w:right w:w="85" w:type="dxa"/>
            </w:tcMar>
          </w:tcPr>
          <w:p w14:paraId="6577435A" w14:textId="77777777" w:rsidR="007A2610" w:rsidRDefault="007A2610" w:rsidP="00DD2122">
            <w:pPr>
              <w:pStyle w:val="Table"/>
              <w:tabs>
                <w:tab w:val="clear" w:pos="709"/>
              </w:tabs>
              <w:spacing w:after="0"/>
              <w:ind w:left="0"/>
            </w:pPr>
            <w:r>
              <w:t>SVAA</w:t>
            </w:r>
          </w:p>
          <w:p w14:paraId="2B5FD04D" w14:textId="77777777" w:rsidR="007A2610" w:rsidRDefault="007A2610" w:rsidP="00DD2122">
            <w:pPr>
              <w:pStyle w:val="Table"/>
              <w:tabs>
                <w:tab w:val="clear" w:pos="709"/>
              </w:tabs>
              <w:spacing w:after="0"/>
              <w:ind w:left="0"/>
            </w:pPr>
          </w:p>
        </w:tc>
        <w:tc>
          <w:tcPr>
            <w:tcW w:w="878" w:type="pct"/>
            <w:tcMar>
              <w:top w:w="85" w:type="dxa"/>
              <w:left w:w="85" w:type="dxa"/>
              <w:bottom w:w="85" w:type="dxa"/>
              <w:right w:w="85" w:type="dxa"/>
            </w:tcMar>
          </w:tcPr>
          <w:p w14:paraId="15C6F670" w14:textId="77777777" w:rsidR="007A2610" w:rsidRPr="00874C05" w:rsidRDefault="007A2610" w:rsidP="00DD2122">
            <w:pPr>
              <w:pStyle w:val="Table"/>
              <w:tabs>
                <w:tab w:val="clear" w:pos="709"/>
              </w:tabs>
              <w:spacing w:after="120"/>
              <w:ind w:left="-6"/>
            </w:pPr>
            <w:r>
              <w:t>P0328 BM Unit Submitted Expected Volume Notification</w:t>
            </w:r>
          </w:p>
        </w:tc>
        <w:tc>
          <w:tcPr>
            <w:tcW w:w="581" w:type="pct"/>
            <w:tcMar>
              <w:top w:w="85" w:type="dxa"/>
              <w:left w:w="85" w:type="dxa"/>
              <w:bottom w:w="85" w:type="dxa"/>
              <w:right w:w="85" w:type="dxa"/>
            </w:tcMar>
          </w:tcPr>
          <w:p w14:paraId="0CE8DFB6" w14:textId="77777777" w:rsidR="007A2610" w:rsidRDefault="007A2610" w:rsidP="00DD2122">
            <w:pPr>
              <w:pStyle w:val="Table"/>
              <w:tabs>
                <w:tab w:val="clear" w:pos="709"/>
              </w:tabs>
              <w:spacing w:after="0"/>
              <w:rPr>
                <w:lang w:val="en-US"/>
              </w:rPr>
            </w:pPr>
            <w:r w:rsidRPr="002D4058">
              <w:rPr>
                <w:lang w:val="en-US"/>
              </w:rPr>
              <w:t>Electronic or other method, as agreed.</w:t>
            </w:r>
          </w:p>
        </w:tc>
      </w:tr>
      <w:tr w:rsidR="007A2610" w:rsidRPr="00874C05" w14:paraId="13025E85" w14:textId="77777777" w:rsidTr="00DD2122">
        <w:trPr>
          <w:cantSplit/>
        </w:trPr>
        <w:tc>
          <w:tcPr>
            <w:tcW w:w="743" w:type="pct"/>
            <w:tcMar>
              <w:top w:w="85" w:type="dxa"/>
              <w:left w:w="85" w:type="dxa"/>
              <w:bottom w:w="85" w:type="dxa"/>
              <w:right w:w="85" w:type="dxa"/>
            </w:tcMar>
          </w:tcPr>
          <w:p w14:paraId="596975C2" w14:textId="77777777" w:rsidR="007A2610" w:rsidRDefault="007A2610" w:rsidP="00DD2122">
            <w:pPr>
              <w:ind w:left="0"/>
              <w:rPr>
                <w:sz w:val="20"/>
                <w:szCs w:val="20"/>
              </w:rPr>
            </w:pPr>
            <w:r>
              <w:rPr>
                <w:sz w:val="20"/>
                <w:szCs w:val="20"/>
              </w:rPr>
              <w:t>2.13.3</w:t>
            </w:r>
          </w:p>
        </w:tc>
        <w:tc>
          <w:tcPr>
            <w:tcW w:w="757" w:type="pct"/>
            <w:tcMar>
              <w:top w:w="85" w:type="dxa"/>
              <w:left w:w="85" w:type="dxa"/>
              <w:bottom w:w="85" w:type="dxa"/>
              <w:right w:w="85" w:type="dxa"/>
            </w:tcMar>
          </w:tcPr>
          <w:p w14:paraId="3DD77D6D" w14:textId="77777777" w:rsidR="007A2610" w:rsidRPr="002D4058" w:rsidRDefault="007A2610" w:rsidP="00DD2122">
            <w:pPr>
              <w:pStyle w:val="Table"/>
              <w:tabs>
                <w:tab w:val="clear" w:pos="709"/>
              </w:tabs>
              <w:spacing w:after="0"/>
              <w:ind w:left="0"/>
            </w:pPr>
            <w:r w:rsidRPr="002D4058">
              <w:t>W</w:t>
            </w:r>
            <w:r>
              <w:t>ithin 1 WD of 2.13.2</w:t>
            </w:r>
          </w:p>
          <w:p w14:paraId="0EF3924C" w14:textId="77777777" w:rsidR="007A2610" w:rsidRDefault="007A2610" w:rsidP="00DD2122">
            <w:pPr>
              <w:pStyle w:val="Table"/>
              <w:tabs>
                <w:tab w:val="clear" w:pos="709"/>
              </w:tabs>
              <w:spacing w:after="120"/>
              <w:ind w:left="0"/>
              <w:rPr>
                <w:lang w:val="en-US"/>
              </w:rPr>
            </w:pPr>
            <w:r w:rsidRPr="002D4058">
              <w:t>or where appropriate within 1 WD of 2.</w:t>
            </w:r>
            <w:r>
              <w:t>13</w:t>
            </w:r>
            <w:r w:rsidRPr="002D4058">
              <w:t>.</w:t>
            </w:r>
            <w:r>
              <w:t>1</w:t>
            </w:r>
          </w:p>
        </w:tc>
        <w:tc>
          <w:tcPr>
            <w:tcW w:w="1340" w:type="pct"/>
            <w:tcMar>
              <w:top w:w="85" w:type="dxa"/>
              <w:left w:w="85" w:type="dxa"/>
              <w:bottom w:w="85" w:type="dxa"/>
              <w:right w:w="85" w:type="dxa"/>
            </w:tcMar>
          </w:tcPr>
          <w:p w14:paraId="31401CF7" w14:textId="77777777" w:rsidR="007A2610" w:rsidRDefault="007A2610" w:rsidP="00DD2122">
            <w:pPr>
              <w:pStyle w:val="Table"/>
              <w:tabs>
                <w:tab w:val="clear" w:pos="709"/>
              </w:tabs>
              <w:spacing w:after="0"/>
              <w:rPr>
                <w:lang w:val="en-US"/>
              </w:rPr>
            </w:pPr>
            <w:r w:rsidRPr="002D4058">
              <w:t xml:space="preserve">Log and validate </w:t>
            </w:r>
            <w:r>
              <w:t xml:space="preserve">Submitted Expected Volumes  </w:t>
            </w:r>
          </w:p>
        </w:tc>
        <w:tc>
          <w:tcPr>
            <w:tcW w:w="390" w:type="pct"/>
            <w:tcMar>
              <w:top w:w="85" w:type="dxa"/>
              <w:left w:w="85" w:type="dxa"/>
              <w:bottom w:w="85" w:type="dxa"/>
              <w:right w:w="85" w:type="dxa"/>
            </w:tcMar>
          </w:tcPr>
          <w:p w14:paraId="03A401C8" w14:textId="77777777" w:rsidR="007A2610" w:rsidRDefault="007A2610" w:rsidP="00DD2122">
            <w:pPr>
              <w:pStyle w:val="Table"/>
              <w:tabs>
                <w:tab w:val="clear" w:pos="709"/>
              </w:tabs>
              <w:spacing w:after="0"/>
            </w:pPr>
            <w:r>
              <w:t>SVAA</w:t>
            </w:r>
          </w:p>
        </w:tc>
        <w:tc>
          <w:tcPr>
            <w:tcW w:w="311" w:type="pct"/>
            <w:tcMar>
              <w:top w:w="85" w:type="dxa"/>
              <w:left w:w="85" w:type="dxa"/>
              <w:bottom w:w="85" w:type="dxa"/>
              <w:right w:w="85" w:type="dxa"/>
            </w:tcMar>
          </w:tcPr>
          <w:p w14:paraId="45E50529" w14:textId="77777777" w:rsidR="007A2610" w:rsidRDefault="007A2610" w:rsidP="00DD2122">
            <w:pPr>
              <w:pStyle w:val="Table"/>
              <w:tabs>
                <w:tab w:val="clear" w:pos="709"/>
              </w:tabs>
              <w:spacing w:after="0"/>
              <w:ind w:left="0"/>
            </w:pPr>
          </w:p>
        </w:tc>
        <w:tc>
          <w:tcPr>
            <w:tcW w:w="878" w:type="pct"/>
            <w:tcMar>
              <w:top w:w="85" w:type="dxa"/>
              <w:left w:w="85" w:type="dxa"/>
              <w:bottom w:w="85" w:type="dxa"/>
              <w:right w:w="85" w:type="dxa"/>
            </w:tcMar>
          </w:tcPr>
          <w:p w14:paraId="7E03D5E0" w14:textId="77777777" w:rsidR="007A2610" w:rsidRPr="00874C05" w:rsidRDefault="007A2610" w:rsidP="00DD2122">
            <w:pPr>
              <w:pStyle w:val="Table"/>
              <w:tabs>
                <w:tab w:val="clear" w:pos="709"/>
              </w:tabs>
              <w:spacing w:after="120"/>
              <w:ind w:left="-6"/>
            </w:pPr>
          </w:p>
        </w:tc>
        <w:tc>
          <w:tcPr>
            <w:tcW w:w="581" w:type="pct"/>
            <w:tcMar>
              <w:top w:w="85" w:type="dxa"/>
              <w:left w:w="85" w:type="dxa"/>
              <w:bottom w:w="85" w:type="dxa"/>
              <w:right w:w="85" w:type="dxa"/>
            </w:tcMar>
          </w:tcPr>
          <w:p w14:paraId="7430E65C" w14:textId="77777777" w:rsidR="007A2610" w:rsidRPr="00874C05" w:rsidRDefault="007A2610" w:rsidP="00DD2122">
            <w:pPr>
              <w:pStyle w:val="Table"/>
              <w:tabs>
                <w:tab w:val="clear" w:pos="709"/>
              </w:tabs>
              <w:spacing w:after="0"/>
              <w:rPr>
                <w:lang w:val="en-US"/>
              </w:rPr>
            </w:pPr>
            <w:r>
              <w:rPr>
                <w:lang w:val="en-US"/>
              </w:rPr>
              <w:t>Internal Process</w:t>
            </w:r>
          </w:p>
        </w:tc>
      </w:tr>
      <w:tr w:rsidR="007A2610" w:rsidRPr="00874C05" w14:paraId="7D383FF2" w14:textId="77777777" w:rsidTr="00DD2122">
        <w:trPr>
          <w:cantSplit/>
        </w:trPr>
        <w:tc>
          <w:tcPr>
            <w:tcW w:w="743" w:type="pct"/>
            <w:tcMar>
              <w:top w:w="85" w:type="dxa"/>
              <w:left w:w="85" w:type="dxa"/>
              <w:bottom w:w="85" w:type="dxa"/>
              <w:right w:w="85" w:type="dxa"/>
            </w:tcMar>
          </w:tcPr>
          <w:p w14:paraId="5CF0DAF9" w14:textId="77777777" w:rsidR="007A2610" w:rsidRDefault="007A2610" w:rsidP="00DD2122">
            <w:pPr>
              <w:ind w:left="0"/>
              <w:rPr>
                <w:sz w:val="20"/>
                <w:szCs w:val="20"/>
              </w:rPr>
            </w:pPr>
            <w:r w:rsidRPr="005024B3">
              <w:rPr>
                <w:sz w:val="20"/>
                <w:szCs w:val="20"/>
              </w:rPr>
              <w:t>2.</w:t>
            </w:r>
            <w:r>
              <w:rPr>
                <w:sz w:val="20"/>
                <w:szCs w:val="20"/>
              </w:rPr>
              <w:t>1</w:t>
            </w:r>
            <w:r w:rsidRPr="00BD1178">
              <w:rPr>
                <w:sz w:val="20"/>
                <w:szCs w:val="20"/>
              </w:rPr>
              <w:t>3</w:t>
            </w:r>
            <w:r w:rsidRPr="005024B3">
              <w:rPr>
                <w:sz w:val="20"/>
                <w:szCs w:val="20"/>
              </w:rPr>
              <w:t>.</w:t>
            </w:r>
            <w:r>
              <w:rPr>
                <w:sz w:val="20"/>
                <w:szCs w:val="20"/>
              </w:rPr>
              <w:t>4</w:t>
            </w:r>
          </w:p>
        </w:tc>
        <w:tc>
          <w:tcPr>
            <w:tcW w:w="757" w:type="pct"/>
            <w:tcMar>
              <w:top w:w="85" w:type="dxa"/>
              <w:left w:w="85" w:type="dxa"/>
              <w:bottom w:w="85" w:type="dxa"/>
              <w:right w:w="85" w:type="dxa"/>
            </w:tcMar>
          </w:tcPr>
          <w:p w14:paraId="1F0D6750" w14:textId="77777777" w:rsidR="007A2610" w:rsidRPr="002D4058" w:rsidRDefault="007A2610" w:rsidP="00DD2122">
            <w:pPr>
              <w:pStyle w:val="Table"/>
              <w:tabs>
                <w:tab w:val="clear" w:pos="709"/>
              </w:tabs>
              <w:spacing w:after="120"/>
              <w:ind w:left="0"/>
            </w:pPr>
            <w:r>
              <w:t>Within 1 WD of 2.13.2</w:t>
            </w:r>
          </w:p>
          <w:p w14:paraId="60412E45" w14:textId="77777777" w:rsidR="007A2610" w:rsidRDefault="007A2610" w:rsidP="00DD2122">
            <w:pPr>
              <w:pStyle w:val="Table"/>
              <w:tabs>
                <w:tab w:val="clear" w:pos="709"/>
              </w:tabs>
              <w:spacing w:after="120"/>
              <w:ind w:left="0"/>
              <w:rPr>
                <w:lang w:val="en-US"/>
              </w:rPr>
            </w:pPr>
            <w:r w:rsidRPr="002D4058">
              <w:t>or where appropriate within 1 WD of 2.</w:t>
            </w:r>
            <w:r>
              <w:t>13</w:t>
            </w:r>
            <w:r w:rsidRPr="002D4058">
              <w:t>.</w:t>
            </w:r>
            <w:r>
              <w:t>1</w:t>
            </w:r>
          </w:p>
        </w:tc>
        <w:tc>
          <w:tcPr>
            <w:tcW w:w="1340" w:type="pct"/>
            <w:tcMar>
              <w:top w:w="85" w:type="dxa"/>
              <w:left w:w="85" w:type="dxa"/>
              <w:bottom w:w="85" w:type="dxa"/>
              <w:right w:w="85" w:type="dxa"/>
            </w:tcMar>
          </w:tcPr>
          <w:p w14:paraId="3F98EE79" w14:textId="77777777" w:rsidR="007A2610" w:rsidRDefault="007A2610" w:rsidP="00DD2122">
            <w:pPr>
              <w:pStyle w:val="Table"/>
              <w:tabs>
                <w:tab w:val="clear" w:pos="709"/>
              </w:tabs>
              <w:spacing w:after="0"/>
              <w:ind w:left="0"/>
            </w:pPr>
            <w:r w:rsidRPr="002D4058">
              <w:t>If MSID</w:t>
            </w:r>
            <w:r>
              <w:t xml:space="preserve"> Pair or AMSID</w:t>
            </w:r>
            <w:r w:rsidRPr="002D4058">
              <w:t xml:space="preserve"> Pair Delivered Volume fails validation send rejection.</w:t>
            </w:r>
          </w:p>
          <w:p w14:paraId="690176E4" w14:textId="77777777" w:rsidR="007A2610" w:rsidRPr="002D4058" w:rsidRDefault="007A2610" w:rsidP="00DD2122">
            <w:pPr>
              <w:pStyle w:val="Table"/>
              <w:tabs>
                <w:tab w:val="clear" w:pos="709"/>
              </w:tabs>
              <w:spacing w:after="0"/>
            </w:pPr>
          </w:p>
        </w:tc>
        <w:tc>
          <w:tcPr>
            <w:tcW w:w="390" w:type="pct"/>
            <w:tcMar>
              <w:top w:w="85" w:type="dxa"/>
              <w:left w:w="85" w:type="dxa"/>
              <w:bottom w:w="85" w:type="dxa"/>
              <w:right w:w="85" w:type="dxa"/>
            </w:tcMar>
          </w:tcPr>
          <w:p w14:paraId="783AE7FC" w14:textId="77777777" w:rsidR="007A2610" w:rsidRDefault="007A2610" w:rsidP="00DD2122">
            <w:pPr>
              <w:pStyle w:val="Table"/>
              <w:tabs>
                <w:tab w:val="clear" w:pos="709"/>
              </w:tabs>
              <w:spacing w:after="0"/>
            </w:pPr>
            <w:r w:rsidRPr="002D4058">
              <w:t>SVAA</w:t>
            </w:r>
          </w:p>
        </w:tc>
        <w:tc>
          <w:tcPr>
            <w:tcW w:w="311" w:type="pct"/>
            <w:tcMar>
              <w:top w:w="85" w:type="dxa"/>
              <w:left w:w="85" w:type="dxa"/>
              <w:bottom w:w="85" w:type="dxa"/>
              <w:right w:w="85" w:type="dxa"/>
            </w:tcMar>
          </w:tcPr>
          <w:p w14:paraId="06E2A29D" w14:textId="77777777" w:rsidR="007A2610" w:rsidRDefault="007A2610" w:rsidP="00DD2122">
            <w:pPr>
              <w:pStyle w:val="Table"/>
              <w:tabs>
                <w:tab w:val="clear" w:pos="709"/>
              </w:tabs>
              <w:spacing w:after="0"/>
              <w:ind w:left="0"/>
            </w:pPr>
            <w:r>
              <w:t>Lead Party</w:t>
            </w:r>
          </w:p>
        </w:tc>
        <w:tc>
          <w:tcPr>
            <w:tcW w:w="878" w:type="pct"/>
            <w:tcMar>
              <w:top w:w="85" w:type="dxa"/>
              <w:left w:w="85" w:type="dxa"/>
              <w:bottom w:w="85" w:type="dxa"/>
              <w:right w:w="85" w:type="dxa"/>
            </w:tcMar>
          </w:tcPr>
          <w:p w14:paraId="3F852273" w14:textId="77777777" w:rsidR="007A2610" w:rsidRDefault="007A2610" w:rsidP="00DD2122">
            <w:pPr>
              <w:pStyle w:val="Table"/>
              <w:tabs>
                <w:tab w:val="clear" w:pos="709"/>
              </w:tabs>
              <w:spacing w:after="0"/>
              <w:ind w:left="0"/>
            </w:pPr>
            <w:r w:rsidRPr="002D4058">
              <w:t>P0</w:t>
            </w:r>
            <w:r>
              <w:t>329 – BM Unit Submitted Expected Volume Rejection</w:t>
            </w:r>
          </w:p>
          <w:p w14:paraId="71875F34" w14:textId="77777777" w:rsidR="007A2610" w:rsidRDefault="007A2610" w:rsidP="00DD2122">
            <w:pPr>
              <w:pStyle w:val="Table"/>
              <w:tabs>
                <w:tab w:val="clear" w:pos="709"/>
              </w:tabs>
              <w:spacing w:after="120"/>
              <w:ind w:left="-6"/>
            </w:pPr>
          </w:p>
        </w:tc>
        <w:tc>
          <w:tcPr>
            <w:tcW w:w="581" w:type="pct"/>
            <w:tcMar>
              <w:top w:w="85" w:type="dxa"/>
              <w:left w:w="85" w:type="dxa"/>
              <w:bottom w:w="85" w:type="dxa"/>
              <w:right w:w="85" w:type="dxa"/>
            </w:tcMar>
          </w:tcPr>
          <w:p w14:paraId="715C4E64" w14:textId="77777777" w:rsidR="007A2610" w:rsidRPr="002D4058" w:rsidRDefault="007A2610" w:rsidP="00DD2122">
            <w:pPr>
              <w:pStyle w:val="Table"/>
              <w:tabs>
                <w:tab w:val="clear" w:pos="709"/>
              </w:tabs>
              <w:spacing w:after="0"/>
              <w:rPr>
                <w:lang w:val="en-US"/>
              </w:rPr>
            </w:pPr>
            <w:r w:rsidRPr="002D4058">
              <w:rPr>
                <w:lang w:val="en-US"/>
              </w:rPr>
              <w:t>Electronic or other method, as agreed.</w:t>
            </w:r>
          </w:p>
        </w:tc>
      </w:tr>
      <w:tr w:rsidR="007A2610" w:rsidRPr="00874C05" w14:paraId="6BE688EB" w14:textId="77777777" w:rsidTr="00DD2122">
        <w:trPr>
          <w:cantSplit/>
        </w:trPr>
        <w:tc>
          <w:tcPr>
            <w:tcW w:w="743" w:type="pct"/>
            <w:tcMar>
              <w:top w:w="85" w:type="dxa"/>
              <w:left w:w="85" w:type="dxa"/>
              <w:bottom w:w="85" w:type="dxa"/>
              <w:right w:w="85" w:type="dxa"/>
            </w:tcMar>
          </w:tcPr>
          <w:p w14:paraId="71FA1D39" w14:textId="77777777" w:rsidR="007A2610" w:rsidRDefault="007A2610" w:rsidP="00DD2122">
            <w:pPr>
              <w:ind w:left="0"/>
              <w:rPr>
                <w:sz w:val="20"/>
                <w:szCs w:val="20"/>
              </w:rPr>
            </w:pPr>
            <w:r w:rsidRPr="005024B3">
              <w:rPr>
                <w:sz w:val="20"/>
                <w:szCs w:val="20"/>
              </w:rPr>
              <w:t>2.</w:t>
            </w:r>
            <w:r>
              <w:rPr>
                <w:sz w:val="20"/>
                <w:szCs w:val="20"/>
              </w:rPr>
              <w:t>13</w:t>
            </w:r>
            <w:r w:rsidRPr="005024B3">
              <w:rPr>
                <w:sz w:val="20"/>
                <w:szCs w:val="20"/>
              </w:rPr>
              <w:t>.</w:t>
            </w:r>
            <w:r>
              <w:rPr>
                <w:sz w:val="20"/>
                <w:szCs w:val="20"/>
              </w:rPr>
              <w:t>5</w:t>
            </w:r>
          </w:p>
        </w:tc>
        <w:tc>
          <w:tcPr>
            <w:tcW w:w="757" w:type="pct"/>
            <w:tcMar>
              <w:top w:w="85" w:type="dxa"/>
              <w:left w:w="85" w:type="dxa"/>
              <w:bottom w:w="85" w:type="dxa"/>
              <w:right w:w="85" w:type="dxa"/>
            </w:tcMar>
          </w:tcPr>
          <w:p w14:paraId="23400CB8" w14:textId="77777777" w:rsidR="007A2610" w:rsidRPr="002D4058" w:rsidRDefault="007A2610" w:rsidP="00DD2122">
            <w:pPr>
              <w:pStyle w:val="Table"/>
              <w:tabs>
                <w:tab w:val="clear" w:pos="709"/>
              </w:tabs>
              <w:spacing w:after="120"/>
              <w:ind w:left="0"/>
            </w:pPr>
            <w:r w:rsidRPr="002D4058">
              <w:t>Within 1 WD of 2.</w:t>
            </w:r>
            <w:r>
              <w:t>13</w:t>
            </w:r>
            <w:r w:rsidRPr="002D4058">
              <w:t>.</w:t>
            </w:r>
            <w:r>
              <w:t>2</w:t>
            </w:r>
          </w:p>
          <w:p w14:paraId="6B34AFCE" w14:textId="77777777" w:rsidR="007A2610" w:rsidRDefault="007A2610" w:rsidP="00DD2122">
            <w:pPr>
              <w:pStyle w:val="Table"/>
              <w:tabs>
                <w:tab w:val="clear" w:pos="709"/>
              </w:tabs>
              <w:spacing w:after="120"/>
              <w:ind w:left="0"/>
              <w:rPr>
                <w:lang w:val="en-US"/>
              </w:rPr>
            </w:pPr>
            <w:r w:rsidRPr="002D4058">
              <w:t>or where appropriate within 1 WD of 2.</w:t>
            </w:r>
            <w:r>
              <w:t>13</w:t>
            </w:r>
            <w:r w:rsidRPr="002D4058">
              <w:t>.</w:t>
            </w:r>
            <w:r>
              <w:t>1</w:t>
            </w:r>
          </w:p>
        </w:tc>
        <w:tc>
          <w:tcPr>
            <w:tcW w:w="1340" w:type="pct"/>
            <w:tcMar>
              <w:top w:w="85" w:type="dxa"/>
              <w:left w:w="85" w:type="dxa"/>
              <w:bottom w:w="85" w:type="dxa"/>
              <w:right w:w="85" w:type="dxa"/>
            </w:tcMar>
          </w:tcPr>
          <w:p w14:paraId="5F495E2E" w14:textId="77777777" w:rsidR="007A2610" w:rsidRDefault="007A2610" w:rsidP="00DD2122">
            <w:pPr>
              <w:pStyle w:val="Table"/>
              <w:tabs>
                <w:tab w:val="clear" w:pos="709"/>
              </w:tabs>
              <w:spacing w:after="0"/>
            </w:pPr>
            <w:r w:rsidRPr="002D4058">
              <w:t>If MSID</w:t>
            </w:r>
            <w:r>
              <w:t xml:space="preserve"> Pair or AMSID</w:t>
            </w:r>
            <w:r w:rsidRPr="002D4058">
              <w:t xml:space="preserve"> Pair </w:t>
            </w:r>
            <w:r>
              <w:t>Submitted Expected Volume</w:t>
            </w:r>
            <w:r w:rsidRPr="002D4058">
              <w:t xml:space="preserve"> passes validation send confirmation.</w:t>
            </w:r>
          </w:p>
          <w:p w14:paraId="1CAEFDBA" w14:textId="77777777" w:rsidR="007A2610" w:rsidRPr="002D4058" w:rsidRDefault="007A2610" w:rsidP="00DD2122">
            <w:pPr>
              <w:pStyle w:val="Table"/>
              <w:tabs>
                <w:tab w:val="clear" w:pos="709"/>
              </w:tabs>
              <w:spacing w:after="0"/>
            </w:pPr>
          </w:p>
        </w:tc>
        <w:tc>
          <w:tcPr>
            <w:tcW w:w="390" w:type="pct"/>
            <w:tcMar>
              <w:top w:w="85" w:type="dxa"/>
              <w:left w:w="85" w:type="dxa"/>
              <w:bottom w:w="85" w:type="dxa"/>
              <w:right w:w="85" w:type="dxa"/>
            </w:tcMar>
          </w:tcPr>
          <w:p w14:paraId="00489B72" w14:textId="77777777" w:rsidR="007A2610" w:rsidRDefault="007A2610" w:rsidP="00DD2122">
            <w:pPr>
              <w:pStyle w:val="Table"/>
              <w:tabs>
                <w:tab w:val="clear" w:pos="709"/>
              </w:tabs>
              <w:spacing w:after="0"/>
            </w:pPr>
            <w:r>
              <w:t>SVAA</w:t>
            </w:r>
          </w:p>
        </w:tc>
        <w:tc>
          <w:tcPr>
            <w:tcW w:w="311" w:type="pct"/>
            <w:tcMar>
              <w:top w:w="85" w:type="dxa"/>
              <w:left w:w="85" w:type="dxa"/>
              <w:bottom w:w="85" w:type="dxa"/>
              <w:right w:w="85" w:type="dxa"/>
            </w:tcMar>
          </w:tcPr>
          <w:p w14:paraId="7C8013D7" w14:textId="77777777" w:rsidR="007A2610" w:rsidRDefault="007A2610" w:rsidP="00DD2122">
            <w:pPr>
              <w:pStyle w:val="Table"/>
              <w:tabs>
                <w:tab w:val="clear" w:pos="709"/>
              </w:tabs>
              <w:spacing w:after="0"/>
              <w:ind w:left="0"/>
            </w:pPr>
            <w:r>
              <w:t>Lead Party</w:t>
            </w:r>
          </w:p>
        </w:tc>
        <w:tc>
          <w:tcPr>
            <w:tcW w:w="878" w:type="pct"/>
            <w:tcMar>
              <w:top w:w="85" w:type="dxa"/>
              <w:left w:w="85" w:type="dxa"/>
              <w:bottom w:w="85" w:type="dxa"/>
              <w:right w:w="85" w:type="dxa"/>
            </w:tcMar>
          </w:tcPr>
          <w:p w14:paraId="58861E7C" w14:textId="77777777" w:rsidR="007A2610" w:rsidRDefault="007A2610" w:rsidP="00DD2122">
            <w:pPr>
              <w:pStyle w:val="Table"/>
              <w:tabs>
                <w:tab w:val="clear" w:pos="709"/>
              </w:tabs>
              <w:spacing w:after="0"/>
              <w:ind w:left="0"/>
            </w:pPr>
            <w:r w:rsidRPr="002D4058">
              <w:t>P0</w:t>
            </w:r>
            <w:r>
              <w:t>330</w:t>
            </w:r>
            <w:r w:rsidRPr="002D4058">
              <w:t xml:space="preserve"> –</w:t>
            </w:r>
            <w:r>
              <w:t>BM Unit Submitted Expected Volume Acceptance</w:t>
            </w:r>
          </w:p>
          <w:p w14:paraId="2C4C5B2E" w14:textId="77777777" w:rsidR="007A2610" w:rsidRDefault="007A2610" w:rsidP="00DD2122">
            <w:pPr>
              <w:pStyle w:val="Table"/>
              <w:tabs>
                <w:tab w:val="clear" w:pos="709"/>
              </w:tabs>
              <w:spacing w:after="0"/>
              <w:ind w:left="0"/>
            </w:pPr>
          </w:p>
        </w:tc>
        <w:tc>
          <w:tcPr>
            <w:tcW w:w="581" w:type="pct"/>
            <w:tcMar>
              <w:top w:w="85" w:type="dxa"/>
              <w:left w:w="85" w:type="dxa"/>
              <w:bottom w:w="85" w:type="dxa"/>
              <w:right w:w="85" w:type="dxa"/>
            </w:tcMar>
          </w:tcPr>
          <w:p w14:paraId="0852CF47" w14:textId="77777777" w:rsidR="007A2610" w:rsidRPr="002D4058" w:rsidRDefault="007A2610" w:rsidP="00DD2122">
            <w:pPr>
              <w:pStyle w:val="Table"/>
              <w:tabs>
                <w:tab w:val="clear" w:pos="709"/>
              </w:tabs>
              <w:spacing w:after="0"/>
              <w:rPr>
                <w:lang w:val="en-US"/>
              </w:rPr>
            </w:pPr>
            <w:r w:rsidRPr="002D4058">
              <w:rPr>
                <w:lang w:val="en-US"/>
              </w:rPr>
              <w:t>Electronic or other method, as agreed.</w:t>
            </w:r>
          </w:p>
        </w:tc>
      </w:tr>
      <w:tr w:rsidR="007A2610" w:rsidRPr="00874C05" w14:paraId="21198E3B" w14:textId="77777777" w:rsidTr="00DD2122">
        <w:trPr>
          <w:cantSplit/>
        </w:trPr>
        <w:tc>
          <w:tcPr>
            <w:tcW w:w="743" w:type="pct"/>
            <w:tcMar>
              <w:top w:w="85" w:type="dxa"/>
              <w:left w:w="85" w:type="dxa"/>
              <w:bottom w:w="85" w:type="dxa"/>
              <w:right w:w="85" w:type="dxa"/>
            </w:tcMar>
          </w:tcPr>
          <w:p w14:paraId="061F8D12" w14:textId="77777777" w:rsidR="007A2610" w:rsidRDefault="007A2610" w:rsidP="00DD2122">
            <w:pPr>
              <w:ind w:left="0"/>
              <w:rPr>
                <w:sz w:val="20"/>
                <w:szCs w:val="20"/>
              </w:rPr>
            </w:pPr>
            <w:r>
              <w:rPr>
                <w:sz w:val="20"/>
                <w:szCs w:val="20"/>
              </w:rPr>
              <w:lastRenderedPageBreak/>
              <w:t>2.13.6</w:t>
            </w:r>
          </w:p>
        </w:tc>
        <w:tc>
          <w:tcPr>
            <w:tcW w:w="757" w:type="pct"/>
            <w:tcMar>
              <w:top w:w="85" w:type="dxa"/>
              <w:left w:w="85" w:type="dxa"/>
              <w:bottom w:w="85" w:type="dxa"/>
              <w:right w:w="85" w:type="dxa"/>
            </w:tcMar>
          </w:tcPr>
          <w:p w14:paraId="03739C06" w14:textId="77777777" w:rsidR="007A2610" w:rsidRDefault="007A2610" w:rsidP="00DD2122">
            <w:pPr>
              <w:pStyle w:val="Table"/>
              <w:tabs>
                <w:tab w:val="clear" w:pos="709"/>
              </w:tabs>
              <w:spacing w:after="120"/>
              <w:ind w:left="0"/>
              <w:rPr>
                <w:color w:val="1F497D"/>
              </w:rPr>
            </w:pPr>
            <w:r>
              <w:rPr>
                <w:lang w:val="en-US"/>
              </w:rPr>
              <w:t>By Calendar Day prior to Settlement Day</w:t>
            </w:r>
          </w:p>
        </w:tc>
        <w:tc>
          <w:tcPr>
            <w:tcW w:w="1340" w:type="pct"/>
            <w:tcMar>
              <w:top w:w="85" w:type="dxa"/>
              <w:left w:w="85" w:type="dxa"/>
              <w:bottom w:w="85" w:type="dxa"/>
              <w:right w:w="85" w:type="dxa"/>
            </w:tcMar>
          </w:tcPr>
          <w:p w14:paraId="0535334D" w14:textId="77777777" w:rsidR="007A2610" w:rsidRDefault="007A2610" w:rsidP="00DD2122">
            <w:pPr>
              <w:pStyle w:val="Table"/>
              <w:tabs>
                <w:tab w:val="clear" w:pos="709"/>
              </w:tabs>
              <w:spacing w:after="0"/>
            </w:pPr>
            <w:r>
              <w:t>Submitted Expected Volumes revalidation of EFD</w:t>
            </w:r>
          </w:p>
          <w:p w14:paraId="64FDCF63" w14:textId="77777777" w:rsidR="007A2610" w:rsidRDefault="007A2610" w:rsidP="00DD2122">
            <w:pPr>
              <w:pStyle w:val="Table"/>
              <w:tabs>
                <w:tab w:val="clear" w:pos="709"/>
              </w:tabs>
              <w:spacing w:after="0"/>
            </w:pPr>
          </w:p>
          <w:p w14:paraId="7809EE91" w14:textId="77777777" w:rsidR="007A2610" w:rsidRDefault="007A2610" w:rsidP="00DD2122">
            <w:pPr>
              <w:pStyle w:val="Table"/>
              <w:tabs>
                <w:tab w:val="clear" w:pos="709"/>
              </w:tabs>
              <w:spacing w:after="0"/>
            </w:pPr>
            <w:r>
              <w:t>(Non-zero Submitted Expected Volumes for BMU with no MSID/AMSID Pair with status ‘S’)</w:t>
            </w:r>
          </w:p>
        </w:tc>
        <w:tc>
          <w:tcPr>
            <w:tcW w:w="390" w:type="pct"/>
            <w:tcMar>
              <w:top w:w="85" w:type="dxa"/>
              <w:left w:w="85" w:type="dxa"/>
              <w:bottom w:w="85" w:type="dxa"/>
              <w:right w:w="85" w:type="dxa"/>
            </w:tcMar>
          </w:tcPr>
          <w:p w14:paraId="30121634" w14:textId="77777777" w:rsidR="007A2610" w:rsidRDefault="007A2610" w:rsidP="00DD2122">
            <w:pPr>
              <w:pStyle w:val="Table"/>
              <w:tabs>
                <w:tab w:val="clear" w:pos="709"/>
              </w:tabs>
              <w:spacing w:after="0"/>
            </w:pPr>
            <w:r>
              <w:t>SVAA</w:t>
            </w:r>
          </w:p>
        </w:tc>
        <w:tc>
          <w:tcPr>
            <w:tcW w:w="311" w:type="pct"/>
            <w:tcMar>
              <w:top w:w="85" w:type="dxa"/>
              <w:left w:w="85" w:type="dxa"/>
              <w:bottom w:w="85" w:type="dxa"/>
              <w:right w:w="85" w:type="dxa"/>
            </w:tcMar>
          </w:tcPr>
          <w:p w14:paraId="40EAA786" w14:textId="77777777" w:rsidR="007A2610" w:rsidRDefault="007A2610" w:rsidP="00DD2122">
            <w:pPr>
              <w:pStyle w:val="Table"/>
              <w:tabs>
                <w:tab w:val="clear" w:pos="709"/>
              </w:tabs>
              <w:spacing w:after="0"/>
              <w:ind w:left="0"/>
            </w:pPr>
            <w:r>
              <w:t>Lead Party</w:t>
            </w:r>
          </w:p>
        </w:tc>
        <w:tc>
          <w:tcPr>
            <w:tcW w:w="878" w:type="pct"/>
            <w:tcMar>
              <w:top w:w="85" w:type="dxa"/>
              <w:left w:w="85" w:type="dxa"/>
              <w:bottom w:w="85" w:type="dxa"/>
              <w:right w:w="85" w:type="dxa"/>
            </w:tcMar>
          </w:tcPr>
          <w:p w14:paraId="0529A955" w14:textId="77777777" w:rsidR="007A2610" w:rsidRDefault="007A2610" w:rsidP="00DD2122">
            <w:pPr>
              <w:pStyle w:val="Table"/>
              <w:tabs>
                <w:tab w:val="clear" w:pos="709"/>
              </w:tabs>
              <w:spacing w:after="120"/>
              <w:ind w:left="-6"/>
            </w:pPr>
            <w:r>
              <w:t>P0331 BM Unit Submitted Expected Volume Warning</w:t>
            </w:r>
          </w:p>
        </w:tc>
        <w:tc>
          <w:tcPr>
            <w:tcW w:w="581" w:type="pct"/>
            <w:tcMar>
              <w:top w:w="85" w:type="dxa"/>
              <w:left w:w="85" w:type="dxa"/>
              <w:bottom w:w="85" w:type="dxa"/>
              <w:right w:w="85" w:type="dxa"/>
            </w:tcMar>
          </w:tcPr>
          <w:p w14:paraId="2A51D9B4" w14:textId="77777777" w:rsidR="007A2610" w:rsidRDefault="007A2610" w:rsidP="00DD2122">
            <w:pPr>
              <w:pStyle w:val="Table"/>
              <w:tabs>
                <w:tab w:val="clear" w:pos="709"/>
              </w:tabs>
              <w:spacing w:after="0"/>
              <w:rPr>
                <w:lang w:val="en-US"/>
              </w:rPr>
            </w:pPr>
            <w:r w:rsidRPr="002D4058">
              <w:rPr>
                <w:lang w:val="en-US"/>
              </w:rPr>
              <w:t>Electronic or other method, as agreed.</w:t>
            </w:r>
          </w:p>
        </w:tc>
      </w:tr>
      <w:tr w:rsidR="007A2610" w:rsidRPr="00874C05" w14:paraId="1B708B12" w14:textId="77777777" w:rsidTr="00DD2122">
        <w:trPr>
          <w:cantSplit/>
        </w:trPr>
        <w:tc>
          <w:tcPr>
            <w:tcW w:w="743" w:type="pct"/>
            <w:tcMar>
              <w:top w:w="85" w:type="dxa"/>
              <w:left w:w="85" w:type="dxa"/>
              <w:bottom w:w="85" w:type="dxa"/>
              <w:right w:w="85" w:type="dxa"/>
            </w:tcMar>
          </w:tcPr>
          <w:p w14:paraId="6C723DFB" w14:textId="77777777" w:rsidR="007A2610" w:rsidRDefault="007A2610" w:rsidP="00DD2122">
            <w:pPr>
              <w:ind w:left="0"/>
              <w:rPr>
                <w:sz w:val="20"/>
                <w:szCs w:val="20"/>
              </w:rPr>
            </w:pPr>
            <w:r>
              <w:rPr>
                <w:sz w:val="20"/>
                <w:szCs w:val="20"/>
              </w:rPr>
              <w:t>2.13.7</w:t>
            </w:r>
          </w:p>
        </w:tc>
        <w:tc>
          <w:tcPr>
            <w:tcW w:w="757" w:type="pct"/>
            <w:tcMar>
              <w:top w:w="85" w:type="dxa"/>
              <w:left w:w="85" w:type="dxa"/>
              <w:bottom w:w="85" w:type="dxa"/>
              <w:right w:w="85" w:type="dxa"/>
            </w:tcMar>
          </w:tcPr>
          <w:p w14:paraId="75C0AA23" w14:textId="77777777" w:rsidR="007A2610" w:rsidRDefault="007A2610" w:rsidP="00DD2122">
            <w:pPr>
              <w:pStyle w:val="Table"/>
              <w:tabs>
                <w:tab w:val="clear" w:pos="709"/>
              </w:tabs>
              <w:spacing w:after="120"/>
              <w:ind w:left="0"/>
              <w:rPr>
                <w:lang w:val="en-US"/>
              </w:rPr>
            </w:pPr>
            <w:r w:rsidRPr="00D45D6B">
              <w:t>As per SVAA Calendar (for each Volume Allocation Run)</w:t>
            </w:r>
          </w:p>
        </w:tc>
        <w:tc>
          <w:tcPr>
            <w:tcW w:w="1340" w:type="pct"/>
            <w:tcMar>
              <w:top w:w="85" w:type="dxa"/>
              <w:left w:w="85" w:type="dxa"/>
              <w:bottom w:w="85" w:type="dxa"/>
              <w:right w:w="85" w:type="dxa"/>
            </w:tcMar>
          </w:tcPr>
          <w:p w14:paraId="7B4BE68A" w14:textId="77777777" w:rsidR="007A2610" w:rsidRPr="002D4058" w:rsidRDefault="007A2610" w:rsidP="00DD2122">
            <w:pPr>
              <w:pStyle w:val="Table"/>
              <w:tabs>
                <w:tab w:val="clear" w:pos="709"/>
              </w:tabs>
              <w:spacing w:after="0"/>
            </w:pPr>
            <w:r>
              <w:t>If a Submitted Expected Volume or Default Submitted Expected Volume for MSID Pair or AMSID Pair is not registered before Gate Closure for a particular Settlement Period, set Settlement Expected Volume to NULL</w:t>
            </w:r>
          </w:p>
        </w:tc>
        <w:tc>
          <w:tcPr>
            <w:tcW w:w="390" w:type="pct"/>
            <w:tcMar>
              <w:top w:w="85" w:type="dxa"/>
              <w:left w:w="85" w:type="dxa"/>
              <w:bottom w:w="85" w:type="dxa"/>
              <w:right w:w="85" w:type="dxa"/>
            </w:tcMar>
          </w:tcPr>
          <w:p w14:paraId="29D836A4" w14:textId="77777777" w:rsidR="007A2610" w:rsidRDefault="007A2610" w:rsidP="00DD2122">
            <w:pPr>
              <w:pStyle w:val="Table"/>
              <w:tabs>
                <w:tab w:val="clear" w:pos="709"/>
              </w:tabs>
              <w:spacing w:after="0"/>
            </w:pPr>
            <w:r>
              <w:t>SVAA</w:t>
            </w:r>
          </w:p>
        </w:tc>
        <w:tc>
          <w:tcPr>
            <w:tcW w:w="311" w:type="pct"/>
            <w:tcMar>
              <w:top w:w="85" w:type="dxa"/>
              <w:left w:w="85" w:type="dxa"/>
              <w:bottom w:w="85" w:type="dxa"/>
              <w:right w:w="85" w:type="dxa"/>
            </w:tcMar>
          </w:tcPr>
          <w:p w14:paraId="66B50AD1" w14:textId="77777777" w:rsidR="007A2610" w:rsidRDefault="007A2610" w:rsidP="00DD2122">
            <w:pPr>
              <w:pStyle w:val="Table"/>
              <w:tabs>
                <w:tab w:val="clear" w:pos="709"/>
              </w:tabs>
              <w:spacing w:after="0"/>
              <w:ind w:left="0"/>
            </w:pPr>
          </w:p>
        </w:tc>
        <w:tc>
          <w:tcPr>
            <w:tcW w:w="878" w:type="pct"/>
            <w:tcMar>
              <w:top w:w="85" w:type="dxa"/>
              <w:left w:w="85" w:type="dxa"/>
              <w:bottom w:w="85" w:type="dxa"/>
              <w:right w:w="85" w:type="dxa"/>
            </w:tcMar>
          </w:tcPr>
          <w:p w14:paraId="4A6CDA94" w14:textId="77777777" w:rsidR="007A2610" w:rsidRDefault="007A2610" w:rsidP="00DD2122">
            <w:pPr>
              <w:pStyle w:val="Table"/>
              <w:tabs>
                <w:tab w:val="clear" w:pos="709"/>
              </w:tabs>
              <w:spacing w:after="120"/>
              <w:ind w:left="-6"/>
            </w:pPr>
          </w:p>
        </w:tc>
        <w:tc>
          <w:tcPr>
            <w:tcW w:w="581" w:type="pct"/>
            <w:tcMar>
              <w:top w:w="85" w:type="dxa"/>
              <w:left w:w="85" w:type="dxa"/>
              <w:bottom w:w="85" w:type="dxa"/>
              <w:right w:w="85" w:type="dxa"/>
            </w:tcMar>
          </w:tcPr>
          <w:p w14:paraId="4D0A33C3" w14:textId="77777777" w:rsidR="007A2610" w:rsidRPr="002D4058" w:rsidRDefault="007A2610" w:rsidP="00DD2122">
            <w:pPr>
              <w:pStyle w:val="Table"/>
              <w:tabs>
                <w:tab w:val="clear" w:pos="709"/>
              </w:tabs>
              <w:spacing w:after="0"/>
              <w:rPr>
                <w:lang w:val="en-US"/>
              </w:rPr>
            </w:pPr>
            <w:r>
              <w:rPr>
                <w:lang w:val="en-US"/>
              </w:rPr>
              <w:t>Internal process</w:t>
            </w:r>
          </w:p>
        </w:tc>
      </w:tr>
    </w:tbl>
    <w:p w14:paraId="4793F31A" w14:textId="77777777" w:rsidR="007A2610" w:rsidRDefault="007A2610" w:rsidP="007A2610">
      <w:pPr>
        <w:tabs>
          <w:tab w:val="clear" w:pos="709"/>
        </w:tabs>
        <w:ind w:left="0"/>
      </w:pPr>
    </w:p>
    <w:p w14:paraId="11E203D1" w14:textId="5A85D995" w:rsidR="007A2610" w:rsidRDefault="007A2610" w:rsidP="007A2610">
      <w:pPr>
        <w:pStyle w:val="Heading2"/>
        <w:pageBreakBefore/>
        <w:spacing w:before="0"/>
        <w:ind w:left="851" w:hanging="851"/>
      </w:pPr>
      <w:bookmarkStart w:id="129" w:name="_Toc109217284"/>
      <w:bookmarkStart w:id="130" w:name="_Toc165554469"/>
      <w:r>
        <w:lastRenderedPageBreak/>
        <w:t>2.14</w:t>
      </w:r>
      <w:r>
        <w:tab/>
        <w:t>BM Unit Allocation Event Day</w:t>
      </w:r>
      <w:bookmarkEnd w:id="129"/>
      <w:bookmarkEnd w:id="130"/>
    </w:p>
    <w:p w14:paraId="26B91476" w14:textId="77777777" w:rsidR="007A2610" w:rsidRDefault="007A2610" w:rsidP="007A2610">
      <w:pPr>
        <w:tabs>
          <w:tab w:val="clear" w:pos="709"/>
        </w:tabs>
        <w:ind w:left="0"/>
      </w:pPr>
      <w:r>
        <w:t>The Baseline Methodology creates a baseline (for a Baselined MSID Pair or Baselined AMSID Pair) based on normal usage and predicts what the MSID Pair should be doing. Therefore, the Lead Party of the Baselined BM Unit may require to discount days where the site is doing something not normal, such as providing a Balancing Service. As providing a Balancing Service can affect the site outside of the Settlement Period providing the Balancing Service the whole day is discounted from the calculation of the baseline.</w:t>
      </w:r>
    </w:p>
    <w:tbl>
      <w:tblPr>
        <w:tblStyle w:val="TableGrid"/>
        <w:tblW w:w="5000" w:type="pct"/>
        <w:tblLook w:val="01E0" w:firstRow="1" w:lastRow="1" w:firstColumn="1" w:lastColumn="1" w:noHBand="0" w:noVBand="0"/>
      </w:tblPr>
      <w:tblGrid>
        <w:gridCol w:w="992"/>
        <w:gridCol w:w="2301"/>
        <w:gridCol w:w="3933"/>
        <w:gridCol w:w="1273"/>
        <w:gridCol w:w="993"/>
        <w:gridCol w:w="2695"/>
        <w:gridCol w:w="1805"/>
      </w:tblGrid>
      <w:tr w:rsidR="007A2610" w:rsidRPr="00874C05" w14:paraId="4806115F" w14:textId="77777777" w:rsidTr="00DD2122">
        <w:trPr>
          <w:cantSplit/>
          <w:tblHeader/>
        </w:trPr>
        <w:tc>
          <w:tcPr>
            <w:tcW w:w="354" w:type="pct"/>
            <w:shd w:val="clear" w:color="91B8D1" w:fill="auto"/>
            <w:tcMar>
              <w:top w:w="85" w:type="dxa"/>
              <w:left w:w="85" w:type="dxa"/>
              <w:bottom w:w="85" w:type="dxa"/>
              <w:right w:w="85" w:type="dxa"/>
            </w:tcMar>
          </w:tcPr>
          <w:p w14:paraId="2552BACD" w14:textId="77777777" w:rsidR="007A2610" w:rsidRPr="00874C05" w:rsidRDefault="007A2610" w:rsidP="00DD2122">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71D50C55" w14:textId="77777777" w:rsidR="007A2610" w:rsidRPr="00874C05" w:rsidRDefault="007A2610" w:rsidP="00DD2122">
            <w:pPr>
              <w:tabs>
                <w:tab w:val="clear" w:pos="709"/>
              </w:tabs>
              <w:spacing w:after="0"/>
              <w:ind w:left="0"/>
              <w:jc w:val="center"/>
              <w:rPr>
                <w:b/>
                <w:sz w:val="20"/>
                <w:szCs w:val="20"/>
              </w:rPr>
            </w:pPr>
            <w:r w:rsidRPr="00874C05">
              <w:rPr>
                <w:b/>
                <w:sz w:val="20"/>
                <w:szCs w:val="20"/>
              </w:rPr>
              <w:t>WHEN</w:t>
            </w:r>
          </w:p>
        </w:tc>
        <w:tc>
          <w:tcPr>
            <w:tcW w:w="1405" w:type="pct"/>
            <w:shd w:val="clear" w:color="91B8D1" w:fill="auto"/>
            <w:tcMar>
              <w:top w:w="85" w:type="dxa"/>
              <w:left w:w="85" w:type="dxa"/>
              <w:bottom w:w="85" w:type="dxa"/>
              <w:right w:w="85" w:type="dxa"/>
            </w:tcMar>
          </w:tcPr>
          <w:p w14:paraId="15470C1F" w14:textId="77777777" w:rsidR="007A2610" w:rsidRPr="00874C05" w:rsidRDefault="007A2610" w:rsidP="00DD2122">
            <w:pPr>
              <w:tabs>
                <w:tab w:val="clear" w:pos="709"/>
              </w:tabs>
              <w:spacing w:after="0"/>
              <w:ind w:left="0"/>
              <w:jc w:val="center"/>
              <w:rPr>
                <w:b/>
                <w:sz w:val="20"/>
                <w:szCs w:val="20"/>
              </w:rPr>
            </w:pPr>
            <w:r w:rsidRPr="00874C05">
              <w:rPr>
                <w:b/>
                <w:sz w:val="20"/>
                <w:szCs w:val="20"/>
              </w:rPr>
              <w:t>ACTION</w:t>
            </w:r>
          </w:p>
        </w:tc>
        <w:tc>
          <w:tcPr>
            <w:tcW w:w="455" w:type="pct"/>
            <w:shd w:val="clear" w:color="91B8D1" w:fill="auto"/>
            <w:tcMar>
              <w:top w:w="85" w:type="dxa"/>
              <w:left w:w="85" w:type="dxa"/>
              <w:bottom w:w="85" w:type="dxa"/>
              <w:right w:w="85" w:type="dxa"/>
            </w:tcMar>
          </w:tcPr>
          <w:p w14:paraId="61A8C2D2" w14:textId="77777777" w:rsidR="007A2610" w:rsidRPr="00874C05" w:rsidRDefault="007A2610" w:rsidP="00DD2122">
            <w:pPr>
              <w:tabs>
                <w:tab w:val="clear" w:pos="709"/>
              </w:tabs>
              <w:spacing w:after="0"/>
              <w:ind w:left="0"/>
              <w:jc w:val="center"/>
              <w:rPr>
                <w:b/>
                <w:sz w:val="20"/>
                <w:szCs w:val="20"/>
              </w:rPr>
            </w:pPr>
            <w:r w:rsidRPr="00874C05">
              <w:rPr>
                <w:b/>
                <w:sz w:val="20"/>
                <w:szCs w:val="20"/>
              </w:rPr>
              <w:t>FROM</w:t>
            </w:r>
          </w:p>
        </w:tc>
        <w:tc>
          <w:tcPr>
            <w:tcW w:w="355" w:type="pct"/>
            <w:shd w:val="clear" w:color="91B8D1" w:fill="auto"/>
            <w:tcMar>
              <w:top w:w="85" w:type="dxa"/>
              <w:left w:w="85" w:type="dxa"/>
              <w:bottom w:w="85" w:type="dxa"/>
              <w:right w:w="85" w:type="dxa"/>
            </w:tcMar>
          </w:tcPr>
          <w:p w14:paraId="2246F005" w14:textId="77777777" w:rsidR="007A2610" w:rsidRPr="00874C05" w:rsidRDefault="007A2610" w:rsidP="00DD2122">
            <w:pPr>
              <w:tabs>
                <w:tab w:val="clear" w:pos="709"/>
              </w:tabs>
              <w:spacing w:after="0"/>
              <w:ind w:left="0"/>
              <w:jc w:val="center"/>
              <w:rPr>
                <w:b/>
                <w:sz w:val="20"/>
                <w:szCs w:val="20"/>
              </w:rPr>
            </w:pPr>
            <w:r w:rsidRPr="00874C05">
              <w:rPr>
                <w:b/>
                <w:sz w:val="20"/>
                <w:szCs w:val="20"/>
              </w:rPr>
              <w:t>TO</w:t>
            </w:r>
          </w:p>
        </w:tc>
        <w:tc>
          <w:tcPr>
            <w:tcW w:w="963" w:type="pct"/>
            <w:shd w:val="clear" w:color="91B8D1" w:fill="auto"/>
            <w:tcMar>
              <w:top w:w="85" w:type="dxa"/>
              <w:left w:w="85" w:type="dxa"/>
              <w:bottom w:w="85" w:type="dxa"/>
              <w:right w:w="85" w:type="dxa"/>
            </w:tcMar>
          </w:tcPr>
          <w:p w14:paraId="1672C1B7" w14:textId="77777777" w:rsidR="007A2610" w:rsidRPr="00874C05" w:rsidRDefault="007A2610" w:rsidP="00DD2122">
            <w:pPr>
              <w:tabs>
                <w:tab w:val="clear" w:pos="709"/>
              </w:tabs>
              <w:spacing w:after="0"/>
              <w:ind w:left="0"/>
              <w:jc w:val="center"/>
              <w:rPr>
                <w:b/>
                <w:sz w:val="20"/>
                <w:szCs w:val="20"/>
              </w:rPr>
            </w:pPr>
            <w:r w:rsidRPr="00874C05">
              <w:rPr>
                <w:b/>
                <w:sz w:val="20"/>
                <w:szCs w:val="20"/>
              </w:rPr>
              <w:t>INFORMATION REQUIRED</w:t>
            </w:r>
          </w:p>
        </w:tc>
        <w:tc>
          <w:tcPr>
            <w:tcW w:w="645" w:type="pct"/>
            <w:shd w:val="clear" w:color="91B8D1" w:fill="auto"/>
            <w:tcMar>
              <w:top w:w="85" w:type="dxa"/>
              <w:left w:w="85" w:type="dxa"/>
              <w:bottom w:w="85" w:type="dxa"/>
              <w:right w:w="85" w:type="dxa"/>
            </w:tcMar>
          </w:tcPr>
          <w:p w14:paraId="4B7E5169" w14:textId="77777777" w:rsidR="007A2610" w:rsidRPr="00874C05" w:rsidRDefault="007A2610" w:rsidP="00DD2122">
            <w:pPr>
              <w:tabs>
                <w:tab w:val="clear" w:pos="709"/>
              </w:tabs>
              <w:spacing w:after="0"/>
              <w:ind w:left="0"/>
              <w:jc w:val="center"/>
              <w:rPr>
                <w:b/>
                <w:sz w:val="20"/>
                <w:szCs w:val="20"/>
              </w:rPr>
            </w:pPr>
            <w:r w:rsidRPr="00874C05">
              <w:rPr>
                <w:b/>
                <w:sz w:val="20"/>
                <w:szCs w:val="20"/>
              </w:rPr>
              <w:t>METHOD</w:t>
            </w:r>
          </w:p>
        </w:tc>
      </w:tr>
      <w:tr w:rsidR="007A2610" w:rsidRPr="00874C05" w14:paraId="1BC732B1" w14:textId="77777777" w:rsidTr="00DD2122">
        <w:trPr>
          <w:cantSplit/>
        </w:trPr>
        <w:tc>
          <w:tcPr>
            <w:tcW w:w="354" w:type="pct"/>
            <w:tcMar>
              <w:top w:w="85" w:type="dxa"/>
              <w:left w:w="85" w:type="dxa"/>
              <w:bottom w:w="85" w:type="dxa"/>
              <w:right w:w="85" w:type="dxa"/>
            </w:tcMar>
          </w:tcPr>
          <w:p w14:paraId="2BD53664" w14:textId="77777777" w:rsidR="007A2610" w:rsidRDefault="007A2610" w:rsidP="00DD2122">
            <w:pPr>
              <w:ind w:left="0"/>
              <w:rPr>
                <w:sz w:val="20"/>
                <w:szCs w:val="20"/>
              </w:rPr>
            </w:pPr>
            <w:r>
              <w:rPr>
                <w:sz w:val="20"/>
                <w:szCs w:val="20"/>
              </w:rPr>
              <w:t>2.14.1</w:t>
            </w:r>
          </w:p>
        </w:tc>
        <w:tc>
          <w:tcPr>
            <w:tcW w:w="822" w:type="pct"/>
            <w:tcMar>
              <w:top w:w="85" w:type="dxa"/>
              <w:left w:w="85" w:type="dxa"/>
              <w:bottom w:w="85" w:type="dxa"/>
              <w:right w:w="85" w:type="dxa"/>
            </w:tcMar>
          </w:tcPr>
          <w:p w14:paraId="2D945BBE" w14:textId="77777777" w:rsidR="007A2610" w:rsidRDefault="007A2610" w:rsidP="00DD2122">
            <w:pPr>
              <w:pStyle w:val="Table"/>
              <w:tabs>
                <w:tab w:val="clear" w:pos="709"/>
              </w:tabs>
              <w:spacing w:after="120"/>
              <w:ind w:left="0"/>
              <w:rPr>
                <w:lang w:val="en-US"/>
              </w:rPr>
            </w:pPr>
            <w:r>
              <w:rPr>
                <w:lang w:val="en-US"/>
              </w:rPr>
              <w:t>Up to 30 calendar days before an Event Day</w:t>
            </w:r>
          </w:p>
        </w:tc>
        <w:tc>
          <w:tcPr>
            <w:tcW w:w="1405" w:type="pct"/>
            <w:tcMar>
              <w:top w:w="85" w:type="dxa"/>
              <w:left w:w="85" w:type="dxa"/>
              <w:bottom w:w="85" w:type="dxa"/>
              <w:right w:w="85" w:type="dxa"/>
            </w:tcMar>
          </w:tcPr>
          <w:p w14:paraId="2F905174" w14:textId="77777777" w:rsidR="007A2610" w:rsidRDefault="007A2610" w:rsidP="00DD2122">
            <w:pPr>
              <w:pStyle w:val="Table"/>
              <w:tabs>
                <w:tab w:val="clear" w:pos="709"/>
              </w:tabs>
              <w:spacing w:after="0"/>
              <w:rPr>
                <w:lang w:val="en-US"/>
              </w:rPr>
            </w:pPr>
            <w:r>
              <w:rPr>
                <w:lang w:val="en-US"/>
              </w:rPr>
              <w:t xml:space="preserve">Send notification of Event days for MSID Pairs or AMSID Pairs </w:t>
            </w:r>
          </w:p>
          <w:p w14:paraId="4E91A947" w14:textId="77777777" w:rsidR="007A2610" w:rsidRDefault="007A2610" w:rsidP="00DD2122">
            <w:pPr>
              <w:pStyle w:val="Table"/>
              <w:tabs>
                <w:tab w:val="clear" w:pos="709"/>
              </w:tabs>
              <w:spacing w:after="0"/>
              <w:ind w:left="0"/>
              <w:rPr>
                <w:lang w:val="en-US"/>
              </w:rPr>
            </w:pPr>
          </w:p>
          <w:p w14:paraId="4517F657" w14:textId="77777777" w:rsidR="007A2610" w:rsidRDefault="007A2610" w:rsidP="00DD2122">
            <w:pPr>
              <w:pStyle w:val="Table"/>
              <w:tabs>
                <w:tab w:val="clear" w:pos="709"/>
              </w:tabs>
              <w:spacing w:after="0"/>
              <w:ind w:left="0"/>
              <w:rPr>
                <w:lang w:val="en-US"/>
              </w:rPr>
            </w:pPr>
            <w:r>
              <w:rPr>
                <w:lang w:val="en-US"/>
              </w:rPr>
              <w:t>Event Days can be submitted before the event and submissions can be updated subsequently if required (up until 30 calendar days after the event)</w:t>
            </w:r>
          </w:p>
        </w:tc>
        <w:tc>
          <w:tcPr>
            <w:tcW w:w="455" w:type="pct"/>
            <w:tcMar>
              <w:top w:w="85" w:type="dxa"/>
              <w:left w:w="85" w:type="dxa"/>
              <w:bottom w:w="85" w:type="dxa"/>
              <w:right w:w="85" w:type="dxa"/>
            </w:tcMar>
          </w:tcPr>
          <w:p w14:paraId="43523083" w14:textId="77777777" w:rsidR="007A2610" w:rsidRDefault="007A2610" w:rsidP="00DD2122">
            <w:pPr>
              <w:pStyle w:val="Table"/>
              <w:tabs>
                <w:tab w:val="clear" w:pos="709"/>
              </w:tabs>
              <w:spacing w:after="0"/>
            </w:pPr>
            <w:r>
              <w:t>Lead Party</w:t>
            </w:r>
          </w:p>
        </w:tc>
        <w:tc>
          <w:tcPr>
            <w:tcW w:w="355" w:type="pct"/>
            <w:tcMar>
              <w:top w:w="85" w:type="dxa"/>
              <w:left w:w="85" w:type="dxa"/>
              <w:bottom w:w="85" w:type="dxa"/>
              <w:right w:w="85" w:type="dxa"/>
            </w:tcMar>
          </w:tcPr>
          <w:p w14:paraId="431BE150" w14:textId="77777777" w:rsidR="007A2610" w:rsidRDefault="007A2610" w:rsidP="00DD2122">
            <w:pPr>
              <w:pStyle w:val="Table"/>
              <w:tabs>
                <w:tab w:val="clear" w:pos="709"/>
              </w:tabs>
              <w:spacing w:after="0"/>
              <w:ind w:left="0"/>
            </w:pPr>
            <w:r>
              <w:t>SVAA</w:t>
            </w:r>
          </w:p>
          <w:p w14:paraId="1F9F9E18" w14:textId="77777777" w:rsidR="007A2610" w:rsidRDefault="007A2610" w:rsidP="00DD2122">
            <w:pPr>
              <w:pStyle w:val="Table"/>
              <w:tabs>
                <w:tab w:val="clear" w:pos="709"/>
              </w:tabs>
              <w:spacing w:after="0"/>
              <w:ind w:left="0"/>
            </w:pPr>
          </w:p>
        </w:tc>
        <w:tc>
          <w:tcPr>
            <w:tcW w:w="963" w:type="pct"/>
            <w:tcMar>
              <w:top w:w="85" w:type="dxa"/>
              <w:left w:w="85" w:type="dxa"/>
              <w:bottom w:w="85" w:type="dxa"/>
              <w:right w:w="85" w:type="dxa"/>
            </w:tcMar>
          </w:tcPr>
          <w:p w14:paraId="4980C500" w14:textId="77777777" w:rsidR="007A2610" w:rsidRPr="00874C05" w:rsidRDefault="007A2610" w:rsidP="00DD2122">
            <w:pPr>
              <w:pStyle w:val="Table"/>
              <w:tabs>
                <w:tab w:val="clear" w:pos="709"/>
              </w:tabs>
              <w:spacing w:after="120"/>
              <w:ind w:left="-6"/>
            </w:pPr>
            <w:r>
              <w:t>P0323 BM Unit Allocation Event Day</w:t>
            </w:r>
          </w:p>
        </w:tc>
        <w:tc>
          <w:tcPr>
            <w:tcW w:w="645" w:type="pct"/>
            <w:tcMar>
              <w:top w:w="85" w:type="dxa"/>
              <w:left w:w="85" w:type="dxa"/>
              <w:bottom w:w="85" w:type="dxa"/>
              <w:right w:w="85" w:type="dxa"/>
            </w:tcMar>
          </w:tcPr>
          <w:p w14:paraId="6C12795F" w14:textId="77777777" w:rsidR="007A2610" w:rsidRPr="00874C05" w:rsidRDefault="007A2610" w:rsidP="00DD2122">
            <w:pPr>
              <w:pStyle w:val="Table"/>
              <w:tabs>
                <w:tab w:val="clear" w:pos="709"/>
              </w:tabs>
              <w:spacing w:after="0"/>
              <w:rPr>
                <w:lang w:val="en-US"/>
              </w:rPr>
            </w:pPr>
            <w:r w:rsidRPr="00927EF9">
              <w:t>Self-Service Gateway</w:t>
            </w:r>
          </w:p>
        </w:tc>
      </w:tr>
      <w:tr w:rsidR="007A2610" w:rsidRPr="00874C05" w14:paraId="2D3AF342" w14:textId="77777777" w:rsidTr="00DD2122">
        <w:trPr>
          <w:cantSplit/>
        </w:trPr>
        <w:tc>
          <w:tcPr>
            <w:tcW w:w="354" w:type="pct"/>
            <w:tcMar>
              <w:top w:w="85" w:type="dxa"/>
              <w:left w:w="85" w:type="dxa"/>
              <w:bottom w:w="85" w:type="dxa"/>
              <w:right w:w="85" w:type="dxa"/>
            </w:tcMar>
          </w:tcPr>
          <w:p w14:paraId="43F06979" w14:textId="77777777" w:rsidR="007A2610" w:rsidRDefault="007A2610" w:rsidP="00DD2122">
            <w:pPr>
              <w:ind w:left="0"/>
              <w:rPr>
                <w:sz w:val="20"/>
                <w:szCs w:val="20"/>
              </w:rPr>
            </w:pPr>
            <w:r>
              <w:rPr>
                <w:sz w:val="20"/>
                <w:szCs w:val="20"/>
              </w:rPr>
              <w:t>2.14.2</w:t>
            </w:r>
          </w:p>
        </w:tc>
        <w:tc>
          <w:tcPr>
            <w:tcW w:w="822" w:type="pct"/>
            <w:tcMar>
              <w:top w:w="85" w:type="dxa"/>
              <w:left w:w="85" w:type="dxa"/>
              <w:bottom w:w="85" w:type="dxa"/>
              <w:right w:w="85" w:type="dxa"/>
            </w:tcMar>
          </w:tcPr>
          <w:p w14:paraId="790B1122" w14:textId="77777777" w:rsidR="007A2610" w:rsidRDefault="007A2610" w:rsidP="00DD2122">
            <w:pPr>
              <w:pStyle w:val="Table"/>
              <w:tabs>
                <w:tab w:val="clear" w:pos="709"/>
              </w:tabs>
              <w:spacing w:after="120"/>
              <w:ind w:left="0"/>
              <w:rPr>
                <w:lang w:val="en-US"/>
              </w:rPr>
            </w:pPr>
            <w:r w:rsidRPr="00927EF9">
              <w:t>Within 1 WD of 2.</w:t>
            </w:r>
            <w:r>
              <w:t>14</w:t>
            </w:r>
            <w:r w:rsidRPr="00927EF9">
              <w:t>.</w:t>
            </w:r>
            <w:r>
              <w:t xml:space="preserve">1 </w:t>
            </w:r>
          </w:p>
        </w:tc>
        <w:tc>
          <w:tcPr>
            <w:tcW w:w="1405" w:type="pct"/>
            <w:tcMar>
              <w:top w:w="85" w:type="dxa"/>
              <w:left w:w="85" w:type="dxa"/>
              <w:bottom w:w="85" w:type="dxa"/>
              <w:right w:w="85" w:type="dxa"/>
            </w:tcMar>
          </w:tcPr>
          <w:p w14:paraId="389D3ED0" w14:textId="77777777" w:rsidR="007A2610" w:rsidRDefault="007A2610" w:rsidP="00DD2122">
            <w:pPr>
              <w:pStyle w:val="Table"/>
              <w:tabs>
                <w:tab w:val="clear" w:pos="709"/>
              </w:tabs>
              <w:spacing w:after="0"/>
              <w:rPr>
                <w:lang w:val="en-US"/>
              </w:rPr>
            </w:pPr>
            <w:r w:rsidRPr="002D4058">
              <w:t xml:space="preserve">Log and validate </w:t>
            </w:r>
            <w:r>
              <w:t xml:space="preserve">Event Day(s) or change to Event Day(s) </w:t>
            </w:r>
          </w:p>
        </w:tc>
        <w:tc>
          <w:tcPr>
            <w:tcW w:w="455" w:type="pct"/>
            <w:tcMar>
              <w:top w:w="85" w:type="dxa"/>
              <w:left w:w="85" w:type="dxa"/>
              <w:bottom w:w="85" w:type="dxa"/>
              <w:right w:w="85" w:type="dxa"/>
            </w:tcMar>
          </w:tcPr>
          <w:p w14:paraId="037F75FA" w14:textId="77777777" w:rsidR="007A2610" w:rsidRDefault="007A2610" w:rsidP="00DD2122">
            <w:pPr>
              <w:pStyle w:val="Table"/>
              <w:tabs>
                <w:tab w:val="clear" w:pos="709"/>
              </w:tabs>
              <w:spacing w:after="0"/>
            </w:pPr>
            <w:r>
              <w:t>SVAA</w:t>
            </w:r>
          </w:p>
        </w:tc>
        <w:tc>
          <w:tcPr>
            <w:tcW w:w="355" w:type="pct"/>
            <w:tcMar>
              <w:top w:w="85" w:type="dxa"/>
              <w:left w:w="85" w:type="dxa"/>
              <w:bottom w:w="85" w:type="dxa"/>
              <w:right w:w="85" w:type="dxa"/>
            </w:tcMar>
          </w:tcPr>
          <w:p w14:paraId="4BDDA514" w14:textId="77777777" w:rsidR="007A2610" w:rsidRDefault="007A2610" w:rsidP="00DD2122">
            <w:pPr>
              <w:pStyle w:val="Table"/>
              <w:tabs>
                <w:tab w:val="clear" w:pos="709"/>
              </w:tabs>
              <w:spacing w:after="0"/>
              <w:ind w:left="0"/>
            </w:pPr>
          </w:p>
        </w:tc>
        <w:tc>
          <w:tcPr>
            <w:tcW w:w="963" w:type="pct"/>
            <w:tcMar>
              <w:top w:w="85" w:type="dxa"/>
              <w:left w:w="85" w:type="dxa"/>
              <w:bottom w:w="85" w:type="dxa"/>
              <w:right w:w="85" w:type="dxa"/>
            </w:tcMar>
          </w:tcPr>
          <w:p w14:paraId="1112BF05" w14:textId="77777777" w:rsidR="007A2610" w:rsidRDefault="007A2610" w:rsidP="00DD2122">
            <w:pPr>
              <w:pStyle w:val="Table"/>
              <w:tabs>
                <w:tab w:val="clear" w:pos="709"/>
              </w:tabs>
              <w:spacing w:after="0"/>
            </w:pPr>
          </w:p>
        </w:tc>
        <w:tc>
          <w:tcPr>
            <w:tcW w:w="645" w:type="pct"/>
            <w:tcMar>
              <w:top w:w="85" w:type="dxa"/>
              <w:left w:w="85" w:type="dxa"/>
              <w:bottom w:w="85" w:type="dxa"/>
              <w:right w:w="85" w:type="dxa"/>
            </w:tcMar>
          </w:tcPr>
          <w:p w14:paraId="1736D2A0" w14:textId="77777777" w:rsidR="007A2610" w:rsidRPr="002D4058" w:rsidRDefault="007A2610" w:rsidP="00DD2122">
            <w:pPr>
              <w:pStyle w:val="Table"/>
              <w:tabs>
                <w:tab w:val="clear" w:pos="709"/>
              </w:tabs>
              <w:spacing w:after="0"/>
              <w:rPr>
                <w:lang w:val="en-US"/>
              </w:rPr>
            </w:pPr>
            <w:r>
              <w:rPr>
                <w:lang w:val="en-US"/>
              </w:rPr>
              <w:t>Internal Process</w:t>
            </w:r>
          </w:p>
        </w:tc>
      </w:tr>
      <w:tr w:rsidR="007A2610" w:rsidRPr="00874C05" w14:paraId="56885C27" w14:textId="77777777" w:rsidTr="00DD2122">
        <w:trPr>
          <w:cantSplit/>
        </w:trPr>
        <w:tc>
          <w:tcPr>
            <w:tcW w:w="354" w:type="pct"/>
            <w:tcMar>
              <w:top w:w="85" w:type="dxa"/>
              <w:left w:w="85" w:type="dxa"/>
              <w:bottom w:w="85" w:type="dxa"/>
              <w:right w:w="85" w:type="dxa"/>
            </w:tcMar>
          </w:tcPr>
          <w:p w14:paraId="4992E81E" w14:textId="77777777" w:rsidR="007A2610" w:rsidRDefault="007A2610" w:rsidP="00DD2122">
            <w:pPr>
              <w:ind w:left="0"/>
              <w:rPr>
                <w:sz w:val="20"/>
                <w:szCs w:val="20"/>
              </w:rPr>
            </w:pPr>
            <w:r>
              <w:rPr>
                <w:sz w:val="20"/>
                <w:szCs w:val="20"/>
              </w:rPr>
              <w:t>2.14.3</w:t>
            </w:r>
          </w:p>
        </w:tc>
        <w:tc>
          <w:tcPr>
            <w:tcW w:w="822" w:type="pct"/>
            <w:tcMar>
              <w:top w:w="85" w:type="dxa"/>
              <w:left w:w="85" w:type="dxa"/>
              <w:bottom w:w="85" w:type="dxa"/>
              <w:right w:w="85" w:type="dxa"/>
            </w:tcMar>
          </w:tcPr>
          <w:p w14:paraId="23DFA922" w14:textId="77777777" w:rsidR="007A2610" w:rsidRPr="00927EF9" w:rsidRDefault="007A2610" w:rsidP="00DD2122">
            <w:pPr>
              <w:pStyle w:val="Table"/>
              <w:tabs>
                <w:tab w:val="clear" w:pos="709"/>
              </w:tabs>
              <w:spacing w:after="120"/>
              <w:ind w:left="0"/>
            </w:pPr>
            <w:r w:rsidRPr="00927EF9">
              <w:t>Within 1 WD of 2.</w:t>
            </w:r>
            <w:r>
              <w:t>14</w:t>
            </w:r>
            <w:r w:rsidRPr="00927EF9">
              <w:t>.</w:t>
            </w:r>
            <w:r>
              <w:t>1</w:t>
            </w:r>
          </w:p>
        </w:tc>
        <w:tc>
          <w:tcPr>
            <w:tcW w:w="1405" w:type="pct"/>
            <w:tcMar>
              <w:top w:w="85" w:type="dxa"/>
              <w:left w:w="85" w:type="dxa"/>
              <w:bottom w:w="85" w:type="dxa"/>
              <w:right w:w="85" w:type="dxa"/>
            </w:tcMar>
          </w:tcPr>
          <w:p w14:paraId="566835D9" w14:textId="77777777" w:rsidR="007A2610" w:rsidRPr="002D4058" w:rsidRDefault="007A2610" w:rsidP="00DD2122">
            <w:pPr>
              <w:pStyle w:val="Table"/>
              <w:tabs>
                <w:tab w:val="clear" w:pos="709"/>
              </w:tabs>
              <w:spacing w:after="0"/>
              <w:ind w:left="0"/>
            </w:pPr>
            <w:r>
              <w:t>If Event Day notification</w:t>
            </w:r>
            <w:r w:rsidRPr="002D4058">
              <w:t xml:space="preserve"> fails validation send rejection.</w:t>
            </w:r>
            <w:r>
              <w:t xml:space="preserve"> Where SVAA has received an instruction to cancel an Event Day this will be notified via the rejection. </w:t>
            </w:r>
          </w:p>
        </w:tc>
        <w:tc>
          <w:tcPr>
            <w:tcW w:w="455" w:type="pct"/>
            <w:tcMar>
              <w:top w:w="85" w:type="dxa"/>
              <w:left w:w="85" w:type="dxa"/>
              <w:bottom w:w="85" w:type="dxa"/>
              <w:right w:w="85" w:type="dxa"/>
            </w:tcMar>
          </w:tcPr>
          <w:p w14:paraId="76E69E05" w14:textId="77777777" w:rsidR="007A2610" w:rsidRDefault="007A2610" w:rsidP="00DD2122">
            <w:pPr>
              <w:pStyle w:val="Table"/>
              <w:tabs>
                <w:tab w:val="clear" w:pos="709"/>
              </w:tabs>
              <w:spacing w:after="0"/>
            </w:pPr>
            <w:r>
              <w:t>SVAA</w:t>
            </w:r>
          </w:p>
        </w:tc>
        <w:tc>
          <w:tcPr>
            <w:tcW w:w="355" w:type="pct"/>
            <w:tcMar>
              <w:top w:w="85" w:type="dxa"/>
              <w:left w:w="85" w:type="dxa"/>
              <w:bottom w:w="85" w:type="dxa"/>
              <w:right w:w="85" w:type="dxa"/>
            </w:tcMar>
          </w:tcPr>
          <w:p w14:paraId="08491E01" w14:textId="77777777" w:rsidR="007A2610" w:rsidRDefault="007A2610" w:rsidP="00DD2122">
            <w:pPr>
              <w:pStyle w:val="Table"/>
              <w:tabs>
                <w:tab w:val="clear" w:pos="709"/>
              </w:tabs>
              <w:spacing w:after="0"/>
              <w:ind w:left="0"/>
            </w:pPr>
            <w:r>
              <w:t>Lead Party</w:t>
            </w:r>
          </w:p>
        </w:tc>
        <w:tc>
          <w:tcPr>
            <w:tcW w:w="963" w:type="pct"/>
            <w:tcMar>
              <w:top w:w="85" w:type="dxa"/>
              <w:left w:w="85" w:type="dxa"/>
              <w:bottom w:w="85" w:type="dxa"/>
              <w:right w:w="85" w:type="dxa"/>
            </w:tcMar>
          </w:tcPr>
          <w:p w14:paraId="7810CD53" w14:textId="77777777" w:rsidR="007A2610" w:rsidRDefault="007A2610" w:rsidP="00DD2122">
            <w:pPr>
              <w:pStyle w:val="Table"/>
              <w:tabs>
                <w:tab w:val="clear" w:pos="709"/>
              </w:tabs>
              <w:spacing w:after="0"/>
            </w:pPr>
            <w:r>
              <w:t>P0324 Rejection of BM Unit Allocation Event Day</w:t>
            </w:r>
          </w:p>
        </w:tc>
        <w:tc>
          <w:tcPr>
            <w:tcW w:w="645" w:type="pct"/>
            <w:tcMar>
              <w:top w:w="85" w:type="dxa"/>
              <w:left w:w="85" w:type="dxa"/>
              <w:bottom w:w="85" w:type="dxa"/>
              <w:right w:w="85" w:type="dxa"/>
            </w:tcMar>
          </w:tcPr>
          <w:p w14:paraId="37A1D580" w14:textId="77777777" w:rsidR="007A2610" w:rsidRDefault="007A2610" w:rsidP="00DD2122">
            <w:pPr>
              <w:pStyle w:val="Table"/>
              <w:tabs>
                <w:tab w:val="clear" w:pos="709"/>
              </w:tabs>
              <w:spacing w:after="0"/>
              <w:rPr>
                <w:lang w:val="en-US"/>
              </w:rPr>
            </w:pPr>
            <w:r w:rsidRPr="00927EF9">
              <w:t>Self-Service Gateway</w:t>
            </w:r>
          </w:p>
        </w:tc>
      </w:tr>
      <w:tr w:rsidR="007A2610" w:rsidRPr="00874C05" w14:paraId="5B176FB8" w14:textId="77777777" w:rsidTr="00DD2122">
        <w:trPr>
          <w:cantSplit/>
        </w:trPr>
        <w:tc>
          <w:tcPr>
            <w:tcW w:w="354" w:type="pct"/>
            <w:tcMar>
              <w:top w:w="85" w:type="dxa"/>
              <w:left w:w="85" w:type="dxa"/>
              <w:bottom w:w="85" w:type="dxa"/>
              <w:right w:w="85" w:type="dxa"/>
            </w:tcMar>
          </w:tcPr>
          <w:p w14:paraId="4844170A" w14:textId="77777777" w:rsidR="007A2610" w:rsidRDefault="007A2610" w:rsidP="00DD2122">
            <w:pPr>
              <w:ind w:left="0"/>
              <w:rPr>
                <w:sz w:val="20"/>
                <w:szCs w:val="20"/>
              </w:rPr>
            </w:pPr>
            <w:r>
              <w:rPr>
                <w:sz w:val="20"/>
                <w:szCs w:val="20"/>
              </w:rPr>
              <w:t>2.14.4</w:t>
            </w:r>
          </w:p>
        </w:tc>
        <w:tc>
          <w:tcPr>
            <w:tcW w:w="822" w:type="pct"/>
            <w:tcMar>
              <w:top w:w="85" w:type="dxa"/>
              <w:left w:w="85" w:type="dxa"/>
              <w:bottom w:w="85" w:type="dxa"/>
              <w:right w:w="85" w:type="dxa"/>
            </w:tcMar>
          </w:tcPr>
          <w:p w14:paraId="7734B06C" w14:textId="77777777" w:rsidR="007A2610" w:rsidRPr="00927EF9" w:rsidRDefault="007A2610" w:rsidP="00DD2122">
            <w:pPr>
              <w:pStyle w:val="Table"/>
              <w:tabs>
                <w:tab w:val="clear" w:pos="709"/>
              </w:tabs>
              <w:spacing w:after="120"/>
              <w:ind w:left="0"/>
            </w:pPr>
            <w:r w:rsidRPr="00927EF9">
              <w:t>Within 1 WD of 2.</w:t>
            </w:r>
            <w:r>
              <w:t>14</w:t>
            </w:r>
            <w:r w:rsidRPr="00927EF9">
              <w:t>.</w:t>
            </w:r>
            <w:r>
              <w:t>1</w:t>
            </w:r>
          </w:p>
        </w:tc>
        <w:tc>
          <w:tcPr>
            <w:tcW w:w="1405" w:type="pct"/>
            <w:tcMar>
              <w:top w:w="85" w:type="dxa"/>
              <w:left w:w="85" w:type="dxa"/>
              <w:bottom w:w="85" w:type="dxa"/>
              <w:right w:w="85" w:type="dxa"/>
            </w:tcMar>
          </w:tcPr>
          <w:p w14:paraId="3B611E9D" w14:textId="77777777" w:rsidR="007A2610" w:rsidRPr="002D4058" w:rsidRDefault="007A2610" w:rsidP="00DD2122">
            <w:pPr>
              <w:pStyle w:val="Table"/>
              <w:tabs>
                <w:tab w:val="clear" w:pos="709"/>
              </w:tabs>
              <w:spacing w:after="0"/>
              <w:ind w:left="0"/>
            </w:pPr>
            <w:r>
              <w:t>If Event day notification</w:t>
            </w:r>
            <w:r w:rsidRPr="002D4058">
              <w:t xml:space="preserve"> </w:t>
            </w:r>
            <w:r>
              <w:t>passes</w:t>
            </w:r>
            <w:r w:rsidRPr="002D4058">
              <w:t xml:space="preserve"> validation send </w:t>
            </w:r>
            <w:r>
              <w:t>confirmation</w:t>
            </w:r>
            <w:r w:rsidRPr="002D4058">
              <w:t>.</w:t>
            </w:r>
          </w:p>
        </w:tc>
        <w:tc>
          <w:tcPr>
            <w:tcW w:w="455" w:type="pct"/>
            <w:tcMar>
              <w:top w:w="85" w:type="dxa"/>
              <w:left w:w="85" w:type="dxa"/>
              <w:bottom w:w="85" w:type="dxa"/>
              <w:right w:w="85" w:type="dxa"/>
            </w:tcMar>
          </w:tcPr>
          <w:p w14:paraId="17E03EC9" w14:textId="77777777" w:rsidR="007A2610" w:rsidRDefault="007A2610" w:rsidP="00DD2122">
            <w:pPr>
              <w:pStyle w:val="Table"/>
              <w:tabs>
                <w:tab w:val="clear" w:pos="709"/>
              </w:tabs>
              <w:spacing w:after="0"/>
            </w:pPr>
            <w:r>
              <w:t>SVAA</w:t>
            </w:r>
          </w:p>
        </w:tc>
        <w:tc>
          <w:tcPr>
            <w:tcW w:w="355" w:type="pct"/>
            <w:tcMar>
              <w:top w:w="85" w:type="dxa"/>
              <w:left w:w="85" w:type="dxa"/>
              <w:bottom w:w="85" w:type="dxa"/>
              <w:right w:w="85" w:type="dxa"/>
            </w:tcMar>
          </w:tcPr>
          <w:p w14:paraId="10D55F04" w14:textId="77777777" w:rsidR="007A2610" w:rsidRDefault="007A2610" w:rsidP="00DD2122">
            <w:pPr>
              <w:pStyle w:val="Table"/>
              <w:tabs>
                <w:tab w:val="clear" w:pos="709"/>
              </w:tabs>
              <w:spacing w:after="0"/>
              <w:ind w:left="0"/>
            </w:pPr>
            <w:r>
              <w:t>Lead Party</w:t>
            </w:r>
          </w:p>
        </w:tc>
        <w:tc>
          <w:tcPr>
            <w:tcW w:w="963" w:type="pct"/>
            <w:tcMar>
              <w:top w:w="85" w:type="dxa"/>
              <w:left w:w="85" w:type="dxa"/>
              <w:bottom w:w="85" w:type="dxa"/>
              <w:right w:w="85" w:type="dxa"/>
            </w:tcMar>
          </w:tcPr>
          <w:p w14:paraId="64AAE68E" w14:textId="77777777" w:rsidR="007A2610" w:rsidRDefault="007A2610" w:rsidP="00DD2122">
            <w:pPr>
              <w:pStyle w:val="Table"/>
              <w:tabs>
                <w:tab w:val="clear" w:pos="709"/>
              </w:tabs>
              <w:spacing w:after="0"/>
            </w:pPr>
            <w:r>
              <w:t>P0325 Confirmation of BM Unit Allocation Event Day</w:t>
            </w:r>
          </w:p>
        </w:tc>
        <w:tc>
          <w:tcPr>
            <w:tcW w:w="645" w:type="pct"/>
            <w:tcMar>
              <w:top w:w="85" w:type="dxa"/>
              <w:left w:w="85" w:type="dxa"/>
              <w:bottom w:w="85" w:type="dxa"/>
              <w:right w:w="85" w:type="dxa"/>
            </w:tcMar>
          </w:tcPr>
          <w:p w14:paraId="0B5BC814" w14:textId="77777777" w:rsidR="007A2610" w:rsidRDefault="007A2610" w:rsidP="00DD2122">
            <w:pPr>
              <w:pStyle w:val="Table"/>
              <w:tabs>
                <w:tab w:val="clear" w:pos="709"/>
              </w:tabs>
              <w:spacing w:after="0"/>
              <w:rPr>
                <w:lang w:val="en-US"/>
              </w:rPr>
            </w:pPr>
            <w:r w:rsidRPr="00927EF9">
              <w:t>Self-Service Gateway</w:t>
            </w:r>
          </w:p>
        </w:tc>
      </w:tr>
      <w:tr w:rsidR="007A2610" w:rsidRPr="00874C05" w14:paraId="7A9F86AF" w14:textId="77777777" w:rsidTr="00DD2122">
        <w:trPr>
          <w:cantSplit/>
        </w:trPr>
        <w:tc>
          <w:tcPr>
            <w:tcW w:w="354" w:type="pct"/>
            <w:tcMar>
              <w:top w:w="85" w:type="dxa"/>
              <w:left w:w="85" w:type="dxa"/>
              <w:bottom w:w="85" w:type="dxa"/>
              <w:right w:w="85" w:type="dxa"/>
            </w:tcMar>
          </w:tcPr>
          <w:p w14:paraId="2D25D87C" w14:textId="77777777" w:rsidR="007A2610" w:rsidRDefault="007A2610" w:rsidP="00DD2122">
            <w:pPr>
              <w:ind w:left="0"/>
              <w:rPr>
                <w:sz w:val="20"/>
                <w:szCs w:val="20"/>
              </w:rPr>
            </w:pPr>
            <w:r>
              <w:rPr>
                <w:sz w:val="20"/>
                <w:szCs w:val="20"/>
              </w:rPr>
              <w:t>2.14.5</w:t>
            </w:r>
          </w:p>
        </w:tc>
        <w:tc>
          <w:tcPr>
            <w:tcW w:w="822" w:type="pct"/>
            <w:tcMar>
              <w:top w:w="85" w:type="dxa"/>
              <w:left w:w="85" w:type="dxa"/>
              <w:bottom w:w="85" w:type="dxa"/>
              <w:right w:w="85" w:type="dxa"/>
            </w:tcMar>
          </w:tcPr>
          <w:p w14:paraId="1FEEE371" w14:textId="77777777" w:rsidR="007A2610" w:rsidRDefault="007A2610" w:rsidP="00DD2122">
            <w:pPr>
              <w:pStyle w:val="Table"/>
              <w:tabs>
                <w:tab w:val="clear" w:pos="709"/>
              </w:tabs>
              <w:spacing w:after="120"/>
              <w:ind w:left="0"/>
              <w:rPr>
                <w:lang w:val="en-US"/>
              </w:rPr>
            </w:pPr>
            <w:r>
              <w:t>As required</w:t>
            </w:r>
          </w:p>
        </w:tc>
        <w:tc>
          <w:tcPr>
            <w:tcW w:w="1405" w:type="pct"/>
            <w:tcMar>
              <w:top w:w="85" w:type="dxa"/>
              <w:left w:w="85" w:type="dxa"/>
              <w:bottom w:w="85" w:type="dxa"/>
              <w:right w:w="85" w:type="dxa"/>
            </w:tcMar>
          </w:tcPr>
          <w:p w14:paraId="2A982A16" w14:textId="77777777" w:rsidR="007A2610" w:rsidRDefault="007A2610" w:rsidP="00DD2122">
            <w:pPr>
              <w:pStyle w:val="Table"/>
              <w:tabs>
                <w:tab w:val="clear" w:pos="709"/>
              </w:tabs>
              <w:spacing w:after="0"/>
            </w:pPr>
            <w:r>
              <w:t xml:space="preserve">Cancel Event Day(s)   </w:t>
            </w:r>
          </w:p>
          <w:p w14:paraId="2A936523" w14:textId="77777777" w:rsidR="007A2610" w:rsidRDefault="007A2610" w:rsidP="00DD2122">
            <w:pPr>
              <w:pStyle w:val="Table"/>
              <w:tabs>
                <w:tab w:val="clear" w:pos="709"/>
              </w:tabs>
              <w:spacing w:after="0"/>
            </w:pPr>
          </w:p>
          <w:p w14:paraId="739BACB4" w14:textId="77777777" w:rsidR="007A2610" w:rsidRDefault="007A2610" w:rsidP="00DD2122">
            <w:pPr>
              <w:pStyle w:val="Table"/>
              <w:tabs>
                <w:tab w:val="clear" w:pos="709"/>
              </w:tabs>
              <w:spacing w:after="0"/>
              <w:rPr>
                <w:lang w:val="en-US"/>
              </w:rPr>
            </w:pPr>
            <w:r>
              <w:t>Where an event day has been created in error.</w:t>
            </w:r>
          </w:p>
        </w:tc>
        <w:tc>
          <w:tcPr>
            <w:tcW w:w="455" w:type="pct"/>
            <w:tcMar>
              <w:top w:w="85" w:type="dxa"/>
              <w:left w:w="85" w:type="dxa"/>
              <w:bottom w:w="85" w:type="dxa"/>
              <w:right w:w="85" w:type="dxa"/>
            </w:tcMar>
          </w:tcPr>
          <w:p w14:paraId="363D700D" w14:textId="77777777" w:rsidR="007A2610" w:rsidRDefault="007A2610" w:rsidP="00DD2122">
            <w:pPr>
              <w:pStyle w:val="Table"/>
              <w:tabs>
                <w:tab w:val="clear" w:pos="709"/>
              </w:tabs>
              <w:spacing w:after="0"/>
            </w:pPr>
            <w:r>
              <w:t>SVAA</w:t>
            </w:r>
          </w:p>
        </w:tc>
        <w:tc>
          <w:tcPr>
            <w:tcW w:w="355" w:type="pct"/>
            <w:tcMar>
              <w:top w:w="85" w:type="dxa"/>
              <w:left w:w="85" w:type="dxa"/>
              <w:bottom w:w="85" w:type="dxa"/>
              <w:right w:w="85" w:type="dxa"/>
            </w:tcMar>
          </w:tcPr>
          <w:p w14:paraId="6E006388" w14:textId="77777777" w:rsidR="007A2610" w:rsidRDefault="007A2610" w:rsidP="00DD2122">
            <w:pPr>
              <w:pStyle w:val="Table"/>
              <w:tabs>
                <w:tab w:val="clear" w:pos="709"/>
              </w:tabs>
              <w:spacing w:after="0"/>
              <w:ind w:left="0"/>
            </w:pPr>
          </w:p>
        </w:tc>
        <w:tc>
          <w:tcPr>
            <w:tcW w:w="963" w:type="pct"/>
            <w:tcMar>
              <w:top w:w="85" w:type="dxa"/>
              <w:left w:w="85" w:type="dxa"/>
              <w:bottom w:w="85" w:type="dxa"/>
              <w:right w:w="85" w:type="dxa"/>
            </w:tcMar>
          </w:tcPr>
          <w:p w14:paraId="1FF75D2E" w14:textId="77777777" w:rsidR="007A2610" w:rsidRPr="00874C05" w:rsidRDefault="007A2610" w:rsidP="00DD2122">
            <w:pPr>
              <w:pStyle w:val="Table"/>
              <w:tabs>
                <w:tab w:val="clear" w:pos="709"/>
              </w:tabs>
              <w:spacing w:after="120"/>
              <w:ind w:left="-6"/>
            </w:pPr>
          </w:p>
        </w:tc>
        <w:tc>
          <w:tcPr>
            <w:tcW w:w="645" w:type="pct"/>
            <w:tcMar>
              <w:top w:w="85" w:type="dxa"/>
              <w:left w:w="85" w:type="dxa"/>
              <w:bottom w:w="85" w:type="dxa"/>
              <w:right w:w="85" w:type="dxa"/>
            </w:tcMar>
          </w:tcPr>
          <w:p w14:paraId="6FBE8274" w14:textId="77777777" w:rsidR="007A2610" w:rsidRPr="00874C05" w:rsidRDefault="007A2610" w:rsidP="00DD2122">
            <w:pPr>
              <w:pStyle w:val="Table"/>
              <w:tabs>
                <w:tab w:val="clear" w:pos="709"/>
              </w:tabs>
              <w:spacing w:after="0"/>
              <w:rPr>
                <w:lang w:val="en-US"/>
              </w:rPr>
            </w:pPr>
            <w:r>
              <w:rPr>
                <w:lang w:val="en-US"/>
              </w:rPr>
              <w:t>Internal Process</w:t>
            </w:r>
          </w:p>
        </w:tc>
      </w:tr>
    </w:tbl>
    <w:p w14:paraId="427EAB2A" w14:textId="77777777" w:rsidR="007A2610" w:rsidRPr="008B688F" w:rsidRDefault="007A2610" w:rsidP="008B688F">
      <w:pPr>
        <w:tabs>
          <w:tab w:val="clear" w:pos="709"/>
        </w:tabs>
        <w:spacing w:after="0"/>
        <w:ind w:left="0"/>
        <w:jc w:val="left"/>
        <w:rPr>
          <w:sz w:val="20"/>
          <w:szCs w:val="20"/>
        </w:rPr>
      </w:pPr>
    </w:p>
    <w:p w14:paraId="6C420B91" w14:textId="77777777" w:rsidR="002D4058" w:rsidRPr="002D4058" w:rsidRDefault="002D4058" w:rsidP="00FE7291">
      <w:pPr>
        <w:tabs>
          <w:tab w:val="clear" w:pos="709"/>
        </w:tabs>
        <w:ind w:left="0"/>
      </w:pPr>
    </w:p>
    <w:p w14:paraId="6931DF1E" w14:textId="56895610" w:rsidR="00F63538" w:rsidRDefault="00F63538" w:rsidP="00F63538">
      <w:pPr>
        <w:pStyle w:val="Heading2"/>
        <w:pageBreakBefore/>
        <w:spacing w:before="0"/>
        <w:ind w:left="851" w:hanging="851"/>
      </w:pPr>
      <w:bookmarkStart w:id="131" w:name="_Toc165554470"/>
      <w:r>
        <w:lastRenderedPageBreak/>
        <w:t>2.15</w:t>
      </w:r>
      <w:r>
        <w:tab/>
        <w:t>Submission of EMR Declarations</w:t>
      </w:r>
      <w:bookmarkEnd w:id="131"/>
    </w:p>
    <w:p w14:paraId="3949640E" w14:textId="77777777" w:rsidR="00F63538" w:rsidRPr="00897151" w:rsidRDefault="00F63538" w:rsidP="00F63538">
      <w:pPr>
        <w:tabs>
          <w:tab w:val="clear" w:pos="709"/>
          <w:tab w:val="left" w:pos="0"/>
        </w:tabs>
        <w:ind w:left="0"/>
      </w:pPr>
      <w:r>
        <w:t>The submission of an EMR Declaration</w:t>
      </w:r>
      <w:r>
        <w:rPr>
          <w:rStyle w:val="FootnoteReference"/>
        </w:rPr>
        <w:footnoteReference w:id="41"/>
      </w:r>
      <w:r>
        <w:t xml:space="preserve"> should be performed by a Category A or Category F Authorised person by manual entry into the Self Service Gateway (Elexon </w:t>
      </w:r>
      <w:proofErr w:type="spellStart"/>
      <w:r>
        <w:t>Kinnect</w:t>
      </w:r>
      <w:proofErr w:type="spellEnd"/>
      <w:r>
        <w:t xml:space="preserve">). Each data item will be validated for compliance with specified data format on entry; when each mandatory data item has been submitted successfully, the details in the draft Declaration will then be subject to further validation checks. </w:t>
      </w:r>
    </w:p>
    <w:tbl>
      <w:tblPr>
        <w:tblStyle w:val="TableGrid"/>
        <w:tblW w:w="5000" w:type="pct"/>
        <w:tblLook w:val="01E0" w:firstRow="1" w:lastRow="1" w:firstColumn="1" w:lastColumn="1" w:noHBand="0" w:noVBand="0"/>
      </w:tblPr>
      <w:tblGrid>
        <w:gridCol w:w="992"/>
        <w:gridCol w:w="2301"/>
        <w:gridCol w:w="3507"/>
        <w:gridCol w:w="1277"/>
        <w:gridCol w:w="1133"/>
        <w:gridCol w:w="2977"/>
        <w:gridCol w:w="1805"/>
      </w:tblGrid>
      <w:tr w:rsidR="00F63538" w:rsidRPr="00874C05" w14:paraId="393274C1" w14:textId="77777777" w:rsidTr="00F63538">
        <w:trPr>
          <w:cantSplit/>
          <w:tblHeader/>
        </w:trPr>
        <w:tc>
          <w:tcPr>
            <w:tcW w:w="354" w:type="pct"/>
            <w:shd w:val="clear" w:color="91B8D1" w:fill="auto"/>
            <w:tcMar>
              <w:top w:w="85" w:type="dxa"/>
              <w:left w:w="85" w:type="dxa"/>
              <w:bottom w:w="85" w:type="dxa"/>
              <w:right w:w="85" w:type="dxa"/>
            </w:tcMar>
          </w:tcPr>
          <w:p w14:paraId="4F9044FA" w14:textId="77777777" w:rsidR="00F63538" w:rsidRPr="00874C05" w:rsidRDefault="00F63538" w:rsidP="00F63538">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6CB30721" w14:textId="77777777" w:rsidR="00F63538" w:rsidRPr="00874C05" w:rsidRDefault="00F63538" w:rsidP="00F63538">
            <w:pPr>
              <w:tabs>
                <w:tab w:val="clear" w:pos="709"/>
              </w:tabs>
              <w:spacing w:after="0"/>
              <w:ind w:left="0"/>
              <w:jc w:val="center"/>
              <w:rPr>
                <w:b/>
                <w:sz w:val="20"/>
                <w:szCs w:val="20"/>
              </w:rPr>
            </w:pPr>
            <w:r w:rsidRPr="00874C05">
              <w:rPr>
                <w:b/>
                <w:sz w:val="20"/>
                <w:szCs w:val="20"/>
              </w:rPr>
              <w:t>WHEN</w:t>
            </w:r>
          </w:p>
        </w:tc>
        <w:tc>
          <w:tcPr>
            <w:tcW w:w="1253" w:type="pct"/>
            <w:tcBorders>
              <w:bottom w:val="single" w:sz="4" w:space="0" w:color="auto"/>
            </w:tcBorders>
            <w:shd w:val="clear" w:color="91B8D1" w:fill="auto"/>
            <w:tcMar>
              <w:top w:w="85" w:type="dxa"/>
              <w:left w:w="85" w:type="dxa"/>
              <w:bottom w:w="85" w:type="dxa"/>
              <w:right w:w="85" w:type="dxa"/>
            </w:tcMar>
          </w:tcPr>
          <w:p w14:paraId="2B2574CD" w14:textId="77777777" w:rsidR="00F63538" w:rsidRPr="00874C05" w:rsidRDefault="00F63538" w:rsidP="00F63538">
            <w:pPr>
              <w:tabs>
                <w:tab w:val="clear" w:pos="709"/>
              </w:tabs>
              <w:spacing w:after="0"/>
              <w:ind w:left="0"/>
              <w:jc w:val="center"/>
              <w:rPr>
                <w:b/>
                <w:sz w:val="20"/>
                <w:szCs w:val="20"/>
              </w:rPr>
            </w:pPr>
            <w:r w:rsidRPr="00874C05">
              <w:rPr>
                <w:b/>
                <w:sz w:val="20"/>
                <w:szCs w:val="20"/>
              </w:rPr>
              <w:t>ACTION</w:t>
            </w:r>
          </w:p>
        </w:tc>
        <w:tc>
          <w:tcPr>
            <w:tcW w:w="456" w:type="pct"/>
            <w:tcBorders>
              <w:bottom w:val="single" w:sz="4" w:space="0" w:color="auto"/>
            </w:tcBorders>
            <w:shd w:val="clear" w:color="91B8D1" w:fill="auto"/>
            <w:tcMar>
              <w:top w:w="85" w:type="dxa"/>
              <w:left w:w="85" w:type="dxa"/>
              <w:bottom w:w="85" w:type="dxa"/>
              <w:right w:w="85" w:type="dxa"/>
            </w:tcMar>
          </w:tcPr>
          <w:p w14:paraId="56FEA108" w14:textId="77777777" w:rsidR="00F63538" w:rsidRPr="00874C05" w:rsidRDefault="00F63538" w:rsidP="00F63538">
            <w:pPr>
              <w:tabs>
                <w:tab w:val="clear" w:pos="709"/>
              </w:tabs>
              <w:spacing w:after="0"/>
              <w:ind w:left="0"/>
              <w:jc w:val="center"/>
              <w:rPr>
                <w:b/>
                <w:sz w:val="20"/>
                <w:szCs w:val="20"/>
              </w:rPr>
            </w:pPr>
            <w:r w:rsidRPr="00874C05">
              <w:rPr>
                <w:b/>
                <w:sz w:val="20"/>
                <w:szCs w:val="20"/>
              </w:rPr>
              <w:t>FROM</w:t>
            </w:r>
          </w:p>
        </w:tc>
        <w:tc>
          <w:tcPr>
            <w:tcW w:w="405" w:type="pct"/>
            <w:tcBorders>
              <w:bottom w:val="single" w:sz="4" w:space="0" w:color="auto"/>
            </w:tcBorders>
            <w:shd w:val="clear" w:color="91B8D1" w:fill="auto"/>
            <w:tcMar>
              <w:top w:w="85" w:type="dxa"/>
              <w:left w:w="85" w:type="dxa"/>
              <w:bottom w:w="85" w:type="dxa"/>
              <w:right w:w="85" w:type="dxa"/>
            </w:tcMar>
          </w:tcPr>
          <w:p w14:paraId="01749178" w14:textId="77777777" w:rsidR="00F63538" w:rsidRPr="00874C05" w:rsidRDefault="00F63538" w:rsidP="00F63538">
            <w:pPr>
              <w:tabs>
                <w:tab w:val="clear" w:pos="709"/>
              </w:tabs>
              <w:spacing w:after="0"/>
              <w:ind w:left="0"/>
              <w:jc w:val="center"/>
              <w:rPr>
                <w:b/>
                <w:sz w:val="20"/>
                <w:szCs w:val="20"/>
              </w:rPr>
            </w:pPr>
            <w:r w:rsidRPr="00874C05">
              <w:rPr>
                <w:b/>
                <w:sz w:val="20"/>
                <w:szCs w:val="20"/>
              </w:rPr>
              <w:t>TO</w:t>
            </w:r>
          </w:p>
        </w:tc>
        <w:tc>
          <w:tcPr>
            <w:tcW w:w="1064" w:type="pct"/>
            <w:tcBorders>
              <w:bottom w:val="single" w:sz="4" w:space="0" w:color="auto"/>
            </w:tcBorders>
            <w:shd w:val="clear" w:color="91B8D1" w:fill="auto"/>
            <w:tcMar>
              <w:top w:w="85" w:type="dxa"/>
              <w:left w:w="85" w:type="dxa"/>
              <w:bottom w:w="85" w:type="dxa"/>
              <w:right w:w="85" w:type="dxa"/>
            </w:tcMar>
          </w:tcPr>
          <w:p w14:paraId="6FFD48BC" w14:textId="77777777" w:rsidR="00F63538" w:rsidRPr="00874C05" w:rsidRDefault="00F63538" w:rsidP="00F63538">
            <w:pPr>
              <w:tabs>
                <w:tab w:val="clear" w:pos="709"/>
              </w:tabs>
              <w:spacing w:after="0"/>
              <w:ind w:left="0"/>
              <w:jc w:val="center"/>
              <w:rPr>
                <w:b/>
                <w:sz w:val="20"/>
                <w:szCs w:val="20"/>
              </w:rPr>
            </w:pPr>
            <w:r w:rsidRPr="00874C05">
              <w:rPr>
                <w:b/>
                <w:sz w:val="20"/>
                <w:szCs w:val="20"/>
              </w:rPr>
              <w:t>INFORMATION REQUIRED</w:t>
            </w:r>
          </w:p>
        </w:tc>
        <w:tc>
          <w:tcPr>
            <w:tcW w:w="645" w:type="pct"/>
            <w:tcBorders>
              <w:bottom w:val="single" w:sz="4" w:space="0" w:color="auto"/>
            </w:tcBorders>
            <w:shd w:val="clear" w:color="91B8D1" w:fill="auto"/>
            <w:tcMar>
              <w:top w:w="85" w:type="dxa"/>
              <w:left w:w="85" w:type="dxa"/>
              <w:bottom w:w="85" w:type="dxa"/>
              <w:right w:w="85" w:type="dxa"/>
            </w:tcMar>
          </w:tcPr>
          <w:p w14:paraId="62DC5194" w14:textId="77777777" w:rsidR="00F63538" w:rsidRPr="00874C05" w:rsidRDefault="00F63538" w:rsidP="00F63538">
            <w:pPr>
              <w:tabs>
                <w:tab w:val="clear" w:pos="709"/>
              </w:tabs>
              <w:spacing w:after="0"/>
              <w:ind w:left="0"/>
              <w:jc w:val="center"/>
              <w:rPr>
                <w:b/>
                <w:sz w:val="20"/>
                <w:szCs w:val="20"/>
              </w:rPr>
            </w:pPr>
            <w:r w:rsidRPr="00874C05">
              <w:rPr>
                <w:b/>
                <w:sz w:val="20"/>
                <w:szCs w:val="20"/>
              </w:rPr>
              <w:t>METHOD</w:t>
            </w:r>
          </w:p>
        </w:tc>
      </w:tr>
      <w:tr w:rsidR="00F63538" w:rsidRPr="00874C05" w14:paraId="41CBA9A2" w14:textId="77777777" w:rsidTr="00F63538">
        <w:trPr>
          <w:cantSplit/>
        </w:trPr>
        <w:tc>
          <w:tcPr>
            <w:tcW w:w="354" w:type="pct"/>
            <w:vMerge w:val="restart"/>
            <w:tcMar>
              <w:top w:w="85" w:type="dxa"/>
              <w:left w:w="85" w:type="dxa"/>
              <w:bottom w:w="85" w:type="dxa"/>
              <w:right w:w="85" w:type="dxa"/>
            </w:tcMar>
          </w:tcPr>
          <w:p w14:paraId="5FB5EFB8" w14:textId="77777777" w:rsidR="00F63538" w:rsidRDefault="00F63538" w:rsidP="00F63538">
            <w:pPr>
              <w:ind w:left="0"/>
              <w:rPr>
                <w:sz w:val="20"/>
                <w:szCs w:val="20"/>
              </w:rPr>
            </w:pPr>
            <w:r>
              <w:rPr>
                <w:sz w:val="20"/>
                <w:szCs w:val="20"/>
              </w:rPr>
              <w:t>2.15.1</w:t>
            </w:r>
          </w:p>
        </w:tc>
        <w:tc>
          <w:tcPr>
            <w:tcW w:w="822" w:type="pct"/>
            <w:vMerge w:val="restart"/>
            <w:tcMar>
              <w:top w:w="85" w:type="dxa"/>
              <w:left w:w="85" w:type="dxa"/>
              <w:bottom w:w="85" w:type="dxa"/>
              <w:right w:w="85" w:type="dxa"/>
            </w:tcMar>
          </w:tcPr>
          <w:p w14:paraId="61BA5D5A" w14:textId="77777777" w:rsidR="00F63538" w:rsidRDefault="00F63538" w:rsidP="00F63538">
            <w:pPr>
              <w:pStyle w:val="Table"/>
              <w:tabs>
                <w:tab w:val="clear" w:pos="709"/>
              </w:tabs>
              <w:spacing w:after="120"/>
              <w:ind w:left="0"/>
              <w:rPr>
                <w:lang w:val="en-US"/>
              </w:rPr>
            </w:pPr>
            <w:r>
              <w:rPr>
                <w:lang w:val="en-US"/>
              </w:rPr>
              <w:t xml:space="preserve">As required, and at least 10 WD prior to the required Effective From date </w:t>
            </w:r>
          </w:p>
        </w:tc>
        <w:tc>
          <w:tcPr>
            <w:tcW w:w="1253" w:type="pct"/>
            <w:tcBorders>
              <w:bottom w:val="nil"/>
            </w:tcBorders>
            <w:tcMar>
              <w:top w:w="85" w:type="dxa"/>
              <w:left w:w="85" w:type="dxa"/>
              <w:bottom w:w="85" w:type="dxa"/>
              <w:right w:w="85" w:type="dxa"/>
            </w:tcMar>
          </w:tcPr>
          <w:p w14:paraId="459C3B08" w14:textId="77777777" w:rsidR="00F63538" w:rsidRDefault="00F63538" w:rsidP="00F63538">
            <w:pPr>
              <w:pStyle w:val="Table"/>
              <w:tabs>
                <w:tab w:val="clear" w:pos="709"/>
              </w:tabs>
              <w:spacing w:after="0"/>
              <w:ind w:left="0"/>
              <w:rPr>
                <w:lang w:val="en-US"/>
              </w:rPr>
            </w:pPr>
            <w:r>
              <w:rPr>
                <w:lang w:val="en-US"/>
              </w:rPr>
              <w:t xml:space="preserve">Submit EMR MSID Declaration </w:t>
            </w:r>
          </w:p>
          <w:p w14:paraId="15918CFB" w14:textId="77777777" w:rsidR="00F63538" w:rsidRDefault="00F63538" w:rsidP="00F63538">
            <w:pPr>
              <w:pStyle w:val="Table"/>
              <w:tabs>
                <w:tab w:val="clear" w:pos="709"/>
              </w:tabs>
              <w:spacing w:after="0"/>
              <w:ind w:left="0"/>
              <w:rPr>
                <w:lang w:val="en-US"/>
              </w:rPr>
            </w:pPr>
          </w:p>
          <w:p w14:paraId="0BDA4251" w14:textId="77777777" w:rsidR="00F63538" w:rsidRDefault="00F63538" w:rsidP="00F63538">
            <w:pPr>
              <w:pStyle w:val="Table"/>
              <w:tabs>
                <w:tab w:val="clear" w:pos="709"/>
              </w:tabs>
              <w:spacing w:after="0"/>
              <w:ind w:left="0"/>
              <w:rPr>
                <w:lang w:val="en-US"/>
              </w:rPr>
            </w:pPr>
            <w:r>
              <w:rPr>
                <w:lang w:val="en-US"/>
              </w:rPr>
              <w:t>Or</w:t>
            </w:r>
          </w:p>
          <w:p w14:paraId="4F2EDBB1" w14:textId="77777777" w:rsidR="00F63538" w:rsidRDefault="00F63538" w:rsidP="00F63538">
            <w:pPr>
              <w:pStyle w:val="Table"/>
              <w:tabs>
                <w:tab w:val="clear" w:pos="709"/>
              </w:tabs>
              <w:spacing w:after="0"/>
              <w:ind w:left="0"/>
              <w:rPr>
                <w:lang w:val="en-US"/>
              </w:rPr>
            </w:pPr>
            <w:r>
              <w:rPr>
                <w:lang w:val="en-US"/>
              </w:rPr>
              <w:t xml:space="preserve"> </w:t>
            </w:r>
          </w:p>
          <w:p w14:paraId="53AEECF7" w14:textId="77777777" w:rsidR="00F63538" w:rsidRDefault="00F63538" w:rsidP="00F63538">
            <w:pPr>
              <w:pStyle w:val="Table"/>
              <w:tabs>
                <w:tab w:val="clear" w:pos="709"/>
              </w:tabs>
              <w:spacing w:after="0"/>
              <w:ind w:left="0"/>
              <w:rPr>
                <w:lang w:val="en-US"/>
              </w:rPr>
            </w:pPr>
            <w:r>
              <w:rPr>
                <w:lang w:val="en-US"/>
              </w:rPr>
              <w:t>Submit EMR AMSID Declaration</w:t>
            </w:r>
          </w:p>
        </w:tc>
        <w:tc>
          <w:tcPr>
            <w:tcW w:w="456" w:type="pct"/>
            <w:tcBorders>
              <w:bottom w:val="nil"/>
            </w:tcBorders>
            <w:tcMar>
              <w:top w:w="85" w:type="dxa"/>
              <w:left w:w="85" w:type="dxa"/>
              <w:bottom w:w="85" w:type="dxa"/>
              <w:right w:w="85" w:type="dxa"/>
            </w:tcMar>
          </w:tcPr>
          <w:p w14:paraId="78C5AD7F" w14:textId="77777777" w:rsidR="00F63538" w:rsidRDefault="00F63538" w:rsidP="00F63538">
            <w:pPr>
              <w:pStyle w:val="Table"/>
              <w:tabs>
                <w:tab w:val="clear" w:pos="709"/>
              </w:tabs>
              <w:spacing w:after="0"/>
            </w:pPr>
            <w:r>
              <w:t>Supplier</w:t>
            </w:r>
          </w:p>
        </w:tc>
        <w:tc>
          <w:tcPr>
            <w:tcW w:w="405" w:type="pct"/>
            <w:tcBorders>
              <w:bottom w:val="nil"/>
            </w:tcBorders>
            <w:tcMar>
              <w:top w:w="85" w:type="dxa"/>
              <w:left w:w="85" w:type="dxa"/>
              <w:bottom w:w="85" w:type="dxa"/>
              <w:right w:w="85" w:type="dxa"/>
            </w:tcMar>
          </w:tcPr>
          <w:p w14:paraId="529DE54F" w14:textId="77777777" w:rsidR="00F63538" w:rsidRDefault="00F63538" w:rsidP="00F63538">
            <w:pPr>
              <w:pStyle w:val="Table"/>
              <w:tabs>
                <w:tab w:val="clear" w:pos="709"/>
              </w:tabs>
              <w:spacing w:after="0"/>
              <w:ind w:left="0"/>
            </w:pPr>
            <w:r>
              <w:t>SVAA</w:t>
            </w:r>
          </w:p>
          <w:p w14:paraId="0E72F16D" w14:textId="77777777" w:rsidR="00F63538" w:rsidRDefault="00F63538" w:rsidP="00F63538">
            <w:pPr>
              <w:pStyle w:val="Table"/>
              <w:tabs>
                <w:tab w:val="clear" w:pos="709"/>
              </w:tabs>
              <w:spacing w:after="0"/>
              <w:ind w:left="0"/>
            </w:pPr>
          </w:p>
        </w:tc>
        <w:tc>
          <w:tcPr>
            <w:tcW w:w="1064" w:type="pct"/>
            <w:tcBorders>
              <w:bottom w:val="nil"/>
            </w:tcBorders>
            <w:tcMar>
              <w:top w:w="85" w:type="dxa"/>
              <w:left w:w="85" w:type="dxa"/>
              <w:bottom w:w="85" w:type="dxa"/>
              <w:right w:w="85" w:type="dxa"/>
            </w:tcMar>
          </w:tcPr>
          <w:p w14:paraId="6AA4A163" w14:textId="77777777" w:rsidR="00F63538" w:rsidRDefault="00F63538" w:rsidP="00F63538">
            <w:pPr>
              <w:tabs>
                <w:tab w:val="clear" w:pos="709"/>
              </w:tabs>
              <w:suppressAutoHyphens/>
              <w:spacing w:after="0"/>
              <w:ind w:left="0"/>
              <w:jc w:val="left"/>
              <w:rPr>
                <w:sz w:val="20"/>
                <w:szCs w:val="20"/>
                <w:lang w:val="en-US"/>
              </w:rPr>
            </w:pPr>
            <w:r w:rsidRPr="00BE4534">
              <w:rPr>
                <w:sz w:val="20"/>
                <w:szCs w:val="20"/>
                <w:lang w:val="en-US"/>
              </w:rPr>
              <w:t xml:space="preserve">EMR MSID Declaration </w:t>
            </w:r>
            <w:r w:rsidRPr="00C61540">
              <w:rPr>
                <w:sz w:val="20"/>
                <w:szCs w:val="20"/>
                <w:lang w:val="en-US"/>
              </w:rPr>
              <w:t xml:space="preserve"> </w:t>
            </w:r>
          </w:p>
          <w:p w14:paraId="48D0350C" w14:textId="0C4DA0A7" w:rsidR="00F63538" w:rsidRDefault="00B60487" w:rsidP="00F63538">
            <w:pPr>
              <w:tabs>
                <w:tab w:val="clear" w:pos="709"/>
              </w:tabs>
              <w:suppressAutoHyphens/>
              <w:spacing w:after="0"/>
              <w:ind w:left="0"/>
              <w:jc w:val="left"/>
              <w:rPr>
                <w:sz w:val="20"/>
                <w:szCs w:val="20"/>
                <w:lang w:val="en-US"/>
              </w:rPr>
            </w:pPr>
            <w:hyperlink r:id="rId18" w:anchor="3" w:history="1">
              <w:r w:rsidR="00F63538" w:rsidRPr="002C5B49">
                <w:rPr>
                  <w:rStyle w:val="Hyperlink"/>
                  <w:sz w:val="20"/>
                  <w:szCs w:val="20"/>
                  <w:lang w:val="en-US"/>
                </w:rPr>
                <w:t>(see Appendix 3.x)</w:t>
              </w:r>
            </w:hyperlink>
            <w:r w:rsidR="00F63538" w:rsidRPr="00BE4534">
              <w:rPr>
                <w:sz w:val="20"/>
                <w:szCs w:val="20"/>
                <w:lang w:val="en-US"/>
              </w:rPr>
              <w:t xml:space="preserve"> </w:t>
            </w:r>
          </w:p>
          <w:p w14:paraId="768FDE47" w14:textId="77777777" w:rsidR="00F63538" w:rsidRDefault="00F63538" w:rsidP="00F63538">
            <w:pPr>
              <w:tabs>
                <w:tab w:val="clear" w:pos="709"/>
              </w:tabs>
              <w:suppressAutoHyphens/>
              <w:spacing w:after="0"/>
              <w:ind w:left="0"/>
              <w:jc w:val="left"/>
              <w:rPr>
                <w:sz w:val="20"/>
                <w:szCs w:val="20"/>
                <w:lang w:val="en-US"/>
              </w:rPr>
            </w:pPr>
            <w:r w:rsidRPr="00BE4534">
              <w:rPr>
                <w:sz w:val="20"/>
                <w:szCs w:val="20"/>
                <w:lang w:val="en-US"/>
              </w:rPr>
              <w:t xml:space="preserve"> </w:t>
            </w:r>
          </w:p>
          <w:p w14:paraId="084F5098" w14:textId="77777777" w:rsidR="00F63538" w:rsidRDefault="00F63538" w:rsidP="00F63538">
            <w:pPr>
              <w:tabs>
                <w:tab w:val="clear" w:pos="709"/>
              </w:tabs>
              <w:suppressAutoHyphens/>
              <w:spacing w:after="0"/>
              <w:ind w:left="0"/>
              <w:jc w:val="left"/>
              <w:rPr>
                <w:sz w:val="20"/>
                <w:szCs w:val="20"/>
                <w:lang w:val="en-US"/>
              </w:rPr>
            </w:pPr>
          </w:p>
          <w:p w14:paraId="65D38200" w14:textId="77777777" w:rsidR="00F63538" w:rsidRDefault="00F63538" w:rsidP="00F63538">
            <w:pPr>
              <w:tabs>
                <w:tab w:val="clear" w:pos="709"/>
              </w:tabs>
              <w:suppressAutoHyphens/>
              <w:spacing w:after="0"/>
              <w:ind w:left="0"/>
              <w:jc w:val="left"/>
              <w:rPr>
                <w:sz w:val="20"/>
                <w:szCs w:val="20"/>
                <w:lang w:val="en-US"/>
              </w:rPr>
            </w:pPr>
            <w:r w:rsidRPr="00BE4534">
              <w:rPr>
                <w:sz w:val="20"/>
                <w:szCs w:val="20"/>
                <w:lang w:val="en-US"/>
              </w:rPr>
              <w:t>EMR AMSID Declaration</w:t>
            </w:r>
            <w:r w:rsidRPr="0082166B">
              <w:rPr>
                <w:sz w:val="20"/>
                <w:szCs w:val="20"/>
                <w:lang w:val="en-US"/>
              </w:rPr>
              <w:t xml:space="preserve"> </w:t>
            </w:r>
          </w:p>
          <w:p w14:paraId="7E2F2F56" w14:textId="55CC5427" w:rsidR="00F63538" w:rsidRPr="00BE4534" w:rsidRDefault="00B60487" w:rsidP="00F63538">
            <w:pPr>
              <w:tabs>
                <w:tab w:val="clear" w:pos="709"/>
              </w:tabs>
              <w:suppressAutoHyphens/>
              <w:spacing w:after="0"/>
              <w:ind w:left="0"/>
              <w:jc w:val="left"/>
              <w:rPr>
                <w:sz w:val="20"/>
                <w:szCs w:val="20"/>
                <w:lang w:val="en-US"/>
              </w:rPr>
            </w:pPr>
            <w:hyperlink r:id="rId19" w:anchor="3" w:history="1">
              <w:r w:rsidR="00F63538" w:rsidRPr="002C5B49">
                <w:rPr>
                  <w:rStyle w:val="Hyperlink"/>
                  <w:sz w:val="20"/>
                  <w:szCs w:val="20"/>
                  <w:lang w:val="en-US"/>
                </w:rPr>
                <w:t>(see Appendix 3.y).</w:t>
              </w:r>
            </w:hyperlink>
          </w:p>
        </w:tc>
        <w:tc>
          <w:tcPr>
            <w:tcW w:w="645" w:type="pct"/>
            <w:tcBorders>
              <w:bottom w:val="nil"/>
            </w:tcBorders>
            <w:tcMar>
              <w:top w:w="85" w:type="dxa"/>
              <w:left w:w="85" w:type="dxa"/>
              <w:bottom w:w="85" w:type="dxa"/>
              <w:right w:w="85" w:type="dxa"/>
            </w:tcMar>
          </w:tcPr>
          <w:p w14:paraId="7337E150" w14:textId="77777777" w:rsidR="00F63538" w:rsidRPr="00874C05" w:rsidRDefault="00F63538" w:rsidP="00F63538">
            <w:pPr>
              <w:pStyle w:val="Table"/>
              <w:tabs>
                <w:tab w:val="clear" w:pos="709"/>
              </w:tabs>
              <w:spacing w:after="0"/>
              <w:rPr>
                <w:lang w:val="en-US"/>
              </w:rPr>
            </w:pPr>
            <w:r w:rsidRPr="00927EF9">
              <w:t>Self-Service Gateway</w:t>
            </w:r>
            <w:bookmarkStart w:id="132" w:name="_Ref135232814"/>
            <w:r>
              <w:rPr>
                <w:rStyle w:val="FootnoteReference"/>
              </w:rPr>
              <w:footnoteReference w:id="42"/>
            </w:r>
            <w:bookmarkEnd w:id="132"/>
          </w:p>
        </w:tc>
      </w:tr>
      <w:tr w:rsidR="00F63538" w:rsidRPr="00874C05" w14:paraId="2CB0BADD" w14:textId="77777777" w:rsidTr="00F63538">
        <w:trPr>
          <w:cantSplit/>
        </w:trPr>
        <w:tc>
          <w:tcPr>
            <w:tcW w:w="354" w:type="pct"/>
            <w:vMerge/>
            <w:tcMar>
              <w:top w:w="85" w:type="dxa"/>
              <w:left w:w="85" w:type="dxa"/>
              <w:bottom w:w="85" w:type="dxa"/>
              <w:right w:w="85" w:type="dxa"/>
            </w:tcMar>
          </w:tcPr>
          <w:p w14:paraId="3D377129" w14:textId="77777777" w:rsidR="00F63538" w:rsidRDefault="00F63538" w:rsidP="00F63538">
            <w:pPr>
              <w:ind w:left="0"/>
              <w:rPr>
                <w:sz w:val="20"/>
                <w:szCs w:val="20"/>
              </w:rPr>
            </w:pPr>
          </w:p>
        </w:tc>
        <w:tc>
          <w:tcPr>
            <w:tcW w:w="822" w:type="pct"/>
            <w:vMerge/>
            <w:tcMar>
              <w:top w:w="85" w:type="dxa"/>
              <w:left w:w="85" w:type="dxa"/>
              <w:bottom w:w="85" w:type="dxa"/>
              <w:right w:w="85" w:type="dxa"/>
            </w:tcMar>
          </w:tcPr>
          <w:p w14:paraId="12FD0C69" w14:textId="77777777" w:rsidR="00F63538" w:rsidRDefault="00F63538" w:rsidP="00F63538">
            <w:pPr>
              <w:pStyle w:val="Table"/>
              <w:tabs>
                <w:tab w:val="clear" w:pos="709"/>
              </w:tabs>
              <w:spacing w:after="120"/>
              <w:ind w:left="0"/>
              <w:rPr>
                <w:lang w:val="en-US"/>
              </w:rPr>
            </w:pPr>
          </w:p>
        </w:tc>
        <w:tc>
          <w:tcPr>
            <w:tcW w:w="1253" w:type="pct"/>
            <w:tcBorders>
              <w:top w:val="nil"/>
            </w:tcBorders>
            <w:tcMar>
              <w:top w:w="85" w:type="dxa"/>
              <w:left w:w="85" w:type="dxa"/>
              <w:bottom w:w="85" w:type="dxa"/>
              <w:right w:w="85" w:type="dxa"/>
            </w:tcMar>
          </w:tcPr>
          <w:p w14:paraId="10D1DBCF" w14:textId="77777777" w:rsidR="00F63538" w:rsidRDefault="00F63538" w:rsidP="00F63538">
            <w:pPr>
              <w:pStyle w:val="Table"/>
              <w:tabs>
                <w:tab w:val="clear" w:pos="709"/>
              </w:tabs>
              <w:spacing w:after="0"/>
              <w:ind w:left="0"/>
              <w:rPr>
                <w:lang w:val="en-US"/>
              </w:rPr>
            </w:pPr>
            <w:r>
              <w:rPr>
                <w:lang w:val="en-US"/>
              </w:rPr>
              <w:t>or</w:t>
            </w:r>
          </w:p>
          <w:p w14:paraId="5DEA487F" w14:textId="77777777" w:rsidR="00F63538" w:rsidRDefault="00F63538" w:rsidP="00F63538">
            <w:pPr>
              <w:pStyle w:val="Table"/>
              <w:tabs>
                <w:tab w:val="clear" w:pos="709"/>
              </w:tabs>
              <w:spacing w:after="0"/>
              <w:ind w:left="0"/>
              <w:rPr>
                <w:lang w:val="en-US"/>
              </w:rPr>
            </w:pPr>
          </w:p>
          <w:p w14:paraId="7FEC2818" w14:textId="77777777" w:rsidR="00F63538" w:rsidRDefault="00F63538" w:rsidP="00F63538">
            <w:pPr>
              <w:pStyle w:val="Table"/>
              <w:tabs>
                <w:tab w:val="clear" w:pos="709"/>
              </w:tabs>
              <w:spacing w:after="0"/>
              <w:ind w:left="0"/>
              <w:rPr>
                <w:lang w:val="en-US"/>
              </w:rPr>
            </w:pPr>
            <w:r>
              <w:rPr>
                <w:lang w:val="en-US"/>
              </w:rPr>
              <w:t>Submit EMR CVA BM Unit Declaration</w:t>
            </w:r>
          </w:p>
        </w:tc>
        <w:tc>
          <w:tcPr>
            <w:tcW w:w="456" w:type="pct"/>
            <w:tcBorders>
              <w:top w:val="nil"/>
            </w:tcBorders>
            <w:tcMar>
              <w:top w:w="85" w:type="dxa"/>
              <w:left w:w="85" w:type="dxa"/>
              <w:bottom w:w="85" w:type="dxa"/>
              <w:right w:w="85" w:type="dxa"/>
            </w:tcMar>
          </w:tcPr>
          <w:p w14:paraId="21CB1981" w14:textId="77777777" w:rsidR="00F63538" w:rsidRDefault="00F63538" w:rsidP="00F63538">
            <w:pPr>
              <w:pStyle w:val="Table"/>
              <w:tabs>
                <w:tab w:val="clear" w:pos="709"/>
              </w:tabs>
              <w:spacing w:after="0"/>
            </w:pPr>
          </w:p>
          <w:p w14:paraId="079E3C37" w14:textId="77777777" w:rsidR="00F63538" w:rsidRDefault="00F63538" w:rsidP="00F63538">
            <w:pPr>
              <w:pStyle w:val="Table"/>
              <w:tabs>
                <w:tab w:val="clear" w:pos="709"/>
              </w:tabs>
              <w:spacing w:after="0"/>
            </w:pPr>
            <w:r>
              <w:t>CVA Registrant</w:t>
            </w:r>
          </w:p>
        </w:tc>
        <w:tc>
          <w:tcPr>
            <w:tcW w:w="405" w:type="pct"/>
            <w:tcBorders>
              <w:top w:val="nil"/>
            </w:tcBorders>
            <w:tcMar>
              <w:top w:w="85" w:type="dxa"/>
              <w:left w:w="85" w:type="dxa"/>
              <w:bottom w:w="85" w:type="dxa"/>
              <w:right w:w="85" w:type="dxa"/>
            </w:tcMar>
          </w:tcPr>
          <w:p w14:paraId="5C78AEFE" w14:textId="77777777" w:rsidR="00F63538" w:rsidRDefault="00F63538" w:rsidP="00F63538">
            <w:pPr>
              <w:pStyle w:val="Table"/>
              <w:tabs>
                <w:tab w:val="clear" w:pos="709"/>
              </w:tabs>
              <w:spacing w:after="0"/>
              <w:ind w:left="0"/>
            </w:pPr>
          </w:p>
          <w:p w14:paraId="1CDE3C23" w14:textId="77777777" w:rsidR="00F63538" w:rsidRDefault="00F63538" w:rsidP="00F63538">
            <w:pPr>
              <w:pStyle w:val="Table"/>
              <w:tabs>
                <w:tab w:val="clear" w:pos="709"/>
              </w:tabs>
              <w:spacing w:after="0"/>
              <w:ind w:left="0"/>
            </w:pPr>
            <w:r>
              <w:t>CRA</w:t>
            </w:r>
          </w:p>
        </w:tc>
        <w:tc>
          <w:tcPr>
            <w:tcW w:w="1064" w:type="pct"/>
            <w:tcBorders>
              <w:top w:val="nil"/>
            </w:tcBorders>
            <w:tcMar>
              <w:top w:w="85" w:type="dxa"/>
              <w:left w:w="85" w:type="dxa"/>
              <w:bottom w:w="85" w:type="dxa"/>
              <w:right w:w="85" w:type="dxa"/>
            </w:tcMar>
          </w:tcPr>
          <w:p w14:paraId="14B5D9D8" w14:textId="77777777" w:rsidR="00F63538" w:rsidRDefault="00F63538" w:rsidP="00F63538">
            <w:pPr>
              <w:pStyle w:val="Table"/>
              <w:tabs>
                <w:tab w:val="clear" w:pos="709"/>
              </w:tabs>
              <w:spacing w:after="120"/>
              <w:ind w:left="-6"/>
              <w:rPr>
                <w:lang w:val="en-US"/>
              </w:rPr>
            </w:pPr>
          </w:p>
          <w:p w14:paraId="1F72DFC1" w14:textId="77777777" w:rsidR="00F63538" w:rsidRDefault="00F63538" w:rsidP="00F63538">
            <w:pPr>
              <w:pStyle w:val="Table"/>
              <w:tabs>
                <w:tab w:val="clear" w:pos="709"/>
              </w:tabs>
              <w:spacing w:after="120"/>
              <w:ind w:left="-6"/>
              <w:rPr>
                <w:lang w:val="en-US"/>
              </w:rPr>
            </w:pPr>
            <w:r>
              <w:rPr>
                <w:lang w:val="en-US"/>
              </w:rPr>
              <w:t xml:space="preserve">EMR CVA BM Unit Declaration </w:t>
            </w:r>
          </w:p>
          <w:p w14:paraId="14FEB001" w14:textId="10BE9723" w:rsidR="00F63538" w:rsidRDefault="00B60487" w:rsidP="00F63538">
            <w:pPr>
              <w:pStyle w:val="Table"/>
              <w:tabs>
                <w:tab w:val="clear" w:pos="709"/>
              </w:tabs>
              <w:spacing w:after="120"/>
              <w:ind w:left="-6"/>
              <w:rPr>
                <w:lang w:val="en-US"/>
              </w:rPr>
            </w:pPr>
            <w:hyperlink r:id="rId20" w:anchor="3" w:history="1">
              <w:r w:rsidR="00F63538" w:rsidRPr="002C5B49">
                <w:rPr>
                  <w:rStyle w:val="Hyperlink"/>
                  <w:lang w:val="en-US"/>
                </w:rPr>
                <w:t>(see Appendix 3.z).</w:t>
              </w:r>
            </w:hyperlink>
          </w:p>
        </w:tc>
        <w:tc>
          <w:tcPr>
            <w:tcW w:w="645" w:type="pct"/>
            <w:tcBorders>
              <w:top w:val="nil"/>
            </w:tcBorders>
            <w:tcMar>
              <w:top w:w="85" w:type="dxa"/>
              <w:left w:w="85" w:type="dxa"/>
              <w:bottom w:w="85" w:type="dxa"/>
              <w:right w:w="85" w:type="dxa"/>
            </w:tcMar>
          </w:tcPr>
          <w:p w14:paraId="09B2D562" w14:textId="77777777" w:rsidR="00F63538" w:rsidRPr="00927EF9" w:rsidRDefault="00F63538" w:rsidP="00F63538">
            <w:pPr>
              <w:pStyle w:val="Table"/>
              <w:tabs>
                <w:tab w:val="clear" w:pos="709"/>
              </w:tabs>
              <w:spacing w:after="0"/>
            </w:pPr>
            <w:r w:rsidRPr="00927EF9">
              <w:t>Self-Service Gateway</w:t>
            </w:r>
            <w:r w:rsidRPr="00333D8B">
              <w:rPr>
                <w:sz w:val="16"/>
                <w:vertAlign w:val="superscript"/>
              </w:rPr>
              <w:fldChar w:fldCharType="begin"/>
            </w:r>
            <w:r w:rsidRPr="00333D8B">
              <w:rPr>
                <w:sz w:val="16"/>
                <w:vertAlign w:val="superscript"/>
              </w:rPr>
              <w:instrText xml:space="preserve"> NOTEREF _Ref135232814 \h  \* MERGEFORMAT </w:instrText>
            </w:r>
            <w:r w:rsidRPr="00333D8B">
              <w:rPr>
                <w:sz w:val="16"/>
                <w:vertAlign w:val="superscript"/>
              </w:rPr>
            </w:r>
            <w:r w:rsidRPr="00333D8B">
              <w:rPr>
                <w:sz w:val="16"/>
                <w:vertAlign w:val="superscript"/>
              </w:rPr>
              <w:fldChar w:fldCharType="separate"/>
            </w:r>
            <w:r>
              <w:rPr>
                <w:sz w:val="16"/>
                <w:vertAlign w:val="superscript"/>
              </w:rPr>
              <w:t>35</w:t>
            </w:r>
            <w:r w:rsidRPr="00333D8B">
              <w:rPr>
                <w:sz w:val="16"/>
                <w:vertAlign w:val="superscript"/>
              </w:rPr>
              <w:fldChar w:fldCharType="end"/>
            </w:r>
          </w:p>
        </w:tc>
      </w:tr>
      <w:tr w:rsidR="00F63538" w:rsidRPr="00874C05" w14:paraId="6417C6A7" w14:textId="77777777" w:rsidTr="00F63538">
        <w:trPr>
          <w:cantSplit/>
        </w:trPr>
        <w:tc>
          <w:tcPr>
            <w:tcW w:w="354" w:type="pct"/>
            <w:tcMar>
              <w:top w:w="85" w:type="dxa"/>
              <w:left w:w="85" w:type="dxa"/>
              <w:bottom w:w="85" w:type="dxa"/>
              <w:right w:w="85" w:type="dxa"/>
            </w:tcMar>
          </w:tcPr>
          <w:p w14:paraId="12FD74D9" w14:textId="77777777" w:rsidR="00F63538" w:rsidRDefault="00F63538" w:rsidP="00F63538">
            <w:pPr>
              <w:ind w:left="0"/>
              <w:rPr>
                <w:sz w:val="20"/>
                <w:szCs w:val="20"/>
              </w:rPr>
            </w:pPr>
            <w:r>
              <w:rPr>
                <w:sz w:val="20"/>
                <w:szCs w:val="20"/>
              </w:rPr>
              <w:t>2.15.2</w:t>
            </w:r>
          </w:p>
        </w:tc>
        <w:tc>
          <w:tcPr>
            <w:tcW w:w="822" w:type="pct"/>
            <w:tcMar>
              <w:top w:w="85" w:type="dxa"/>
              <w:left w:w="85" w:type="dxa"/>
              <w:bottom w:w="85" w:type="dxa"/>
              <w:right w:w="85" w:type="dxa"/>
            </w:tcMar>
          </w:tcPr>
          <w:p w14:paraId="20786407" w14:textId="77777777" w:rsidR="00F63538" w:rsidRDefault="00F63538" w:rsidP="00F63538">
            <w:pPr>
              <w:pStyle w:val="Table"/>
              <w:tabs>
                <w:tab w:val="clear" w:pos="709"/>
              </w:tabs>
              <w:spacing w:after="120"/>
              <w:ind w:left="0"/>
              <w:rPr>
                <w:lang w:val="en-US"/>
              </w:rPr>
            </w:pPr>
            <w:r>
              <w:rPr>
                <w:lang w:val="en-US"/>
              </w:rPr>
              <w:t>Immediately following 2.15.1</w:t>
            </w:r>
          </w:p>
        </w:tc>
        <w:tc>
          <w:tcPr>
            <w:tcW w:w="1253" w:type="pct"/>
            <w:tcMar>
              <w:top w:w="85" w:type="dxa"/>
              <w:left w:w="85" w:type="dxa"/>
              <w:bottom w:w="85" w:type="dxa"/>
              <w:right w:w="85" w:type="dxa"/>
            </w:tcMar>
          </w:tcPr>
          <w:p w14:paraId="45A2270D" w14:textId="77777777" w:rsidR="00F63538" w:rsidRPr="00C45746" w:rsidRDefault="00F63538" w:rsidP="00F63538">
            <w:pPr>
              <w:tabs>
                <w:tab w:val="clear" w:pos="709"/>
              </w:tabs>
              <w:suppressAutoHyphens/>
              <w:spacing w:after="0"/>
              <w:ind w:left="0"/>
              <w:jc w:val="left"/>
              <w:rPr>
                <w:sz w:val="20"/>
                <w:szCs w:val="20"/>
              </w:rPr>
            </w:pPr>
            <w:r>
              <w:rPr>
                <w:sz w:val="20"/>
                <w:szCs w:val="20"/>
              </w:rPr>
              <w:t>Register submitted details.</w:t>
            </w:r>
          </w:p>
        </w:tc>
        <w:tc>
          <w:tcPr>
            <w:tcW w:w="456" w:type="pct"/>
            <w:tcMar>
              <w:top w:w="85" w:type="dxa"/>
              <w:left w:w="85" w:type="dxa"/>
              <w:bottom w:w="85" w:type="dxa"/>
              <w:right w:w="85" w:type="dxa"/>
            </w:tcMar>
          </w:tcPr>
          <w:p w14:paraId="78C0F4A3" w14:textId="77777777" w:rsidR="00F63538" w:rsidRDefault="00F63538" w:rsidP="00F63538">
            <w:pPr>
              <w:pStyle w:val="Table"/>
              <w:tabs>
                <w:tab w:val="clear" w:pos="709"/>
              </w:tabs>
              <w:spacing w:after="0"/>
            </w:pPr>
            <w:r>
              <w:t xml:space="preserve">SVAA </w:t>
            </w:r>
          </w:p>
          <w:p w14:paraId="1D760608" w14:textId="77777777" w:rsidR="00F63538" w:rsidRDefault="00F63538" w:rsidP="00F63538">
            <w:pPr>
              <w:pStyle w:val="Table"/>
              <w:tabs>
                <w:tab w:val="clear" w:pos="709"/>
              </w:tabs>
              <w:spacing w:after="0"/>
            </w:pPr>
            <w:r>
              <w:t xml:space="preserve">or </w:t>
            </w:r>
          </w:p>
          <w:p w14:paraId="53D21B46" w14:textId="77777777" w:rsidR="00F63538" w:rsidRDefault="00F63538" w:rsidP="00F63538">
            <w:pPr>
              <w:pStyle w:val="Table"/>
              <w:tabs>
                <w:tab w:val="clear" w:pos="709"/>
              </w:tabs>
              <w:spacing w:after="0"/>
            </w:pPr>
            <w:r>
              <w:t>CRA</w:t>
            </w:r>
          </w:p>
        </w:tc>
        <w:tc>
          <w:tcPr>
            <w:tcW w:w="405" w:type="pct"/>
            <w:tcMar>
              <w:top w:w="85" w:type="dxa"/>
              <w:left w:w="85" w:type="dxa"/>
              <w:bottom w:w="85" w:type="dxa"/>
              <w:right w:w="85" w:type="dxa"/>
            </w:tcMar>
          </w:tcPr>
          <w:p w14:paraId="3E6D3960" w14:textId="77777777" w:rsidR="00F63538" w:rsidRDefault="00F63538" w:rsidP="00F63538">
            <w:pPr>
              <w:pStyle w:val="Table"/>
              <w:tabs>
                <w:tab w:val="clear" w:pos="709"/>
              </w:tabs>
              <w:spacing w:after="0"/>
              <w:ind w:left="0"/>
            </w:pPr>
          </w:p>
        </w:tc>
        <w:tc>
          <w:tcPr>
            <w:tcW w:w="1064" w:type="pct"/>
            <w:tcMar>
              <w:top w:w="85" w:type="dxa"/>
              <w:left w:w="85" w:type="dxa"/>
              <w:bottom w:w="85" w:type="dxa"/>
              <w:right w:w="85" w:type="dxa"/>
            </w:tcMar>
          </w:tcPr>
          <w:p w14:paraId="7F3EF5C2" w14:textId="77777777" w:rsidR="00F63538" w:rsidRDefault="00F63538" w:rsidP="00F63538">
            <w:pPr>
              <w:pStyle w:val="Table"/>
              <w:tabs>
                <w:tab w:val="clear" w:pos="709"/>
              </w:tabs>
              <w:spacing w:after="0"/>
            </w:pPr>
          </w:p>
        </w:tc>
        <w:tc>
          <w:tcPr>
            <w:tcW w:w="645" w:type="pct"/>
            <w:tcMar>
              <w:top w:w="85" w:type="dxa"/>
              <w:left w:w="85" w:type="dxa"/>
              <w:bottom w:w="85" w:type="dxa"/>
              <w:right w:w="85" w:type="dxa"/>
            </w:tcMar>
          </w:tcPr>
          <w:p w14:paraId="2D67042C" w14:textId="77777777" w:rsidR="00F63538" w:rsidRPr="002D4058" w:rsidRDefault="00F63538" w:rsidP="00F63538">
            <w:pPr>
              <w:pStyle w:val="Table"/>
              <w:tabs>
                <w:tab w:val="clear" w:pos="709"/>
              </w:tabs>
              <w:spacing w:after="0"/>
              <w:rPr>
                <w:lang w:val="en-US"/>
              </w:rPr>
            </w:pPr>
            <w:r>
              <w:rPr>
                <w:lang w:val="en-US"/>
              </w:rPr>
              <w:t>Internal Process</w:t>
            </w:r>
          </w:p>
        </w:tc>
      </w:tr>
      <w:tr w:rsidR="00F63538" w:rsidRPr="00874C05" w14:paraId="3EF9E4CF" w14:textId="77777777" w:rsidTr="00F63538">
        <w:trPr>
          <w:cantSplit/>
        </w:trPr>
        <w:tc>
          <w:tcPr>
            <w:tcW w:w="354" w:type="pct"/>
            <w:tcMar>
              <w:top w:w="85" w:type="dxa"/>
              <w:left w:w="85" w:type="dxa"/>
              <w:bottom w:w="85" w:type="dxa"/>
              <w:right w:w="85" w:type="dxa"/>
            </w:tcMar>
          </w:tcPr>
          <w:p w14:paraId="7F2CD71F" w14:textId="77777777" w:rsidR="00F63538" w:rsidRDefault="00F63538" w:rsidP="00F63538">
            <w:pPr>
              <w:ind w:left="0"/>
              <w:rPr>
                <w:sz w:val="20"/>
                <w:szCs w:val="20"/>
              </w:rPr>
            </w:pPr>
            <w:r>
              <w:rPr>
                <w:sz w:val="20"/>
                <w:szCs w:val="20"/>
              </w:rPr>
              <w:t>2.15.3</w:t>
            </w:r>
          </w:p>
        </w:tc>
        <w:tc>
          <w:tcPr>
            <w:tcW w:w="822" w:type="pct"/>
            <w:tcMar>
              <w:top w:w="85" w:type="dxa"/>
              <w:left w:w="85" w:type="dxa"/>
              <w:bottom w:w="85" w:type="dxa"/>
              <w:right w:w="85" w:type="dxa"/>
            </w:tcMar>
          </w:tcPr>
          <w:p w14:paraId="7645B406" w14:textId="77777777" w:rsidR="00F63538" w:rsidRPr="00927EF9" w:rsidRDefault="00F63538" w:rsidP="00F63538">
            <w:pPr>
              <w:pStyle w:val="Table"/>
              <w:tabs>
                <w:tab w:val="clear" w:pos="709"/>
              </w:tabs>
              <w:spacing w:after="120"/>
              <w:ind w:left="0"/>
            </w:pPr>
            <w:r>
              <w:rPr>
                <w:lang w:val="en-US"/>
              </w:rPr>
              <w:t>Within 4WD of 2.15.2</w:t>
            </w:r>
          </w:p>
        </w:tc>
        <w:tc>
          <w:tcPr>
            <w:tcW w:w="1253" w:type="pct"/>
            <w:tcMar>
              <w:top w:w="85" w:type="dxa"/>
              <w:left w:w="85" w:type="dxa"/>
              <w:bottom w:w="85" w:type="dxa"/>
              <w:right w:w="85" w:type="dxa"/>
            </w:tcMar>
          </w:tcPr>
          <w:p w14:paraId="6B183C71" w14:textId="77777777" w:rsidR="00F63538" w:rsidRPr="002D4058" w:rsidRDefault="00F63538" w:rsidP="00F63538">
            <w:pPr>
              <w:pStyle w:val="Table"/>
              <w:tabs>
                <w:tab w:val="clear" w:pos="709"/>
              </w:tabs>
              <w:spacing w:after="0"/>
              <w:ind w:left="0"/>
            </w:pPr>
            <w:r>
              <w:t>Validate</w:t>
            </w:r>
            <w:r w:rsidRPr="005C78EE">
              <w:t xml:space="preserve"> </w:t>
            </w:r>
            <w:r>
              <w:t xml:space="preserve">the EMR </w:t>
            </w:r>
            <w:r w:rsidRPr="005C78EE">
              <w:t>Declaration.</w:t>
            </w:r>
          </w:p>
        </w:tc>
        <w:tc>
          <w:tcPr>
            <w:tcW w:w="456" w:type="pct"/>
            <w:tcMar>
              <w:top w:w="85" w:type="dxa"/>
              <w:left w:w="85" w:type="dxa"/>
              <w:bottom w:w="85" w:type="dxa"/>
              <w:right w:w="85" w:type="dxa"/>
            </w:tcMar>
          </w:tcPr>
          <w:p w14:paraId="1BD3BB68" w14:textId="77777777" w:rsidR="00F63538" w:rsidRDefault="00F63538" w:rsidP="00F63538">
            <w:pPr>
              <w:pStyle w:val="Table"/>
              <w:tabs>
                <w:tab w:val="clear" w:pos="709"/>
              </w:tabs>
              <w:spacing w:after="0"/>
            </w:pPr>
            <w:r>
              <w:t xml:space="preserve">SVAA </w:t>
            </w:r>
          </w:p>
          <w:p w14:paraId="24C93E1A" w14:textId="77777777" w:rsidR="00F63538" w:rsidRDefault="00F63538" w:rsidP="00F63538">
            <w:pPr>
              <w:pStyle w:val="Table"/>
              <w:tabs>
                <w:tab w:val="clear" w:pos="709"/>
              </w:tabs>
              <w:spacing w:after="0"/>
            </w:pPr>
            <w:r>
              <w:t xml:space="preserve">or </w:t>
            </w:r>
          </w:p>
          <w:p w14:paraId="5760438F" w14:textId="77777777" w:rsidR="00F63538" w:rsidRDefault="00F63538" w:rsidP="00F63538">
            <w:pPr>
              <w:pStyle w:val="Table"/>
              <w:tabs>
                <w:tab w:val="clear" w:pos="709"/>
              </w:tabs>
              <w:spacing w:after="0"/>
            </w:pPr>
            <w:r>
              <w:t>CRA</w:t>
            </w:r>
          </w:p>
        </w:tc>
        <w:tc>
          <w:tcPr>
            <w:tcW w:w="405" w:type="pct"/>
            <w:tcMar>
              <w:top w:w="85" w:type="dxa"/>
              <w:left w:w="85" w:type="dxa"/>
              <w:bottom w:w="85" w:type="dxa"/>
              <w:right w:w="85" w:type="dxa"/>
            </w:tcMar>
          </w:tcPr>
          <w:p w14:paraId="230CB62B" w14:textId="77777777" w:rsidR="00F63538" w:rsidRDefault="00F63538" w:rsidP="00F63538">
            <w:pPr>
              <w:pStyle w:val="Table"/>
              <w:tabs>
                <w:tab w:val="clear" w:pos="709"/>
              </w:tabs>
              <w:spacing w:after="0"/>
              <w:ind w:left="0"/>
            </w:pPr>
          </w:p>
        </w:tc>
        <w:tc>
          <w:tcPr>
            <w:tcW w:w="1064" w:type="pct"/>
            <w:tcMar>
              <w:top w:w="85" w:type="dxa"/>
              <w:left w:w="85" w:type="dxa"/>
              <w:bottom w:w="85" w:type="dxa"/>
              <w:right w:w="85" w:type="dxa"/>
            </w:tcMar>
          </w:tcPr>
          <w:p w14:paraId="39B554B5" w14:textId="77777777" w:rsidR="00F63538" w:rsidRDefault="00F63538" w:rsidP="00F63538">
            <w:pPr>
              <w:pStyle w:val="Table"/>
              <w:tabs>
                <w:tab w:val="clear" w:pos="709"/>
              </w:tabs>
              <w:spacing w:after="0"/>
            </w:pPr>
          </w:p>
        </w:tc>
        <w:tc>
          <w:tcPr>
            <w:tcW w:w="645" w:type="pct"/>
            <w:tcMar>
              <w:top w:w="85" w:type="dxa"/>
              <w:left w:w="85" w:type="dxa"/>
              <w:bottom w:w="85" w:type="dxa"/>
              <w:right w:w="85" w:type="dxa"/>
            </w:tcMar>
          </w:tcPr>
          <w:p w14:paraId="7C7F695C" w14:textId="77777777" w:rsidR="00F63538" w:rsidRDefault="00F63538" w:rsidP="00F63538">
            <w:pPr>
              <w:pStyle w:val="Table"/>
              <w:tabs>
                <w:tab w:val="clear" w:pos="709"/>
              </w:tabs>
              <w:spacing w:after="0"/>
              <w:rPr>
                <w:lang w:val="en-US"/>
              </w:rPr>
            </w:pPr>
            <w:r>
              <w:rPr>
                <w:lang w:val="en-US"/>
              </w:rPr>
              <w:t>Internal Process</w:t>
            </w:r>
          </w:p>
        </w:tc>
      </w:tr>
      <w:tr w:rsidR="00F63538" w:rsidRPr="00874C05" w14:paraId="74FA1F0F" w14:textId="77777777" w:rsidTr="00F63538">
        <w:trPr>
          <w:cantSplit/>
        </w:trPr>
        <w:tc>
          <w:tcPr>
            <w:tcW w:w="354" w:type="pct"/>
            <w:tcMar>
              <w:top w:w="85" w:type="dxa"/>
              <w:left w:w="85" w:type="dxa"/>
              <w:bottom w:w="85" w:type="dxa"/>
              <w:right w:w="85" w:type="dxa"/>
            </w:tcMar>
          </w:tcPr>
          <w:p w14:paraId="13CBB2BE" w14:textId="77777777" w:rsidR="00F63538" w:rsidRDefault="00F63538" w:rsidP="00F63538">
            <w:pPr>
              <w:ind w:left="0"/>
              <w:rPr>
                <w:sz w:val="20"/>
                <w:szCs w:val="20"/>
              </w:rPr>
            </w:pPr>
            <w:r>
              <w:rPr>
                <w:sz w:val="20"/>
                <w:szCs w:val="20"/>
              </w:rPr>
              <w:t>2.15.4</w:t>
            </w:r>
          </w:p>
        </w:tc>
        <w:tc>
          <w:tcPr>
            <w:tcW w:w="822" w:type="pct"/>
            <w:tcMar>
              <w:top w:w="85" w:type="dxa"/>
              <w:left w:w="85" w:type="dxa"/>
              <w:bottom w:w="85" w:type="dxa"/>
              <w:right w:w="85" w:type="dxa"/>
            </w:tcMar>
          </w:tcPr>
          <w:p w14:paraId="0894D8D3" w14:textId="77777777" w:rsidR="00F63538" w:rsidRPr="00927EF9" w:rsidRDefault="00F63538" w:rsidP="00F63538">
            <w:pPr>
              <w:pStyle w:val="Table"/>
              <w:tabs>
                <w:tab w:val="clear" w:pos="709"/>
              </w:tabs>
              <w:spacing w:after="120"/>
              <w:ind w:left="0"/>
            </w:pPr>
            <w:r>
              <w:t>Immediately following 2.15.3</w:t>
            </w:r>
          </w:p>
        </w:tc>
        <w:tc>
          <w:tcPr>
            <w:tcW w:w="1253" w:type="pct"/>
            <w:tcMar>
              <w:top w:w="85" w:type="dxa"/>
              <w:left w:w="85" w:type="dxa"/>
              <w:bottom w:w="85" w:type="dxa"/>
              <w:right w:w="85" w:type="dxa"/>
            </w:tcMar>
          </w:tcPr>
          <w:p w14:paraId="514EDA29" w14:textId="77777777" w:rsidR="00F63538" w:rsidRPr="002D4058" w:rsidRDefault="00F63538" w:rsidP="00F63538">
            <w:pPr>
              <w:pStyle w:val="Table"/>
              <w:tabs>
                <w:tab w:val="clear" w:pos="709"/>
              </w:tabs>
              <w:spacing w:after="0"/>
              <w:ind w:left="0"/>
            </w:pPr>
            <w:r>
              <w:t>Notify Supplier or CVA Registrant of the outcome of the validation of the EMR Declaration</w:t>
            </w:r>
          </w:p>
        </w:tc>
        <w:tc>
          <w:tcPr>
            <w:tcW w:w="456" w:type="pct"/>
            <w:tcMar>
              <w:top w:w="85" w:type="dxa"/>
              <w:left w:w="85" w:type="dxa"/>
              <w:bottom w:w="85" w:type="dxa"/>
              <w:right w:w="85" w:type="dxa"/>
            </w:tcMar>
          </w:tcPr>
          <w:p w14:paraId="591449FC" w14:textId="77777777" w:rsidR="00F63538" w:rsidRDefault="00F63538" w:rsidP="00F63538">
            <w:pPr>
              <w:pStyle w:val="Table"/>
              <w:tabs>
                <w:tab w:val="clear" w:pos="709"/>
              </w:tabs>
              <w:spacing w:after="0"/>
            </w:pPr>
            <w:r>
              <w:t xml:space="preserve">SVAA </w:t>
            </w:r>
          </w:p>
          <w:p w14:paraId="7A672262" w14:textId="77777777" w:rsidR="00F63538" w:rsidRDefault="00F63538" w:rsidP="00F63538">
            <w:pPr>
              <w:pStyle w:val="Table"/>
              <w:tabs>
                <w:tab w:val="clear" w:pos="709"/>
              </w:tabs>
              <w:spacing w:after="0"/>
            </w:pPr>
            <w:r>
              <w:t xml:space="preserve">or </w:t>
            </w:r>
          </w:p>
          <w:p w14:paraId="619F01A3" w14:textId="77777777" w:rsidR="00F63538" w:rsidRDefault="00F63538" w:rsidP="00F63538">
            <w:pPr>
              <w:pStyle w:val="Table"/>
              <w:tabs>
                <w:tab w:val="clear" w:pos="709"/>
              </w:tabs>
              <w:spacing w:after="0"/>
            </w:pPr>
            <w:r>
              <w:t>CRA</w:t>
            </w:r>
          </w:p>
        </w:tc>
        <w:tc>
          <w:tcPr>
            <w:tcW w:w="405" w:type="pct"/>
            <w:tcMar>
              <w:top w:w="85" w:type="dxa"/>
              <w:left w:w="85" w:type="dxa"/>
              <w:bottom w:w="85" w:type="dxa"/>
              <w:right w:w="85" w:type="dxa"/>
            </w:tcMar>
          </w:tcPr>
          <w:p w14:paraId="2C0EA3C1" w14:textId="77777777" w:rsidR="00F63538" w:rsidRDefault="00F63538" w:rsidP="00F63538">
            <w:pPr>
              <w:pStyle w:val="Table"/>
              <w:tabs>
                <w:tab w:val="clear" w:pos="709"/>
              </w:tabs>
              <w:spacing w:after="0"/>
              <w:ind w:left="0"/>
            </w:pPr>
            <w:r>
              <w:t>Supplier or CVA Registrant</w:t>
            </w:r>
          </w:p>
        </w:tc>
        <w:tc>
          <w:tcPr>
            <w:tcW w:w="1064" w:type="pct"/>
            <w:tcMar>
              <w:top w:w="85" w:type="dxa"/>
              <w:left w:w="85" w:type="dxa"/>
              <w:bottom w:w="85" w:type="dxa"/>
              <w:right w:w="85" w:type="dxa"/>
            </w:tcMar>
          </w:tcPr>
          <w:p w14:paraId="48ACFF46" w14:textId="77777777" w:rsidR="00F63538" w:rsidRDefault="00F63538" w:rsidP="00F63538">
            <w:pPr>
              <w:pStyle w:val="Table"/>
              <w:tabs>
                <w:tab w:val="clear" w:pos="709"/>
              </w:tabs>
              <w:spacing w:after="0"/>
            </w:pPr>
          </w:p>
        </w:tc>
        <w:tc>
          <w:tcPr>
            <w:tcW w:w="645" w:type="pct"/>
            <w:tcMar>
              <w:top w:w="85" w:type="dxa"/>
              <w:left w:w="85" w:type="dxa"/>
              <w:bottom w:w="85" w:type="dxa"/>
              <w:right w:w="85" w:type="dxa"/>
            </w:tcMar>
          </w:tcPr>
          <w:p w14:paraId="2FCA0A4E" w14:textId="77777777" w:rsidR="00F63538" w:rsidRDefault="00F63538" w:rsidP="00F63538">
            <w:pPr>
              <w:pStyle w:val="Table"/>
              <w:tabs>
                <w:tab w:val="clear" w:pos="709"/>
              </w:tabs>
              <w:spacing w:after="0"/>
              <w:rPr>
                <w:lang w:val="en-US"/>
              </w:rPr>
            </w:pPr>
            <w:r>
              <w:t>Email</w:t>
            </w:r>
          </w:p>
        </w:tc>
      </w:tr>
      <w:tr w:rsidR="00F63538" w:rsidRPr="00874C05" w14:paraId="3A51A68F" w14:textId="77777777" w:rsidTr="00F63538">
        <w:trPr>
          <w:cantSplit/>
        </w:trPr>
        <w:tc>
          <w:tcPr>
            <w:tcW w:w="354" w:type="pct"/>
            <w:tcMar>
              <w:top w:w="85" w:type="dxa"/>
              <w:left w:w="85" w:type="dxa"/>
              <w:bottom w:w="85" w:type="dxa"/>
              <w:right w:w="85" w:type="dxa"/>
            </w:tcMar>
          </w:tcPr>
          <w:p w14:paraId="3A8682A7" w14:textId="77777777" w:rsidR="00F63538" w:rsidRDefault="00F63538" w:rsidP="00F63538">
            <w:pPr>
              <w:ind w:left="0"/>
              <w:rPr>
                <w:sz w:val="20"/>
                <w:szCs w:val="20"/>
              </w:rPr>
            </w:pPr>
            <w:r>
              <w:rPr>
                <w:sz w:val="20"/>
                <w:szCs w:val="20"/>
              </w:rPr>
              <w:lastRenderedPageBreak/>
              <w:t>2.15.5</w:t>
            </w:r>
          </w:p>
        </w:tc>
        <w:tc>
          <w:tcPr>
            <w:tcW w:w="822" w:type="pct"/>
            <w:tcMar>
              <w:top w:w="85" w:type="dxa"/>
              <w:left w:w="85" w:type="dxa"/>
              <w:bottom w:w="85" w:type="dxa"/>
              <w:right w:w="85" w:type="dxa"/>
            </w:tcMar>
          </w:tcPr>
          <w:p w14:paraId="554F126A" w14:textId="77777777" w:rsidR="00F63538" w:rsidRDefault="00F63538" w:rsidP="00F63538">
            <w:pPr>
              <w:pStyle w:val="Table"/>
              <w:tabs>
                <w:tab w:val="clear" w:pos="709"/>
              </w:tabs>
              <w:spacing w:after="120"/>
              <w:ind w:left="0"/>
              <w:rPr>
                <w:lang w:val="en-US"/>
              </w:rPr>
            </w:pPr>
            <w:r>
              <w:t xml:space="preserve">Following 2.15.4, and at least 4 WD </w:t>
            </w:r>
            <w:r>
              <w:rPr>
                <w:lang w:val="en-US"/>
              </w:rPr>
              <w:t>prior to the required Effective From date,</w:t>
            </w:r>
            <w:r>
              <w:t xml:space="preserve"> if </w:t>
            </w:r>
            <w:r>
              <w:rPr>
                <w:lang w:val="en-US"/>
              </w:rPr>
              <w:t xml:space="preserve">Declaration was invalid, </w:t>
            </w:r>
            <w:r>
              <w:t xml:space="preserve"> </w:t>
            </w:r>
          </w:p>
        </w:tc>
        <w:tc>
          <w:tcPr>
            <w:tcW w:w="1253" w:type="pct"/>
            <w:tcMar>
              <w:top w:w="85" w:type="dxa"/>
              <w:left w:w="85" w:type="dxa"/>
              <w:bottom w:w="85" w:type="dxa"/>
              <w:right w:w="85" w:type="dxa"/>
            </w:tcMar>
          </w:tcPr>
          <w:p w14:paraId="55824CDD" w14:textId="77777777" w:rsidR="00F63538" w:rsidRDefault="00F63538" w:rsidP="00F63538">
            <w:pPr>
              <w:pStyle w:val="Table"/>
              <w:tabs>
                <w:tab w:val="clear" w:pos="709"/>
              </w:tabs>
              <w:spacing w:after="0"/>
              <w:rPr>
                <w:lang w:val="en-US"/>
              </w:rPr>
            </w:pPr>
            <w:r>
              <w:rPr>
                <w:lang w:val="en-US"/>
              </w:rPr>
              <w:t>Provide updated details and go to 2.15.3.</w:t>
            </w:r>
          </w:p>
        </w:tc>
        <w:tc>
          <w:tcPr>
            <w:tcW w:w="456" w:type="pct"/>
            <w:tcMar>
              <w:top w:w="85" w:type="dxa"/>
              <w:left w:w="85" w:type="dxa"/>
              <w:bottom w:w="85" w:type="dxa"/>
              <w:right w:w="85" w:type="dxa"/>
            </w:tcMar>
          </w:tcPr>
          <w:p w14:paraId="02CBAAC2" w14:textId="77777777" w:rsidR="00F63538" w:rsidRDefault="00F63538" w:rsidP="00F63538">
            <w:pPr>
              <w:pStyle w:val="Table"/>
              <w:tabs>
                <w:tab w:val="clear" w:pos="709"/>
              </w:tabs>
              <w:spacing w:after="0"/>
            </w:pPr>
            <w:r>
              <w:t>Supplier or CVA Registrant</w:t>
            </w:r>
          </w:p>
        </w:tc>
        <w:tc>
          <w:tcPr>
            <w:tcW w:w="405" w:type="pct"/>
            <w:tcMar>
              <w:top w:w="85" w:type="dxa"/>
              <w:left w:w="85" w:type="dxa"/>
              <w:bottom w:w="85" w:type="dxa"/>
              <w:right w:w="85" w:type="dxa"/>
            </w:tcMar>
          </w:tcPr>
          <w:p w14:paraId="5A627A3D" w14:textId="77777777" w:rsidR="00F63538" w:rsidRDefault="00F63538" w:rsidP="00F63538">
            <w:pPr>
              <w:pStyle w:val="Table"/>
              <w:tabs>
                <w:tab w:val="clear" w:pos="709"/>
              </w:tabs>
              <w:spacing w:after="0"/>
              <w:ind w:left="0"/>
            </w:pPr>
          </w:p>
        </w:tc>
        <w:tc>
          <w:tcPr>
            <w:tcW w:w="1064" w:type="pct"/>
            <w:tcMar>
              <w:top w:w="85" w:type="dxa"/>
              <w:left w:w="85" w:type="dxa"/>
              <w:bottom w:w="85" w:type="dxa"/>
              <w:right w:w="85" w:type="dxa"/>
            </w:tcMar>
          </w:tcPr>
          <w:p w14:paraId="0EF864FC" w14:textId="77777777" w:rsidR="00F63538" w:rsidRPr="00874C05" w:rsidRDefault="00F63538" w:rsidP="00F63538">
            <w:pPr>
              <w:pStyle w:val="Table"/>
              <w:tabs>
                <w:tab w:val="clear" w:pos="709"/>
              </w:tabs>
              <w:spacing w:after="120"/>
              <w:ind w:left="-6"/>
            </w:pPr>
          </w:p>
        </w:tc>
        <w:tc>
          <w:tcPr>
            <w:tcW w:w="645" w:type="pct"/>
            <w:tcMar>
              <w:top w:w="85" w:type="dxa"/>
              <w:left w:w="85" w:type="dxa"/>
              <w:bottom w:w="85" w:type="dxa"/>
              <w:right w:w="85" w:type="dxa"/>
            </w:tcMar>
          </w:tcPr>
          <w:p w14:paraId="6A46D476" w14:textId="77777777" w:rsidR="00F63538" w:rsidRPr="00874C05" w:rsidRDefault="00F63538" w:rsidP="00F63538">
            <w:pPr>
              <w:pStyle w:val="Table"/>
              <w:tabs>
                <w:tab w:val="clear" w:pos="709"/>
              </w:tabs>
              <w:spacing w:after="0"/>
              <w:rPr>
                <w:lang w:val="en-US"/>
              </w:rPr>
            </w:pPr>
            <w:r w:rsidRPr="00927EF9">
              <w:t>Self-Service Gateway</w:t>
            </w:r>
            <w:r>
              <w:fldChar w:fldCharType="begin"/>
            </w:r>
            <w:r>
              <w:instrText xml:space="preserve"> NOTEREF _Ref135232814 \f \h </w:instrText>
            </w:r>
            <w:r>
              <w:fldChar w:fldCharType="separate"/>
            </w:r>
            <w:r w:rsidRPr="00F065E5">
              <w:rPr>
                <w:rStyle w:val="FootnoteReference"/>
              </w:rPr>
              <w:t>35</w:t>
            </w:r>
            <w:r>
              <w:fldChar w:fldCharType="end"/>
            </w:r>
          </w:p>
        </w:tc>
      </w:tr>
      <w:tr w:rsidR="00F63538" w:rsidRPr="00874C05" w14:paraId="1BCC81E1" w14:textId="77777777" w:rsidTr="00F63538">
        <w:trPr>
          <w:cantSplit/>
        </w:trPr>
        <w:tc>
          <w:tcPr>
            <w:tcW w:w="354" w:type="pct"/>
            <w:tcMar>
              <w:top w:w="85" w:type="dxa"/>
              <w:left w:w="85" w:type="dxa"/>
              <w:bottom w:w="85" w:type="dxa"/>
              <w:right w:w="85" w:type="dxa"/>
            </w:tcMar>
          </w:tcPr>
          <w:p w14:paraId="696F80CE" w14:textId="77777777" w:rsidR="00F63538" w:rsidRDefault="00F63538" w:rsidP="00F63538">
            <w:pPr>
              <w:ind w:left="0"/>
              <w:rPr>
                <w:sz w:val="20"/>
                <w:szCs w:val="20"/>
              </w:rPr>
            </w:pPr>
            <w:r>
              <w:rPr>
                <w:sz w:val="20"/>
                <w:szCs w:val="20"/>
              </w:rPr>
              <w:t>2.15.6</w:t>
            </w:r>
          </w:p>
        </w:tc>
        <w:tc>
          <w:tcPr>
            <w:tcW w:w="822" w:type="pct"/>
            <w:tcMar>
              <w:top w:w="85" w:type="dxa"/>
              <w:left w:w="85" w:type="dxa"/>
              <w:bottom w:w="85" w:type="dxa"/>
              <w:right w:w="85" w:type="dxa"/>
            </w:tcMar>
          </w:tcPr>
          <w:p w14:paraId="75AD5C43" w14:textId="77777777" w:rsidR="00F63538" w:rsidRDefault="00F63538" w:rsidP="00F63538">
            <w:pPr>
              <w:pStyle w:val="Table"/>
              <w:tabs>
                <w:tab w:val="clear" w:pos="709"/>
              </w:tabs>
              <w:spacing w:after="120"/>
              <w:ind w:left="0"/>
            </w:pPr>
            <w:r>
              <w:t>Following 2.15.4, i</w:t>
            </w:r>
            <w:r>
              <w:rPr>
                <w:lang w:val="en-US"/>
              </w:rPr>
              <w:t>f Declaration was valid</w:t>
            </w:r>
            <w:r>
              <w:t xml:space="preserve"> </w:t>
            </w:r>
          </w:p>
        </w:tc>
        <w:tc>
          <w:tcPr>
            <w:tcW w:w="1253" w:type="pct"/>
            <w:tcMar>
              <w:top w:w="85" w:type="dxa"/>
              <w:left w:w="85" w:type="dxa"/>
              <w:bottom w:w="85" w:type="dxa"/>
              <w:right w:w="85" w:type="dxa"/>
            </w:tcMar>
          </w:tcPr>
          <w:p w14:paraId="16B97918" w14:textId="77777777" w:rsidR="00F63538" w:rsidRDefault="00F63538" w:rsidP="00F63538">
            <w:pPr>
              <w:pStyle w:val="Table"/>
              <w:tabs>
                <w:tab w:val="clear" w:pos="709"/>
              </w:tabs>
              <w:spacing w:after="0"/>
              <w:rPr>
                <w:lang w:val="en-US"/>
              </w:rPr>
            </w:pPr>
            <w:r>
              <w:rPr>
                <w:lang w:val="en-US"/>
              </w:rPr>
              <w:t xml:space="preserve">End </w:t>
            </w:r>
          </w:p>
        </w:tc>
        <w:tc>
          <w:tcPr>
            <w:tcW w:w="456" w:type="pct"/>
            <w:tcMar>
              <w:top w:w="85" w:type="dxa"/>
              <w:left w:w="85" w:type="dxa"/>
              <w:bottom w:w="85" w:type="dxa"/>
              <w:right w:w="85" w:type="dxa"/>
            </w:tcMar>
          </w:tcPr>
          <w:p w14:paraId="64673FD8" w14:textId="77777777" w:rsidR="00F63538" w:rsidRDefault="00F63538" w:rsidP="00F63538">
            <w:pPr>
              <w:pStyle w:val="Table"/>
              <w:tabs>
                <w:tab w:val="clear" w:pos="709"/>
              </w:tabs>
              <w:spacing w:after="0"/>
            </w:pPr>
          </w:p>
        </w:tc>
        <w:tc>
          <w:tcPr>
            <w:tcW w:w="405" w:type="pct"/>
            <w:tcMar>
              <w:top w:w="85" w:type="dxa"/>
              <w:left w:w="85" w:type="dxa"/>
              <w:bottom w:w="85" w:type="dxa"/>
              <w:right w:w="85" w:type="dxa"/>
            </w:tcMar>
          </w:tcPr>
          <w:p w14:paraId="68092F29" w14:textId="77777777" w:rsidR="00F63538" w:rsidRDefault="00F63538" w:rsidP="00F63538">
            <w:pPr>
              <w:pStyle w:val="Table"/>
              <w:tabs>
                <w:tab w:val="clear" w:pos="709"/>
              </w:tabs>
              <w:spacing w:after="0"/>
              <w:ind w:left="0"/>
            </w:pPr>
          </w:p>
        </w:tc>
        <w:tc>
          <w:tcPr>
            <w:tcW w:w="1064" w:type="pct"/>
            <w:tcMar>
              <w:top w:w="85" w:type="dxa"/>
              <w:left w:w="85" w:type="dxa"/>
              <w:bottom w:w="85" w:type="dxa"/>
              <w:right w:w="85" w:type="dxa"/>
            </w:tcMar>
          </w:tcPr>
          <w:p w14:paraId="4363351A" w14:textId="77777777" w:rsidR="00F63538" w:rsidRPr="00874C05" w:rsidRDefault="00F63538" w:rsidP="00F63538">
            <w:pPr>
              <w:pStyle w:val="Table"/>
              <w:tabs>
                <w:tab w:val="clear" w:pos="709"/>
              </w:tabs>
              <w:spacing w:after="120"/>
              <w:ind w:left="-6"/>
            </w:pPr>
          </w:p>
        </w:tc>
        <w:tc>
          <w:tcPr>
            <w:tcW w:w="645" w:type="pct"/>
            <w:tcMar>
              <w:top w:w="85" w:type="dxa"/>
              <w:left w:w="85" w:type="dxa"/>
              <w:bottom w:w="85" w:type="dxa"/>
              <w:right w:w="85" w:type="dxa"/>
            </w:tcMar>
          </w:tcPr>
          <w:p w14:paraId="4FF8EDED" w14:textId="77777777" w:rsidR="00F63538" w:rsidRPr="00927EF9" w:rsidRDefault="00F63538" w:rsidP="00F63538">
            <w:pPr>
              <w:pStyle w:val="Table"/>
              <w:tabs>
                <w:tab w:val="clear" w:pos="709"/>
              </w:tabs>
              <w:spacing w:after="0"/>
            </w:pPr>
          </w:p>
        </w:tc>
      </w:tr>
    </w:tbl>
    <w:p w14:paraId="0F9F53FB" w14:textId="77777777" w:rsidR="00F63538" w:rsidRDefault="00F63538" w:rsidP="00F63538">
      <w:pPr>
        <w:tabs>
          <w:tab w:val="clear" w:pos="709"/>
        </w:tabs>
        <w:ind w:left="0"/>
      </w:pPr>
    </w:p>
    <w:p w14:paraId="6E658358" w14:textId="77777777" w:rsidR="00F63538" w:rsidRDefault="00F63538" w:rsidP="00F63538">
      <w:pPr>
        <w:tabs>
          <w:tab w:val="clear" w:pos="709"/>
        </w:tabs>
        <w:ind w:left="0"/>
      </w:pPr>
    </w:p>
    <w:p w14:paraId="476CCBE4" w14:textId="181717D7" w:rsidR="00F63538" w:rsidRDefault="00F63538" w:rsidP="00F63538">
      <w:pPr>
        <w:pStyle w:val="Heading2"/>
        <w:pageBreakBefore/>
        <w:spacing w:before="0"/>
        <w:ind w:left="851" w:hanging="851"/>
      </w:pPr>
      <w:bookmarkStart w:id="133" w:name="_Toc165554471"/>
      <w:r>
        <w:lastRenderedPageBreak/>
        <w:t>2.16</w:t>
      </w:r>
      <w:r>
        <w:tab/>
        <w:t>Voluntary withdrawal of an EMR Declaration</w:t>
      </w:r>
      <w:bookmarkEnd w:id="133"/>
    </w:p>
    <w:tbl>
      <w:tblPr>
        <w:tblStyle w:val="TableGrid"/>
        <w:tblW w:w="5000" w:type="pct"/>
        <w:tblLook w:val="01E0" w:firstRow="1" w:lastRow="1" w:firstColumn="1" w:lastColumn="1" w:noHBand="0" w:noVBand="0"/>
      </w:tblPr>
      <w:tblGrid>
        <w:gridCol w:w="992"/>
        <w:gridCol w:w="2301"/>
        <w:gridCol w:w="3507"/>
        <w:gridCol w:w="1277"/>
        <w:gridCol w:w="1133"/>
        <w:gridCol w:w="2977"/>
        <w:gridCol w:w="1805"/>
      </w:tblGrid>
      <w:tr w:rsidR="00F63538" w:rsidRPr="00874C05" w14:paraId="370F783F" w14:textId="77777777" w:rsidTr="00F63538">
        <w:trPr>
          <w:cantSplit/>
          <w:tblHeader/>
        </w:trPr>
        <w:tc>
          <w:tcPr>
            <w:tcW w:w="354" w:type="pct"/>
            <w:shd w:val="clear" w:color="91B8D1" w:fill="auto"/>
            <w:tcMar>
              <w:top w:w="85" w:type="dxa"/>
              <w:left w:w="85" w:type="dxa"/>
              <w:bottom w:w="85" w:type="dxa"/>
              <w:right w:w="85" w:type="dxa"/>
            </w:tcMar>
          </w:tcPr>
          <w:p w14:paraId="33D6CCA9" w14:textId="77777777" w:rsidR="00F63538" w:rsidRPr="00874C05" w:rsidRDefault="00F63538" w:rsidP="00F63538">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52763946" w14:textId="77777777" w:rsidR="00F63538" w:rsidRPr="00874C05" w:rsidRDefault="00F63538" w:rsidP="00F63538">
            <w:pPr>
              <w:tabs>
                <w:tab w:val="clear" w:pos="709"/>
              </w:tabs>
              <w:spacing w:after="0"/>
              <w:ind w:left="0"/>
              <w:jc w:val="center"/>
              <w:rPr>
                <w:b/>
                <w:sz w:val="20"/>
                <w:szCs w:val="20"/>
              </w:rPr>
            </w:pPr>
            <w:r w:rsidRPr="00874C05">
              <w:rPr>
                <w:b/>
                <w:sz w:val="20"/>
                <w:szCs w:val="20"/>
              </w:rPr>
              <w:t>WHEN</w:t>
            </w:r>
          </w:p>
        </w:tc>
        <w:tc>
          <w:tcPr>
            <w:tcW w:w="1253" w:type="pct"/>
            <w:tcBorders>
              <w:bottom w:val="single" w:sz="4" w:space="0" w:color="auto"/>
            </w:tcBorders>
            <w:shd w:val="clear" w:color="91B8D1" w:fill="auto"/>
            <w:tcMar>
              <w:top w:w="85" w:type="dxa"/>
              <w:left w:w="85" w:type="dxa"/>
              <w:bottom w:w="85" w:type="dxa"/>
              <w:right w:w="85" w:type="dxa"/>
            </w:tcMar>
          </w:tcPr>
          <w:p w14:paraId="1C801005" w14:textId="77777777" w:rsidR="00F63538" w:rsidRPr="00874C05" w:rsidRDefault="00F63538" w:rsidP="00F63538">
            <w:pPr>
              <w:tabs>
                <w:tab w:val="clear" w:pos="709"/>
              </w:tabs>
              <w:spacing w:after="0"/>
              <w:ind w:left="0"/>
              <w:jc w:val="center"/>
              <w:rPr>
                <w:b/>
                <w:sz w:val="20"/>
                <w:szCs w:val="20"/>
              </w:rPr>
            </w:pPr>
            <w:r w:rsidRPr="00874C05">
              <w:rPr>
                <w:b/>
                <w:sz w:val="20"/>
                <w:szCs w:val="20"/>
              </w:rPr>
              <w:t>ACTION</w:t>
            </w:r>
          </w:p>
        </w:tc>
        <w:tc>
          <w:tcPr>
            <w:tcW w:w="456" w:type="pct"/>
            <w:tcBorders>
              <w:bottom w:val="single" w:sz="4" w:space="0" w:color="auto"/>
            </w:tcBorders>
            <w:shd w:val="clear" w:color="91B8D1" w:fill="auto"/>
            <w:tcMar>
              <w:top w:w="85" w:type="dxa"/>
              <w:left w:w="85" w:type="dxa"/>
              <w:bottom w:w="85" w:type="dxa"/>
              <w:right w:w="85" w:type="dxa"/>
            </w:tcMar>
          </w:tcPr>
          <w:p w14:paraId="77F33E45" w14:textId="77777777" w:rsidR="00F63538" w:rsidRPr="00874C05" w:rsidRDefault="00F63538" w:rsidP="00F63538">
            <w:pPr>
              <w:tabs>
                <w:tab w:val="clear" w:pos="709"/>
              </w:tabs>
              <w:spacing w:after="0"/>
              <w:ind w:left="0"/>
              <w:jc w:val="center"/>
              <w:rPr>
                <w:b/>
                <w:sz w:val="20"/>
                <w:szCs w:val="20"/>
              </w:rPr>
            </w:pPr>
            <w:r w:rsidRPr="00874C05">
              <w:rPr>
                <w:b/>
                <w:sz w:val="20"/>
                <w:szCs w:val="20"/>
              </w:rPr>
              <w:t>FROM</w:t>
            </w:r>
          </w:p>
        </w:tc>
        <w:tc>
          <w:tcPr>
            <w:tcW w:w="405" w:type="pct"/>
            <w:tcBorders>
              <w:bottom w:val="single" w:sz="4" w:space="0" w:color="auto"/>
            </w:tcBorders>
            <w:shd w:val="clear" w:color="91B8D1" w:fill="auto"/>
            <w:tcMar>
              <w:top w:w="85" w:type="dxa"/>
              <w:left w:w="85" w:type="dxa"/>
              <w:bottom w:w="85" w:type="dxa"/>
              <w:right w:w="85" w:type="dxa"/>
            </w:tcMar>
          </w:tcPr>
          <w:p w14:paraId="49A8CE95" w14:textId="77777777" w:rsidR="00F63538" w:rsidRPr="00874C05" w:rsidRDefault="00F63538" w:rsidP="00F63538">
            <w:pPr>
              <w:tabs>
                <w:tab w:val="clear" w:pos="709"/>
              </w:tabs>
              <w:spacing w:after="0"/>
              <w:ind w:left="0"/>
              <w:jc w:val="center"/>
              <w:rPr>
                <w:b/>
                <w:sz w:val="20"/>
                <w:szCs w:val="20"/>
              </w:rPr>
            </w:pPr>
            <w:r w:rsidRPr="00874C05">
              <w:rPr>
                <w:b/>
                <w:sz w:val="20"/>
                <w:szCs w:val="20"/>
              </w:rPr>
              <w:t>TO</w:t>
            </w:r>
          </w:p>
        </w:tc>
        <w:tc>
          <w:tcPr>
            <w:tcW w:w="1064" w:type="pct"/>
            <w:tcBorders>
              <w:bottom w:val="single" w:sz="4" w:space="0" w:color="auto"/>
            </w:tcBorders>
            <w:shd w:val="clear" w:color="91B8D1" w:fill="auto"/>
            <w:tcMar>
              <w:top w:w="85" w:type="dxa"/>
              <w:left w:w="85" w:type="dxa"/>
              <w:bottom w:w="85" w:type="dxa"/>
              <w:right w:w="85" w:type="dxa"/>
            </w:tcMar>
          </w:tcPr>
          <w:p w14:paraId="6C0A0B29" w14:textId="77777777" w:rsidR="00F63538" w:rsidRPr="00874C05" w:rsidRDefault="00F63538" w:rsidP="00F63538">
            <w:pPr>
              <w:tabs>
                <w:tab w:val="clear" w:pos="709"/>
              </w:tabs>
              <w:spacing w:after="0"/>
              <w:ind w:left="0"/>
              <w:jc w:val="center"/>
              <w:rPr>
                <w:b/>
                <w:sz w:val="20"/>
                <w:szCs w:val="20"/>
              </w:rPr>
            </w:pPr>
            <w:r w:rsidRPr="00874C05">
              <w:rPr>
                <w:b/>
                <w:sz w:val="20"/>
                <w:szCs w:val="20"/>
              </w:rPr>
              <w:t>INFORMATION REQUIRED</w:t>
            </w:r>
          </w:p>
        </w:tc>
        <w:tc>
          <w:tcPr>
            <w:tcW w:w="645" w:type="pct"/>
            <w:tcBorders>
              <w:bottom w:val="single" w:sz="4" w:space="0" w:color="auto"/>
            </w:tcBorders>
            <w:shd w:val="clear" w:color="91B8D1" w:fill="auto"/>
            <w:tcMar>
              <w:top w:w="85" w:type="dxa"/>
              <w:left w:w="85" w:type="dxa"/>
              <w:bottom w:w="85" w:type="dxa"/>
              <w:right w:w="85" w:type="dxa"/>
            </w:tcMar>
          </w:tcPr>
          <w:p w14:paraId="585B0659" w14:textId="77777777" w:rsidR="00F63538" w:rsidRPr="00874C05" w:rsidRDefault="00F63538" w:rsidP="00F63538">
            <w:pPr>
              <w:tabs>
                <w:tab w:val="clear" w:pos="709"/>
              </w:tabs>
              <w:spacing w:after="0"/>
              <w:ind w:left="0"/>
              <w:jc w:val="center"/>
              <w:rPr>
                <w:b/>
                <w:sz w:val="20"/>
                <w:szCs w:val="20"/>
              </w:rPr>
            </w:pPr>
            <w:r w:rsidRPr="00874C05">
              <w:rPr>
                <w:b/>
                <w:sz w:val="20"/>
                <w:szCs w:val="20"/>
              </w:rPr>
              <w:t>METHOD</w:t>
            </w:r>
          </w:p>
        </w:tc>
      </w:tr>
      <w:tr w:rsidR="00F63538" w:rsidRPr="00874C05" w14:paraId="49D0E40D" w14:textId="77777777" w:rsidTr="00F63538">
        <w:trPr>
          <w:cantSplit/>
        </w:trPr>
        <w:tc>
          <w:tcPr>
            <w:tcW w:w="354" w:type="pct"/>
            <w:vMerge w:val="restart"/>
            <w:tcMar>
              <w:top w:w="85" w:type="dxa"/>
              <w:left w:w="85" w:type="dxa"/>
              <w:bottom w:w="85" w:type="dxa"/>
              <w:right w:w="85" w:type="dxa"/>
            </w:tcMar>
          </w:tcPr>
          <w:p w14:paraId="6784E2A6" w14:textId="77777777" w:rsidR="00F63538" w:rsidRDefault="00F63538" w:rsidP="00F63538">
            <w:pPr>
              <w:ind w:left="0"/>
              <w:rPr>
                <w:sz w:val="20"/>
                <w:szCs w:val="20"/>
              </w:rPr>
            </w:pPr>
            <w:r>
              <w:rPr>
                <w:sz w:val="20"/>
                <w:szCs w:val="20"/>
              </w:rPr>
              <w:t>2.16.1</w:t>
            </w:r>
          </w:p>
        </w:tc>
        <w:tc>
          <w:tcPr>
            <w:tcW w:w="822" w:type="pct"/>
            <w:vMerge w:val="restart"/>
            <w:tcMar>
              <w:top w:w="85" w:type="dxa"/>
              <w:left w:w="85" w:type="dxa"/>
              <w:bottom w:w="85" w:type="dxa"/>
              <w:right w:w="85" w:type="dxa"/>
            </w:tcMar>
          </w:tcPr>
          <w:p w14:paraId="6FF7EB5E" w14:textId="77777777" w:rsidR="00F63538" w:rsidRDefault="00F63538" w:rsidP="00F63538">
            <w:pPr>
              <w:pStyle w:val="Table"/>
              <w:tabs>
                <w:tab w:val="clear" w:pos="709"/>
              </w:tabs>
              <w:spacing w:after="120"/>
              <w:ind w:left="0"/>
              <w:rPr>
                <w:lang w:val="en-US"/>
              </w:rPr>
            </w:pPr>
            <w:r>
              <w:rPr>
                <w:lang w:val="en-US"/>
              </w:rPr>
              <w:t xml:space="preserve">Where a Supplier or CVA Registrant becomes aware that the EMR Declaration will become invalid </w:t>
            </w:r>
          </w:p>
        </w:tc>
        <w:tc>
          <w:tcPr>
            <w:tcW w:w="1253" w:type="pct"/>
            <w:tcBorders>
              <w:bottom w:val="nil"/>
            </w:tcBorders>
            <w:tcMar>
              <w:top w:w="85" w:type="dxa"/>
              <w:left w:w="85" w:type="dxa"/>
              <w:bottom w:w="85" w:type="dxa"/>
              <w:right w:w="85" w:type="dxa"/>
            </w:tcMar>
          </w:tcPr>
          <w:p w14:paraId="150D7906" w14:textId="77777777" w:rsidR="00F63538" w:rsidRDefault="00F63538" w:rsidP="00F63538">
            <w:pPr>
              <w:pStyle w:val="Table"/>
              <w:tabs>
                <w:tab w:val="clear" w:pos="709"/>
              </w:tabs>
              <w:spacing w:after="0"/>
              <w:ind w:left="0"/>
              <w:rPr>
                <w:lang w:val="en-US"/>
              </w:rPr>
            </w:pPr>
            <w:r>
              <w:rPr>
                <w:lang w:val="en-US"/>
              </w:rPr>
              <w:t xml:space="preserve">End date EMR MSID Declaration </w:t>
            </w:r>
          </w:p>
          <w:p w14:paraId="40E8A908" w14:textId="77777777" w:rsidR="00F63538" w:rsidRDefault="00F63538" w:rsidP="00F63538">
            <w:pPr>
              <w:pStyle w:val="Table"/>
              <w:tabs>
                <w:tab w:val="clear" w:pos="709"/>
              </w:tabs>
              <w:spacing w:after="0"/>
              <w:ind w:left="0"/>
              <w:rPr>
                <w:lang w:val="en-US"/>
              </w:rPr>
            </w:pPr>
          </w:p>
          <w:p w14:paraId="38A9672E" w14:textId="77777777" w:rsidR="00F63538" w:rsidRDefault="00F63538" w:rsidP="00F63538">
            <w:pPr>
              <w:pStyle w:val="Table"/>
              <w:tabs>
                <w:tab w:val="clear" w:pos="709"/>
              </w:tabs>
              <w:spacing w:after="0"/>
              <w:ind w:left="0"/>
              <w:rPr>
                <w:lang w:val="en-US"/>
              </w:rPr>
            </w:pPr>
            <w:r>
              <w:rPr>
                <w:lang w:val="en-US"/>
              </w:rPr>
              <w:t xml:space="preserve">or </w:t>
            </w:r>
          </w:p>
          <w:p w14:paraId="55E8304B" w14:textId="77777777" w:rsidR="00F63538" w:rsidRDefault="00F63538" w:rsidP="00F63538">
            <w:pPr>
              <w:pStyle w:val="Table"/>
              <w:tabs>
                <w:tab w:val="clear" w:pos="709"/>
              </w:tabs>
              <w:spacing w:after="0"/>
              <w:ind w:left="0"/>
              <w:rPr>
                <w:lang w:val="en-US"/>
              </w:rPr>
            </w:pPr>
          </w:p>
          <w:p w14:paraId="47918C41" w14:textId="77777777" w:rsidR="00F63538" w:rsidRDefault="00F63538" w:rsidP="00F63538">
            <w:pPr>
              <w:pStyle w:val="Table"/>
              <w:tabs>
                <w:tab w:val="clear" w:pos="709"/>
              </w:tabs>
              <w:spacing w:after="0"/>
              <w:ind w:left="0"/>
              <w:rPr>
                <w:lang w:val="en-US"/>
              </w:rPr>
            </w:pPr>
            <w:r>
              <w:rPr>
                <w:lang w:val="en-US"/>
              </w:rPr>
              <w:t>End date EMR AMSID Declaration</w:t>
            </w:r>
          </w:p>
        </w:tc>
        <w:tc>
          <w:tcPr>
            <w:tcW w:w="456" w:type="pct"/>
            <w:tcBorders>
              <w:bottom w:val="nil"/>
            </w:tcBorders>
            <w:tcMar>
              <w:top w:w="85" w:type="dxa"/>
              <w:left w:w="85" w:type="dxa"/>
              <w:bottom w:w="85" w:type="dxa"/>
              <w:right w:w="85" w:type="dxa"/>
            </w:tcMar>
          </w:tcPr>
          <w:p w14:paraId="35BE7FBE" w14:textId="77777777" w:rsidR="00F63538" w:rsidRDefault="00F63538" w:rsidP="00F63538">
            <w:pPr>
              <w:pStyle w:val="Table"/>
              <w:tabs>
                <w:tab w:val="clear" w:pos="709"/>
              </w:tabs>
              <w:spacing w:after="0"/>
            </w:pPr>
            <w:r>
              <w:t>Supplier</w:t>
            </w:r>
          </w:p>
        </w:tc>
        <w:tc>
          <w:tcPr>
            <w:tcW w:w="405" w:type="pct"/>
            <w:tcBorders>
              <w:bottom w:val="nil"/>
            </w:tcBorders>
            <w:tcMar>
              <w:top w:w="85" w:type="dxa"/>
              <w:left w:w="85" w:type="dxa"/>
              <w:bottom w:w="85" w:type="dxa"/>
              <w:right w:w="85" w:type="dxa"/>
            </w:tcMar>
          </w:tcPr>
          <w:p w14:paraId="6837659A" w14:textId="77777777" w:rsidR="00F63538" w:rsidRDefault="00F63538" w:rsidP="00F63538">
            <w:pPr>
              <w:pStyle w:val="Table"/>
              <w:tabs>
                <w:tab w:val="clear" w:pos="709"/>
              </w:tabs>
              <w:spacing w:after="0"/>
              <w:ind w:left="0"/>
            </w:pPr>
            <w:r>
              <w:t>SVAA</w:t>
            </w:r>
          </w:p>
          <w:p w14:paraId="3041AD06" w14:textId="77777777" w:rsidR="00F63538" w:rsidRDefault="00F63538" w:rsidP="00F63538">
            <w:pPr>
              <w:pStyle w:val="Table"/>
              <w:tabs>
                <w:tab w:val="clear" w:pos="709"/>
              </w:tabs>
              <w:spacing w:after="0"/>
              <w:ind w:left="0"/>
            </w:pPr>
          </w:p>
        </w:tc>
        <w:tc>
          <w:tcPr>
            <w:tcW w:w="1064" w:type="pct"/>
            <w:tcBorders>
              <w:bottom w:val="nil"/>
            </w:tcBorders>
            <w:tcMar>
              <w:top w:w="85" w:type="dxa"/>
              <w:left w:w="85" w:type="dxa"/>
              <w:bottom w:w="85" w:type="dxa"/>
              <w:right w:w="85" w:type="dxa"/>
            </w:tcMar>
          </w:tcPr>
          <w:p w14:paraId="62977E1E" w14:textId="77777777" w:rsidR="00F63538" w:rsidRPr="00BE4534" w:rsidRDefault="00F63538" w:rsidP="00F63538">
            <w:pPr>
              <w:tabs>
                <w:tab w:val="clear" w:pos="709"/>
              </w:tabs>
              <w:suppressAutoHyphens/>
              <w:spacing w:after="0"/>
              <w:ind w:left="0"/>
              <w:jc w:val="left"/>
              <w:rPr>
                <w:sz w:val="20"/>
                <w:szCs w:val="20"/>
                <w:lang w:val="en-US"/>
              </w:rPr>
            </w:pPr>
            <w:r>
              <w:rPr>
                <w:sz w:val="20"/>
                <w:szCs w:val="20"/>
                <w:lang w:val="en-US"/>
              </w:rPr>
              <w:t>Effective To Date for the Declaration</w:t>
            </w:r>
            <w:bookmarkStart w:id="134" w:name="_Ref130918313"/>
            <w:r>
              <w:rPr>
                <w:rStyle w:val="FootnoteReference"/>
                <w:sz w:val="20"/>
                <w:szCs w:val="20"/>
                <w:lang w:val="en-US"/>
              </w:rPr>
              <w:footnoteReference w:id="43"/>
            </w:r>
            <w:bookmarkEnd w:id="134"/>
            <w:r w:rsidRPr="0082166B">
              <w:rPr>
                <w:sz w:val="20"/>
                <w:szCs w:val="20"/>
                <w:lang w:val="en-US"/>
              </w:rPr>
              <w:t>.</w:t>
            </w:r>
          </w:p>
        </w:tc>
        <w:tc>
          <w:tcPr>
            <w:tcW w:w="645" w:type="pct"/>
            <w:tcBorders>
              <w:bottom w:val="nil"/>
            </w:tcBorders>
            <w:tcMar>
              <w:top w:w="85" w:type="dxa"/>
              <w:left w:w="85" w:type="dxa"/>
              <w:bottom w:w="85" w:type="dxa"/>
              <w:right w:w="85" w:type="dxa"/>
            </w:tcMar>
          </w:tcPr>
          <w:p w14:paraId="68CE34EA" w14:textId="77777777" w:rsidR="00F63538" w:rsidRPr="00874C05" w:rsidRDefault="00F63538" w:rsidP="00F63538">
            <w:pPr>
              <w:pStyle w:val="Table"/>
              <w:tabs>
                <w:tab w:val="clear" w:pos="709"/>
              </w:tabs>
              <w:spacing w:after="0"/>
              <w:rPr>
                <w:lang w:val="en-US"/>
              </w:rPr>
            </w:pPr>
            <w:r w:rsidRPr="00927EF9">
              <w:t>Self-Service Gateway</w:t>
            </w:r>
            <w:r>
              <w:fldChar w:fldCharType="begin"/>
            </w:r>
            <w:r>
              <w:instrText xml:space="preserve"> NOTEREF _Ref135232814 \f \h </w:instrText>
            </w:r>
            <w:r>
              <w:fldChar w:fldCharType="separate"/>
            </w:r>
            <w:r w:rsidRPr="00F065E5">
              <w:rPr>
                <w:rStyle w:val="FootnoteReference"/>
              </w:rPr>
              <w:t>35</w:t>
            </w:r>
            <w:r>
              <w:fldChar w:fldCharType="end"/>
            </w:r>
          </w:p>
        </w:tc>
      </w:tr>
      <w:tr w:rsidR="00F63538" w:rsidRPr="00874C05" w14:paraId="1536F69D" w14:textId="77777777" w:rsidTr="00F63538">
        <w:trPr>
          <w:cantSplit/>
        </w:trPr>
        <w:tc>
          <w:tcPr>
            <w:tcW w:w="354" w:type="pct"/>
            <w:vMerge/>
            <w:tcMar>
              <w:top w:w="85" w:type="dxa"/>
              <w:left w:w="85" w:type="dxa"/>
              <w:bottom w:w="85" w:type="dxa"/>
              <w:right w:w="85" w:type="dxa"/>
            </w:tcMar>
          </w:tcPr>
          <w:p w14:paraId="6DC9A7E7" w14:textId="77777777" w:rsidR="00F63538" w:rsidRDefault="00F63538" w:rsidP="00F63538">
            <w:pPr>
              <w:ind w:left="0"/>
              <w:rPr>
                <w:sz w:val="20"/>
                <w:szCs w:val="20"/>
              </w:rPr>
            </w:pPr>
          </w:p>
        </w:tc>
        <w:tc>
          <w:tcPr>
            <w:tcW w:w="822" w:type="pct"/>
            <w:vMerge/>
            <w:tcMar>
              <w:top w:w="85" w:type="dxa"/>
              <w:left w:w="85" w:type="dxa"/>
              <w:bottom w:w="85" w:type="dxa"/>
              <w:right w:w="85" w:type="dxa"/>
            </w:tcMar>
          </w:tcPr>
          <w:p w14:paraId="6C3B394F" w14:textId="77777777" w:rsidR="00F63538" w:rsidRDefault="00F63538" w:rsidP="00F63538">
            <w:pPr>
              <w:pStyle w:val="Table"/>
              <w:tabs>
                <w:tab w:val="clear" w:pos="709"/>
              </w:tabs>
              <w:spacing w:after="120"/>
              <w:ind w:left="0"/>
              <w:rPr>
                <w:lang w:val="en-US"/>
              </w:rPr>
            </w:pPr>
          </w:p>
        </w:tc>
        <w:tc>
          <w:tcPr>
            <w:tcW w:w="1253" w:type="pct"/>
            <w:tcBorders>
              <w:top w:val="nil"/>
            </w:tcBorders>
            <w:tcMar>
              <w:top w:w="85" w:type="dxa"/>
              <w:left w:w="85" w:type="dxa"/>
              <w:bottom w:w="85" w:type="dxa"/>
              <w:right w:w="85" w:type="dxa"/>
            </w:tcMar>
          </w:tcPr>
          <w:p w14:paraId="37127739" w14:textId="77777777" w:rsidR="00F63538" w:rsidRDefault="00F63538" w:rsidP="00F63538">
            <w:pPr>
              <w:pStyle w:val="Table"/>
              <w:tabs>
                <w:tab w:val="clear" w:pos="709"/>
              </w:tabs>
              <w:spacing w:after="0"/>
              <w:ind w:left="0"/>
              <w:rPr>
                <w:lang w:val="en-US"/>
              </w:rPr>
            </w:pPr>
            <w:r>
              <w:rPr>
                <w:lang w:val="en-US"/>
              </w:rPr>
              <w:t>or</w:t>
            </w:r>
          </w:p>
          <w:p w14:paraId="5A74925B" w14:textId="77777777" w:rsidR="00F63538" w:rsidRDefault="00F63538" w:rsidP="00F63538">
            <w:pPr>
              <w:pStyle w:val="Table"/>
              <w:tabs>
                <w:tab w:val="clear" w:pos="709"/>
              </w:tabs>
              <w:spacing w:after="0"/>
              <w:ind w:left="0"/>
              <w:rPr>
                <w:lang w:val="en-US"/>
              </w:rPr>
            </w:pPr>
          </w:p>
          <w:p w14:paraId="451FA64B" w14:textId="77777777" w:rsidR="00F63538" w:rsidRDefault="00F63538" w:rsidP="00F63538">
            <w:pPr>
              <w:pStyle w:val="Table"/>
              <w:tabs>
                <w:tab w:val="clear" w:pos="709"/>
              </w:tabs>
              <w:spacing w:after="0"/>
              <w:ind w:left="0"/>
              <w:rPr>
                <w:lang w:val="en-US"/>
              </w:rPr>
            </w:pPr>
            <w:r>
              <w:rPr>
                <w:lang w:val="en-US"/>
              </w:rPr>
              <w:t>End date EMR CVA BM Unit Declaration</w:t>
            </w:r>
          </w:p>
        </w:tc>
        <w:tc>
          <w:tcPr>
            <w:tcW w:w="456" w:type="pct"/>
            <w:tcBorders>
              <w:top w:val="nil"/>
            </w:tcBorders>
            <w:tcMar>
              <w:top w:w="85" w:type="dxa"/>
              <w:left w:w="85" w:type="dxa"/>
              <w:bottom w:w="85" w:type="dxa"/>
              <w:right w:w="85" w:type="dxa"/>
            </w:tcMar>
          </w:tcPr>
          <w:p w14:paraId="6A3B6109" w14:textId="77777777" w:rsidR="00F63538" w:rsidRDefault="00F63538" w:rsidP="00F63538">
            <w:pPr>
              <w:pStyle w:val="Table"/>
              <w:tabs>
                <w:tab w:val="clear" w:pos="709"/>
              </w:tabs>
              <w:spacing w:after="0"/>
            </w:pPr>
          </w:p>
          <w:p w14:paraId="030695A7" w14:textId="77777777" w:rsidR="00F63538" w:rsidRDefault="00F63538" w:rsidP="00F63538">
            <w:pPr>
              <w:pStyle w:val="Table"/>
              <w:tabs>
                <w:tab w:val="clear" w:pos="709"/>
              </w:tabs>
              <w:spacing w:after="0"/>
            </w:pPr>
            <w:r>
              <w:t>CVA Registrant</w:t>
            </w:r>
          </w:p>
        </w:tc>
        <w:tc>
          <w:tcPr>
            <w:tcW w:w="405" w:type="pct"/>
            <w:tcBorders>
              <w:top w:val="nil"/>
            </w:tcBorders>
            <w:tcMar>
              <w:top w:w="85" w:type="dxa"/>
              <w:left w:w="85" w:type="dxa"/>
              <w:bottom w:w="85" w:type="dxa"/>
              <w:right w:w="85" w:type="dxa"/>
            </w:tcMar>
          </w:tcPr>
          <w:p w14:paraId="2EA7D30E" w14:textId="77777777" w:rsidR="00F63538" w:rsidRDefault="00F63538" w:rsidP="00F63538">
            <w:pPr>
              <w:pStyle w:val="Table"/>
              <w:tabs>
                <w:tab w:val="clear" w:pos="709"/>
              </w:tabs>
              <w:spacing w:after="0"/>
              <w:ind w:left="0"/>
            </w:pPr>
          </w:p>
          <w:p w14:paraId="77587A14" w14:textId="77777777" w:rsidR="00F63538" w:rsidRDefault="00F63538" w:rsidP="00F63538">
            <w:pPr>
              <w:pStyle w:val="Table"/>
              <w:tabs>
                <w:tab w:val="clear" w:pos="709"/>
              </w:tabs>
              <w:spacing w:after="0"/>
              <w:ind w:left="0"/>
            </w:pPr>
            <w:r>
              <w:t>CRA</w:t>
            </w:r>
          </w:p>
        </w:tc>
        <w:tc>
          <w:tcPr>
            <w:tcW w:w="1064" w:type="pct"/>
            <w:tcBorders>
              <w:top w:val="nil"/>
            </w:tcBorders>
            <w:tcMar>
              <w:top w:w="85" w:type="dxa"/>
              <w:left w:w="85" w:type="dxa"/>
              <w:bottom w:w="85" w:type="dxa"/>
              <w:right w:w="85" w:type="dxa"/>
            </w:tcMar>
          </w:tcPr>
          <w:p w14:paraId="185058BD" w14:textId="77777777" w:rsidR="00F63538" w:rsidRDefault="00F63538" w:rsidP="00F63538">
            <w:pPr>
              <w:pStyle w:val="Table"/>
              <w:tabs>
                <w:tab w:val="clear" w:pos="709"/>
              </w:tabs>
              <w:spacing w:after="120"/>
              <w:ind w:left="-6"/>
              <w:rPr>
                <w:lang w:val="en-US"/>
              </w:rPr>
            </w:pPr>
          </w:p>
          <w:p w14:paraId="5D690DB8" w14:textId="77777777" w:rsidR="00F63538" w:rsidRDefault="00F63538" w:rsidP="00F63538">
            <w:pPr>
              <w:pStyle w:val="Table"/>
              <w:tabs>
                <w:tab w:val="clear" w:pos="709"/>
              </w:tabs>
              <w:spacing w:after="120"/>
              <w:ind w:left="-6"/>
              <w:rPr>
                <w:lang w:val="en-US"/>
              </w:rPr>
            </w:pPr>
            <w:r>
              <w:rPr>
                <w:lang w:val="en-US"/>
              </w:rPr>
              <w:t>Effective To Date for the Declaration</w:t>
            </w:r>
            <w:r>
              <w:rPr>
                <w:lang w:val="en-US"/>
              </w:rPr>
              <w:fldChar w:fldCharType="begin"/>
            </w:r>
            <w:r>
              <w:rPr>
                <w:lang w:val="en-US"/>
              </w:rPr>
              <w:instrText xml:space="preserve"> NOTEREF _Ref130918313 \f \h </w:instrText>
            </w:r>
            <w:r>
              <w:rPr>
                <w:lang w:val="en-US"/>
              </w:rPr>
            </w:r>
            <w:r>
              <w:rPr>
                <w:lang w:val="en-US"/>
              </w:rPr>
              <w:fldChar w:fldCharType="separate"/>
            </w:r>
            <w:r w:rsidRPr="00F065E5">
              <w:rPr>
                <w:rStyle w:val="FootnoteReference"/>
              </w:rPr>
              <w:t>36</w:t>
            </w:r>
            <w:r>
              <w:rPr>
                <w:lang w:val="en-US"/>
              </w:rPr>
              <w:fldChar w:fldCharType="end"/>
            </w:r>
          </w:p>
        </w:tc>
        <w:tc>
          <w:tcPr>
            <w:tcW w:w="645" w:type="pct"/>
            <w:tcBorders>
              <w:top w:val="nil"/>
            </w:tcBorders>
            <w:tcMar>
              <w:top w:w="85" w:type="dxa"/>
              <w:left w:w="85" w:type="dxa"/>
              <w:bottom w:w="85" w:type="dxa"/>
              <w:right w:w="85" w:type="dxa"/>
            </w:tcMar>
          </w:tcPr>
          <w:p w14:paraId="22403B7D" w14:textId="77777777" w:rsidR="00F63538" w:rsidRPr="00927EF9" w:rsidRDefault="00F63538" w:rsidP="00F63538">
            <w:pPr>
              <w:pStyle w:val="Table"/>
              <w:tabs>
                <w:tab w:val="clear" w:pos="709"/>
              </w:tabs>
              <w:spacing w:after="0"/>
            </w:pPr>
            <w:r w:rsidRPr="00927EF9">
              <w:t>Self-Service Gateway</w:t>
            </w:r>
            <w:r>
              <w:fldChar w:fldCharType="begin"/>
            </w:r>
            <w:r>
              <w:instrText xml:space="preserve"> NOTEREF _Ref135232814 \f \h </w:instrText>
            </w:r>
            <w:r>
              <w:fldChar w:fldCharType="separate"/>
            </w:r>
            <w:r w:rsidRPr="00F065E5">
              <w:rPr>
                <w:rStyle w:val="FootnoteReference"/>
              </w:rPr>
              <w:t>35</w:t>
            </w:r>
            <w:r>
              <w:fldChar w:fldCharType="end"/>
            </w:r>
          </w:p>
        </w:tc>
      </w:tr>
      <w:tr w:rsidR="00F63538" w:rsidRPr="00874C05" w14:paraId="1B03AD26" w14:textId="77777777" w:rsidTr="00F63538">
        <w:trPr>
          <w:cantSplit/>
        </w:trPr>
        <w:tc>
          <w:tcPr>
            <w:tcW w:w="354" w:type="pct"/>
            <w:tcMar>
              <w:top w:w="85" w:type="dxa"/>
              <w:left w:w="85" w:type="dxa"/>
              <w:bottom w:w="85" w:type="dxa"/>
              <w:right w:w="85" w:type="dxa"/>
            </w:tcMar>
          </w:tcPr>
          <w:p w14:paraId="789FB475" w14:textId="77777777" w:rsidR="00F63538" w:rsidRPr="00C722D5" w:rsidRDefault="00F63538" w:rsidP="00F63538">
            <w:pPr>
              <w:ind w:left="0"/>
              <w:rPr>
                <w:sz w:val="20"/>
                <w:szCs w:val="20"/>
              </w:rPr>
            </w:pPr>
            <w:r w:rsidRPr="00452508">
              <w:rPr>
                <w:sz w:val="20"/>
                <w:szCs w:val="20"/>
              </w:rPr>
              <w:t>2.16.2</w:t>
            </w:r>
          </w:p>
        </w:tc>
        <w:tc>
          <w:tcPr>
            <w:tcW w:w="822" w:type="pct"/>
            <w:tcMar>
              <w:top w:w="85" w:type="dxa"/>
              <w:left w:w="85" w:type="dxa"/>
              <w:bottom w:w="85" w:type="dxa"/>
              <w:right w:w="85" w:type="dxa"/>
            </w:tcMar>
          </w:tcPr>
          <w:p w14:paraId="21DADB06" w14:textId="77777777" w:rsidR="00F63538" w:rsidRPr="00C722D5" w:rsidRDefault="00F63538" w:rsidP="00F63538">
            <w:pPr>
              <w:pStyle w:val="Table"/>
              <w:tabs>
                <w:tab w:val="clear" w:pos="709"/>
              </w:tabs>
              <w:spacing w:after="120"/>
              <w:ind w:left="0"/>
              <w:rPr>
                <w:lang w:val="en-US"/>
              </w:rPr>
            </w:pPr>
            <w:r w:rsidRPr="00452508">
              <w:rPr>
                <w:lang w:val="en-US"/>
              </w:rPr>
              <w:t>Immediately following 2.16.1</w:t>
            </w:r>
          </w:p>
        </w:tc>
        <w:tc>
          <w:tcPr>
            <w:tcW w:w="1253" w:type="pct"/>
            <w:tcBorders>
              <w:top w:val="nil"/>
            </w:tcBorders>
            <w:tcMar>
              <w:top w:w="85" w:type="dxa"/>
              <w:left w:w="85" w:type="dxa"/>
              <w:bottom w:w="85" w:type="dxa"/>
              <w:right w:w="85" w:type="dxa"/>
            </w:tcMar>
          </w:tcPr>
          <w:p w14:paraId="64114C05" w14:textId="77777777" w:rsidR="00F63538" w:rsidRPr="00452508" w:rsidRDefault="00F63538" w:rsidP="00F63538">
            <w:pPr>
              <w:pStyle w:val="Table"/>
              <w:tabs>
                <w:tab w:val="clear" w:pos="709"/>
              </w:tabs>
              <w:spacing w:after="0"/>
              <w:ind w:left="0"/>
              <w:rPr>
                <w:lang w:val="en-US"/>
              </w:rPr>
            </w:pPr>
            <w:r w:rsidRPr="00C74EAD">
              <w:t>Validate the Declaration</w:t>
            </w:r>
          </w:p>
        </w:tc>
        <w:tc>
          <w:tcPr>
            <w:tcW w:w="456" w:type="pct"/>
            <w:tcBorders>
              <w:top w:val="nil"/>
            </w:tcBorders>
            <w:tcMar>
              <w:top w:w="85" w:type="dxa"/>
              <w:left w:w="85" w:type="dxa"/>
              <w:bottom w:w="85" w:type="dxa"/>
              <w:right w:w="85" w:type="dxa"/>
            </w:tcMar>
          </w:tcPr>
          <w:p w14:paraId="069E49AA" w14:textId="77777777" w:rsidR="00F63538" w:rsidRPr="00452508" w:rsidRDefault="00F63538" w:rsidP="00F63538">
            <w:pPr>
              <w:pStyle w:val="Table"/>
              <w:tabs>
                <w:tab w:val="clear" w:pos="709"/>
              </w:tabs>
              <w:spacing w:after="0"/>
            </w:pPr>
            <w:r w:rsidRPr="00452508">
              <w:t xml:space="preserve">SVAA </w:t>
            </w:r>
          </w:p>
          <w:p w14:paraId="017CBD2D" w14:textId="77777777" w:rsidR="00F63538" w:rsidRPr="00452508" w:rsidRDefault="00F63538" w:rsidP="00F63538">
            <w:pPr>
              <w:pStyle w:val="Table"/>
              <w:tabs>
                <w:tab w:val="clear" w:pos="709"/>
              </w:tabs>
              <w:spacing w:after="0"/>
            </w:pPr>
            <w:r w:rsidRPr="00452508">
              <w:t xml:space="preserve">or </w:t>
            </w:r>
          </w:p>
          <w:p w14:paraId="29722697" w14:textId="77777777" w:rsidR="00F63538" w:rsidRPr="00452508" w:rsidRDefault="00F63538" w:rsidP="00F63538">
            <w:pPr>
              <w:pStyle w:val="Table"/>
              <w:tabs>
                <w:tab w:val="clear" w:pos="709"/>
              </w:tabs>
              <w:spacing w:after="0"/>
            </w:pPr>
            <w:r w:rsidRPr="00452508">
              <w:t>CRA</w:t>
            </w:r>
          </w:p>
        </w:tc>
        <w:tc>
          <w:tcPr>
            <w:tcW w:w="405" w:type="pct"/>
            <w:tcBorders>
              <w:top w:val="nil"/>
            </w:tcBorders>
            <w:tcMar>
              <w:top w:w="85" w:type="dxa"/>
              <w:left w:w="85" w:type="dxa"/>
              <w:bottom w:w="85" w:type="dxa"/>
              <w:right w:w="85" w:type="dxa"/>
            </w:tcMar>
          </w:tcPr>
          <w:p w14:paraId="1B3F2E06" w14:textId="77777777" w:rsidR="00F63538" w:rsidRPr="00452508" w:rsidRDefault="00F63538" w:rsidP="00F63538">
            <w:pPr>
              <w:pStyle w:val="Table"/>
              <w:tabs>
                <w:tab w:val="clear" w:pos="709"/>
              </w:tabs>
              <w:spacing w:after="0"/>
              <w:ind w:left="0"/>
            </w:pPr>
          </w:p>
        </w:tc>
        <w:tc>
          <w:tcPr>
            <w:tcW w:w="1064" w:type="pct"/>
            <w:tcBorders>
              <w:top w:val="nil"/>
            </w:tcBorders>
            <w:tcMar>
              <w:top w:w="85" w:type="dxa"/>
              <w:left w:w="85" w:type="dxa"/>
              <w:bottom w:w="85" w:type="dxa"/>
              <w:right w:w="85" w:type="dxa"/>
            </w:tcMar>
          </w:tcPr>
          <w:p w14:paraId="61D55FE0" w14:textId="77777777" w:rsidR="00F63538" w:rsidRPr="00243B5F" w:rsidRDefault="00F63538" w:rsidP="00F63538">
            <w:pPr>
              <w:pStyle w:val="Table"/>
              <w:tabs>
                <w:tab w:val="clear" w:pos="709"/>
              </w:tabs>
              <w:spacing w:after="120"/>
              <w:ind w:left="-6"/>
              <w:rPr>
                <w:lang w:val="en-US"/>
              </w:rPr>
            </w:pPr>
          </w:p>
        </w:tc>
        <w:tc>
          <w:tcPr>
            <w:tcW w:w="645" w:type="pct"/>
            <w:tcBorders>
              <w:top w:val="nil"/>
            </w:tcBorders>
            <w:tcMar>
              <w:top w:w="85" w:type="dxa"/>
              <w:left w:w="85" w:type="dxa"/>
              <w:bottom w:w="85" w:type="dxa"/>
              <w:right w:w="85" w:type="dxa"/>
            </w:tcMar>
          </w:tcPr>
          <w:p w14:paraId="51CC05B4" w14:textId="77777777" w:rsidR="00F63538" w:rsidRPr="00452508" w:rsidRDefault="00F63538" w:rsidP="00F63538">
            <w:pPr>
              <w:pStyle w:val="Table"/>
              <w:tabs>
                <w:tab w:val="clear" w:pos="709"/>
              </w:tabs>
              <w:spacing w:after="0"/>
            </w:pPr>
            <w:r w:rsidRPr="002F7A57">
              <w:rPr>
                <w:lang w:val="en-US"/>
              </w:rPr>
              <w:t>Internal Process</w:t>
            </w:r>
          </w:p>
        </w:tc>
      </w:tr>
      <w:tr w:rsidR="00F63538" w:rsidRPr="00874C05" w14:paraId="4EEC07C4" w14:textId="77777777" w:rsidTr="00F63538">
        <w:trPr>
          <w:cantSplit/>
        </w:trPr>
        <w:tc>
          <w:tcPr>
            <w:tcW w:w="354" w:type="pct"/>
            <w:tcMar>
              <w:top w:w="85" w:type="dxa"/>
              <w:left w:w="85" w:type="dxa"/>
              <w:bottom w:w="85" w:type="dxa"/>
              <w:right w:w="85" w:type="dxa"/>
            </w:tcMar>
          </w:tcPr>
          <w:p w14:paraId="77164DB6" w14:textId="77777777" w:rsidR="00F63538" w:rsidRPr="00452508" w:rsidRDefault="00F63538" w:rsidP="00F63538">
            <w:pPr>
              <w:ind w:left="0"/>
              <w:rPr>
                <w:sz w:val="20"/>
                <w:szCs w:val="20"/>
              </w:rPr>
            </w:pPr>
            <w:r w:rsidRPr="00452508">
              <w:rPr>
                <w:sz w:val="20"/>
                <w:szCs w:val="20"/>
              </w:rPr>
              <w:t>2.16.3</w:t>
            </w:r>
          </w:p>
        </w:tc>
        <w:tc>
          <w:tcPr>
            <w:tcW w:w="822" w:type="pct"/>
            <w:tcMar>
              <w:top w:w="85" w:type="dxa"/>
              <w:left w:w="85" w:type="dxa"/>
              <w:bottom w:w="85" w:type="dxa"/>
              <w:right w:w="85" w:type="dxa"/>
            </w:tcMar>
          </w:tcPr>
          <w:p w14:paraId="2DB04730" w14:textId="77777777" w:rsidR="00F63538" w:rsidRPr="00452508" w:rsidRDefault="00F63538" w:rsidP="00F63538">
            <w:pPr>
              <w:pStyle w:val="Table"/>
              <w:tabs>
                <w:tab w:val="clear" w:pos="709"/>
              </w:tabs>
              <w:spacing w:after="120"/>
              <w:ind w:left="0"/>
              <w:rPr>
                <w:lang w:val="en-US"/>
              </w:rPr>
            </w:pPr>
            <w:r w:rsidRPr="00452508">
              <w:rPr>
                <w:lang w:val="en-US"/>
              </w:rPr>
              <w:t>Immediately following 2.16.2</w:t>
            </w:r>
          </w:p>
        </w:tc>
        <w:tc>
          <w:tcPr>
            <w:tcW w:w="1253" w:type="pct"/>
            <w:tcMar>
              <w:top w:w="85" w:type="dxa"/>
              <w:left w:w="85" w:type="dxa"/>
              <w:bottom w:w="85" w:type="dxa"/>
              <w:right w:w="85" w:type="dxa"/>
            </w:tcMar>
          </w:tcPr>
          <w:p w14:paraId="5EA7D0E1" w14:textId="77777777" w:rsidR="00F63538" w:rsidRPr="00452508" w:rsidRDefault="00F63538" w:rsidP="00F63538">
            <w:pPr>
              <w:tabs>
                <w:tab w:val="clear" w:pos="709"/>
              </w:tabs>
              <w:suppressAutoHyphens/>
              <w:spacing w:after="0"/>
              <w:ind w:left="0"/>
              <w:jc w:val="left"/>
              <w:rPr>
                <w:sz w:val="20"/>
                <w:szCs w:val="20"/>
                <w:lang w:val="en-US"/>
              </w:rPr>
            </w:pPr>
            <w:r w:rsidRPr="00452508">
              <w:rPr>
                <w:sz w:val="20"/>
                <w:szCs w:val="20"/>
                <w:lang w:val="en-US"/>
              </w:rPr>
              <w:t xml:space="preserve">If the Effective To Date is valid, store the Effective To </w:t>
            </w:r>
            <w:r>
              <w:rPr>
                <w:sz w:val="20"/>
                <w:szCs w:val="20"/>
                <w:lang w:val="en-US"/>
              </w:rPr>
              <w:t>D</w:t>
            </w:r>
            <w:r w:rsidRPr="00452508">
              <w:rPr>
                <w:sz w:val="20"/>
                <w:szCs w:val="20"/>
                <w:lang w:val="en-US"/>
              </w:rPr>
              <w:t xml:space="preserve">ate </w:t>
            </w:r>
            <w:r>
              <w:rPr>
                <w:sz w:val="20"/>
                <w:szCs w:val="20"/>
                <w:lang w:val="en-US"/>
              </w:rPr>
              <w:t>and confirm acceptance to the Supplier or CVA Registrant</w:t>
            </w:r>
          </w:p>
        </w:tc>
        <w:tc>
          <w:tcPr>
            <w:tcW w:w="456" w:type="pct"/>
            <w:tcMar>
              <w:top w:w="85" w:type="dxa"/>
              <w:left w:w="85" w:type="dxa"/>
              <w:bottom w:w="85" w:type="dxa"/>
              <w:right w:w="85" w:type="dxa"/>
            </w:tcMar>
          </w:tcPr>
          <w:p w14:paraId="67053CC6" w14:textId="77777777" w:rsidR="00F63538" w:rsidRPr="00452508" w:rsidRDefault="00F63538" w:rsidP="00F63538">
            <w:pPr>
              <w:pStyle w:val="Table"/>
              <w:tabs>
                <w:tab w:val="clear" w:pos="709"/>
              </w:tabs>
              <w:spacing w:after="0"/>
            </w:pPr>
            <w:r w:rsidRPr="00452508">
              <w:t xml:space="preserve">SVAA </w:t>
            </w:r>
          </w:p>
          <w:p w14:paraId="4EF96D7E" w14:textId="77777777" w:rsidR="00F63538" w:rsidRPr="00452508" w:rsidRDefault="00F63538" w:rsidP="00F63538">
            <w:pPr>
              <w:pStyle w:val="Table"/>
              <w:tabs>
                <w:tab w:val="clear" w:pos="709"/>
              </w:tabs>
              <w:spacing w:after="0"/>
            </w:pPr>
            <w:r w:rsidRPr="00452508">
              <w:t xml:space="preserve">or </w:t>
            </w:r>
          </w:p>
          <w:p w14:paraId="51EA5463" w14:textId="77777777" w:rsidR="00F63538" w:rsidRPr="00452508" w:rsidRDefault="00F63538" w:rsidP="00F63538">
            <w:pPr>
              <w:pStyle w:val="Table"/>
              <w:tabs>
                <w:tab w:val="clear" w:pos="709"/>
              </w:tabs>
              <w:spacing w:after="0"/>
            </w:pPr>
            <w:r w:rsidRPr="00452508">
              <w:t>CRA</w:t>
            </w:r>
          </w:p>
        </w:tc>
        <w:tc>
          <w:tcPr>
            <w:tcW w:w="405" w:type="pct"/>
            <w:tcMar>
              <w:top w:w="85" w:type="dxa"/>
              <w:left w:w="85" w:type="dxa"/>
              <w:bottom w:w="85" w:type="dxa"/>
              <w:right w:w="85" w:type="dxa"/>
            </w:tcMar>
          </w:tcPr>
          <w:p w14:paraId="25B43D19" w14:textId="77777777" w:rsidR="00F63538" w:rsidRPr="00452508" w:rsidRDefault="00F63538" w:rsidP="00F63538">
            <w:pPr>
              <w:pStyle w:val="Table"/>
              <w:tabs>
                <w:tab w:val="clear" w:pos="709"/>
              </w:tabs>
              <w:spacing w:after="0"/>
              <w:ind w:left="0"/>
            </w:pPr>
            <w:r>
              <w:rPr>
                <w:lang w:val="en-US"/>
              </w:rPr>
              <w:t>Supplier or CVA Registrant</w:t>
            </w:r>
          </w:p>
        </w:tc>
        <w:tc>
          <w:tcPr>
            <w:tcW w:w="1064" w:type="pct"/>
            <w:tcMar>
              <w:top w:w="85" w:type="dxa"/>
              <w:left w:w="85" w:type="dxa"/>
              <w:bottom w:w="85" w:type="dxa"/>
              <w:right w:w="85" w:type="dxa"/>
            </w:tcMar>
          </w:tcPr>
          <w:p w14:paraId="0E98A77A" w14:textId="77777777" w:rsidR="00F63538" w:rsidRPr="00452508" w:rsidRDefault="00F63538" w:rsidP="00F63538">
            <w:pPr>
              <w:pStyle w:val="Table"/>
              <w:tabs>
                <w:tab w:val="clear" w:pos="709"/>
              </w:tabs>
              <w:spacing w:after="0"/>
            </w:pPr>
            <w:r>
              <w:rPr>
                <w:lang w:val="en-US"/>
              </w:rPr>
              <w:t>Confirmation acceptance</w:t>
            </w:r>
          </w:p>
        </w:tc>
        <w:tc>
          <w:tcPr>
            <w:tcW w:w="645" w:type="pct"/>
            <w:tcMar>
              <w:top w:w="85" w:type="dxa"/>
              <w:left w:w="85" w:type="dxa"/>
              <w:bottom w:w="85" w:type="dxa"/>
              <w:right w:w="85" w:type="dxa"/>
            </w:tcMar>
          </w:tcPr>
          <w:p w14:paraId="115D9A10" w14:textId="77777777" w:rsidR="00F63538" w:rsidRPr="00452508" w:rsidRDefault="00F63538" w:rsidP="00F63538">
            <w:pPr>
              <w:pStyle w:val="Table"/>
              <w:tabs>
                <w:tab w:val="clear" w:pos="709"/>
              </w:tabs>
              <w:spacing w:after="0"/>
              <w:rPr>
                <w:lang w:val="en-US"/>
              </w:rPr>
            </w:pPr>
            <w:r>
              <w:rPr>
                <w:lang w:val="en-US"/>
              </w:rPr>
              <w:t>Email</w:t>
            </w:r>
          </w:p>
        </w:tc>
      </w:tr>
      <w:tr w:rsidR="00F63538" w:rsidRPr="00874C05" w14:paraId="23B5DD35" w14:textId="77777777" w:rsidTr="00F63538">
        <w:trPr>
          <w:cantSplit/>
        </w:trPr>
        <w:tc>
          <w:tcPr>
            <w:tcW w:w="354" w:type="pct"/>
            <w:tcMar>
              <w:top w:w="85" w:type="dxa"/>
              <w:left w:w="85" w:type="dxa"/>
              <w:bottom w:w="85" w:type="dxa"/>
              <w:right w:w="85" w:type="dxa"/>
            </w:tcMar>
          </w:tcPr>
          <w:p w14:paraId="4FF2CDA2" w14:textId="77777777" w:rsidR="00F63538" w:rsidRPr="00452508" w:rsidRDefault="00F63538" w:rsidP="00F63538">
            <w:pPr>
              <w:ind w:left="0"/>
              <w:rPr>
                <w:sz w:val="20"/>
                <w:szCs w:val="20"/>
              </w:rPr>
            </w:pPr>
            <w:r w:rsidRPr="00452508">
              <w:rPr>
                <w:sz w:val="20"/>
                <w:szCs w:val="20"/>
              </w:rPr>
              <w:t>2.16</w:t>
            </w:r>
            <w:r>
              <w:rPr>
                <w:sz w:val="20"/>
                <w:szCs w:val="20"/>
              </w:rPr>
              <w:t>.4</w:t>
            </w:r>
          </w:p>
        </w:tc>
        <w:tc>
          <w:tcPr>
            <w:tcW w:w="822" w:type="pct"/>
            <w:tcMar>
              <w:top w:w="85" w:type="dxa"/>
              <w:left w:w="85" w:type="dxa"/>
              <w:bottom w:w="85" w:type="dxa"/>
              <w:right w:w="85" w:type="dxa"/>
            </w:tcMar>
          </w:tcPr>
          <w:p w14:paraId="30C79B1E" w14:textId="77777777" w:rsidR="00F63538" w:rsidRPr="00452508" w:rsidRDefault="00F63538" w:rsidP="00F63538">
            <w:pPr>
              <w:pStyle w:val="Table"/>
              <w:tabs>
                <w:tab w:val="clear" w:pos="709"/>
              </w:tabs>
              <w:spacing w:after="120"/>
              <w:ind w:left="0"/>
              <w:rPr>
                <w:lang w:val="en-US"/>
              </w:rPr>
            </w:pPr>
            <w:r w:rsidRPr="00452508">
              <w:rPr>
                <w:lang w:val="en-US"/>
              </w:rPr>
              <w:t>Immediately following 2.16.</w:t>
            </w:r>
            <w:r>
              <w:rPr>
                <w:lang w:val="en-US"/>
              </w:rPr>
              <w:t>3</w:t>
            </w:r>
          </w:p>
        </w:tc>
        <w:tc>
          <w:tcPr>
            <w:tcW w:w="1253" w:type="pct"/>
            <w:tcMar>
              <w:top w:w="85" w:type="dxa"/>
              <w:left w:w="85" w:type="dxa"/>
              <w:bottom w:w="85" w:type="dxa"/>
              <w:right w:w="85" w:type="dxa"/>
            </w:tcMar>
          </w:tcPr>
          <w:p w14:paraId="74968A83" w14:textId="77777777" w:rsidR="00F63538" w:rsidRPr="00452508" w:rsidRDefault="00F63538" w:rsidP="00F63538">
            <w:pPr>
              <w:tabs>
                <w:tab w:val="clear" w:pos="709"/>
              </w:tabs>
              <w:suppressAutoHyphens/>
              <w:spacing w:after="0"/>
              <w:ind w:left="0"/>
              <w:jc w:val="left"/>
              <w:rPr>
                <w:sz w:val="20"/>
                <w:szCs w:val="20"/>
              </w:rPr>
            </w:pPr>
            <w:r>
              <w:rPr>
                <w:sz w:val="20"/>
                <w:szCs w:val="20"/>
              </w:rPr>
              <w:t>End process</w:t>
            </w:r>
          </w:p>
        </w:tc>
        <w:tc>
          <w:tcPr>
            <w:tcW w:w="456" w:type="pct"/>
            <w:tcMar>
              <w:top w:w="85" w:type="dxa"/>
              <w:left w:w="85" w:type="dxa"/>
              <w:bottom w:w="85" w:type="dxa"/>
              <w:right w:w="85" w:type="dxa"/>
            </w:tcMar>
          </w:tcPr>
          <w:p w14:paraId="4E4CC1C5" w14:textId="77777777" w:rsidR="00F63538" w:rsidRPr="00452508" w:rsidRDefault="00F63538" w:rsidP="00F63538">
            <w:pPr>
              <w:pStyle w:val="Table"/>
              <w:tabs>
                <w:tab w:val="clear" w:pos="709"/>
              </w:tabs>
              <w:spacing w:after="0"/>
            </w:pPr>
          </w:p>
        </w:tc>
        <w:tc>
          <w:tcPr>
            <w:tcW w:w="405" w:type="pct"/>
            <w:tcMar>
              <w:top w:w="85" w:type="dxa"/>
              <w:left w:w="85" w:type="dxa"/>
              <w:bottom w:w="85" w:type="dxa"/>
              <w:right w:w="85" w:type="dxa"/>
            </w:tcMar>
          </w:tcPr>
          <w:p w14:paraId="71B277E8" w14:textId="77777777" w:rsidR="00F63538" w:rsidRPr="00452508" w:rsidRDefault="00F63538" w:rsidP="00F63538">
            <w:pPr>
              <w:pStyle w:val="Table"/>
              <w:tabs>
                <w:tab w:val="clear" w:pos="709"/>
              </w:tabs>
              <w:spacing w:after="0"/>
              <w:ind w:left="0"/>
            </w:pPr>
          </w:p>
        </w:tc>
        <w:tc>
          <w:tcPr>
            <w:tcW w:w="1064" w:type="pct"/>
            <w:tcMar>
              <w:top w:w="85" w:type="dxa"/>
              <w:left w:w="85" w:type="dxa"/>
              <w:bottom w:w="85" w:type="dxa"/>
              <w:right w:w="85" w:type="dxa"/>
            </w:tcMar>
          </w:tcPr>
          <w:p w14:paraId="66AEFB36" w14:textId="77777777" w:rsidR="00F63538" w:rsidRPr="00452508" w:rsidRDefault="00F63538" w:rsidP="00F63538">
            <w:pPr>
              <w:pStyle w:val="Table"/>
              <w:tabs>
                <w:tab w:val="clear" w:pos="709"/>
              </w:tabs>
              <w:spacing w:after="0"/>
            </w:pPr>
          </w:p>
        </w:tc>
        <w:tc>
          <w:tcPr>
            <w:tcW w:w="645" w:type="pct"/>
            <w:tcMar>
              <w:top w:w="85" w:type="dxa"/>
              <w:left w:w="85" w:type="dxa"/>
              <w:bottom w:w="85" w:type="dxa"/>
              <w:right w:w="85" w:type="dxa"/>
            </w:tcMar>
          </w:tcPr>
          <w:p w14:paraId="61E8313D" w14:textId="77777777" w:rsidR="00F63538" w:rsidRPr="00452508" w:rsidRDefault="00F63538" w:rsidP="00F63538">
            <w:pPr>
              <w:pStyle w:val="Table"/>
              <w:tabs>
                <w:tab w:val="clear" w:pos="709"/>
              </w:tabs>
              <w:spacing w:after="0"/>
              <w:rPr>
                <w:lang w:val="en-US"/>
              </w:rPr>
            </w:pPr>
          </w:p>
        </w:tc>
      </w:tr>
    </w:tbl>
    <w:p w14:paraId="12F41140" w14:textId="57CC1B09" w:rsidR="00F63538" w:rsidRPr="005C78EE" w:rsidRDefault="00F63538" w:rsidP="00F63538">
      <w:pPr>
        <w:pStyle w:val="Heading2"/>
        <w:pageBreakBefore/>
        <w:spacing w:before="0"/>
        <w:ind w:left="851" w:hanging="851"/>
      </w:pPr>
      <w:bookmarkStart w:id="135" w:name="_Toc165554472"/>
      <w:r>
        <w:lastRenderedPageBreak/>
        <w:t>2.17 Enforced withdrawal of an EMR Declaration</w:t>
      </w:r>
      <w:bookmarkEnd w:id="135"/>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81"/>
        <w:gridCol w:w="1232"/>
        <w:gridCol w:w="4241"/>
        <w:gridCol w:w="1128"/>
        <w:gridCol w:w="1173"/>
        <w:gridCol w:w="3787"/>
        <w:gridCol w:w="1554"/>
      </w:tblGrid>
      <w:tr w:rsidR="00F63538" w:rsidRPr="005C78EE" w14:paraId="0591B974" w14:textId="77777777" w:rsidTr="00F63538">
        <w:trPr>
          <w:tblHeader/>
        </w:trPr>
        <w:tc>
          <w:tcPr>
            <w:tcW w:w="315" w:type="pct"/>
          </w:tcPr>
          <w:p w14:paraId="3846734E" w14:textId="77777777" w:rsidR="00F63538" w:rsidRPr="005C78EE" w:rsidRDefault="00F63538" w:rsidP="00F63538">
            <w:pPr>
              <w:tabs>
                <w:tab w:val="clear" w:pos="709"/>
              </w:tabs>
              <w:suppressAutoHyphens/>
              <w:spacing w:after="0"/>
              <w:ind w:left="0"/>
              <w:jc w:val="left"/>
              <w:rPr>
                <w:b/>
                <w:sz w:val="20"/>
                <w:szCs w:val="20"/>
              </w:rPr>
            </w:pPr>
            <w:r w:rsidRPr="005C78EE">
              <w:rPr>
                <w:b/>
                <w:sz w:val="20"/>
                <w:szCs w:val="20"/>
              </w:rPr>
              <w:t>REF</w:t>
            </w:r>
          </w:p>
        </w:tc>
        <w:tc>
          <w:tcPr>
            <w:tcW w:w="440" w:type="pct"/>
          </w:tcPr>
          <w:p w14:paraId="01C253E0" w14:textId="77777777" w:rsidR="00F63538" w:rsidRPr="005C78EE" w:rsidRDefault="00F63538" w:rsidP="00F63538">
            <w:pPr>
              <w:tabs>
                <w:tab w:val="clear" w:pos="709"/>
              </w:tabs>
              <w:suppressAutoHyphens/>
              <w:spacing w:after="0"/>
              <w:ind w:left="0"/>
              <w:jc w:val="left"/>
              <w:rPr>
                <w:b/>
                <w:sz w:val="20"/>
                <w:szCs w:val="20"/>
              </w:rPr>
            </w:pPr>
            <w:r w:rsidRPr="005C78EE">
              <w:rPr>
                <w:b/>
                <w:sz w:val="20"/>
                <w:szCs w:val="20"/>
              </w:rPr>
              <w:t>WHEN</w:t>
            </w:r>
          </w:p>
        </w:tc>
        <w:tc>
          <w:tcPr>
            <w:tcW w:w="1515" w:type="pct"/>
          </w:tcPr>
          <w:p w14:paraId="1718785E" w14:textId="77777777" w:rsidR="00F63538" w:rsidRPr="005C78EE" w:rsidRDefault="00F63538" w:rsidP="00F63538">
            <w:pPr>
              <w:tabs>
                <w:tab w:val="clear" w:pos="709"/>
              </w:tabs>
              <w:suppressAutoHyphens/>
              <w:spacing w:after="0"/>
              <w:ind w:left="0"/>
              <w:jc w:val="left"/>
              <w:rPr>
                <w:b/>
                <w:sz w:val="20"/>
                <w:szCs w:val="20"/>
              </w:rPr>
            </w:pPr>
            <w:r w:rsidRPr="005C78EE">
              <w:rPr>
                <w:b/>
                <w:sz w:val="20"/>
                <w:szCs w:val="20"/>
              </w:rPr>
              <w:t>ACTION</w:t>
            </w:r>
          </w:p>
        </w:tc>
        <w:tc>
          <w:tcPr>
            <w:tcW w:w="403" w:type="pct"/>
          </w:tcPr>
          <w:p w14:paraId="20CE6646" w14:textId="77777777" w:rsidR="00F63538" w:rsidRPr="005C78EE" w:rsidRDefault="00F63538" w:rsidP="00F63538">
            <w:pPr>
              <w:tabs>
                <w:tab w:val="clear" w:pos="709"/>
              </w:tabs>
              <w:suppressAutoHyphens/>
              <w:spacing w:after="0"/>
              <w:ind w:left="0"/>
              <w:jc w:val="left"/>
              <w:rPr>
                <w:b/>
                <w:sz w:val="20"/>
                <w:szCs w:val="20"/>
              </w:rPr>
            </w:pPr>
            <w:r w:rsidRPr="005C78EE">
              <w:rPr>
                <w:b/>
                <w:sz w:val="20"/>
                <w:szCs w:val="20"/>
              </w:rPr>
              <w:t>FROM</w:t>
            </w:r>
          </w:p>
        </w:tc>
        <w:tc>
          <w:tcPr>
            <w:tcW w:w="419" w:type="pct"/>
          </w:tcPr>
          <w:p w14:paraId="293657C9" w14:textId="77777777" w:rsidR="00F63538" w:rsidRPr="005C78EE" w:rsidRDefault="00F63538" w:rsidP="00F63538">
            <w:pPr>
              <w:tabs>
                <w:tab w:val="clear" w:pos="709"/>
              </w:tabs>
              <w:suppressAutoHyphens/>
              <w:spacing w:after="0"/>
              <w:ind w:left="0"/>
              <w:jc w:val="left"/>
              <w:rPr>
                <w:b/>
                <w:sz w:val="20"/>
                <w:szCs w:val="20"/>
              </w:rPr>
            </w:pPr>
            <w:r w:rsidRPr="005C78EE">
              <w:rPr>
                <w:b/>
                <w:sz w:val="20"/>
                <w:szCs w:val="20"/>
              </w:rPr>
              <w:t>TO</w:t>
            </w:r>
          </w:p>
        </w:tc>
        <w:tc>
          <w:tcPr>
            <w:tcW w:w="1353" w:type="pct"/>
          </w:tcPr>
          <w:p w14:paraId="24D27105" w14:textId="77777777" w:rsidR="00F63538" w:rsidRPr="005C78EE" w:rsidRDefault="00F63538" w:rsidP="00F63538">
            <w:pPr>
              <w:tabs>
                <w:tab w:val="clear" w:pos="709"/>
              </w:tabs>
              <w:suppressAutoHyphens/>
              <w:spacing w:after="0"/>
              <w:ind w:left="0"/>
              <w:jc w:val="left"/>
              <w:rPr>
                <w:b/>
                <w:sz w:val="20"/>
                <w:szCs w:val="20"/>
              </w:rPr>
            </w:pPr>
            <w:r w:rsidRPr="005C78EE">
              <w:rPr>
                <w:b/>
                <w:sz w:val="20"/>
                <w:szCs w:val="20"/>
              </w:rPr>
              <w:t>INFORMATION REQUIRED</w:t>
            </w:r>
          </w:p>
        </w:tc>
        <w:tc>
          <w:tcPr>
            <w:tcW w:w="555" w:type="pct"/>
          </w:tcPr>
          <w:p w14:paraId="38468CBB" w14:textId="77777777" w:rsidR="00F63538" w:rsidRPr="005C78EE" w:rsidRDefault="00F63538" w:rsidP="00F63538">
            <w:pPr>
              <w:tabs>
                <w:tab w:val="clear" w:pos="709"/>
              </w:tabs>
              <w:suppressAutoHyphens/>
              <w:spacing w:after="0"/>
              <w:ind w:left="0"/>
              <w:jc w:val="left"/>
              <w:rPr>
                <w:b/>
                <w:sz w:val="20"/>
                <w:szCs w:val="20"/>
              </w:rPr>
            </w:pPr>
            <w:r w:rsidRPr="005C78EE">
              <w:rPr>
                <w:b/>
                <w:sz w:val="20"/>
                <w:szCs w:val="20"/>
              </w:rPr>
              <w:t>METHOD</w:t>
            </w:r>
          </w:p>
        </w:tc>
      </w:tr>
      <w:tr w:rsidR="00F63538" w:rsidRPr="005C78EE" w14:paraId="1A749DEB" w14:textId="77777777" w:rsidTr="00F63538">
        <w:tc>
          <w:tcPr>
            <w:tcW w:w="315" w:type="pct"/>
          </w:tcPr>
          <w:p w14:paraId="4284509C" w14:textId="77777777" w:rsidR="00F63538" w:rsidRPr="005C78EE" w:rsidRDefault="00F63538" w:rsidP="00F63538">
            <w:pPr>
              <w:tabs>
                <w:tab w:val="clear" w:pos="709"/>
              </w:tabs>
              <w:suppressAutoHyphens/>
              <w:spacing w:after="0"/>
              <w:ind w:left="0"/>
              <w:jc w:val="left"/>
              <w:rPr>
                <w:sz w:val="20"/>
                <w:szCs w:val="20"/>
              </w:rPr>
            </w:pPr>
            <w:r>
              <w:rPr>
                <w:sz w:val="20"/>
                <w:szCs w:val="20"/>
              </w:rPr>
              <w:t>2.17.1</w:t>
            </w:r>
          </w:p>
        </w:tc>
        <w:tc>
          <w:tcPr>
            <w:tcW w:w="440" w:type="pct"/>
          </w:tcPr>
          <w:p w14:paraId="691556B9" w14:textId="77777777" w:rsidR="00F63538" w:rsidRPr="005C78EE" w:rsidRDefault="00F63538" w:rsidP="00F63538">
            <w:pPr>
              <w:tabs>
                <w:tab w:val="clear" w:pos="709"/>
              </w:tabs>
              <w:suppressAutoHyphens/>
              <w:spacing w:after="0"/>
              <w:ind w:left="0"/>
              <w:jc w:val="left"/>
              <w:rPr>
                <w:sz w:val="20"/>
                <w:szCs w:val="20"/>
              </w:rPr>
            </w:pPr>
            <w:r w:rsidRPr="005C78EE">
              <w:rPr>
                <w:sz w:val="20"/>
                <w:szCs w:val="20"/>
              </w:rPr>
              <w:t xml:space="preserve">Where </w:t>
            </w:r>
            <w:r>
              <w:rPr>
                <w:sz w:val="20"/>
                <w:szCs w:val="20"/>
              </w:rPr>
              <w:t xml:space="preserve">the </w:t>
            </w:r>
            <w:r w:rsidRPr="005C78EE">
              <w:rPr>
                <w:sz w:val="20"/>
                <w:szCs w:val="20"/>
              </w:rPr>
              <w:t>SVAA</w:t>
            </w:r>
            <w:r>
              <w:rPr>
                <w:sz w:val="20"/>
                <w:szCs w:val="20"/>
              </w:rPr>
              <w:t xml:space="preserve"> identifies</w:t>
            </w:r>
            <w:bookmarkStart w:id="136" w:name="_Ref141270266"/>
            <w:r>
              <w:rPr>
                <w:rStyle w:val="FootnoteReference"/>
                <w:sz w:val="20"/>
                <w:szCs w:val="20"/>
              </w:rPr>
              <w:footnoteReference w:id="44"/>
            </w:r>
            <w:bookmarkEnd w:id="136"/>
            <w:r>
              <w:rPr>
                <w:sz w:val="20"/>
                <w:szCs w:val="20"/>
              </w:rPr>
              <w:t xml:space="preserve"> - or</w:t>
            </w:r>
            <w:r w:rsidRPr="005C78EE">
              <w:rPr>
                <w:sz w:val="20"/>
                <w:szCs w:val="20"/>
              </w:rPr>
              <w:t xml:space="preserve"> </w:t>
            </w:r>
            <w:r>
              <w:rPr>
                <w:sz w:val="20"/>
                <w:szCs w:val="20"/>
              </w:rPr>
              <w:t>is instructed by the BSC Panel (via BSCCo) - that an EMR Declaration is no longer valid.</w:t>
            </w:r>
          </w:p>
        </w:tc>
        <w:tc>
          <w:tcPr>
            <w:tcW w:w="1515" w:type="pct"/>
          </w:tcPr>
          <w:p w14:paraId="72ACE02E" w14:textId="77777777" w:rsidR="00F63538" w:rsidRDefault="00F63538" w:rsidP="00F63538">
            <w:pPr>
              <w:tabs>
                <w:tab w:val="clear" w:pos="709"/>
              </w:tabs>
              <w:suppressAutoHyphens/>
              <w:spacing w:after="0"/>
              <w:ind w:left="0"/>
              <w:jc w:val="left"/>
              <w:rPr>
                <w:sz w:val="20"/>
                <w:szCs w:val="20"/>
              </w:rPr>
            </w:pPr>
            <w:r>
              <w:rPr>
                <w:sz w:val="20"/>
                <w:szCs w:val="20"/>
              </w:rPr>
              <w:t>The SVAA or CRA shall terminate the EMR Declaration by adding the Effective To Date specified by BSCCo.</w:t>
            </w:r>
          </w:p>
          <w:p w14:paraId="6D2130E8" w14:textId="77777777" w:rsidR="00F63538" w:rsidRDefault="00F63538" w:rsidP="00F63538">
            <w:pPr>
              <w:tabs>
                <w:tab w:val="clear" w:pos="709"/>
              </w:tabs>
              <w:suppressAutoHyphens/>
              <w:spacing w:after="0"/>
              <w:ind w:left="0"/>
              <w:jc w:val="left"/>
              <w:rPr>
                <w:sz w:val="20"/>
                <w:szCs w:val="20"/>
              </w:rPr>
            </w:pPr>
          </w:p>
          <w:p w14:paraId="2D5E1936" w14:textId="77777777" w:rsidR="00F63538" w:rsidRPr="00D02B8A" w:rsidRDefault="00F63538" w:rsidP="00F63538">
            <w:pPr>
              <w:tabs>
                <w:tab w:val="clear" w:pos="709"/>
              </w:tabs>
              <w:suppressAutoHyphens/>
              <w:spacing w:after="0"/>
              <w:ind w:left="0"/>
              <w:jc w:val="left"/>
              <w:rPr>
                <w:i/>
                <w:sz w:val="20"/>
                <w:szCs w:val="20"/>
              </w:rPr>
            </w:pPr>
            <w:r w:rsidRPr="00D02B8A">
              <w:rPr>
                <w:i/>
                <w:sz w:val="20"/>
                <w:szCs w:val="20"/>
              </w:rPr>
              <w:t>Note that the Effective To Date could be retrospective and could be set to the Effective From Date to nullify an EMR Declaration</w:t>
            </w:r>
            <w:r>
              <w:rPr>
                <w:i/>
                <w:sz w:val="20"/>
                <w:szCs w:val="20"/>
              </w:rPr>
              <w:t>.</w:t>
            </w:r>
          </w:p>
        </w:tc>
        <w:tc>
          <w:tcPr>
            <w:tcW w:w="403" w:type="pct"/>
          </w:tcPr>
          <w:p w14:paraId="0DF9F9DF" w14:textId="77777777" w:rsidR="00F63538" w:rsidRDefault="00F63538" w:rsidP="00F63538">
            <w:pPr>
              <w:tabs>
                <w:tab w:val="clear" w:pos="709"/>
              </w:tabs>
              <w:suppressAutoHyphens/>
              <w:spacing w:after="0"/>
              <w:ind w:left="0"/>
              <w:jc w:val="left"/>
              <w:rPr>
                <w:sz w:val="20"/>
                <w:szCs w:val="20"/>
              </w:rPr>
            </w:pPr>
            <w:r w:rsidRPr="005C78EE">
              <w:rPr>
                <w:sz w:val="20"/>
                <w:szCs w:val="20"/>
              </w:rPr>
              <w:t>SVAA</w:t>
            </w:r>
          </w:p>
          <w:p w14:paraId="49F39DE7" w14:textId="77777777" w:rsidR="00F63538" w:rsidRDefault="00F63538" w:rsidP="00F63538">
            <w:pPr>
              <w:tabs>
                <w:tab w:val="clear" w:pos="709"/>
              </w:tabs>
              <w:suppressAutoHyphens/>
              <w:spacing w:after="0"/>
              <w:ind w:left="0"/>
              <w:jc w:val="left"/>
              <w:rPr>
                <w:sz w:val="20"/>
                <w:szCs w:val="20"/>
              </w:rPr>
            </w:pPr>
          </w:p>
          <w:p w14:paraId="21FD821C" w14:textId="77777777" w:rsidR="00F63538" w:rsidRDefault="00F63538" w:rsidP="00F63538">
            <w:pPr>
              <w:tabs>
                <w:tab w:val="clear" w:pos="709"/>
              </w:tabs>
              <w:suppressAutoHyphens/>
              <w:spacing w:after="0"/>
              <w:ind w:left="0"/>
              <w:jc w:val="left"/>
              <w:rPr>
                <w:sz w:val="20"/>
                <w:szCs w:val="20"/>
              </w:rPr>
            </w:pPr>
            <w:r>
              <w:rPr>
                <w:sz w:val="20"/>
                <w:szCs w:val="20"/>
              </w:rPr>
              <w:t xml:space="preserve">or </w:t>
            </w:r>
          </w:p>
          <w:p w14:paraId="157521D3" w14:textId="77777777" w:rsidR="00F63538" w:rsidRDefault="00F63538" w:rsidP="00F63538">
            <w:pPr>
              <w:tabs>
                <w:tab w:val="clear" w:pos="709"/>
              </w:tabs>
              <w:suppressAutoHyphens/>
              <w:spacing w:after="0"/>
              <w:ind w:left="0"/>
              <w:jc w:val="left"/>
              <w:rPr>
                <w:sz w:val="20"/>
                <w:szCs w:val="20"/>
              </w:rPr>
            </w:pPr>
          </w:p>
          <w:p w14:paraId="499F513A" w14:textId="77777777" w:rsidR="00F63538" w:rsidRPr="005C78EE" w:rsidRDefault="00F63538" w:rsidP="00F63538">
            <w:pPr>
              <w:tabs>
                <w:tab w:val="clear" w:pos="709"/>
              </w:tabs>
              <w:suppressAutoHyphens/>
              <w:spacing w:after="0"/>
              <w:ind w:left="0"/>
              <w:jc w:val="left"/>
              <w:rPr>
                <w:sz w:val="20"/>
                <w:szCs w:val="20"/>
              </w:rPr>
            </w:pPr>
            <w:r>
              <w:rPr>
                <w:sz w:val="20"/>
                <w:szCs w:val="20"/>
              </w:rPr>
              <w:t>CRA</w:t>
            </w:r>
          </w:p>
        </w:tc>
        <w:tc>
          <w:tcPr>
            <w:tcW w:w="419" w:type="pct"/>
          </w:tcPr>
          <w:p w14:paraId="7FFBF309" w14:textId="77777777" w:rsidR="00F63538" w:rsidRPr="005C78EE" w:rsidRDefault="00F63538" w:rsidP="00F63538">
            <w:pPr>
              <w:tabs>
                <w:tab w:val="clear" w:pos="709"/>
              </w:tabs>
              <w:suppressAutoHyphens/>
              <w:spacing w:after="0"/>
              <w:ind w:left="0"/>
              <w:jc w:val="left"/>
              <w:rPr>
                <w:sz w:val="20"/>
                <w:szCs w:val="20"/>
              </w:rPr>
            </w:pPr>
          </w:p>
        </w:tc>
        <w:tc>
          <w:tcPr>
            <w:tcW w:w="1353" w:type="pct"/>
          </w:tcPr>
          <w:p w14:paraId="7FA79FB8" w14:textId="77777777" w:rsidR="00F63538" w:rsidRPr="005C78EE" w:rsidRDefault="00F63538" w:rsidP="00F63538">
            <w:pPr>
              <w:tabs>
                <w:tab w:val="clear" w:pos="709"/>
              </w:tabs>
              <w:suppressAutoHyphens/>
              <w:spacing w:after="0"/>
              <w:ind w:left="0"/>
              <w:jc w:val="left"/>
              <w:rPr>
                <w:sz w:val="20"/>
                <w:szCs w:val="20"/>
              </w:rPr>
            </w:pPr>
            <w:r>
              <w:rPr>
                <w:sz w:val="20"/>
                <w:szCs w:val="20"/>
              </w:rPr>
              <w:t>Effective To date</w:t>
            </w:r>
          </w:p>
        </w:tc>
        <w:tc>
          <w:tcPr>
            <w:tcW w:w="555" w:type="pct"/>
          </w:tcPr>
          <w:p w14:paraId="5CA754FF" w14:textId="77777777" w:rsidR="00F63538" w:rsidRPr="005C78EE" w:rsidRDefault="00F63538" w:rsidP="00F63538">
            <w:pPr>
              <w:tabs>
                <w:tab w:val="clear" w:pos="709"/>
              </w:tabs>
              <w:suppressAutoHyphens/>
              <w:spacing w:after="0"/>
              <w:ind w:left="0"/>
              <w:jc w:val="left"/>
              <w:rPr>
                <w:sz w:val="20"/>
                <w:szCs w:val="20"/>
              </w:rPr>
            </w:pPr>
            <w:r w:rsidRPr="005C78EE">
              <w:rPr>
                <w:sz w:val="20"/>
                <w:szCs w:val="20"/>
              </w:rPr>
              <w:t>Internal SVAA process</w:t>
            </w:r>
          </w:p>
        </w:tc>
      </w:tr>
      <w:tr w:rsidR="00F63538" w:rsidRPr="005C78EE" w14:paraId="6A7DDAE2" w14:textId="77777777" w:rsidTr="00F63538">
        <w:tc>
          <w:tcPr>
            <w:tcW w:w="315" w:type="pct"/>
          </w:tcPr>
          <w:p w14:paraId="06DB0DB3" w14:textId="4B035441" w:rsidR="00F63538" w:rsidRPr="005C78EE" w:rsidRDefault="00F63538" w:rsidP="00F63538">
            <w:pPr>
              <w:tabs>
                <w:tab w:val="clear" w:pos="709"/>
              </w:tabs>
              <w:suppressAutoHyphens/>
              <w:spacing w:after="0"/>
              <w:ind w:left="0"/>
              <w:jc w:val="left"/>
              <w:rPr>
                <w:sz w:val="20"/>
                <w:szCs w:val="20"/>
              </w:rPr>
            </w:pPr>
            <w:r>
              <w:rPr>
                <w:sz w:val="20"/>
                <w:szCs w:val="20"/>
              </w:rPr>
              <w:t>2.</w:t>
            </w:r>
            <w:r w:rsidR="00367E3A">
              <w:rPr>
                <w:sz w:val="20"/>
                <w:szCs w:val="20"/>
              </w:rPr>
              <w:t>17</w:t>
            </w:r>
            <w:r>
              <w:rPr>
                <w:sz w:val="20"/>
                <w:szCs w:val="20"/>
              </w:rPr>
              <w:t>.2</w:t>
            </w:r>
          </w:p>
        </w:tc>
        <w:tc>
          <w:tcPr>
            <w:tcW w:w="440" w:type="pct"/>
          </w:tcPr>
          <w:p w14:paraId="1CA950E4" w14:textId="77777777" w:rsidR="00F63538" w:rsidRPr="005C78EE" w:rsidRDefault="00F63538" w:rsidP="00F63538">
            <w:pPr>
              <w:tabs>
                <w:tab w:val="clear" w:pos="709"/>
              </w:tabs>
              <w:suppressAutoHyphens/>
              <w:spacing w:after="0"/>
              <w:ind w:left="0"/>
              <w:jc w:val="left"/>
              <w:rPr>
                <w:sz w:val="20"/>
                <w:szCs w:val="20"/>
              </w:rPr>
            </w:pPr>
            <w:r>
              <w:rPr>
                <w:sz w:val="20"/>
                <w:szCs w:val="20"/>
              </w:rPr>
              <w:t>Within 1WD of 2.6.1</w:t>
            </w:r>
          </w:p>
        </w:tc>
        <w:tc>
          <w:tcPr>
            <w:tcW w:w="1515" w:type="pct"/>
          </w:tcPr>
          <w:p w14:paraId="2690EB89" w14:textId="77777777" w:rsidR="00F63538" w:rsidRPr="005C78EE" w:rsidRDefault="00F63538" w:rsidP="00F63538">
            <w:pPr>
              <w:tabs>
                <w:tab w:val="clear" w:pos="709"/>
              </w:tabs>
              <w:suppressAutoHyphens/>
              <w:spacing w:after="0"/>
              <w:ind w:left="0"/>
              <w:jc w:val="left"/>
              <w:rPr>
                <w:sz w:val="20"/>
                <w:szCs w:val="20"/>
              </w:rPr>
            </w:pPr>
            <w:r w:rsidRPr="005C78EE">
              <w:rPr>
                <w:sz w:val="20"/>
                <w:szCs w:val="20"/>
              </w:rPr>
              <w:t>Notify th</w:t>
            </w:r>
            <w:r>
              <w:rPr>
                <w:sz w:val="20"/>
                <w:szCs w:val="20"/>
              </w:rPr>
              <w:t>e Supplier or CVA Registrant of the action taken</w:t>
            </w:r>
            <w:r w:rsidRPr="005C78EE">
              <w:rPr>
                <w:sz w:val="20"/>
                <w:szCs w:val="20"/>
              </w:rPr>
              <w:t>.</w:t>
            </w:r>
          </w:p>
        </w:tc>
        <w:tc>
          <w:tcPr>
            <w:tcW w:w="403" w:type="pct"/>
          </w:tcPr>
          <w:p w14:paraId="20A89CCC" w14:textId="77777777" w:rsidR="00F63538" w:rsidRDefault="00F63538" w:rsidP="00F63538">
            <w:pPr>
              <w:tabs>
                <w:tab w:val="clear" w:pos="709"/>
              </w:tabs>
              <w:suppressAutoHyphens/>
              <w:spacing w:after="0"/>
              <w:ind w:left="0"/>
              <w:jc w:val="left"/>
              <w:rPr>
                <w:sz w:val="20"/>
                <w:szCs w:val="20"/>
              </w:rPr>
            </w:pPr>
            <w:r w:rsidRPr="005C78EE">
              <w:rPr>
                <w:sz w:val="20"/>
                <w:szCs w:val="20"/>
              </w:rPr>
              <w:t>SVAA</w:t>
            </w:r>
            <w:r>
              <w:rPr>
                <w:sz w:val="20"/>
                <w:szCs w:val="20"/>
              </w:rPr>
              <w:t xml:space="preserve"> </w:t>
            </w:r>
          </w:p>
          <w:p w14:paraId="7F93F028" w14:textId="77777777" w:rsidR="00F63538" w:rsidRDefault="00F63538" w:rsidP="00F63538">
            <w:pPr>
              <w:tabs>
                <w:tab w:val="clear" w:pos="709"/>
              </w:tabs>
              <w:suppressAutoHyphens/>
              <w:spacing w:after="0"/>
              <w:ind w:left="0"/>
              <w:jc w:val="left"/>
              <w:rPr>
                <w:sz w:val="20"/>
                <w:szCs w:val="20"/>
              </w:rPr>
            </w:pPr>
          </w:p>
          <w:p w14:paraId="69713B9E" w14:textId="77777777" w:rsidR="00F63538" w:rsidRDefault="00F63538" w:rsidP="00F63538">
            <w:pPr>
              <w:tabs>
                <w:tab w:val="clear" w:pos="709"/>
              </w:tabs>
              <w:suppressAutoHyphens/>
              <w:spacing w:after="0"/>
              <w:ind w:left="0"/>
              <w:jc w:val="left"/>
              <w:rPr>
                <w:sz w:val="20"/>
                <w:szCs w:val="20"/>
              </w:rPr>
            </w:pPr>
            <w:r>
              <w:rPr>
                <w:sz w:val="20"/>
                <w:szCs w:val="20"/>
              </w:rPr>
              <w:t xml:space="preserve">or </w:t>
            </w:r>
          </w:p>
          <w:p w14:paraId="38091DCD" w14:textId="77777777" w:rsidR="00F63538" w:rsidRDefault="00F63538" w:rsidP="00F63538">
            <w:pPr>
              <w:tabs>
                <w:tab w:val="clear" w:pos="709"/>
              </w:tabs>
              <w:suppressAutoHyphens/>
              <w:spacing w:after="0"/>
              <w:ind w:left="0"/>
              <w:jc w:val="left"/>
              <w:rPr>
                <w:sz w:val="20"/>
                <w:szCs w:val="20"/>
              </w:rPr>
            </w:pPr>
          </w:p>
          <w:p w14:paraId="50C90F8C" w14:textId="77777777" w:rsidR="00F63538" w:rsidRPr="005C78EE" w:rsidRDefault="00F63538" w:rsidP="00F63538">
            <w:pPr>
              <w:tabs>
                <w:tab w:val="clear" w:pos="709"/>
              </w:tabs>
              <w:suppressAutoHyphens/>
              <w:spacing w:after="0"/>
              <w:ind w:left="0"/>
              <w:jc w:val="left"/>
              <w:rPr>
                <w:sz w:val="20"/>
                <w:szCs w:val="20"/>
              </w:rPr>
            </w:pPr>
            <w:r>
              <w:rPr>
                <w:sz w:val="20"/>
                <w:szCs w:val="20"/>
              </w:rPr>
              <w:t>CRA</w:t>
            </w:r>
          </w:p>
        </w:tc>
        <w:tc>
          <w:tcPr>
            <w:tcW w:w="419" w:type="pct"/>
          </w:tcPr>
          <w:p w14:paraId="4C66520A" w14:textId="77777777" w:rsidR="00F63538" w:rsidRDefault="00F63538" w:rsidP="00F63538">
            <w:pPr>
              <w:tabs>
                <w:tab w:val="clear" w:pos="709"/>
              </w:tabs>
              <w:suppressAutoHyphens/>
              <w:spacing w:after="0"/>
              <w:ind w:left="0"/>
              <w:jc w:val="left"/>
              <w:rPr>
                <w:sz w:val="20"/>
                <w:szCs w:val="20"/>
              </w:rPr>
            </w:pPr>
            <w:r w:rsidRPr="005C78EE">
              <w:rPr>
                <w:sz w:val="20"/>
                <w:szCs w:val="20"/>
              </w:rPr>
              <w:t>Supplier</w:t>
            </w:r>
            <w:r>
              <w:rPr>
                <w:sz w:val="20"/>
                <w:szCs w:val="20"/>
              </w:rPr>
              <w:t xml:space="preserve"> </w:t>
            </w:r>
          </w:p>
          <w:p w14:paraId="0C661DDB" w14:textId="77777777" w:rsidR="00F63538" w:rsidRDefault="00F63538" w:rsidP="00F63538">
            <w:pPr>
              <w:tabs>
                <w:tab w:val="clear" w:pos="709"/>
              </w:tabs>
              <w:suppressAutoHyphens/>
              <w:spacing w:after="0"/>
              <w:ind w:left="0"/>
              <w:jc w:val="left"/>
              <w:rPr>
                <w:sz w:val="20"/>
                <w:szCs w:val="20"/>
              </w:rPr>
            </w:pPr>
          </w:p>
          <w:p w14:paraId="44941454" w14:textId="77777777" w:rsidR="00F63538" w:rsidRPr="005C78EE" w:rsidRDefault="00F63538" w:rsidP="00F63538">
            <w:pPr>
              <w:tabs>
                <w:tab w:val="clear" w:pos="709"/>
              </w:tabs>
              <w:suppressAutoHyphens/>
              <w:spacing w:after="0"/>
              <w:ind w:left="0"/>
              <w:jc w:val="left"/>
              <w:rPr>
                <w:sz w:val="20"/>
                <w:szCs w:val="20"/>
              </w:rPr>
            </w:pPr>
            <w:r>
              <w:rPr>
                <w:sz w:val="20"/>
                <w:szCs w:val="20"/>
              </w:rPr>
              <w:t>Or CVA Registrant</w:t>
            </w:r>
          </w:p>
        </w:tc>
        <w:tc>
          <w:tcPr>
            <w:tcW w:w="1353" w:type="pct"/>
          </w:tcPr>
          <w:p w14:paraId="7FDCB613" w14:textId="77777777" w:rsidR="00F63538" w:rsidRPr="005C78EE" w:rsidRDefault="00F63538" w:rsidP="00F63538">
            <w:pPr>
              <w:tabs>
                <w:tab w:val="clear" w:pos="709"/>
              </w:tabs>
              <w:suppressAutoHyphens/>
              <w:spacing w:after="0"/>
              <w:ind w:left="0"/>
              <w:jc w:val="left"/>
              <w:rPr>
                <w:sz w:val="20"/>
                <w:szCs w:val="20"/>
              </w:rPr>
            </w:pPr>
            <w:r>
              <w:rPr>
                <w:sz w:val="20"/>
                <w:szCs w:val="20"/>
              </w:rPr>
              <w:t>The SVAA must provide a short explanation for the action taken</w:t>
            </w:r>
          </w:p>
        </w:tc>
        <w:tc>
          <w:tcPr>
            <w:tcW w:w="555" w:type="pct"/>
          </w:tcPr>
          <w:p w14:paraId="5141F5C1" w14:textId="77777777" w:rsidR="00F63538" w:rsidRPr="005C78EE" w:rsidRDefault="00F63538" w:rsidP="00F63538">
            <w:pPr>
              <w:tabs>
                <w:tab w:val="clear" w:pos="709"/>
              </w:tabs>
              <w:suppressAutoHyphens/>
              <w:spacing w:after="0"/>
              <w:ind w:left="0"/>
              <w:jc w:val="left"/>
              <w:rPr>
                <w:sz w:val="20"/>
                <w:szCs w:val="20"/>
              </w:rPr>
            </w:pPr>
            <w:r>
              <w:rPr>
                <w:sz w:val="20"/>
                <w:szCs w:val="20"/>
              </w:rPr>
              <w:t>Email</w:t>
            </w:r>
          </w:p>
        </w:tc>
      </w:tr>
      <w:tr w:rsidR="00F63538" w:rsidRPr="005C78EE" w14:paraId="56C3CD15" w14:textId="77777777" w:rsidTr="00F63538">
        <w:tc>
          <w:tcPr>
            <w:tcW w:w="315" w:type="pct"/>
            <w:tcBorders>
              <w:bottom w:val="single" w:sz="4" w:space="0" w:color="auto"/>
            </w:tcBorders>
          </w:tcPr>
          <w:p w14:paraId="7942EDE9" w14:textId="28C99C11" w:rsidR="00F63538" w:rsidRPr="005C78EE" w:rsidRDefault="00F63538" w:rsidP="00F63538">
            <w:pPr>
              <w:tabs>
                <w:tab w:val="clear" w:pos="709"/>
              </w:tabs>
              <w:suppressAutoHyphens/>
              <w:spacing w:after="0"/>
              <w:ind w:left="0"/>
              <w:jc w:val="left"/>
              <w:rPr>
                <w:sz w:val="20"/>
                <w:szCs w:val="20"/>
              </w:rPr>
            </w:pPr>
            <w:r>
              <w:rPr>
                <w:sz w:val="20"/>
                <w:szCs w:val="20"/>
              </w:rPr>
              <w:t>2</w:t>
            </w:r>
            <w:r w:rsidR="00367E3A">
              <w:rPr>
                <w:sz w:val="20"/>
                <w:szCs w:val="20"/>
              </w:rPr>
              <w:t>.17</w:t>
            </w:r>
            <w:r>
              <w:rPr>
                <w:sz w:val="20"/>
                <w:szCs w:val="20"/>
              </w:rPr>
              <w:t>.3</w:t>
            </w:r>
          </w:p>
        </w:tc>
        <w:tc>
          <w:tcPr>
            <w:tcW w:w="440" w:type="pct"/>
            <w:tcBorders>
              <w:bottom w:val="single" w:sz="4" w:space="0" w:color="auto"/>
            </w:tcBorders>
          </w:tcPr>
          <w:p w14:paraId="17ADED5F" w14:textId="77777777" w:rsidR="00F63538" w:rsidRPr="005C78EE" w:rsidRDefault="00F63538" w:rsidP="00F63538">
            <w:pPr>
              <w:tabs>
                <w:tab w:val="clear" w:pos="709"/>
              </w:tabs>
              <w:suppressAutoHyphens/>
              <w:spacing w:after="0"/>
              <w:ind w:left="0"/>
              <w:jc w:val="left"/>
              <w:rPr>
                <w:sz w:val="20"/>
                <w:szCs w:val="20"/>
              </w:rPr>
            </w:pPr>
            <w:r>
              <w:rPr>
                <w:sz w:val="20"/>
                <w:szCs w:val="20"/>
              </w:rPr>
              <w:t>Following 2.6.2</w:t>
            </w:r>
          </w:p>
        </w:tc>
        <w:tc>
          <w:tcPr>
            <w:tcW w:w="1515" w:type="pct"/>
            <w:tcBorders>
              <w:bottom w:val="single" w:sz="4" w:space="0" w:color="auto"/>
            </w:tcBorders>
          </w:tcPr>
          <w:p w14:paraId="06781461" w14:textId="77777777" w:rsidR="00F63538" w:rsidRPr="005C78EE" w:rsidRDefault="00F63538" w:rsidP="00F63538">
            <w:pPr>
              <w:tabs>
                <w:tab w:val="clear" w:pos="709"/>
              </w:tabs>
              <w:suppressAutoHyphens/>
              <w:spacing w:after="0"/>
              <w:ind w:left="0"/>
              <w:jc w:val="left"/>
              <w:rPr>
                <w:sz w:val="20"/>
                <w:szCs w:val="20"/>
              </w:rPr>
            </w:pPr>
            <w:r>
              <w:rPr>
                <w:sz w:val="20"/>
                <w:szCs w:val="20"/>
              </w:rPr>
              <w:t>End process</w:t>
            </w:r>
          </w:p>
        </w:tc>
        <w:tc>
          <w:tcPr>
            <w:tcW w:w="403" w:type="pct"/>
            <w:tcBorders>
              <w:bottom w:val="single" w:sz="4" w:space="0" w:color="auto"/>
            </w:tcBorders>
          </w:tcPr>
          <w:p w14:paraId="47B28FED" w14:textId="77777777" w:rsidR="00F63538" w:rsidRPr="005C78EE" w:rsidRDefault="00F63538" w:rsidP="00F63538">
            <w:pPr>
              <w:tabs>
                <w:tab w:val="clear" w:pos="709"/>
              </w:tabs>
              <w:suppressAutoHyphens/>
              <w:spacing w:after="0"/>
              <w:ind w:left="0"/>
              <w:jc w:val="left"/>
              <w:rPr>
                <w:sz w:val="20"/>
                <w:szCs w:val="20"/>
              </w:rPr>
            </w:pPr>
          </w:p>
        </w:tc>
        <w:tc>
          <w:tcPr>
            <w:tcW w:w="419" w:type="pct"/>
            <w:tcBorders>
              <w:bottom w:val="single" w:sz="4" w:space="0" w:color="auto"/>
            </w:tcBorders>
          </w:tcPr>
          <w:p w14:paraId="284843E7" w14:textId="77777777" w:rsidR="00F63538" w:rsidRPr="005C78EE" w:rsidRDefault="00F63538" w:rsidP="00F63538">
            <w:pPr>
              <w:tabs>
                <w:tab w:val="clear" w:pos="709"/>
              </w:tabs>
              <w:suppressAutoHyphens/>
              <w:spacing w:after="0"/>
              <w:ind w:left="0"/>
              <w:jc w:val="left"/>
              <w:rPr>
                <w:sz w:val="20"/>
                <w:szCs w:val="20"/>
              </w:rPr>
            </w:pPr>
          </w:p>
        </w:tc>
        <w:tc>
          <w:tcPr>
            <w:tcW w:w="1353" w:type="pct"/>
            <w:tcBorders>
              <w:bottom w:val="single" w:sz="4" w:space="0" w:color="auto"/>
            </w:tcBorders>
          </w:tcPr>
          <w:p w14:paraId="7761AF5C" w14:textId="77777777" w:rsidR="00F63538" w:rsidRPr="005C78EE" w:rsidRDefault="00F63538" w:rsidP="00F63538">
            <w:pPr>
              <w:tabs>
                <w:tab w:val="clear" w:pos="709"/>
              </w:tabs>
              <w:suppressAutoHyphens/>
              <w:spacing w:after="0"/>
              <w:ind w:left="0"/>
              <w:jc w:val="left"/>
              <w:rPr>
                <w:sz w:val="20"/>
                <w:szCs w:val="20"/>
              </w:rPr>
            </w:pPr>
          </w:p>
        </w:tc>
        <w:tc>
          <w:tcPr>
            <w:tcW w:w="555" w:type="pct"/>
            <w:tcBorders>
              <w:bottom w:val="single" w:sz="4" w:space="0" w:color="auto"/>
            </w:tcBorders>
          </w:tcPr>
          <w:p w14:paraId="79915055" w14:textId="77777777" w:rsidR="00F63538" w:rsidRPr="005C78EE" w:rsidRDefault="00F63538" w:rsidP="00F63538">
            <w:pPr>
              <w:tabs>
                <w:tab w:val="clear" w:pos="709"/>
              </w:tabs>
              <w:suppressAutoHyphens/>
              <w:spacing w:after="0"/>
              <w:ind w:left="0"/>
              <w:jc w:val="left"/>
              <w:rPr>
                <w:sz w:val="20"/>
                <w:szCs w:val="20"/>
              </w:rPr>
            </w:pPr>
          </w:p>
        </w:tc>
      </w:tr>
    </w:tbl>
    <w:p w14:paraId="309F7060" w14:textId="77777777" w:rsidR="00F63538" w:rsidRPr="002D4058" w:rsidRDefault="00F63538" w:rsidP="00F63538">
      <w:pPr>
        <w:tabs>
          <w:tab w:val="clear" w:pos="709"/>
        </w:tabs>
        <w:ind w:left="0"/>
      </w:pPr>
    </w:p>
    <w:p w14:paraId="3CC2B9A7" w14:textId="77777777" w:rsidR="002D4058" w:rsidRPr="002D4058" w:rsidRDefault="002D4058" w:rsidP="00FE7291">
      <w:pPr>
        <w:tabs>
          <w:tab w:val="clear" w:pos="709"/>
        </w:tabs>
        <w:ind w:left="0"/>
        <w:sectPr w:rsidR="002D4058" w:rsidRPr="002D4058">
          <w:headerReference w:type="even" r:id="rId21"/>
          <w:headerReference w:type="default" r:id="rId22"/>
          <w:footerReference w:type="default" r:id="rId23"/>
          <w:headerReference w:type="first" r:id="rId24"/>
          <w:pgSz w:w="16838" w:h="11906" w:orient="landscape" w:code="9"/>
          <w:pgMar w:top="1418" w:right="1418" w:bottom="1418" w:left="1418" w:header="709" w:footer="709" w:gutter="0"/>
          <w:cols w:space="708"/>
          <w:docGrid w:linePitch="360"/>
        </w:sectPr>
      </w:pPr>
    </w:p>
    <w:p w14:paraId="15591ECD" w14:textId="77777777" w:rsidR="004268E2" w:rsidRDefault="004268E2" w:rsidP="00FE7291">
      <w:pPr>
        <w:pStyle w:val="Heading1"/>
        <w:numPr>
          <w:ilvl w:val="0"/>
          <w:numId w:val="24"/>
        </w:numPr>
        <w:ind w:left="851" w:hanging="851"/>
      </w:pPr>
      <w:bookmarkStart w:id="140" w:name="_Toc165554473"/>
      <w:r>
        <w:lastRenderedPageBreak/>
        <w:t>Appendices</w:t>
      </w:r>
      <w:bookmarkEnd w:id="140"/>
    </w:p>
    <w:p w14:paraId="16FF5DDD" w14:textId="5F1FFCB2" w:rsidR="004268E2" w:rsidRDefault="00171C91" w:rsidP="00FE7291">
      <w:pPr>
        <w:pStyle w:val="Heading2"/>
        <w:spacing w:before="0"/>
        <w:ind w:left="851" w:hanging="851"/>
      </w:pPr>
      <w:bookmarkStart w:id="141" w:name="_Toc165554474"/>
      <w:r>
        <w:t>3.1</w:t>
      </w:r>
      <w:r w:rsidR="004268E2">
        <w:tab/>
      </w:r>
      <w:r w:rsidR="00ED3573">
        <w:t xml:space="preserve">Validation of </w:t>
      </w:r>
      <w:r w:rsidR="004268E2" w:rsidRPr="004268E2">
        <w:t>MSID Pair</w:t>
      </w:r>
      <w:r w:rsidR="00ED3573">
        <w:t xml:space="preserve"> and AMSID Pair</w:t>
      </w:r>
      <w:r w:rsidR="004268E2" w:rsidRPr="004268E2">
        <w:t xml:space="preserve"> Allocation File</w:t>
      </w:r>
      <w:bookmarkEnd w:id="141"/>
      <w:r w:rsidR="004268E2" w:rsidRPr="004268E2">
        <w:t xml:space="preserve"> </w:t>
      </w:r>
    </w:p>
    <w:p w14:paraId="121C744D" w14:textId="3A43E2FE" w:rsidR="00001948" w:rsidRDefault="00ED3573" w:rsidP="00001948">
      <w:pPr>
        <w:tabs>
          <w:tab w:val="clear" w:pos="709"/>
        </w:tabs>
        <w:ind w:left="0"/>
      </w:pPr>
      <w:r>
        <w:t xml:space="preserve">If the </w:t>
      </w:r>
      <w:r w:rsidRPr="00AB20D2">
        <w:t>MSID Pair Allocation</w:t>
      </w:r>
      <w:r w:rsidRPr="005B55A4">
        <w:rPr>
          <w:b/>
        </w:rPr>
        <w:t xml:space="preserve"> </w:t>
      </w:r>
      <w:r w:rsidRPr="003E2C19">
        <w:t>or</w:t>
      </w:r>
      <w:r>
        <w:rPr>
          <w:b/>
        </w:rPr>
        <w:t xml:space="preserve"> </w:t>
      </w:r>
      <w:r w:rsidRPr="003E2C19">
        <w:t>A</w:t>
      </w:r>
      <w:r w:rsidRPr="00AB20D2">
        <w:t>MSID Pair Allocation</w:t>
      </w:r>
      <w:r w:rsidRPr="005B55A4">
        <w:rPr>
          <w:b/>
        </w:rPr>
        <w:t xml:space="preserve"> </w:t>
      </w:r>
      <w:r>
        <w:t>was submitted via a method other than the Self-Service Gateway, the</w:t>
      </w:r>
      <w:r w:rsidR="004110F2">
        <w:t xml:space="preserve"> SVAA will validate the </w:t>
      </w:r>
      <w:r w:rsidR="008C112F" w:rsidRPr="008C112F">
        <w:t>MSID Pair Allocation</w:t>
      </w:r>
      <w:r>
        <w:t xml:space="preserve"> or AMSID Pair Allocation</w:t>
      </w:r>
      <w:r w:rsidR="008C112F" w:rsidRPr="004268E2">
        <w:rPr>
          <w:b/>
        </w:rPr>
        <w:t xml:space="preserve"> </w:t>
      </w:r>
      <w:r w:rsidR="004110F2">
        <w:t>data</w:t>
      </w:r>
      <w:r>
        <w:t xml:space="preserve"> file</w:t>
      </w:r>
      <w:r w:rsidR="004110F2">
        <w:t xml:space="preserve"> it receives </w:t>
      </w:r>
      <w:r>
        <w:t>and will log</w:t>
      </w:r>
      <w:r w:rsidR="008C112F">
        <w:t xml:space="preserve"> that data </w:t>
      </w:r>
      <w:r>
        <w:t>in</w:t>
      </w:r>
      <w:r w:rsidR="008C112F">
        <w:t xml:space="preserve"> the SVA Metering System</w:t>
      </w:r>
      <w:r>
        <w:t xml:space="preserve"> </w:t>
      </w:r>
      <w:r w:rsidR="007A2610">
        <w:t xml:space="preserve">and </w:t>
      </w:r>
      <w:r>
        <w:t>Asset Metering System</w:t>
      </w:r>
      <w:r w:rsidR="008C112F">
        <w:t xml:space="preserve"> Register</w:t>
      </w:r>
      <w:r w:rsidR="004110F2">
        <w:t>,</w:t>
      </w:r>
      <w:r w:rsidRPr="00ED3573">
        <w:t xml:space="preserve"> </w:t>
      </w:r>
      <w:r>
        <w:t>if the file has passed both Validation Stages below.</w:t>
      </w:r>
      <w:r w:rsidR="004110F2">
        <w:t xml:space="preserve"> </w:t>
      </w:r>
      <w:r w:rsidR="00001948">
        <w:t>If the data file fails validation, the SVAA will issue a Rejection of MSID Pair Allocation or a ‘Rejection of AMSID Pair Allocation to a Secondary BM Unit’ to the AMVLP.</w:t>
      </w:r>
    </w:p>
    <w:p w14:paraId="5DC0B463" w14:textId="21262BEC" w:rsidR="004110F2" w:rsidRDefault="00001948" w:rsidP="0012145C">
      <w:pPr>
        <w:tabs>
          <w:tab w:val="clear" w:pos="709"/>
        </w:tabs>
        <w:ind w:left="0"/>
      </w:pPr>
      <w:r>
        <w:t xml:space="preserve">If the </w:t>
      </w:r>
      <w:r w:rsidRPr="00AB20D2">
        <w:t>MSID Pair Allocation</w:t>
      </w:r>
      <w:r w:rsidRPr="005B55A4">
        <w:rPr>
          <w:b/>
        </w:rPr>
        <w:t xml:space="preserve"> </w:t>
      </w:r>
      <w:r w:rsidRPr="00D926A7">
        <w:t>or A</w:t>
      </w:r>
      <w:r w:rsidRPr="00AB20D2">
        <w:t>MSID Pair Allocation</w:t>
      </w:r>
      <w:r w:rsidRPr="005B55A4">
        <w:rPr>
          <w:b/>
        </w:rPr>
        <w:t xml:space="preserve"> </w:t>
      </w:r>
      <w:r>
        <w:t>was submitted via the Self-Service Gateway, Validate Stage 1 will not be required, as there will not be an Allocation File to validate; the Self-Service Gateway form will require all mandatory data items to be entered in the correct format before the AMVLP can save the Allocation.</w:t>
      </w:r>
    </w:p>
    <w:p w14:paraId="44D51048" w14:textId="288D8534" w:rsidR="00163362" w:rsidRDefault="007D6712" w:rsidP="0012145C">
      <w:pPr>
        <w:tabs>
          <w:tab w:val="clear" w:pos="709"/>
        </w:tabs>
        <w:ind w:left="0"/>
      </w:pPr>
      <w:r>
        <w:rPr>
          <w:b/>
        </w:rPr>
        <w:t>3.1.1</w:t>
      </w:r>
      <w:r>
        <w:rPr>
          <w:b/>
        </w:rPr>
        <w:tab/>
      </w:r>
      <w:r w:rsidR="00163362" w:rsidRPr="00163362">
        <w:rPr>
          <w:b/>
        </w:rPr>
        <w:t>Validate Stage 1</w:t>
      </w:r>
      <w:r w:rsidR="000D1C3C">
        <w:rPr>
          <w:b/>
        </w:rPr>
        <w:t xml:space="preserve"> – Schema Validation</w:t>
      </w:r>
    </w:p>
    <w:p w14:paraId="3CDE7D96" w14:textId="64F04F52" w:rsidR="00163362" w:rsidRDefault="00E05C94" w:rsidP="0012145C">
      <w:pPr>
        <w:tabs>
          <w:tab w:val="clear" w:pos="709"/>
        </w:tabs>
        <w:ind w:left="0"/>
      </w:pPr>
      <w:r>
        <w:t xml:space="preserve">The SVAA will validate the MSID Pair Allocation data from </w:t>
      </w:r>
      <w:r w:rsidR="007D6712">
        <w:t>Lead Parties</w:t>
      </w:r>
      <w:r w:rsidR="004C3836">
        <w:t xml:space="preserve"> or the NETSO</w:t>
      </w:r>
      <w:r w:rsidR="007D6712">
        <w:t xml:space="preserve"> and the AMSID Pair Allocation data from AMVLPs</w:t>
      </w:r>
      <w:r>
        <w:t>. The incoming data will be validated to ensure:</w:t>
      </w:r>
    </w:p>
    <w:p w14:paraId="3E84BEC1" w14:textId="77777777" w:rsidR="00E05C94" w:rsidRDefault="00E05C94" w:rsidP="00C5626C">
      <w:pPr>
        <w:pStyle w:val="ListParagraph"/>
        <w:numPr>
          <w:ilvl w:val="0"/>
          <w:numId w:val="11"/>
        </w:numPr>
        <w:tabs>
          <w:tab w:val="clear" w:pos="709"/>
        </w:tabs>
        <w:ind w:left="1418" w:hanging="567"/>
        <w:contextualSpacing w:val="0"/>
      </w:pPr>
      <w:r>
        <w:t>Physical integrity</w:t>
      </w:r>
      <w:r w:rsidR="00EC1862">
        <w:t>; and</w:t>
      </w:r>
    </w:p>
    <w:p w14:paraId="0596D519" w14:textId="77777777" w:rsidR="00E05C94" w:rsidRPr="00163362" w:rsidRDefault="002B5408" w:rsidP="00C5626C">
      <w:pPr>
        <w:pStyle w:val="ListParagraph"/>
        <w:numPr>
          <w:ilvl w:val="0"/>
          <w:numId w:val="11"/>
        </w:numPr>
        <w:tabs>
          <w:tab w:val="clear" w:pos="709"/>
        </w:tabs>
        <w:ind w:left="1418" w:hanging="567"/>
        <w:contextualSpacing w:val="0"/>
      </w:pPr>
      <w:r>
        <w:t xml:space="preserve">That the </w:t>
      </w:r>
      <w:r w:rsidR="00CA2E2E">
        <w:t xml:space="preserve">data file contains all mandatory data items </w:t>
      </w:r>
      <w:r w:rsidR="004D263E">
        <w:t xml:space="preserve">in the required formats </w:t>
      </w:r>
      <w:r w:rsidR="00CA2E2E">
        <w:t>in accordance with the SVA Data Catalogue</w:t>
      </w:r>
    </w:p>
    <w:p w14:paraId="0679D18A" w14:textId="3AC37EE6" w:rsidR="000D1C3C" w:rsidRDefault="007D6712" w:rsidP="0012145C">
      <w:pPr>
        <w:tabs>
          <w:tab w:val="clear" w:pos="709"/>
        </w:tabs>
        <w:ind w:left="0"/>
      </w:pPr>
      <w:r>
        <w:rPr>
          <w:b/>
        </w:rPr>
        <w:t>3.1.2</w:t>
      </w:r>
      <w:r>
        <w:rPr>
          <w:b/>
        </w:rPr>
        <w:tab/>
      </w:r>
      <w:r w:rsidR="00474CF7">
        <w:rPr>
          <w:b/>
        </w:rPr>
        <w:t>Validate Stage 2</w:t>
      </w:r>
      <w:r w:rsidR="000D1C3C">
        <w:rPr>
          <w:b/>
        </w:rPr>
        <w:t xml:space="preserve"> – Business Logic Validation</w:t>
      </w:r>
    </w:p>
    <w:p w14:paraId="0A684A1E" w14:textId="068E211E" w:rsidR="00FE13CB" w:rsidRDefault="00474CF7" w:rsidP="0012145C">
      <w:pPr>
        <w:tabs>
          <w:tab w:val="clear" w:pos="709"/>
        </w:tabs>
        <w:ind w:left="0"/>
      </w:pPr>
      <w:r>
        <w:t xml:space="preserve">The SVAA will validate the MSID Pair </w:t>
      </w:r>
      <w:r w:rsidR="00EC1862">
        <w:t>Allocation</w:t>
      </w:r>
      <w:r w:rsidR="009F762A">
        <w:t xml:space="preserve"> </w:t>
      </w:r>
      <w:r w:rsidR="007D6712">
        <w:t>or the AMSID Pair Allocation to a Secondary BM Unit</w:t>
      </w:r>
      <w:r w:rsidR="00EC1862">
        <w:t xml:space="preserve"> </w:t>
      </w:r>
      <w:r>
        <w:t xml:space="preserve">in accordance with the requirements in </w:t>
      </w:r>
      <w:hyperlink r:id="rId25" w:history="1">
        <w:r w:rsidRPr="00C727CD">
          <w:rPr>
            <w:rStyle w:val="Hyperlink"/>
          </w:rPr>
          <w:t>Section S</w:t>
        </w:r>
      </w:hyperlink>
      <w:r w:rsidR="003A4C25">
        <w:t xml:space="preserve">. </w:t>
      </w:r>
      <w:r>
        <w:t>to ensure</w:t>
      </w:r>
      <w:r w:rsidR="00EC1862">
        <w:t xml:space="preserve"> that</w:t>
      </w:r>
      <w:r>
        <w:t>:</w:t>
      </w:r>
    </w:p>
    <w:p w14:paraId="32BBE147" w14:textId="6DB70CDA" w:rsidR="009F762A" w:rsidRDefault="009F762A" w:rsidP="0012145C">
      <w:pPr>
        <w:tabs>
          <w:tab w:val="clear" w:pos="709"/>
        </w:tabs>
        <w:ind w:left="0"/>
      </w:pPr>
      <w:r>
        <w:t>3.1.2.1</w:t>
      </w:r>
      <w:r>
        <w:tab/>
        <w:t>For and MSID Pair:</w:t>
      </w:r>
    </w:p>
    <w:p w14:paraId="5DF0101A" w14:textId="2DD0B3BD" w:rsidR="00171C91" w:rsidRDefault="00171C91" w:rsidP="00C5626C">
      <w:pPr>
        <w:pStyle w:val="ListParagraph"/>
        <w:numPr>
          <w:ilvl w:val="0"/>
          <w:numId w:val="11"/>
        </w:numPr>
        <w:tabs>
          <w:tab w:val="clear" w:pos="709"/>
        </w:tabs>
        <w:ind w:left="1418" w:hanging="567"/>
        <w:contextualSpacing w:val="0"/>
      </w:pPr>
      <w:r>
        <w:t xml:space="preserve">it is from a valid </w:t>
      </w:r>
      <w:r w:rsidR="004C3836">
        <w:t xml:space="preserve">Lead </w:t>
      </w:r>
      <w:r>
        <w:t>Party (i.e. a qualified Supplier or VLP)</w:t>
      </w:r>
      <w:r w:rsidR="009F762A">
        <w:t>, an AMVLP</w:t>
      </w:r>
      <w:r w:rsidR="004C3836">
        <w:t xml:space="preserve"> or the NETSO</w:t>
      </w:r>
    </w:p>
    <w:p w14:paraId="5DA69FEB" w14:textId="77777777" w:rsidR="00171C91" w:rsidRDefault="00171C91" w:rsidP="00C5626C">
      <w:pPr>
        <w:pStyle w:val="ListParagraph"/>
        <w:numPr>
          <w:ilvl w:val="0"/>
          <w:numId w:val="11"/>
        </w:numPr>
        <w:tabs>
          <w:tab w:val="clear" w:pos="709"/>
        </w:tabs>
        <w:ind w:left="1418" w:hanging="567"/>
        <w:contextualSpacing w:val="0"/>
      </w:pPr>
      <w:r>
        <w:t>the BM Unit to be allocated is a valid BM Unit</w:t>
      </w:r>
      <w:bookmarkStart w:id="142" w:name="_Ref28878179"/>
      <w:r w:rsidR="003F53B3" w:rsidRPr="003F53B3">
        <w:rPr>
          <w:vertAlign w:val="superscript"/>
        </w:rPr>
        <w:footnoteReference w:id="45"/>
      </w:r>
      <w:bookmarkEnd w:id="142"/>
    </w:p>
    <w:p w14:paraId="5C51D87B" w14:textId="77777777" w:rsidR="004D263E" w:rsidRDefault="004D263E" w:rsidP="00C5626C">
      <w:pPr>
        <w:pStyle w:val="ListParagraph"/>
        <w:numPr>
          <w:ilvl w:val="0"/>
          <w:numId w:val="11"/>
        </w:numPr>
        <w:tabs>
          <w:tab w:val="clear" w:pos="709"/>
        </w:tabs>
        <w:ind w:left="1418" w:hanging="567"/>
        <w:contextualSpacing w:val="0"/>
      </w:pPr>
      <w:r>
        <w:t xml:space="preserve">the Lead Party sending the notification is the Lead Party of the </w:t>
      </w:r>
      <w:r w:rsidR="00EC1862">
        <w:t xml:space="preserve">specified </w:t>
      </w:r>
      <w:r>
        <w:t xml:space="preserve">BM Unit to have a MSID Pair </w:t>
      </w:r>
      <w:r w:rsidR="00EC1862">
        <w:t>a</w:t>
      </w:r>
      <w:r>
        <w:t>llocated</w:t>
      </w:r>
    </w:p>
    <w:p w14:paraId="4AEAC5EB" w14:textId="77777777" w:rsidR="00211078" w:rsidRDefault="00222D07" w:rsidP="00C5626C">
      <w:pPr>
        <w:pStyle w:val="ListParagraph"/>
        <w:numPr>
          <w:ilvl w:val="0"/>
          <w:numId w:val="11"/>
        </w:numPr>
        <w:tabs>
          <w:tab w:val="clear" w:pos="709"/>
        </w:tabs>
        <w:ind w:left="1418" w:hanging="567"/>
        <w:contextualSpacing w:val="0"/>
      </w:pPr>
      <w:r>
        <w:t>a MSID</w:t>
      </w:r>
      <w:r w:rsidR="00211078" w:rsidRPr="00222D07">
        <w:t xml:space="preserve"> may not be allocated to more than one MSID Pair at any given time</w:t>
      </w:r>
    </w:p>
    <w:p w14:paraId="2BB79D0B" w14:textId="59680C0E" w:rsidR="004D263E" w:rsidRDefault="004D263E" w:rsidP="00C5626C">
      <w:pPr>
        <w:pStyle w:val="ListParagraph"/>
        <w:numPr>
          <w:ilvl w:val="0"/>
          <w:numId w:val="11"/>
        </w:numPr>
        <w:tabs>
          <w:tab w:val="clear" w:pos="709"/>
        </w:tabs>
        <w:ind w:left="1418" w:hanging="567"/>
        <w:contextualSpacing w:val="0"/>
      </w:pPr>
      <w:r>
        <w:t xml:space="preserve">each MSID within the MSID Pair </w:t>
      </w:r>
      <w:r w:rsidR="00EC1862">
        <w:t xml:space="preserve">is </w:t>
      </w:r>
      <w:r>
        <w:t>located within the same GSP group associated with the BM Unit</w:t>
      </w:r>
      <w:r w:rsidR="002B192D" w:rsidRPr="006E7465">
        <w:rPr>
          <w:sz w:val="10"/>
          <w:vertAlign w:val="superscript"/>
        </w:rPr>
        <w:fldChar w:fldCharType="begin"/>
      </w:r>
      <w:r w:rsidR="002B192D" w:rsidRPr="006E7465">
        <w:rPr>
          <w:sz w:val="22"/>
          <w:vertAlign w:val="superscript"/>
        </w:rPr>
        <w:instrText xml:space="preserve"> NOTEREF _Ref141270266 \h </w:instrText>
      </w:r>
      <w:r w:rsidR="002B192D" w:rsidRPr="006E7465">
        <w:rPr>
          <w:sz w:val="10"/>
          <w:vertAlign w:val="superscript"/>
        </w:rPr>
        <w:instrText xml:space="preserve"> \* MERGEFORMAT </w:instrText>
      </w:r>
      <w:r w:rsidR="002B192D" w:rsidRPr="006E7465">
        <w:rPr>
          <w:sz w:val="10"/>
          <w:vertAlign w:val="superscript"/>
        </w:rPr>
      </w:r>
      <w:r w:rsidR="002B192D" w:rsidRPr="006E7465">
        <w:rPr>
          <w:sz w:val="10"/>
          <w:vertAlign w:val="superscript"/>
        </w:rPr>
        <w:fldChar w:fldCharType="separate"/>
      </w:r>
      <w:r w:rsidR="002B192D" w:rsidRPr="006E7465">
        <w:rPr>
          <w:sz w:val="22"/>
          <w:vertAlign w:val="superscript"/>
        </w:rPr>
        <w:t>39</w:t>
      </w:r>
      <w:r w:rsidR="002B192D" w:rsidRPr="006E7465">
        <w:rPr>
          <w:sz w:val="10"/>
          <w:vertAlign w:val="superscript"/>
        </w:rPr>
        <w:fldChar w:fldCharType="end"/>
      </w:r>
      <w:r>
        <w:t xml:space="preserve"> </w:t>
      </w:r>
      <w:r w:rsidR="00EC1862">
        <w:t xml:space="preserve">to which </w:t>
      </w:r>
      <w:r>
        <w:t>they are to be allocated to</w:t>
      </w:r>
      <w:r w:rsidR="00EC1862">
        <w:t>; and</w:t>
      </w:r>
    </w:p>
    <w:p w14:paraId="3E106C37" w14:textId="77777777" w:rsidR="00211078" w:rsidRPr="00E02300" w:rsidRDefault="00CA2E2E" w:rsidP="00C5626C">
      <w:pPr>
        <w:pStyle w:val="ListParagraph"/>
        <w:numPr>
          <w:ilvl w:val="0"/>
          <w:numId w:val="11"/>
        </w:numPr>
        <w:tabs>
          <w:tab w:val="clear" w:pos="709"/>
        </w:tabs>
        <w:ind w:left="1418" w:hanging="567"/>
        <w:contextualSpacing w:val="0"/>
      </w:pPr>
      <w:r w:rsidRPr="00E02300">
        <w:t xml:space="preserve">the </w:t>
      </w:r>
      <w:r w:rsidR="002B5408" w:rsidRPr="00E02300">
        <w:t>EFSD</w:t>
      </w:r>
      <w:r w:rsidRPr="00E02300">
        <w:t xml:space="preserve"> of the MSID Pair Allocation is </w:t>
      </w:r>
      <w:r w:rsidR="002B5408" w:rsidRPr="00E02300">
        <w:t xml:space="preserve"> </w:t>
      </w:r>
      <w:r w:rsidR="00892983">
        <w:t xml:space="preserve">at least 5 working Days ahead of the date of receipt of the MSID Pair </w:t>
      </w:r>
      <w:r w:rsidR="00211078" w:rsidRPr="00E02300">
        <w:t xml:space="preserve"> *</w:t>
      </w:r>
    </w:p>
    <w:p w14:paraId="17143CD2" w14:textId="2065ED46" w:rsidR="00222D07" w:rsidRDefault="00211078" w:rsidP="0012145C">
      <w:pPr>
        <w:tabs>
          <w:tab w:val="clear" w:pos="709"/>
        </w:tabs>
        <w:ind w:left="0"/>
      </w:pPr>
      <w:r w:rsidRPr="00E02300">
        <w:lastRenderedPageBreak/>
        <w:t xml:space="preserve">* Note that retrospective amendments </w:t>
      </w:r>
      <w:r w:rsidR="00EC1862">
        <w:t xml:space="preserve">are </w:t>
      </w:r>
      <w:r w:rsidRPr="00E02300">
        <w:t>allowed and are detail</w:t>
      </w:r>
      <w:r w:rsidR="00EC1862">
        <w:t>ed</w:t>
      </w:r>
      <w:r w:rsidRPr="00E02300">
        <w:t xml:space="preserve"> in </w:t>
      </w:r>
      <w:hyperlink r:id="rId26" w:anchor="3-3.2" w:history="1">
        <w:r w:rsidRPr="00C727CD">
          <w:rPr>
            <w:rStyle w:val="Hyperlink"/>
          </w:rPr>
          <w:t>Appendix 3.2</w:t>
        </w:r>
      </w:hyperlink>
    </w:p>
    <w:p w14:paraId="1D29C6D8" w14:textId="77777777" w:rsidR="00072905" w:rsidRDefault="00072905" w:rsidP="00072905">
      <w:pPr>
        <w:tabs>
          <w:tab w:val="clear" w:pos="709"/>
        </w:tabs>
        <w:ind w:left="0"/>
      </w:pPr>
      <w:r>
        <w:t>3.1.2.2</w:t>
      </w:r>
      <w:r>
        <w:tab/>
        <w:t>For an AMSID Pair:</w:t>
      </w:r>
    </w:p>
    <w:p w14:paraId="66BE081C" w14:textId="77777777" w:rsidR="00072905" w:rsidRDefault="00072905" w:rsidP="00072905">
      <w:pPr>
        <w:pStyle w:val="ListParagraph"/>
        <w:numPr>
          <w:ilvl w:val="0"/>
          <w:numId w:val="11"/>
        </w:numPr>
        <w:tabs>
          <w:tab w:val="clear" w:pos="709"/>
        </w:tabs>
        <w:ind w:left="1418" w:hanging="567"/>
        <w:contextualSpacing w:val="0"/>
      </w:pPr>
      <w:r>
        <w:t xml:space="preserve">it is submitted by a valid </w:t>
      </w:r>
      <w:r w:rsidRPr="009D54AF">
        <w:t>AM</w:t>
      </w:r>
      <w:r>
        <w:t>VLP</w:t>
      </w:r>
    </w:p>
    <w:p w14:paraId="234A0A7E" w14:textId="77777777" w:rsidR="00072905" w:rsidRDefault="00072905" w:rsidP="00072905">
      <w:pPr>
        <w:pStyle w:val="ListParagraph"/>
        <w:numPr>
          <w:ilvl w:val="0"/>
          <w:numId w:val="11"/>
        </w:numPr>
        <w:tabs>
          <w:tab w:val="clear" w:pos="709"/>
        </w:tabs>
        <w:ind w:left="1418" w:hanging="567"/>
        <w:contextualSpacing w:val="0"/>
      </w:pPr>
      <w:r>
        <w:t>the BM Unit specified is a valid Secondary BM Unit</w:t>
      </w:r>
    </w:p>
    <w:p w14:paraId="6A8141F6" w14:textId="77777777" w:rsidR="00072905" w:rsidRPr="00C10336" w:rsidRDefault="00072905" w:rsidP="00072905">
      <w:pPr>
        <w:pStyle w:val="ListParagraph"/>
        <w:numPr>
          <w:ilvl w:val="0"/>
          <w:numId w:val="11"/>
        </w:numPr>
        <w:tabs>
          <w:tab w:val="clear" w:pos="709"/>
        </w:tabs>
        <w:ind w:left="1418" w:hanging="567"/>
        <w:contextualSpacing w:val="0"/>
      </w:pPr>
      <w:r w:rsidRPr="00C10336">
        <w:t>an AMSID may not be allocated to more than one AMSID Pair at any given time</w:t>
      </w:r>
    </w:p>
    <w:p w14:paraId="7BCC716D" w14:textId="07A35081" w:rsidR="00072905" w:rsidRPr="005B55A4" w:rsidRDefault="00072905" w:rsidP="00072905">
      <w:pPr>
        <w:pStyle w:val="ListParagraph"/>
        <w:numPr>
          <w:ilvl w:val="0"/>
          <w:numId w:val="11"/>
        </w:numPr>
        <w:tabs>
          <w:tab w:val="clear" w:pos="709"/>
        </w:tabs>
        <w:ind w:left="1418" w:hanging="567"/>
        <w:contextualSpacing w:val="0"/>
      </w:pPr>
      <w:r>
        <w:t>the</w:t>
      </w:r>
      <w:r w:rsidRPr="005B55A4">
        <w:t xml:space="preserve"> AMSID Pair is in the same GSP </w:t>
      </w:r>
      <w:r>
        <w:t>G</w:t>
      </w:r>
      <w:r w:rsidRPr="005B55A4">
        <w:t xml:space="preserve">roup </w:t>
      </w:r>
      <w:r>
        <w:t>as</w:t>
      </w:r>
      <w:r w:rsidRPr="005B55A4">
        <w:t xml:space="preserve"> the </w:t>
      </w:r>
      <w:r>
        <w:t xml:space="preserve">Secondary </w:t>
      </w:r>
      <w:r w:rsidRPr="005B55A4">
        <w:t>BM Unit</w:t>
      </w:r>
      <w:r w:rsidR="002B192D">
        <w:rPr>
          <w:vertAlign w:val="superscript"/>
        </w:rPr>
        <w:fldChar w:fldCharType="begin"/>
      </w:r>
      <w:r w:rsidR="002B192D">
        <w:rPr>
          <w:vertAlign w:val="superscript"/>
        </w:rPr>
        <w:instrText xml:space="preserve"> NOTEREF _Ref141270266 \h </w:instrText>
      </w:r>
      <w:r w:rsidR="002B192D">
        <w:rPr>
          <w:vertAlign w:val="superscript"/>
        </w:rPr>
      </w:r>
      <w:r w:rsidR="002B192D">
        <w:rPr>
          <w:vertAlign w:val="superscript"/>
        </w:rPr>
        <w:fldChar w:fldCharType="separate"/>
      </w:r>
      <w:r w:rsidR="002B192D">
        <w:rPr>
          <w:vertAlign w:val="superscript"/>
        </w:rPr>
        <w:t>39</w:t>
      </w:r>
      <w:r w:rsidR="002B192D">
        <w:rPr>
          <w:vertAlign w:val="superscript"/>
        </w:rPr>
        <w:fldChar w:fldCharType="end"/>
      </w:r>
      <w:r w:rsidR="002B192D">
        <w:rPr>
          <w:vertAlign w:val="superscript"/>
        </w:rPr>
        <w:fldChar w:fldCharType="begin"/>
      </w:r>
      <w:r w:rsidR="002B192D">
        <w:rPr>
          <w:vertAlign w:val="superscript"/>
        </w:rPr>
        <w:instrText xml:space="preserve"> NOTEREF _Ref141270266 \h </w:instrText>
      </w:r>
      <w:r w:rsidR="002B192D">
        <w:rPr>
          <w:vertAlign w:val="superscript"/>
        </w:rPr>
      </w:r>
      <w:r w:rsidR="002B192D">
        <w:rPr>
          <w:vertAlign w:val="superscript"/>
        </w:rPr>
        <w:fldChar w:fldCharType="separate"/>
      </w:r>
      <w:r w:rsidR="002B192D">
        <w:rPr>
          <w:vertAlign w:val="superscript"/>
        </w:rPr>
        <w:t>39</w:t>
      </w:r>
      <w:r w:rsidR="002B192D">
        <w:rPr>
          <w:vertAlign w:val="superscript"/>
        </w:rPr>
        <w:fldChar w:fldCharType="end"/>
      </w:r>
      <w:r w:rsidRPr="005B55A4">
        <w:t xml:space="preserve"> to which </w:t>
      </w:r>
      <w:r>
        <w:t>it is to be allocated</w:t>
      </w:r>
    </w:p>
    <w:p w14:paraId="6D28547C" w14:textId="77777777" w:rsidR="00072905" w:rsidRPr="000C6183" w:rsidRDefault="00072905" w:rsidP="00072905">
      <w:pPr>
        <w:pStyle w:val="ListParagraph"/>
        <w:numPr>
          <w:ilvl w:val="0"/>
          <w:numId w:val="11"/>
        </w:numPr>
        <w:tabs>
          <w:tab w:val="clear" w:pos="709"/>
        </w:tabs>
        <w:ind w:left="1418" w:hanging="567"/>
        <w:contextualSpacing w:val="0"/>
      </w:pPr>
      <w:r>
        <w:t>the Associated MSID Pair(s)</w:t>
      </w:r>
      <w:r w:rsidRPr="000C6183">
        <w:t xml:space="preserve"> ha</w:t>
      </w:r>
      <w:r>
        <w:t>s</w:t>
      </w:r>
      <w:r w:rsidRPr="000C6183">
        <w:t xml:space="preserve"> </w:t>
      </w:r>
      <w:r>
        <w:t>already</w:t>
      </w:r>
      <w:r w:rsidRPr="000C6183">
        <w:t xml:space="preserve"> been </w:t>
      </w:r>
      <w:r>
        <w:t>associated</w:t>
      </w:r>
      <w:r w:rsidRPr="000C6183">
        <w:t xml:space="preserve"> to that Secondary BM Unit </w:t>
      </w:r>
    </w:p>
    <w:p w14:paraId="3F3E1CD9" w14:textId="77777777" w:rsidR="00072905" w:rsidRDefault="00072905" w:rsidP="00072905">
      <w:pPr>
        <w:pStyle w:val="ListParagraph"/>
        <w:numPr>
          <w:ilvl w:val="0"/>
          <w:numId w:val="11"/>
        </w:numPr>
        <w:tabs>
          <w:tab w:val="clear" w:pos="709"/>
        </w:tabs>
        <w:ind w:left="1418" w:hanging="567"/>
        <w:contextualSpacing w:val="0"/>
      </w:pPr>
      <w:r>
        <w:t>the combination of MSID Pair Indicator and AMSID Pair Differencing Indicator is allowed (see Section 3.9)</w:t>
      </w:r>
      <w:r w:rsidRPr="00595593">
        <w:t xml:space="preserve"> </w:t>
      </w:r>
    </w:p>
    <w:p w14:paraId="4CE577CA" w14:textId="77777777" w:rsidR="00072905" w:rsidRDefault="00072905" w:rsidP="00072905">
      <w:pPr>
        <w:pStyle w:val="ListParagraph"/>
        <w:numPr>
          <w:ilvl w:val="0"/>
          <w:numId w:val="11"/>
        </w:numPr>
        <w:tabs>
          <w:tab w:val="clear" w:pos="709"/>
        </w:tabs>
        <w:ind w:left="1418" w:hanging="567"/>
        <w:contextualSpacing w:val="0"/>
      </w:pPr>
      <w:r>
        <w:t>deallocate it from the first AMVLP’s Secondary BM Unit identify whether the</w:t>
      </w:r>
      <w:r w:rsidRPr="005B55A4">
        <w:t xml:space="preserve"> AMSID Pair is</w:t>
      </w:r>
      <w:r>
        <w:t xml:space="preserve"> already included in another Secondary BM Unit; and, if it is</w:t>
      </w:r>
    </w:p>
    <w:p w14:paraId="1A315AC0" w14:textId="77777777" w:rsidR="00072905" w:rsidRDefault="00072905" w:rsidP="00072905">
      <w:pPr>
        <w:pStyle w:val="ListParagraph"/>
        <w:numPr>
          <w:ilvl w:val="0"/>
          <w:numId w:val="11"/>
        </w:numPr>
        <w:tabs>
          <w:tab w:val="clear" w:pos="709"/>
        </w:tabs>
        <w:ind w:left="1418" w:hanging="567"/>
        <w:contextualSpacing w:val="0"/>
      </w:pPr>
      <w:r>
        <w:t>whether the</w:t>
      </w:r>
      <w:r w:rsidRPr="005B55A4">
        <w:t xml:space="preserve"> AMSID Pair </w:t>
      </w:r>
      <w:r>
        <w:t xml:space="preserve">is being used for the same purpose (i.e. for Asset Differencing or Asset Metering) in the other Secondary BM Unit: </w:t>
      </w:r>
    </w:p>
    <w:p w14:paraId="511E5DC5" w14:textId="5387D554" w:rsidR="00072905" w:rsidRDefault="00072905" w:rsidP="00AC004C">
      <w:pPr>
        <w:pStyle w:val="ListParagraph"/>
        <w:numPr>
          <w:ilvl w:val="0"/>
          <w:numId w:val="11"/>
        </w:numPr>
        <w:tabs>
          <w:tab w:val="clear" w:pos="709"/>
        </w:tabs>
        <w:ind w:left="1418" w:hanging="567"/>
        <w:contextualSpacing w:val="0"/>
      </w:pPr>
      <w:r>
        <w:t>an allowed combination of MSID Pair Indicator and AMSID Pair Differencing Indicator would result in a loss of AMSID Pair (see Section 3.10)</w:t>
      </w:r>
    </w:p>
    <w:p w14:paraId="7E6DF8A9" w14:textId="07A273E5" w:rsidR="00222D07" w:rsidRDefault="00072905" w:rsidP="0012145C">
      <w:pPr>
        <w:tabs>
          <w:tab w:val="clear" w:pos="709"/>
        </w:tabs>
        <w:ind w:left="0"/>
        <w:rPr>
          <w:b/>
        </w:rPr>
      </w:pPr>
      <w:r>
        <w:rPr>
          <w:b/>
        </w:rPr>
        <w:t xml:space="preserve">3.1.3 </w:t>
      </w:r>
      <w:r w:rsidR="00222D07">
        <w:rPr>
          <w:b/>
        </w:rPr>
        <w:t>Validate Stage 3 –</w:t>
      </w:r>
      <w:r w:rsidR="00D62FBD">
        <w:rPr>
          <w:b/>
        </w:rPr>
        <w:t xml:space="preserve"> </w:t>
      </w:r>
      <w:r w:rsidR="00111D7A">
        <w:rPr>
          <w:b/>
        </w:rPr>
        <w:t>Data</w:t>
      </w:r>
      <w:r w:rsidR="00222D07">
        <w:rPr>
          <w:b/>
        </w:rPr>
        <w:t xml:space="preserve"> Validation</w:t>
      </w:r>
    </w:p>
    <w:p w14:paraId="5BE96A52" w14:textId="1F54090E" w:rsidR="004D263E" w:rsidRDefault="00072905" w:rsidP="0012145C">
      <w:pPr>
        <w:tabs>
          <w:tab w:val="clear" w:pos="709"/>
        </w:tabs>
        <w:ind w:left="0"/>
      </w:pPr>
      <w:r>
        <w:t>3.1.3.1</w:t>
      </w:r>
      <w:r>
        <w:tab/>
      </w:r>
      <w:r w:rsidR="004D263E">
        <w:t xml:space="preserve">The SVAA will further validate MSID Pair Notifications to be allocated to Secondary BM </w:t>
      </w:r>
      <w:r w:rsidR="004D263E" w:rsidRPr="006E7465">
        <w:rPr>
          <w:vertAlign w:val="superscript"/>
        </w:rPr>
        <w:t>Units</w:t>
      </w:r>
      <w:r w:rsidR="000147DC" w:rsidRPr="006E7465">
        <w:rPr>
          <w:sz w:val="20"/>
          <w:vertAlign w:val="superscript"/>
        </w:rPr>
        <w:fldChar w:fldCharType="begin"/>
      </w:r>
      <w:r w:rsidR="000147DC" w:rsidRPr="006E7465">
        <w:rPr>
          <w:sz w:val="20"/>
          <w:vertAlign w:val="superscript"/>
        </w:rPr>
        <w:instrText xml:space="preserve"> NOTEREF _Ref141270266 \h  \* MERGEFORMAT </w:instrText>
      </w:r>
      <w:r w:rsidR="000147DC" w:rsidRPr="006E7465">
        <w:rPr>
          <w:sz w:val="20"/>
          <w:vertAlign w:val="superscript"/>
        </w:rPr>
      </w:r>
      <w:r w:rsidR="000147DC" w:rsidRPr="006E7465">
        <w:rPr>
          <w:sz w:val="20"/>
          <w:vertAlign w:val="superscript"/>
        </w:rPr>
        <w:fldChar w:fldCharType="separate"/>
      </w:r>
      <w:r w:rsidR="000147DC" w:rsidRPr="006E7465">
        <w:rPr>
          <w:sz w:val="20"/>
          <w:vertAlign w:val="superscript"/>
        </w:rPr>
        <w:t>39</w:t>
      </w:r>
      <w:r w:rsidR="000147DC" w:rsidRPr="006E7465">
        <w:rPr>
          <w:sz w:val="20"/>
          <w:vertAlign w:val="superscript"/>
        </w:rPr>
        <w:fldChar w:fldCharType="end"/>
      </w:r>
      <w:r w:rsidR="004D263E">
        <w:t xml:space="preserve"> against reference data held by the relevant SMRS</w:t>
      </w:r>
      <w:r w:rsidR="00D62FBD" w:rsidRPr="00D62FBD">
        <w:t xml:space="preserve"> </w:t>
      </w:r>
      <w:r w:rsidR="00D62FBD">
        <w:t xml:space="preserve">and published on the Electricity </w:t>
      </w:r>
      <w:r w:rsidR="00D62FBD" w:rsidRPr="00E67CB6">
        <w:t>Central Online Enquiry Service</w:t>
      </w:r>
      <w:r w:rsidR="00D62FBD">
        <w:t xml:space="preserve"> (ECOES)</w:t>
      </w:r>
      <w:r w:rsidR="004D263E">
        <w:t xml:space="preserve">.  </w:t>
      </w:r>
      <w:r w:rsidR="00725FC3">
        <w:t>This validation will</w:t>
      </w:r>
      <w:r w:rsidR="004D263E">
        <w:t xml:space="preserve"> ensure</w:t>
      </w:r>
      <w:r w:rsidR="000E6D18">
        <w:t xml:space="preserve"> that</w:t>
      </w:r>
      <w:r w:rsidR="004D263E">
        <w:t>:</w:t>
      </w:r>
    </w:p>
    <w:p w14:paraId="24A0C09B" w14:textId="77777777" w:rsidR="003F53B3" w:rsidRDefault="003F53B3" w:rsidP="003F53B3">
      <w:pPr>
        <w:pStyle w:val="ListParagraph"/>
        <w:numPr>
          <w:ilvl w:val="0"/>
          <w:numId w:val="11"/>
        </w:numPr>
        <w:tabs>
          <w:tab w:val="clear" w:pos="709"/>
        </w:tabs>
        <w:ind w:left="1418" w:hanging="567"/>
        <w:contextualSpacing w:val="0"/>
      </w:pPr>
      <w:r>
        <w:t>each MSID is registered in the ECOES Database;</w:t>
      </w:r>
    </w:p>
    <w:p w14:paraId="4609B49A" w14:textId="77777777" w:rsidR="003F53B3" w:rsidRPr="003F53B3" w:rsidRDefault="003F53B3" w:rsidP="003F53B3">
      <w:pPr>
        <w:pStyle w:val="ListParagraph"/>
        <w:numPr>
          <w:ilvl w:val="0"/>
          <w:numId w:val="11"/>
        </w:numPr>
        <w:tabs>
          <w:tab w:val="clear" w:pos="709"/>
        </w:tabs>
        <w:ind w:left="1418" w:hanging="567"/>
        <w:contextualSpacing w:val="0"/>
      </w:pPr>
      <w:r>
        <w:t xml:space="preserve">each MSID is </w:t>
      </w:r>
      <w:r w:rsidR="00211078" w:rsidRPr="00222D07">
        <w:t xml:space="preserve">a </w:t>
      </w:r>
      <w:r w:rsidR="00211078" w:rsidRPr="00CA2E2E">
        <w:t>HH Metering System</w:t>
      </w:r>
      <w:r w:rsidR="000E6D18">
        <w:t>;</w:t>
      </w:r>
    </w:p>
    <w:p w14:paraId="7D625DEB" w14:textId="77777777" w:rsidR="00211078" w:rsidRPr="00222D07" w:rsidRDefault="003F53B3" w:rsidP="003F53B3">
      <w:pPr>
        <w:pStyle w:val="ListParagraph"/>
        <w:numPr>
          <w:ilvl w:val="0"/>
          <w:numId w:val="11"/>
        </w:numPr>
        <w:tabs>
          <w:tab w:val="clear" w:pos="709"/>
        </w:tabs>
        <w:ind w:left="1418" w:hanging="567"/>
        <w:contextualSpacing w:val="0"/>
      </w:pPr>
      <w:r w:rsidRPr="003F53B3">
        <w:t>each MSID notified by a Lead Party is allocated to a Secondary BM Unit;</w:t>
      </w:r>
    </w:p>
    <w:p w14:paraId="41BA08BE" w14:textId="77777777" w:rsidR="00171C91" w:rsidRDefault="00B14394" w:rsidP="00C5626C">
      <w:pPr>
        <w:pStyle w:val="ListParagraph"/>
        <w:numPr>
          <w:ilvl w:val="0"/>
          <w:numId w:val="11"/>
        </w:numPr>
        <w:tabs>
          <w:tab w:val="clear" w:pos="709"/>
        </w:tabs>
        <w:ind w:left="1418" w:hanging="567"/>
        <w:contextualSpacing w:val="0"/>
      </w:pPr>
      <w:r>
        <w:t xml:space="preserve">each MSID IS </w:t>
      </w:r>
      <w:r w:rsidR="00CA2E2E">
        <w:t>not disconnected</w:t>
      </w:r>
      <w:r w:rsidR="000E6D18">
        <w:t>; and</w:t>
      </w:r>
    </w:p>
    <w:p w14:paraId="691E0D90" w14:textId="6730F897" w:rsidR="00072905" w:rsidRDefault="00F5645F">
      <w:pPr>
        <w:pStyle w:val="ListParagraph"/>
        <w:numPr>
          <w:ilvl w:val="0"/>
          <w:numId w:val="11"/>
        </w:numPr>
        <w:tabs>
          <w:tab w:val="clear" w:pos="709"/>
        </w:tabs>
        <w:ind w:left="1418" w:hanging="567"/>
        <w:contextualSpacing w:val="0"/>
      </w:pPr>
      <w:r>
        <w:t>the GSP Group</w:t>
      </w:r>
      <w:r w:rsidR="00B14394">
        <w:t xml:space="preserve"> for each MSID</w:t>
      </w:r>
      <w:r>
        <w:t xml:space="preserve"> has been recorded correctly.</w:t>
      </w:r>
    </w:p>
    <w:p w14:paraId="286DA0D0" w14:textId="77777777" w:rsidR="00756AC4" w:rsidRDefault="00756AC4" w:rsidP="00AC004C">
      <w:pPr>
        <w:pageBreakBefore/>
        <w:tabs>
          <w:tab w:val="clear" w:pos="709"/>
        </w:tabs>
        <w:ind w:left="0"/>
      </w:pPr>
      <w:r>
        <w:lastRenderedPageBreak/>
        <w:t xml:space="preserve">3.1.3.2 </w:t>
      </w:r>
      <w:r>
        <w:tab/>
        <w:t>The SVAA will also validate AMSID Pair Notifications to be allocated to Secondary BM Units against data held within the SVA Metering System and Asset Meter Register. This validation will ensure that:</w:t>
      </w:r>
    </w:p>
    <w:p w14:paraId="13BDA325" w14:textId="251B3347" w:rsidR="00072905" w:rsidRDefault="00756AC4" w:rsidP="00AC004C">
      <w:pPr>
        <w:pStyle w:val="ListParagraph"/>
        <w:numPr>
          <w:ilvl w:val="0"/>
          <w:numId w:val="48"/>
        </w:numPr>
        <w:tabs>
          <w:tab w:val="clear" w:pos="709"/>
        </w:tabs>
      </w:pPr>
      <w:r>
        <w:t>each AMSID is an Asset Metering System;</w:t>
      </w:r>
    </w:p>
    <w:p w14:paraId="1F8ADE0C" w14:textId="7BB37F2F" w:rsidR="00756AC4" w:rsidRDefault="00756AC4" w:rsidP="00AC004C">
      <w:pPr>
        <w:pStyle w:val="ListParagraph"/>
        <w:numPr>
          <w:ilvl w:val="0"/>
          <w:numId w:val="48"/>
        </w:numPr>
        <w:tabs>
          <w:tab w:val="clear" w:pos="709"/>
        </w:tabs>
        <w:contextualSpacing w:val="0"/>
      </w:pPr>
      <w:r>
        <w:t>each AMSID Pair relates to an Asset which has successfully completed the three stage Registration process.</w:t>
      </w:r>
    </w:p>
    <w:p w14:paraId="03F39D61" w14:textId="05912D80" w:rsidR="00171C91" w:rsidRPr="00C87DB8" w:rsidRDefault="00171C91" w:rsidP="00CB7781">
      <w:pPr>
        <w:pStyle w:val="Heading2"/>
        <w:spacing w:before="0"/>
        <w:ind w:left="851" w:hanging="851"/>
      </w:pPr>
      <w:bookmarkStart w:id="143" w:name="_Toc165554475"/>
      <w:r w:rsidRPr="00C87DB8">
        <w:t>3.2</w:t>
      </w:r>
      <w:r w:rsidRPr="00C87DB8">
        <w:tab/>
      </w:r>
      <w:r w:rsidR="00506790">
        <w:rPr>
          <w:szCs w:val="24"/>
          <w:lang w:val="en-US"/>
        </w:rPr>
        <w:t>Amendment</w:t>
      </w:r>
      <w:r w:rsidR="00887BDC">
        <w:rPr>
          <w:szCs w:val="24"/>
          <w:lang w:val="en-US"/>
        </w:rPr>
        <w:t>s to</w:t>
      </w:r>
      <w:r w:rsidRPr="00C87DB8">
        <w:t xml:space="preserve"> MSID Pair </w:t>
      </w:r>
      <w:r w:rsidR="00756AC4">
        <w:t xml:space="preserve">Allocation or an AMSID Pair </w:t>
      </w:r>
      <w:r w:rsidRPr="00C87DB8">
        <w:t>Allocation</w:t>
      </w:r>
      <w:bookmarkEnd w:id="143"/>
    </w:p>
    <w:p w14:paraId="33E93C93" w14:textId="4DFEB781" w:rsidR="00C87DB8" w:rsidRDefault="00C87DB8" w:rsidP="0012145C">
      <w:pPr>
        <w:tabs>
          <w:tab w:val="clear" w:pos="709"/>
        </w:tabs>
        <w:ind w:left="0"/>
      </w:pPr>
      <w:r w:rsidRPr="00C87DB8">
        <w:t xml:space="preserve">Where a </w:t>
      </w:r>
      <w:r w:rsidR="00545D2A">
        <w:t>Lead Party</w:t>
      </w:r>
      <w:r w:rsidR="00B14394">
        <w:t xml:space="preserve"> </w:t>
      </w:r>
      <w:r w:rsidR="005A6FFF">
        <w:t xml:space="preserve">wishes to retrospectively correct a MSID Pair Allocation error or an AMSID Pair Allocation error - </w:t>
      </w:r>
      <w:r w:rsidR="00B14394">
        <w:t>or the NETSO</w:t>
      </w:r>
      <w:r>
        <w:t xml:space="preserve"> </w:t>
      </w:r>
      <w:r w:rsidR="006039AF">
        <w:t xml:space="preserve">wishes </w:t>
      </w:r>
      <w:r w:rsidR="00DB1EE2">
        <w:t xml:space="preserve">to </w:t>
      </w:r>
      <w:r w:rsidR="00506790">
        <w:t xml:space="preserve">retrospectively </w:t>
      </w:r>
      <w:r w:rsidR="00DB1EE2">
        <w:t xml:space="preserve">correct </w:t>
      </w:r>
      <w:r>
        <w:t xml:space="preserve">a </w:t>
      </w:r>
      <w:r w:rsidR="003E3BD6">
        <w:t xml:space="preserve">MSID Pair Allocation </w:t>
      </w:r>
      <w:r w:rsidR="00506790">
        <w:t>e</w:t>
      </w:r>
      <w:r>
        <w:t>rror and</w:t>
      </w:r>
      <w:r w:rsidR="00B14394">
        <w:t>,</w:t>
      </w:r>
      <w:r>
        <w:t xml:space="preserve"> where correction of the identified error ensures that th</w:t>
      </w:r>
      <w:r w:rsidR="003E3BD6">
        <w:t xml:space="preserve">e future accuracy of Settlement, the </w:t>
      </w:r>
      <w:r w:rsidR="009172A8">
        <w:t>SVAA shall facilitate such amendments for Settlement Days prior to hav</w:t>
      </w:r>
      <w:r w:rsidR="003E3BD6">
        <w:t>ing</w:t>
      </w:r>
      <w:r w:rsidR="009172A8">
        <w:t xml:space="preserve"> undergone the R1 </w:t>
      </w:r>
      <w:r w:rsidR="005A6FFF">
        <w:t>Volume Allocation Run (</w:t>
      </w:r>
      <w:r w:rsidR="00FA6F52">
        <w:t>VAR</w:t>
      </w:r>
      <w:r w:rsidR="005A6FFF">
        <w:t>)</w:t>
      </w:r>
      <w:r w:rsidR="009172A8">
        <w:t>.</w:t>
      </w:r>
    </w:p>
    <w:p w14:paraId="15C59EEF" w14:textId="3FD2B996" w:rsidR="003E3BD6" w:rsidRDefault="003E3BD6" w:rsidP="0012145C">
      <w:pPr>
        <w:tabs>
          <w:tab w:val="clear" w:pos="709"/>
        </w:tabs>
        <w:ind w:left="0"/>
      </w:pPr>
      <w:r>
        <w:t>To clarify</w:t>
      </w:r>
      <w:r w:rsidR="00FA6F52">
        <w:t xml:space="preserve">, </w:t>
      </w:r>
      <w:r>
        <w:t>on</w:t>
      </w:r>
      <w:r w:rsidR="007566BD">
        <w:t>ly</w:t>
      </w:r>
      <w:r>
        <w:t xml:space="preserve"> existing </w:t>
      </w:r>
      <w:r w:rsidR="007566BD">
        <w:t>MSID Pair</w:t>
      </w:r>
      <w:r w:rsidR="005A6FFF" w:rsidRPr="005A6FFF">
        <w:t xml:space="preserve"> </w:t>
      </w:r>
      <w:r w:rsidR="005A6FFF">
        <w:t>Allocations and existing AMSID Pair</w:t>
      </w:r>
      <w:r w:rsidR="007566BD">
        <w:t xml:space="preserve"> Allocations</w:t>
      </w:r>
      <w:r w:rsidR="00F055E6">
        <w:t xml:space="preserve"> qualify for a Retrospective </w:t>
      </w:r>
      <w:r w:rsidR="00F02E7C">
        <w:t>error correction</w:t>
      </w:r>
      <w:r w:rsidR="00F055E6">
        <w:t>.</w:t>
      </w:r>
    </w:p>
    <w:p w14:paraId="596EEDE5" w14:textId="1059008D" w:rsidR="00F055E6" w:rsidRDefault="009172A8" w:rsidP="0012145C">
      <w:pPr>
        <w:tabs>
          <w:tab w:val="clear" w:pos="709"/>
        </w:tabs>
        <w:ind w:left="0"/>
      </w:pPr>
      <w:r>
        <w:t xml:space="preserve">The obligation remains with the </w:t>
      </w:r>
      <w:r w:rsidR="00545D2A">
        <w:t xml:space="preserve">Lead Party </w:t>
      </w:r>
      <w:r w:rsidR="00F02E7C">
        <w:t xml:space="preserve">or the NETSO </w:t>
      </w:r>
      <w:r>
        <w:t xml:space="preserve">to ensure, wherever possible, that accurate data is </w:t>
      </w:r>
      <w:r w:rsidR="00F02E7C">
        <w:t xml:space="preserve">submitted to </w:t>
      </w:r>
      <w:r>
        <w:t>the SVA Metering System</w:t>
      </w:r>
      <w:r w:rsidR="005A6FFF">
        <w:t xml:space="preserve"> &amp; Asset Metering System</w:t>
      </w:r>
      <w:r w:rsidR="003E3BD6">
        <w:t xml:space="preserve"> Register for use in Settlement.</w:t>
      </w:r>
    </w:p>
    <w:p w14:paraId="0FA95771" w14:textId="77B4E8B1" w:rsidR="00F055E6" w:rsidRDefault="004268E2" w:rsidP="00874C05">
      <w:pPr>
        <w:pStyle w:val="Heading2"/>
        <w:spacing w:before="0"/>
        <w:ind w:left="851" w:hanging="851"/>
        <w:rPr>
          <w:lang w:val="en-US"/>
        </w:rPr>
      </w:pPr>
      <w:bookmarkStart w:id="144" w:name="_Toc165554476"/>
      <w:r w:rsidRPr="00F32355">
        <w:t>3.3</w:t>
      </w:r>
      <w:r w:rsidRPr="00F32355">
        <w:tab/>
      </w:r>
      <w:r w:rsidR="004275EF">
        <w:rPr>
          <w:lang w:val="en-US"/>
        </w:rPr>
        <w:t>Disputed</w:t>
      </w:r>
      <w:r w:rsidR="00F32355" w:rsidRPr="00F32355">
        <w:rPr>
          <w:lang w:val="en-US"/>
        </w:rPr>
        <w:t xml:space="preserve"> MSID Pair </w:t>
      </w:r>
      <w:r w:rsidR="00915E18">
        <w:rPr>
          <w:lang w:val="en-US"/>
        </w:rPr>
        <w:t>or AMSID Pair</w:t>
      </w:r>
      <w:r w:rsidR="00030D10">
        <w:rPr>
          <w:lang w:val="en-US"/>
        </w:rPr>
        <w:t xml:space="preserve"> </w:t>
      </w:r>
      <w:r w:rsidR="00F32355" w:rsidRPr="00F32355">
        <w:rPr>
          <w:lang w:val="en-US"/>
        </w:rPr>
        <w:t>Allocation</w:t>
      </w:r>
      <w:r w:rsidR="00A94D1D">
        <w:rPr>
          <w:lang w:val="en-US"/>
        </w:rPr>
        <w:t xml:space="preserve"> Resolution</w:t>
      </w:r>
      <w:bookmarkEnd w:id="144"/>
    </w:p>
    <w:p w14:paraId="6E8C3715" w14:textId="06E45072" w:rsidR="00A94D1D" w:rsidRDefault="00A94D1D" w:rsidP="00FE7291">
      <w:pPr>
        <w:tabs>
          <w:tab w:val="clear" w:pos="709"/>
        </w:tabs>
        <w:ind w:left="0"/>
      </w:pPr>
      <w:r>
        <w:t xml:space="preserve">Where </w:t>
      </w:r>
      <w:r w:rsidR="003538B0">
        <w:t>a</w:t>
      </w:r>
      <w:r w:rsidR="00984C1A">
        <w:t xml:space="preserve"> </w:t>
      </w:r>
      <w:r w:rsidR="00ED3916">
        <w:t xml:space="preserve">Lead Party has </w:t>
      </w:r>
      <w:r w:rsidR="003538B0">
        <w:t>received</w:t>
      </w:r>
      <w:r>
        <w:t xml:space="preserve"> a </w:t>
      </w:r>
      <w:r w:rsidR="005E331F">
        <w:t>Loss</w:t>
      </w:r>
      <w:r w:rsidR="00BD6765">
        <w:t xml:space="preserve"> of </w:t>
      </w:r>
      <w:r w:rsidR="00BD6765" w:rsidRPr="00253BB3">
        <w:t xml:space="preserve">MSID Pair </w:t>
      </w:r>
      <w:r w:rsidR="00BD6765">
        <w:t>Allocation</w:t>
      </w:r>
      <w:r w:rsidR="00F01F9F">
        <w:t xml:space="preserve"> notification </w:t>
      </w:r>
      <w:r w:rsidR="001218E3">
        <w:t>(a ‘Losing Lead Party’</w:t>
      </w:r>
      <w:r w:rsidR="00915E18">
        <w:t>)</w:t>
      </w:r>
      <w:r w:rsidR="00915E18" w:rsidRPr="00595593">
        <w:t xml:space="preserve"> </w:t>
      </w:r>
      <w:r w:rsidR="00915E18">
        <w:t>or an AMVLP has received a Loss of AMSID Pair Allocation n</w:t>
      </w:r>
      <w:r w:rsidR="00915E18" w:rsidRPr="00467C4A">
        <w:t>otification</w:t>
      </w:r>
      <w:r w:rsidR="00915E18">
        <w:t xml:space="preserve"> (a Losing AMVLP),</w:t>
      </w:r>
      <w:r w:rsidR="001218E3">
        <w:t xml:space="preserve"> </w:t>
      </w:r>
      <w:r w:rsidR="003538B0">
        <w:t xml:space="preserve">and </w:t>
      </w:r>
      <w:r>
        <w:t>after discussion with the customer they believe it to be a</w:t>
      </w:r>
      <w:r w:rsidR="003538B0">
        <w:t xml:space="preserve">n </w:t>
      </w:r>
      <w:r w:rsidR="00A54913">
        <w:t>e</w:t>
      </w:r>
      <w:r w:rsidR="00ED3916">
        <w:t xml:space="preserve">rroneous </w:t>
      </w:r>
      <w:r w:rsidR="00F01F9F">
        <w:t>notification</w:t>
      </w:r>
      <w:r w:rsidR="003538B0">
        <w:t xml:space="preserve">, they may initiate the </w:t>
      </w:r>
      <w:r w:rsidR="00BD6765">
        <w:t>Disputed</w:t>
      </w:r>
      <w:r w:rsidR="003538B0">
        <w:t xml:space="preserve"> </w:t>
      </w:r>
      <w:r w:rsidR="00A54913">
        <w:t>Allocation</w:t>
      </w:r>
      <w:r w:rsidR="003538B0">
        <w:t xml:space="preserve"> Procedure.</w:t>
      </w:r>
    </w:p>
    <w:p w14:paraId="142A00D7" w14:textId="7BE4564C" w:rsidR="0009471A" w:rsidRDefault="00502E96" w:rsidP="00FE7291">
      <w:pPr>
        <w:pStyle w:val="ListParagraph"/>
        <w:numPr>
          <w:ilvl w:val="0"/>
          <w:numId w:val="17"/>
        </w:numPr>
        <w:tabs>
          <w:tab w:val="clear" w:pos="709"/>
        </w:tabs>
        <w:ind w:left="1418" w:hanging="851"/>
        <w:contextualSpacing w:val="0"/>
      </w:pPr>
      <w:r>
        <w:t>A</w:t>
      </w:r>
      <w:r w:rsidR="00984C1A">
        <w:t xml:space="preserve"> </w:t>
      </w:r>
      <w:r w:rsidR="00086E06">
        <w:t>L</w:t>
      </w:r>
      <w:r w:rsidR="00545D2A">
        <w:t xml:space="preserve">osing </w:t>
      </w:r>
      <w:r w:rsidR="00ED3916">
        <w:t>Lead Party</w:t>
      </w:r>
      <w:r w:rsidR="00030D10">
        <w:t xml:space="preserve"> </w:t>
      </w:r>
      <w:r w:rsidR="00ED7C12">
        <w:t xml:space="preserve">or </w:t>
      </w:r>
      <w:r w:rsidR="00867299">
        <w:t>L</w:t>
      </w:r>
      <w:r w:rsidR="00ED7C12">
        <w:t>osing</w:t>
      </w:r>
      <w:r w:rsidR="00030D10">
        <w:t xml:space="preserve"> AMVLP</w:t>
      </w:r>
      <w:r w:rsidR="00ED3916">
        <w:t xml:space="preserve"> </w:t>
      </w:r>
      <w:r>
        <w:t xml:space="preserve">may initiate the </w:t>
      </w:r>
      <w:r w:rsidR="00BD6765">
        <w:t>Disputed</w:t>
      </w:r>
      <w:r>
        <w:t xml:space="preserve"> MSID Pair Allocation Resolution Process by sending the </w:t>
      </w:r>
      <w:r w:rsidR="00540DB6" w:rsidRPr="004C026C">
        <w:t>P</w:t>
      </w:r>
      <w:r w:rsidR="00167167" w:rsidRPr="004C026C">
        <w:t>0286</w:t>
      </w:r>
      <w:r w:rsidR="00540DB6">
        <w:t xml:space="preserve"> </w:t>
      </w:r>
      <w:r w:rsidR="00030D10">
        <w:t xml:space="preserve">or </w:t>
      </w:r>
      <w:r w:rsidR="00EB435A">
        <w:t>P0312</w:t>
      </w:r>
      <w:r w:rsidR="00030D10">
        <w:t xml:space="preserve"> </w:t>
      </w:r>
      <w:r>
        <w:t xml:space="preserve">to the </w:t>
      </w:r>
      <w:r w:rsidR="00925822">
        <w:t xml:space="preserve">Gaining </w:t>
      </w:r>
      <w:r w:rsidR="0009471A">
        <w:t>Lead Party</w:t>
      </w:r>
      <w:r w:rsidR="00030D10">
        <w:t xml:space="preserve"> or Gaining AMVLP</w:t>
      </w:r>
      <w:r>
        <w:t>.</w:t>
      </w:r>
    </w:p>
    <w:p w14:paraId="2A6EF446" w14:textId="01CFA171" w:rsidR="004275EF" w:rsidRPr="0009471A" w:rsidRDefault="00B101D5" w:rsidP="00FE7291">
      <w:pPr>
        <w:pStyle w:val="ListParagraph"/>
        <w:numPr>
          <w:ilvl w:val="0"/>
          <w:numId w:val="17"/>
        </w:numPr>
        <w:tabs>
          <w:tab w:val="clear" w:pos="709"/>
        </w:tabs>
        <w:ind w:left="1418" w:hanging="851"/>
        <w:contextualSpacing w:val="0"/>
      </w:pPr>
      <w:r>
        <w:t xml:space="preserve">The </w:t>
      </w:r>
      <w:r w:rsidR="001218E3">
        <w:t>Gaining</w:t>
      </w:r>
      <w:r w:rsidR="00086E06">
        <w:t xml:space="preserve"> </w:t>
      </w:r>
      <w:r>
        <w:t>Lead Party</w:t>
      </w:r>
      <w:r w:rsidR="00030D10">
        <w:t xml:space="preserve"> or Gaining AMVLP</w:t>
      </w:r>
      <w:r>
        <w:t xml:space="preserve"> shall use reasonable endeavours to respond to the </w:t>
      </w:r>
      <w:r w:rsidR="00086E06">
        <w:t>L</w:t>
      </w:r>
      <w:r w:rsidR="00545D2A">
        <w:t xml:space="preserve">osing Lead Party </w:t>
      </w:r>
      <w:r w:rsidR="00030D10">
        <w:t xml:space="preserve">or Losing AMVLP </w:t>
      </w:r>
      <w:r>
        <w:t xml:space="preserve">within </w:t>
      </w:r>
      <w:r w:rsidR="00C10D34">
        <w:t>5</w:t>
      </w:r>
      <w:r>
        <w:t xml:space="preserve"> Working Days of receipt of the</w:t>
      </w:r>
      <w:r w:rsidR="00540DB6" w:rsidRPr="00E67CB6">
        <w:rPr>
          <w:color w:val="FF0000"/>
        </w:rPr>
        <w:t xml:space="preserve"> </w:t>
      </w:r>
      <w:r w:rsidR="00540DB6" w:rsidRPr="004C026C">
        <w:t>P</w:t>
      </w:r>
      <w:r w:rsidR="00167167" w:rsidRPr="004C026C">
        <w:t>0286</w:t>
      </w:r>
      <w:r w:rsidR="00030D10">
        <w:t xml:space="preserve">or </w:t>
      </w:r>
      <w:r w:rsidR="00EB435A">
        <w:t>P0312</w:t>
      </w:r>
      <w:r w:rsidR="009229A1" w:rsidRPr="00E67CB6">
        <w:t>.</w:t>
      </w:r>
    </w:p>
    <w:p w14:paraId="7D9DF5CC" w14:textId="77777777" w:rsidR="00A54913" w:rsidRDefault="009229A1" w:rsidP="0012145C">
      <w:pPr>
        <w:tabs>
          <w:tab w:val="clear" w:pos="709"/>
        </w:tabs>
        <w:ind w:left="0"/>
      </w:pPr>
      <w:r>
        <w:t>Once the initial r</w:t>
      </w:r>
      <w:r w:rsidR="00A54913">
        <w:t>equest has been made one of the fo</w:t>
      </w:r>
      <w:r w:rsidR="00093A09">
        <w:t>llowing options shall be taken:</w:t>
      </w:r>
    </w:p>
    <w:p w14:paraId="2FEB812E" w14:textId="0E8B322F" w:rsidR="0025100E" w:rsidRDefault="001218E3" w:rsidP="00FE7291">
      <w:pPr>
        <w:pStyle w:val="ListParagraph"/>
        <w:numPr>
          <w:ilvl w:val="0"/>
          <w:numId w:val="25"/>
        </w:numPr>
        <w:tabs>
          <w:tab w:val="clear" w:pos="709"/>
        </w:tabs>
        <w:ind w:left="1985" w:hanging="567"/>
        <w:contextualSpacing w:val="0"/>
      </w:pPr>
      <w:r>
        <w:t xml:space="preserve">The Gaining Lead </w:t>
      </w:r>
      <w:r w:rsidR="00A54913">
        <w:t>Part</w:t>
      </w:r>
      <w:r w:rsidR="00B018DB">
        <w:t xml:space="preserve">y </w:t>
      </w:r>
      <w:r w:rsidR="00ED7C12">
        <w:t>or AMVLP</w:t>
      </w:r>
      <w:r w:rsidR="00A54913">
        <w:t xml:space="preserve"> agree</w:t>
      </w:r>
      <w:r w:rsidR="00B018DB">
        <w:t>s</w:t>
      </w:r>
      <w:r w:rsidR="00A54913">
        <w:t xml:space="preserve"> that the </w:t>
      </w:r>
      <w:r w:rsidR="00EA1867">
        <w:t>MSID</w:t>
      </w:r>
      <w:r w:rsidR="00A54913">
        <w:t xml:space="preserve"> </w:t>
      </w:r>
      <w:r w:rsidR="00ED7C12">
        <w:t xml:space="preserve">Pair or AMSID Pair </w:t>
      </w:r>
      <w:r w:rsidR="00A54913">
        <w:t xml:space="preserve">is to be </w:t>
      </w:r>
      <w:r w:rsidR="00EA1867">
        <w:t>allocated</w:t>
      </w:r>
      <w:r w:rsidR="00A54913">
        <w:t xml:space="preserve"> to the </w:t>
      </w:r>
      <w:r w:rsidR="00086E06">
        <w:t>Losing</w:t>
      </w:r>
      <w:r w:rsidR="00A54913">
        <w:t xml:space="preserve"> Lead Party </w:t>
      </w:r>
      <w:r w:rsidR="00ED7C12">
        <w:t>or Losing AMVLP.</w:t>
      </w:r>
    </w:p>
    <w:p w14:paraId="78C7951A" w14:textId="2CA780A2" w:rsidR="004275EF" w:rsidRDefault="00A54913" w:rsidP="00FE7291">
      <w:pPr>
        <w:pStyle w:val="ListParagraph"/>
        <w:numPr>
          <w:ilvl w:val="0"/>
          <w:numId w:val="25"/>
        </w:numPr>
        <w:tabs>
          <w:tab w:val="clear" w:pos="709"/>
        </w:tabs>
        <w:ind w:left="1985" w:hanging="567"/>
        <w:contextualSpacing w:val="0"/>
      </w:pPr>
      <w:r>
        <w:t xml:space="preserve">After appropriate investigation e.g. checking a valid contract is in place, the </w:t>
      </w:r>
      <w:r w:rsidR="001218E3">
        <w:t xml:space="preserve">Gaining </w:t>
      </w:r>
      <w:r w:rsidR="009229A1">
        <w:t xml:space="preserve">Lead </w:t>
      </w:r>
      <w:r w:rsidR="00EA1867">
        <w:t>Party</w:t>
      </w:r>
      <w:r>
        <w:t xml:space="preserve"> </w:t>
      </w:r>
      <w:r w:rsidR="00ED7C12">
        <w:t xml:space="preserve">or Gaining AMVLP </w:t>
      </w:r>
      <w:r>
        <w:t xml:space="preserve">disagrees with the </w:t>
      </w:r>
      <w:r w:rsidR="00086E06">
        <w:t>L</w:t>
      </w:r>
      <w:r w:rsidR="00545D2A">
        <w:t xml:space="preserve">osing </w:t>
      </w:r>
      <w:r w:rsidR="009229A1">
        <w:t xml:space="preserve">Lead </w:t>
      </w:r>
      <w:r w:rsidR="00EA1867">
        <w:t>Party</w:t>
      </w:r>
      <w:r w:rsidR="00ED7C12">
        <w:t xml:space="preserve"> or Losing AMVLP.</w:t>
      </w:r>
    </w:p>
    <w:p w14:paraId="1BB00D05" w14:textId="77777777" w:rsidR="009229A1" w:rsidRDefault="009229A1" w:rsidP="00FE7291">
      <w:pPr>
        <w:tabs>
          <w:tab w:val="clear" w:pos="709"/>
        </w:tabs>
        <w:ind w:left="0"/>
        <w:rPr>
          <w:lang w:val="en-US"/>
        </w:rPr>
      </w:pPr>
      <w:r>
        <w:rPr>
          <w:lang w:val="en-US"/>
        </w:rPr>
        <w:t xml:space="preserve">Where </w:t>
      </w:r>
      <w:r w:rsidR="001218E3">
        <w:rPr>
          <w:lang w:val="en-US"/>
        </w:rPr>
        <w:t xml:space="preserve">the Gaining Lead Party agrees with </w:t>
      </w:r>
      <w:r w:rsidR="001218E3">
        <w:t>the Losing Lead Party</w:t>
      </w:r>
      <w:r>
        <w:rPr>
          <w:lang w:val="en-US"/>
        </w:rPr>
        <w:t>:</w:t>
      </w:r>
    </w:p>
    <w:p w14:paraId="4BF034FC" w14:textId="64A81D7C" w:rsidR="00EA1867" w:rsidRPr="004C026C" w:rsidRDefault="00545D2A" w:rsidP="00C5626C">
      <w:pPr>
        <w:pStyle w:val="ListParagraph"/>
        <w:numPr>
          <w:ilvl w:val="0"/>
          <w:numId w:val="17"/>
        </w:numPr>
        <w:tabs>
          <w:tab w:val="clear" w:pos="709"/>
        </w:tabs>
        <w:ind w:left="1418" w:hanging="851"/>
        <w:contextualSpacing w:val="0"/>
        <w:rPr>
          <w:lang w:val="en-US"/>
        </w:rPr>
      </w:pPr>
      <w:r>
        <w:t xml:space="preserve">The </w:t>
      </w:r>
      <w:r w:rsidR="001218E3">
        <w:t>Gaining</w:t>
      </w:r>
      <w:r w:rsidR="00E253FB">
        <w:t xml:space="preserve"> </w:t>
      </w:r>
      <w:r>
        <w:t xml:space="preserve">Lead </w:t>
      </w:r>
      <w:r w:rsidR="0009471A">
        <w:t>Party</w:t>
      </w:r>
      <w:r w:rsidR="00ED7C12" w:rsidRPr="00ED7C12">
        <w:t xml:space="preserve"> </w:t>
      </w:r>
      <w:r w:rsidR="00ED7C12">
        <w:t>or Gaining AMVLP</w:t>
      </w:r>
      <w:r w:rsidR="00EA1867">
        <w:t xml:space="preserve"> </w:t>
      </w:r>
      <w:r w:rsidR="00E02300">
        <w:t>shall update the</w:t>
      </w:r>
      <w:r w:rsidR="00EA1867">
        <w:t xml:space="preserve"> SVA</w:t>
      </w:r>
      <w:r w:rsidR="00E02300">
        <w:t xml:space="preserve"> Metering System</w:t>
      </w:r>
      <w:r w:rsidR="00ED7C12">
        <w:t xml:space="preserve"> &amp; Asset Metering System</w:t>
      </w:r>
      <w:r w:rsidR="00EA1867">
        <w:t xml:space="preserve"> Register</w:t>
      </w:r>
      <w:r w:rsidR="00E02300">
        <w:t xml:space="preserve"> </w:t>
      </w:r>
      <w:r w:rsidR="00854E80">
        <w:t xml:space="preserve">with a </w:t>
      </w:r>
      <w:r w:rsidR="001218E3">
        <w:t xml:space="preserve">revised </w:t>
      </w:r>
      <w:r w:rsidR="001218E3" w:rsidRPr="00253BB3">
        <w:t>MSID</w:t>
      </w:r>
      <w:r w:rsidR="00ED7C12" w:rsidRPr="00ED7C12">
        <w:t xml:space="preserve"> </w:t>
      </w:r>
      <w:r w:rsidR="00ED7C12">
        <w:t>Pair</w:t>
      </w:r>
      <w:r w:rsidR="00ED7C12" w:rsidRPr="0074135B">
        <w:t xml:space="preserve"> </w:t>
      </w:r>
      <w:r w:rsidR="00ED7C12">
        <w:t>Allocation or AMSID</w:t>
      </w:r>
      <w:r w:rsidR="001218E3" w:rsidRPr="00253BB3">
        <w:t xml:space="preserve"> Pair </w:t>
      </w:r>
      <w:r w:rsidR="001218E3">
        <w:t>Allocation populated appropriately.</w:t>
      </w:r>
    </w:p>
    <w:p w14:paraId="592D7BEA" w14:textId="4C49B117" w:rsidR="0009471A" w:rsidRPr="0009471A" w:rsidRDefault="00A37C76" w:rsidP="00C5626C">
      <w:pPr>
        <w:pStyle w:val="ListParagraph"/>
        <w:numPr>
          <w:ilvl w:val="0"/>
          <w:numId w:val="17"/>
        </w:numPr>
        <w:tabs>
          <w:tab w:val="clear" w:pos="709"/>
        </w:tabs>
        <w:ind w:left="1418" w:hanging="851"/>
        <w:contextualSpacing w:val="0"/>
        <w:rPr>
          <w:lang w:val="en-US"/>
        </w:rPr>
      </w:pPr>
      <w:r>
        <w:lastRenderedPageBreak/>
        <w:t xml:space="preserve">The </w:t>
      </w:r>
      <w:r w:rsidR="00E253FB">
        <w:t>L</w:t>
      </w:r>
      <w:r>
        <w:t xml:space="preserve">osing </w:t>
      </w:r>
      <w:r w:rsidR="00854E80">
        <w:t>Lead Party</w:t>
      </w:r>
      <w:r w:rsidR="00ED7C12">
        <w:t xml:space="preserve"> or Losing AMVLP</w:t>
      </w:r>
      <w:r w:rsidR="00854E80">
        <w:t xml:space="preserve"> shall send a </w:t>
      </w:r>
      <w:r w:rsidR="001218E3">
        <w:t>new</w:t>
      </w:r>
      <w:r w:rsidR="0009471A">
        <w:t xml:space="preserve"> </w:t>
      </w:r>
      <w:r w:rsidR="0009471A" w:rsidRPr="00253BB3">
        <w:t xml:space="preserve">MSID Pair </w:t>
      </w:r>
      <w:r w:rsidR="0009471A">
        <w:t>Allocation</w:t>
      </w:r>
      <w:r w:rsidR="00ED7C12" w:rsidRPr="00ED7C12">
        <w:t xml:space="preserve"> </w:t>
      </w:r>
      <w:r w:rsidR="00ED7C12">
        <w:t>or A</w:t>
      </w:r>
      <w:r w:rsidR="00ED7C12" w:rsidRPr="00253BB3">
        <w:t xml:space="preserve">MSID Pair </w:t>
      </w:r>
      <w:r w:rsidR="00ED7C12">
        <w:t>Allocation</w:t>
      </w:r>
      <w:r w:rsidR="0009471A">
        <w:t xml:space="preserve"> populated appropriately.</w:t>
      </w:r>
    </w:p>
    <w:p w14:paraId="78DE0895" w14:textId="77777777" w:rsidR="00EA1867" w:rsidRPr="00E02300" w:rsidRDefault="00E02300" w:rsidP="00CB7781">
      <w:pPr>
        <w:tabs>
          <w:tab w:val="clear" w:pos="709"/>
        </w:tabs>
        <w:ind w:left="0"/>
        <w:rPr>
          <w:lang w:val="en-US"/>
        </w:rPr>
      </w:pPr>
      <w:r>
        <w:rPr>
          <w:lang w:val="en-US"/>
        </w:rPr>
        <w:t>Where Lead Parties are not in agreement</w:t>
      </w:r>
      <w:r w:rsidR="001218E3">
        <w:rPr>
          <w:lang w:val="en-US"/>
        </w:rPr>
        <w:t>:</w:t>
      </w:r>
    </w:p>
    <w:p w14:paraId="78FC3BBB" w14:textId="15711B09" w:rsidR="00EA1867" w:rsidRDefault="00A37C76" w:rsidP="00C5626C">
      <w:pPr>
        <w:pStyle w:val="ListParagraph"/>
        <w:numPr>
          <w:ilvl w:val="0"/>
          <w:numId w:val="17"/>
        </w:numPr>
        <w:tabs>
          <w:tab w:val="clear" w:pos="709"/>
        </w:tabs>
        <w:ind w:left="1418" w:hanging="851"/>
        <w:contextualSpacing w:val="0"/>
      </w:pPr>
      <w:r>
        <w:t xml:space="preserve">The </w:t>
      </w:r>
      <w:r w:rsidR="001218E3">
        <w:t>Gaining</w:t>
      </w:r>
      <w:r w:rsidR="00E253FB">
        <w:t xml:space="preserve"> </w:t>
      </w:r>
      <w:r w:rsidR="0009471A">
        <w:t>Lead Party</w:t>
      </w:r>
      <w:r w:rsidR="00ED7C12" w:rsidRPr="00ED7C12">
        <w:t xml:space="preserve"> </w:t>
      </w:r>
      <w:r w:rsidR="00ED7C12">
        <w:t>or Gaining AMVLP</w:t>
      </w:r>
      <w:r w:rsidR="001D7DEF">
        <w:t xml:space="preserve"> </w:t>
      </w:r>
      <w:r w:rsidR="00E02300">
        <w:t xml:space="preserve">shall send the </w:t>
      </w:r>
      <w:r w:rsidR="00E253FB">
        <w:t>L</w:t>
      </w:r>
      <w:r>
        <w:t xml:space="preserve">osing </w:t>
      </w:r>
      <w:r w:rsidR="00E02300">
        <w:t>Lead Party</w:t>
      </w:r>
      <w:r w:rsidR="00ED7C12" w:rsidRPr="00ED7C12">
        <w:t xml:space="preserve"> </w:t>
      </w:r>
      <w:r w:rsidR="00ED7C12">
        <w:t>or Losing AMVLP</w:t>
      </w:r>
      <w:r w:rsidR="00E02300">
        <w:t xml:space="preserve"> the </w:t>
      </w:r>
      <w:r w:rsidR="00540DB6" w:rsidRPr="004C026C">
        <w:t>P</w:t>
      </w:r>
      <w:r w:rsidR="00C97080" w:rsidRPr="004C026C">
        <w:t>0286</w:t>
      </w:r>
      <w:r w:rsidR="00ED7C12" w:rsidRPr="00ED7C12">
        <w:t xml:space="preserve"> </w:t>
      </w:r>
      <w:r w:rsidR="00ED7C12">
        <w:t xml:space="preserve">or </w:t>
      </w:r>
      <w:r w:rsidR="001046D6">
        <w:t>P0312</w:t>
      </w:r>
      <w:r w:rsidR="00540DB6">
        <w:t xml:space="preserve"> </w:t>
      </w:r>
      <w:r w:rsidR="00E02300">
        <w:t xml:space="preserve">indicating </w:t>
      </w:r>
      <w:r w:rsidR="0009471A">
        <w:t xml:space="preserve">the </w:t>
      </w:r>
      <w:r w:rsidR="001218E3">
        <w:t>Gaining</w:t>
      </w:r>
      <w:r w:rsidR="0009471A">
        <w:t xml:space="preserve"> Lead Party</w:t>
      </w:r>
      <w:r w:rsidR="00854E80">
        <w:t xml:space="preserve"> </w:t>
      </w:r>
      <w:r w:rsidR="00ED7C12">
        <w:t xml:space="preserve">or Gaining AMVLP </w:t>
      </w:r>
      <w:r w:rsidR="00854E80">
        <w:t xml:space="preserve">disagrees with the </w:t>
      </w:r>
      <w:r w:rsidR="00E253FB">
        <w:t>Losing</w:t>
      </w:r>
      <w:r w:rsidR="0009471A">
        <w:t xml:space="preserve"> Lead Party</w:t>
      </w:r>
      <w:r w:rsidR="00ED7C12" w:rsidRPr="00ED7C12">
        <w:t xml:space="preserve"> </w:t>
      </w:r>
      <w:r w:rsidR="00ED7C12">
        <w:t>or Losing AMVLP</w:t>
      </w:r>
    </w:p>
    <w:p w14:paraId="7F8C5BA8" w14:textId="0438B631" w:rsidR="001D7DEF" w:rsidRDefault="00A37C76" w:rsidP="00C5626C">
      <w:pPr>
        <w:pStyle w:val="ListParagraph"/>
        <w:numPr>
          <w:ilvl w:val="0"/>
          <w:numId w:val="17"/>
        </w:numPr>
        <w:tabs>
          <w:tab w:val="clear" w:pos="709"/>
        </w:tabs>
        <w:ind w:left="1418" w:hanging="851"/>
        <w:contextualSpacing w:val="0"/>
      </w:pPr>
      <w:r>
        <w:t xml:space="preserve">The </w:t>
      </w:r>
      <w:r w:rsidR="00E253FB">
        <w:t>L</w:t>
      </w:r>
      <w:r>
        <w:t xml:space="preserve">osing </w:t>
      </w:r>
      <w:r w:rsidR="0009471A">
        <w:t>Lead</w:t>
      </w:r>
      <w:r w:rsidR="001D7DEF">
        <w:t xml:space="preserve"> Party</w:t>
      </w:r>
      <w:r w:rsidR="00ED7C12" w:rsidRPr="00ED7C12">
        <w:t xml:space="preserve"> </w:t>
      </w:r>
      <w:r w:rsidR="00ED7C12">
        <w:t>or Losing AMVLP</w:t>
      </w:r>
      <w:r w:rsidR="001D7DEF">
        <w:t xml:space="preserve"> can restart process</w:t>
      </w:r>
      <w:r w:rsidR="000A2D79">
        <w:t xml:space="preserve"> </w:t>
      </w:r>
      <w:r w:rsidR="00E02300">
        <w:t xml:space="preserve">should they remain in the belief that the </w:t>
      </w:r>
      <w:r w:rsidR="0009471A">
        <w:t>rejection</w:t>
      </w:r>
      <w:r w:rsidR="00E02300">
        <w:t xml:space="preserve"> is erroneous </w:t>
      </w:r>
      <w:r w:rsidR="000A2D79">
        <w:t>(</w:t>
      </w:r>
      <w:r w:rsidR="00E02300">
        <w:t>please return to step 1</w:t>
      </w:r>
      <w:r w:rsidR="000A2D79">
        <w:t>)</w:t>
      </w:r>
    </w:p>
    <w:p w14:paraId="46A53D6F" w14:textId="2B5C1054" w:rsidR="000A2D79" w:rsidRDefault="000A2D79" w:rsidP="00FE7291">
      <w:pPr>
        <w:tabs>
          <w:tab w:val="clear" w:pos="709"/>
        </w:tabs>
        <w:ind w:left="0"/>
      </w:pPr>
      <w:r>
        <w:t xml:space="preserve">Where the </w:t>
      </w:r>
      <w:r w:rsidR="001218E3">
        <w:t>Gaining</w:t>
      </w:r>
      <w:r w:rsidR="00E253FB">
        <w:t xml:space="preserve"> </w:t>
      </w:r>
      <w:r w:rsidR="0009471A">
        <w:t>Lead</w:t>
      </w:r>
      <w:r>
        <w:t xml:space="preserve"> Party</w:t>
      </w:r>
      <w:r w:rsidR="00292C8C" w:rsidRPr="00292C8C">
        <w:t xml:space="preserve"> </w:t>
      </w:r>
      <w:r w:rsidR="00292C8C">
        <w:t>or Gaining AMVLP</w:t>
      </w:r>
      <w:r>
        <w:t xml:space="preserve"> has received three transfer requests for the same MSID</w:t>
      </w:r>
      <w:r w:rsidR="00292C8C" w:rsidRPr="00292C8C">
        <w:t xml:space="preserve"> </w:t>
      </w:r>
      <w:r w:rsidR="00292C8C">
        <w:t>Pair or AMSID Pair</w:t>
      </w:r>
      <w:r>
        <w:t xml:space="preserve"> from the same </w:t>
      </w:r>
      <w:r w:rsidR="00E253FB">
        <w:t>L</w:t>
      </w:r>
      <w:r w:rsidR="00A37C76">
        <w:t xml:space="preserve">osing Lead </w:t>
      </w:r>
      <w:r>
        <w:t>Party</w:t>
      </w:r>
      <w:r w:rsidR="00292C8C" w:rsidRPr="00292C8C">
        <w:t xml:space="preserve"> </w:t>
      </w:r>
      <w:r w:rsidR="00292C8C">
        <w:t>or Losing AMVLP</w:t>
      </w:r>
      <w:r>
        <w:t xml:space="preserve"> and all requests are believed to be validly rejected, and prior </w:t>
      </w:r>
      <w:r w:rsidR="00093A09">
        <w:t>to sending the third rejection:</w:t>
      </w:r>
    </w:p>
    <w:p w14:paraId="4C329979" w14:textId="77777777" w:rsidR="000A2D79" w:rsidRDefault="000A2D79" w:rsidP="00FE7291">
      <w:pPr>
        <w:pStyle w:val="ListParagraph"/>
        <w:numPr>
          <w:ilvl w:val="0"/>
          <w:numId w:val="26"/>
        </w:numPr>
        <w:tabs>
          <w:tab w:val="clear" w:pos="709"/>
        </w:tabs>
        <w:ind w:left="1418" w:hanging="567"/>
        <w:contextualSpacing w:val="0"/>
      </w:pPr>
      <w:r>
        <w:t>They shall telephone the Customer to discuss the transfe</w:t>
      </w:r>
      <w:r w:rsidR="00093A09">
        <w:t>r and the reason for rejection,</w:t>
      </w:r>
    </w:p>
    <w:p w14:paraId="4C36A21B" w14:textId="77777777" w:rsidR="000A2D79" w:rsidRDefault="000A2D79" w:rsidP="00FE7291">
      <w:pPr>
        <w:pStyle w:val="ListParagraph"/>
        <w:numPr>
          <w:ilvl w:val="0"/>
          <w:numId w:val="26"/>
        </w:numPr>
        <w:tabs>
          <w:tab w:val="clear" w:pos="709"/>
        </w:tabs>
        <w:ind w:left="1418" w:hanging="567"/>
        <w:contextualSpacing w:val="0"/>
      </w:pPr>
      <w:r>
        <w:t>They shall come to a conclusion with the Customer as to whether the transfer request is valid or invalid.</w:t>
      </w:r>
    </w:p>
    <w:p w14:paraId="66F5B5E8" w14:textId="77777777" w:rsidR="00E02300" w:rsidRDefault="000A2D79" w:rsidP="00FE7291">
      <w:pPr>
        <w:pStyle w:val="ListParagraph"/>
        <w:numPr>
          <w:ilvl w:val="0"/>
          <w:numId w:val="26"/>
        </w:numPr>
        <w:tabs>
          <w:tab w:val="clear" w:pos="709"/>
        </w:tabs>
        <w:ind w:left="1418" w:hanging="567"/>
        <w:contextualSpacing w:val="0"/>
      </w:pPr>
      <w:r>
        <w:t xml:space="preserve">If valid, </w:t>
      </w:r>
      <w:r w:rsidR="00854E80">
        <w:t>they shall amend the EFS</w:t>
      </w:r>
      <w:r w:rsidR="00506790" w:rsidRPr="00506790">
        <w:t>D as requested and continue as per current process</w:t>
      </w:r>
    </w:p>
    <w:p w14:paraId="7B5065C9" w14:textId="77777777" w:rsidR="00E02300" w:rsidRDefault="000A2D79" w:rsidP="00FE7291">
      <w:pPr>
        <w:pStyle w:val="ListParagraph"/>
        <w:numPr>
          <w:ilvl w:val="0"/>
          <w:numId w:val="26"/>
        </w:numPr>
        <w:tabs>
          <w:tab w:val="clear" w:pos="709"/>
        </w:tabs>
        <w:ind w:left="1418" w:hanging="567"/>
        <w:contextualSpacing w:val="0"/>
      </w:pPr>
      <w:r>
        <w:t xml:space="preserve">If invalid, they will follow the current process in sending the rejection flow along with comments ‘validly rejected 3 times as agreed’. </w:t>
      </w:r>
    </w:p>
    <w:p w14:paraId="565DCE6C" w14:textId="77777777" w:rsidR="00EA1867" w:rsidRPr="0014370A" w:rsidRDefault="000A2D79" w:rsidP="00FE7291">
      <w:pPr>
        <w:pStyle w:val="ListParagraph"/>
        <w:numPr>
          <w:ilvl w:val="0"/>
          <w:numId w:val="26"/>
        </w:numPr>
        <w:tabs>
          <w:tab w:val="clear" w:pos="709"/>
        </w:tabs>
        <w:ind w:left="1418" w:hanging="567"/>
        <w:contextualSpacing w:val="0"/>
      </w:pPr>
      <w:r>
        <w:t xml:space="preserve">If a further transfer request is received, the request will be escalated to a </w:t>
      </w:r>
      <w:r w:rsidR="00925822">
        <w:t xml:space="preserve">Gaining Lead Party </w:t>
      </w:r>
      <w:r>
        <w:t xml:space="preserve">team manager who will endeavour to reach a resolution with the </w:t>
      </w:r>
      <w:r w:rsidR="0014370A">
        <w:t>Customer.</w:t>
      </w:r>
    </w:p>
    <w:p w14:paraId="67C4EF8E" w14:textId="343DEF94" w:rsidR="00832228" w:rsidRDefault="00832228" w:rsidP="00FE7291">
      <w:pPr>
        <w:pStyle w:val="Heading2"/>
        <w:numPr>
          <w:ilvl w:val="1"/>
          <w:numId w:val="24"/>
        </w:numPr>
        <w:spacing w:before="0"/>
        <w:ind w:left="964" w:hanging="964"/>
        <w:rPr>
          <w:b w:val="0"/>
        </w:rPr>
      </w:pPr>
      <w:bookmarkStart w:id="145" w:name="_Toc165554477"/>
      <w:r w:rsidRPr="003D5052">
        <w:t xml:space="preserve">MSID Pair </w:t>
      </w:r>
      <w:r w:rsidR="00292C8C">
        <w:t xml:space="preserve">Delivered Volume or AMSID Pair </w:t>
      </w:r>
      <w:r w:rsidRPr="003D5052">
        <w:t>Delivered Volume Notification</w:t>
      </w:r>
      <w:bookmarkEnd w:id="145"/>
    </w:p>
    <w:p w14:paraId="09271120" w14:textId="3F637379" w:rsidR="000A43A3" w:rsidRPr="00E67CB6" w:rsidRDefault="000A43A3" w:rsidP="00FE7291">
      <w:pPr>
        <w:tabs>
          <w:tab w:val="clear" w:pos="709"/>
        </w:tabs>
        <w:ind w:left="0"/>
      </w:pPr>
      <w:r w:rsidRPr="00E67CB6">
        <w:t xml:space="preserve">To </w:t>
      </w:r>
      <w:r w:rsidR="00EB123A" w:rsidRPr="00E67CB6">
        <w:t xml:space="preserve">ensure </w:t>
      </w:r>
      <w:r w:rsidRPr="00E67CB6">
        <w:t>that MSID</w:t>
      </w:r>
      <w:r w:rsidR="00724852" w:rsidRPr="00724852">
        <w:t xml:space="preserve"> </w:t>
      </w:r>
      <w:r w:rsidR="00724852" w:rsidRPr="00E67CB6">
        <w:t>Pair Delivered Volumes</w:t>
      </w:r>
      <w:r w:rsidR="00724852">
        <w:t xml:space="preserve">, </w:t>
      </w:r>
      <w:r w:rsidR="00724852" w:rsidRPr="00911573">
        <w:t>AMSID</w:t>
      </w:r>
      <w:r w:rsidRPr="00E67CB6">
        <w:t xml:space="preserve"> Pair Delivered Volumes </w:t>
      </w:r>
      <w:r w:rsidR="00F02E7C" w:rsidRPr="00F02E7C">
        <w:t xml:space="preserve">and ABS MSID Pair Delivered Volumes </w:t>
      </w:r>
      <w:r w:rsidRPr="00E67CB6">
        <w:t>are determined in good faith and in accordance with Good Industry Practice</w:t>
      </w:r>
      <w:r w:rsidR="00F02E7C">
        <w:t>,</w:t>
      </w:r>
      <w:r w:rsidR="00EB123A" w:rsidRPr="00E67CB6">
        <w:t xml:space="preserve"> </w:t>
      </w:r>
      <w:r w:rsidR="00074449" w:rsidRPr="00E67CB6">
        <w:t>VLP</w:t>
      </w:r>
      <w:r w:rsidR="00F02E7C">
        <w:t>s</w:t>
      </w:r>
      <w:r w:rsidR="00724852">
        <w:t>, AMVLPs</w:t>
      </w:r>
      <w:r w:rsidR="00F02E7C">
        <w:t xml:space="preserve"> and the NETSO</w:t>
      </w:r>
      <w:r w:rsidR="00074449" w:rsidRPr="00E67CB6">
        <w:t xml:space="preserve"> must be able to </w:t>
      </w:r>
      <w:r w:rsidR="00EB123A" w:rsidRPr="00E67CB6">
        <w:t xml:space="preserve">provide </w:t>
      </w:r>
      <w:r w:rsidR="00074449" w:rsidRPr="00E67CB6">
        <w:t>upon request:</w:t>
      </w:r>
    </w:p>
    <w:p w14:paraId="3AC8B9BD" w14:textId="78F25BA6" w:rsidR="003D5052" w:rsidRPr="003D5052" w:rsidRDefault="003D5052" w:rsidP="00FE7291">
      <w:pPr>
        <w:pStyle w:val="reporttable"/>
        <w:keepNext w:val="0"/>
        <w:keepLines w:val="0"/>
        <w:numPr>
          <w:ilvl w:val="0"/>
          <w:numId w:val="20"/>
        </w:numPr>
        <w:spacing w:after="240"/>
        <w:ind w:left="1418" w:hanging="851"/>
        <w:jc w:val="both"/>
        <w:rPr>
          <w:rFonts w:ascii="Times New Roman" w:hAnsi="Times New Roman"/>
          <w:sz w:val="24"/>
          <w:szCs w:val="24"/>
          <w:lang w:eastAsia="en-GB"/>
        </w:rPr>
      </w:pPr>
      <w:r w:rsidRPr="003D5052">
        <w:rPr>
          <w:rFonts w:ascii="Times New Roman" w:hAnsi="Times New Roman"/>
          <w:sz w:val="24"/>
          <w:szCs w:val="24"/>
          <w:lang w:eastAsia="en-GB"/>
        </w:rPr>
        <w:t xml:space="preserve">Sufficient information to demonstrate how the </w:t>
      </w:r>
      <w:r w:rsidR="00F02E7C" w:rsidRPr="00F02E7C">
        <w:rPr>
          <w:rFonts w:ascii="Times New Roman" w:hAnsi="Times New Roman"/>
          <w:sz w:val="24"/>
          <w:szCs w:val="24"/>
          <w:lang w:eastAsia="en-GB"/>
        </w:rPr>
        <w:t xml:space="preserve">MSID Pair </w:t>
      </w:r>
      <w:r>
        <w:rPr>
          <w:rFonts w:ascii="Times New Roman" w:hAnsi="Times New Roman"/>
          <w:sz w:val="24"/>
          <w:szCs w:val="24"/>
          <w:lang w:eastAsia="en-GB"/>
        </w:rPr>
        <w:t>Delivered Volumes</w:t>
      </w:r>
      <w:r w:rsidRPr="003D5052">
        <w:rPr>
          <w:rFonts w:ascii="Times New Roman" w:hAnsi="Times New Roman"/>
          <w:sz w:val="24"/>
          <w:szCs w:val="24"/>
          <w:lang w:eastAsia="en-GB"/>
        </w:rPr>
        <w:t xml:space="preserve"> </w:t>
      </w:r>
      <w:r w:rsidR="00F02E7C">
        <w:rPr>
          <w:rFonts w:ascii="Times New Roman" w:hAnsi="Times New Roman"/>
          <w:sz w:val="24"/>
          <w:szCs w:val="24"/>
          <w:lang w:eastAsia="en-GB"/>
        </w:rPr>
        <w:t xml:space="preserve">or </w:t>
      </w:r>
      <w:r w:rsidR="00F02E7C" w:rsidRPr="001F423A">
        <w:rPr>
          <w:rFonts w:ascii="Times New Roman" w:hAnsi="Times New Roman"/>
          <w:sz w:val="24"/>
          <w:szCs w:val="24"/>
          <w:lang w:eastAsia="en-GB"/>
        </w:rPr>
        <w:t>ABS MSID Pair Delivered Volumes</w:t>
      </w:r>
      <w:r w:rsidR="00F02E7C">
        <w:rPr>
          <w:rFonts w:ascii="Times New Roman" w:hAnsi="Times New Roman"/>
          <w:sz w:val="24"/>
          <w:szCs w:val="24"/>
          <w:lang w:eastAsia="en-GB"/>
        </w:rPr>
        <w:t xml:space="preserve"> </w:t>
      </w:r>
      <w:r>
        <w:rPr>
          <w:rFonts w:ascii="Times New Roman" w:hAnsi="Times New Roman"/>
          <w:sz w:val="24"/>
          <w:szCs w:val="24"/>
          <w:lang w:eastAsia="en-GB"/>
        </w:rPr>
        <w:t>for</w:t>
      </w:r>
      <w:r w:rsidRPr="003D5052">
        <w:rPr>
          <w:rFonts w:ascii="Times New Roman" w:hAnsi="Times New Roman"/>
          <w:sz w:val="24"/>
          <w:szCs w:val="24"/>
          <w:lang w:eastAsia="en-GB"/>
        </w:rPr>
        <w:t xml:space="preserve"> any </w:t>
      </w:r>
      <w:r>
        <w:rPr>
          <w:rFonts w:ascii="Times New Roman" w:hAnsi="Times New Roman"/>
          <w:sz w:val="24"/>
          <w:szCs w:val="24"/>
          <w:lang w:eastAsia="en-GB"/>
        </w:rPr>
        <w:t>MSID Pair</w:t>
      </w:r>
      <w:r w:rsidR="00724852" w:rsidRPr="00724852">
        <w:rPr>
          <w:rFonts w:ascii="Times New Roman" w:hAnsi="Times New Roman"/>
          <w:sz w:val="24"/>
          <w:szCs w:val="24"/>
          <w:lang w:eastAsia="en-GB"/>
        </w:rPr>
        <w:t xml:space="preserve"> </w:t>
      </w:r>
      <w:r w:rsidR="00724852">
        <w:rPr>
          <w:rFonts w:ascii="Times New Roman" w:hAnsi="Times New Roman"/>
          <w:sz w:val="24"/>
          <w:szCs w:val="24"/>
          <w:lang w:eastAsia="en-GB"/>
        </w:rPr>
        <w:t>and the AMSID Pair Delivered Volumes for any</w:t>
      </w:r>
      <w:r w:rsidR="00724852" w:rsidRPr="00A36C0F">
        <w:rPr>
          <w:rFonts w:ascii="Times New Roman" w:hAnsi="Times New Roman"/>
          <w:sz w:val="24"/>
          <w:szCs w:val="24"/>
          <w:lang w:eastAsia="en-GB"/>
        </w:rPr>
        <w:t xml:space="preserve"> </w:t>
      </w:r>
      <w:r w:rsidR="00724852">
        <w:rPr>
          <w:rFonts w:ascii="Times New Roman" w:hAnsi="Times New Roman"/>
          <w:sz w:val="24"/>
          <w:szCs w:val="24"/>
          <w:lang w:eastAsia="en-GB"/>
        </w:rPr>
        <w:t>AMSID Pair</w:t>
      </w:r>
      <w:r w:rsidR="00FE7291">
        <w:rPr>
          <w:rFonts w:ascii="Times New Roman" w:hAnsi="Times New Roman"/>
          <w:sz w:val="24"/>
          <w:szCs w:val="24"/>
          <w:lang w:eastAsia="en-GB"/>
        </w:rPr>
        <w:t xml:space="preserve"> were derived.</w:t>
      </w:r>
    </w:p>
    <w:p w14:paraId="418A5B94" w14:textId="7E968FF8" w:rsidR="003D5052" w:rsidRPr="0025100E" w:rsidRDefault="003D5052" w:rsidP="00FE7291">
      <w:pPr>
        <w:pStyle w:val="reporttable"/>
        <w:keepNext w:val="0"/>
        <w:keepLines w:val="0"/>
        <w:numPr>
          <w:ilvl w:val="0"/>
          <w:numId w:val="20"/>
        </w:numPr>
        <w:spacing w:after="240"/>
        <w:ind w:left="1418" w:hanging="851"/>
        <w:jc w:val="both"/>
        <w:rPr>
          <w:rFonts w:ascii="Times New Roman" w:hAnsi="Times New Roman"/>
          <w:sz w:val="24"/>
          <w:szCs w:val="24"/>
          <w:lang w:eastAsia="en-GB"/>
        </w:rPr>
      </w:pPr>
      <w:r w:rsidRPr="003D5052">
        <w:rPr>
          <w:rFonts w:ascii="Times New Roman" w:hAnsi="Times New Roman"/>
          <w:sz w:val="24"/>
          <w:szCs w:val="24"/>
          <w:lang w:eastAsia="en-GB"/>
        </w:rPr>
        <w:t xml:space="preserve">It shall be possible </w:t>
      </w:r>
      <w:r w:rsidR="006039AF">
        <w:rPr>
          <w:rFonts w:ascii="Times New Roman" w:hAnsi="Times New Roman"/>
          <w:sz w:val="24"/>
          <w:szCs w:val="24"/>
          <w:lang w:eastAsia="en-GB"/>
        </w:rPr>
        <w:t>for the VLP</w:t>
      </w:r>
      <w:r w:rsidR="00A91357">
        <w:rPr>
          <w:rFonts w:ascii="Times New Roman" w:hAnsi="Times New Roman"/>
          <w:sz w:val="24"/>
          <w:szCs w:val="24"/>
          <w:lang w:eastAsia="en-GB"/>
        </w:rPr>
        <w:t>, AMVLP</w:t>
      </w:r>
      <w:r w:rsidR="006039AF">
        <w:rPr>
          <w:rFonts w:ascii="Times New Roman" w:hAnsi="Times New Roman"/>
          <w:sz w:val="24"/>
          <w:szCs w:val="24"/>
          <w:lang w:eastAsia="en-GB"/>
        </w:rPr>
        <w:t xml:space="preserve"> </w:t>
      </w:r>
      <w:r w:rsidR="00997BD1">
        <w:rPr>
          <w:rFonts w:ascii="Times New Roman" w:hAnsi="Times New Roman"/>
          <w:sz w:val="24"/>
          <w:szCs w:val="24"/>
          <w:lang w:eastAsia="en-GB"/>
        </w:rPr>
        <w:t xml:space="preserve">or the NETSO </w:t>
      </w:r>
      <w:r w:rsidRPr="003D5052">
        <w:rPr>
          <w:rFonts w:ascii="Times New Roman" w:hAnsi="Times New Roman"/>
          <w:sz w:val="24"/>
          <w:szCs w:val="24"/>
          <w:lang w:eastAsia="en-GB"/>
        </w:rPr>
        <w:t xml:space="preserve">to re-run any individual determination </w:t>
      </w:r>
      <w:r w:rsidR="006039AF">
        <w:rPr>
          <w:rFonts w:ascii="Times New Roman" w:hAnsi="Times New Roman"/>
          <w:sz w:val="24"/>
          <w:szCs w:val="24"/>
          <w:lang w:eastAsia="en-GB"/>
        </w:rPr>
        <w:t xml:space="preserve">of Delivered Volumes </w:t>
      </w:r>
      <w:r w:rsidRPr="003D5052">
        <w:rPr>
          <w:rFonts w:ascii="Times New Roman" w:hAnsi="Times New Roman"/>
          <w:sz w:val="24"/>
          <w:szCs w:val="24"/>
          <w:lang w:eastAsia="en-GB"/>
        </w:rPr>
        <w:t xml:space="preserve">to recreate the results exactly as originally </w:t>
      </w:r>
      <w:r w:rsidR="006039AF">
        <w:rPr>
          <w:rFonts w:ascii="Times New Roman" w:hAnsi="Times New Roman"/>
          <w:sz w:val="24"/>
          <w:szCs w:val="24"/>
          <w:lang w:eastAsia="en-GB"/>
        </w:rPr>
        <w:t>calculated</w:t>
      </w:r>
      <w:r w:rsidRPr="003D5052">
        <w:rPr>
          <w:rFonts w:ascii="Times New Roman" w:hAnsi="Times New Roman"/>
          <w:sz w:val="24"/>
          <w:szCs w:val="24"/>
          <w:lang w:eastAsia="en-GB"/>
        </w:rPr>
        <w:t>, as a historic</w:t>
      </w:r>
      <w:r w:rsidR="00997BD1">
        <w:rPr>
          <w:rFonts w:ascii="Times New Roman" w:hAnsi="Times New Roman"/>
          <w:sz w:val="24"/>
          <w:szCs w:val="24"/>
          <w:lang w:eastAsia="en-GB"/>
        </w:rPr>
        <w:t>al</w:t>
      </w:r>
      <w:r w:rsidRPr="003D5052">
        <w:rPr>
          <w:rFonts w:ascii="Times New Roman" w:hAnsi="Times New Roman"/>
          <w:sz w:val="24"/>
          <w:szCs w:val="24"/>
          <w:lang w:eastAsia="en-GB"/>
        </w:rPr>
        <w:t xml:space="preserve"> report. This shall include the facility to exclude later versions of business data which were received after the process was originally run. </w:t>
      </w:r>
    </w:p>
    <w:p w14:paraId="73E82763" w14:textId="77777777" w:rsidR="003D5052" w:rsidRPr="003D5052" w:rsidRDefault="003D5052" w:rsidP="00FE7291">
      <w:pPr>
        <w:pStyle w:val="reporttable"/>
        <w:keepNext w:val="0"/>
        <w:keepLines w:val="0"/>
        <w:numPr>
          <w:ilvl w:val="0"/>
          <w:numId w:val="20"/>
        </w:numPr>
        <w:spacing w:after="240"/>
        <w:ind w:left="1418" w:hanging="851"/>
        <w:jc w:val="both"/>
        <w:rPr>
          <w:rFonts w:ascii="Times New Roman" w:hAnsi="Times New Roman"/>
          <w:sz w:val="24"/>
          <w:szCs w:val="24"/>
          <w:lang w:eastAsia="en-GB"/>
        </w:rPr>
      </w:pPr>
      <w:r w:rsidRPr="003D5052">
        <w:rPr>
          <w:rFonts w:ascii="Times New Roman" w:hAnsi="Times New Roman"/>
          <w:sz w:val="24"/>
          <w:szCs w:val="24"/>
          <w:lang w:eastAsia="en-GB"/>
        </w:rPr>
        <w:t xml:space="preserve">Should any </w:t>
      </w:r>
      <w:r>
        <w:rPr>
          <w:rFonts w:ascii="Times New Roman" w:hAnsi="Times New Roman"/>
          <w:sz w:val="24"/>
          <w:szCs w:val="24"/>
          <w:lang w:eastAsia="en-GB"/>
        </w:rPr>
        <w:t>Delivered Volume</w:t>
      </w:r>
      <w:r w:rsidRPr="003D5052">
        <w:rPr>
          <w:rFonts w:ascii="Times New Roman" w:hAnsi="Times New Roman"/>
          <w:sz w:val="24"/>
          <w:szCs w:val="24"/>
          <w:lang w:eastAsia="en-GB"/>
        </w:rPr>
        <w:t xml:space="preserve"> process or other report process generate informational, warning or error logs as part of its processing, these logs shou</w:t>
      </w:r>
      <w:r w:rsidR="00FE7291">
        <w:rPr>
          <w:rFonts w:ascii="Times New Roman" w:hAnsi="Times New Roman"/>
          <w:sz w:val="24"/>
          <w:szCs w:val="24"/>
          <w:lang w:eastAsia="en-GB"/>
        </w:rPr>
        <w:t>ld be available for inspection.</w:t>
      </w:r>
    </w:p>
    <w:p w14:paraId="2C3BED03" w14:textId="39AE7932" w:rsidR="00F32355" w:rsidRPr="00F5645F" w:rsidRDefault="00832228" w:rsidP="00AC004C">
      <w:pPr>
        <w:pStyle w:val="Heading2"/>
        <w:pageBreakBefore/>
      </w:pPr>
      <w:bookmarkStart w:id="146" w:name="_Toc165554478"/>
      <w:r>
        <w:rPr>
          <w:lang w:val="en-US"/>
        </w:rPr>
        <w:lastRenderedPageBreak/>
        <w:t>3.5</w:t>
      </w:r>
      <w:r w:rsidR="00F32355" w:rsidRPr="00F5645F">
        <w:rPr>
          <w:lang w:val="en-US"/>
        </w:rPr>
        <w:tab/>
      </w:r>
      <w:r w:rsidR="00A91357">
        <w:rPr>
          <w:lang w:val="en-US"/>
        </w:rPr>
        <w:t xml:space="preserve">Validation of </w:t>
      </w:r>
      <w:r w:rsidR="00F32355" w:rsidRPr="00F5645F">
        <w:t>MSID Pair Delivered Volume</w:t>
      </w:r>
      <w:r w:rsidR="00A91357">
        <w:t xml:space="preserve"> or AMSID Pair Delivered Volume</w:t>
      </w:r>
      <w:r w:rsidR="00F32355" w:rsidRPr="00F5645F">
        <w:t xml:space="preserve"> File</w:t>
      </w:r>
      <w:r w:rsidR="00A91357">
        <w:t>s</w:t>
      </w:r>
      <w:bookmarkEnd w:id="146"/>
      <w:r w:rsidR="00F32355" w:rsidRPr="00F5645F">
        <w:t xml:space="preserve"> </w:t>
      </w:r>
    </w:p>
    <w:p w14:paraId="1200633C" w14:textId="756C3BEB" w:rsidR="003B000D" w:rsidRDefault="003B000D" w:rsidP="0012145C">
      <w:pPr>
        <w:tabs>
          <w:tab w:val="clear" w:pos="709"/>
        </w:tabs>
        <w:ind w:left="0"/>
      </w:pPr>
      <w:r>
        <w:t xml:space="preserve">The SVAA will validate the </w:t>
      </w:r>
      <w:r w:rsidRPr="008C112F">
        <w:t xml:space="preserve">MSID Pair </w:t>
      </w:r>
      <w:r w:rsidR="00F5645F">
        <w:t>Delivered Volume</w:t>
      </w:r>
      <w:r w:rsidR="00A91357" w:rsidRPr="00A91357">
        <w:t xml:space="preserve"> </w:t>
      </w:r>
      <w:r w:rsidR="00A91357">
        <w:t>or AMSID</w:t>
      </w:r>
      <w:r w:rsidR="00A91357" w:rsidRPr="008C112F">
        <w:t xml:space="preserve"> Pair </w:t>
      </w:r>
      <w:r w:rsidR="00A91357">
        <w:t>Delivered Volume</w:t>
      </w:r>
      <w:r>
        <w:t xml:space="preserve"> data it receives prior to </w:t>
      </w:r>
      <w:r w:rsidR="00F5645F">
        <w:t xml:space="preserve">allocating those volumes to the </w:t>
      </w:r>
      <w:r w:rsidR="00A91357">
        <w:t xml:space="preserve">constituent </w:t>
      </w:r>
      <w:r w:rsidR="00F5645F">
        <w:t>MSIDs of the MSID Pair</w:t>
      </w:r>
      <w:r w:rsidR="00A91357" w:rsidRPr="00A91357">
        <w:t xml:space="preserve"> </w:t>
      </w:r>
      <w:r w:rsidR="00A91357">
        <w:t>or to the constituent AMSIDs of the AMSID Pair</w:t>
      </w:r>
      <w:r w:rsidR="00F5645F">
        <w:t xml:space="preserve"> </w:t>
      </w:r>
      <w:r>
        <w:t>as follows:</w:t>
      </w:r>
    </w:p>
    <w:p w14:paraId="33EBB1CA" w14:textId="77777777" w:rsidR="003B000D" w:rsidRDefault="003B000D" w:rsidP="00C5626C">
      <w:pPr>
        <w:tabs>
          <w:tab w:val="clear" w:pos="709"/>
        </w:tabs>
        <w:ind w:left="0"/>
      </w:pPr>
      <w:r w:rsidRPr="00163362">
        <w:rPr>
          <w:b/>
        </w:rPr>
        <w:t>Validate Stage 1</w:t>
      </w:r>
      <w:r>
        <w:rPr>
          <w:b/>
        </w:rPr>
        <w:t xml:space="preserve"> – Schema Validation</w:t>
      </w:r>
    </w:p>
    <w:p w14:paraId="741066AD" w14:textId="54438E85" w:rsidR="003B000D" w:rsidRDefault="003B000D" w:rsidP="00C5626C">
      <w:pPr>
        <w:tabs>
          <w:tab w:val="clear" w:pos="709"/>
        </w:tabs>
        <w:ind w:left="0"/>
      </w:pPr>
      <w:r>
        <w:t xml:space="preserve">The SVAA will validate the aggregated MSID Pair </w:t>
      </w:r>
      <w:r w:rsidR="00F5645F">
        <w:t>Delivered Volume</w:t>
      </w:r>
      <w:r w:rsidR="00C41E8A" w:rsidRPr="00C41E8A">
        <w:t xml:space="preserve"> </w:t>
      </w:r>
      <w:r w:rsidR="00C41E8A">
        <w:t>or AMSID Pair Delivered Volume</w:t>
      </w:r>
      <w:r>
        <w:t xml:space="preserve"> data from VLPs</w:t>
      </w:r>
      <w:r w:rsidR="00036471">
        <w:t xml:space="preserve"> or AMVLPs</w:t>
      </w:r>
      <w:r>
        <w:t>. The incoming data will be validated to ensure:</w:t>
      </w:r>
    </w:p>
    <w:p w14:paraId="343FE1F3" w14:textId="77777777" w:rsidR="003B000D" w:rsidRDefault="003B000D" w:rsidP="00C5626C">
      <w:pPr>
        <w:pStyle w:val="ListParagraph"/>
        <w:numPr>
          <w:ilvl w:val="0"/>
          <w:numId w:val="11"/>
        </w:numPr>
        <w:tabs>
          <w:tab w:val="clear" w:pos="709"/>
        </w:tabs>
        <w:ind w:left="1418" w:hanging="567"/>
        <w:contextualSpacing w:val="0"/>
      </w:pPr>
      <w:r>
        <w:t>Physical integrity</w:t>
      </w:r>
    </w:p>
    <w:p w14:paraId="11CBFEB9" w14:textId="77777777" w:rsidR="003B000D" w:rsidRPr="00163362" w:rsidRDefault="003B000D" w:rsidP="00C5626C">
      <w:pPr>
        <w:pStyle w:val="ListParagraph"/>
        <w:numPr>
          <w:ilvl w:val="0"/>
          <w:numId w:val="11"/>
        </w:numPr>
        <w:tabs>
          <w:tab w:val="clear" w:pos="709"/>
        </w:tabs>
        <w:ind w:left="1418" w:hanging="567"/>
        <w:contextualSpacing w:val="0"/>
      </w:pPr>
      <w:r>
        <w:t>That the data file contains all mandatory data items in the required formats in accordance with the SVA Data Catalogue</w:t>
      </w:r>
    </w:p>
    <w:p w14:paraId="59F7B1B5" w14:textId="77777777" w:rsidR="003B000D" w:rsidRPr="00F5645F" w:rsidRDefault="003B000D" w:rsidP="0012145C">
      <w:pPr>
        <w:tabs>
          <w:tab w:val="clear" w:pos="709"/>
        </w:tabs>
        <w:ind w:left="0"/>
      </w:pPr>
      <w:r w:rsidRPr="00F5645F">
        <w:rPr>
          <w:b/>
        </w:rPr>
        <w:t>Validate Stage 2 – Business Logic Validation</w:t>
      </w:r>
    </w:p>
    <w:p w14:paraId="0E6956EE" w14:textId="3A38E1A6" w:rsidR="003B000D" w:rsidRPr="00F5645F" w:rsidRDefault="003B000D" w:rsidP="0012145C">
      <w:pPr>
        <w:tabs>
          <w:tab w:val="clear" w:pos="709"/>
        </w:tabs>
        <w:ind w:left="0"/>
      </w:pPr>
      <w:r w:rsidRPr="00F5645F">
        <w:t xml:space="preserve">The SVAA will validate the MSID Pair </w:t>
      </w:r>
      <w:r w:rsidR="00F5645F" w:rsidRPr="00F5645F">
        <w:t>Delivered Volume</w:t>
      </w:r>
      <w:r w:rsidR="00036471">
        <w:t>, AMSID</w:t>
      </w:r>
      <w:r w:rsidR="00036471" w:rsidRPr="00F5645F">
        <w:t xml:space="preserve"> </w:t>
      </w:r>
      <w:r w:rsidR="00036471">
        <w:t>Pair Delivered Volume</w:t>
      </w:r>
      <w:r w:rsidRPr="00F5645F">
        <w:t xml:space="preserve"> </w:t>
      </w:r>
      <w:r w:rsidR="00C12EE8">
        <w:t xml:space="preserve">or ABS </w:t>
      </w:r>
      <w:r w:rsidR="00C12EE8" w:rsidRPr="00F5645F">
        <w:t>MSID Pair Delivered Volume</w:t>
      </w:r>
      <w:r w:rsidR="00C12EE8">
        <w:t xml:space="preserve"> </w:t>
      </w:r>
      <w:r w:rsidRPr="00F5645F">
        <w:t>in accordance with the requirements in Section S.  The incoming data will be validated to ensure</w:t>
      </w:r>
      <w:r w:rsidR="00B5467A">
        <w:t xml:space="preserve"> that</w:t>
      </w:r>
      <w:r w:rsidRPr="00F5645F">
        <w:t>:</w:t>
      </w:r>
    </w:p>
    <w:p w14:paraId="7A38AAB2" w14:textId="3EBF70BD" w:rsidR="003B000D" w:rsidRPr="00832228" w:rsidRDefault="003B000D" w:rsidP="00FE7291">
      <w:pPr>
        <w:pStyle w:val="ListParagraph"/>
        <w:numPr>
          <w:ilvl w:val="0"/>
          <w:numId w:val="11"/>
        </w:numPr>
        <w:ind w:left="1418" w:hanging="567"/>
        <w:contextualSpacing w:val="0"/>
      </w:pPr>
      <w:r w:rsidRPr="00832228">
        <w:t xml:space="preserve">it is from a valid </w:t>
      </w:r>
      <w:r w:rsidR="00C12EE8">
        <w:t xml:space="preserve">Lead </w:t>
      </w:r>
      <w:r w:rsidRPr="00832228">
        <w:t>Party (i.e. a qualified Supplier</w:t>
      </w:r>
      <w:r w:rsidR="00036471">
        <w:t>,</w:t>
      </w:r>
      <w:r w:rsidRPr="00832228">
        <w:t xml:space="preserve"> VLP</w:t>
      </w:r>
      <w:r w:rsidR="00036471">
        <w:t xml:space="preserve"> or AMVLP</w:t>
      </w:r>
      <w:r w:rsidRPr="00832228">
        <w:t>)</w:t>
      </w:r>
      <w:r w:rsidR="00C12EE8">
        <w:t xml:space="preserve"> or the NETSO</w:t>
      </w:r>
    </w:p>
    <w:p w14:paraId="6AF95E61" w14:textId="75EC2DA8" w:rsidR="003B000D" w:rsidRPr="00832228" w:rsidRDefault="003B000D" w:rsidP="00FE7291">
      <w:pPr>
        <w:pStyle w:val="ListParagraph"/>
        <w:numPr>
          <w:ilvl w:val="0"/>
          <w:numId w:val="11"/>
        </w:numPr>
        <w:ind w:left="1418" w:hanging="567"/>
        <w:contextualSpacing w:val="0"/>
      </w:pPr>
      <w:r w:rsidRPr="00832228">
        <w:t xml:space="preserve">the BM Unit </w:t>
      </w:r>
      <w:r w:rsidR="00B5467A">
        <w:t xml:space="preserve">specified </w:t>
      </w:r>
      <w:r w:rsidRPr="00832228">
        <w:t>is a valid BM Unit</w:t>
      </w:r>
      <w:r w:rsidR="002B192D">
        <w:rPr>
          <w:sz w:val="14"/>
        </w:rPr>
        <w:fldChar w:fldCharType="begin"/>
      </w:r>
      <w:r w:rsidR="002B192D">
        <w:instrText xml:space="preserve"> NOTEREF _Ref141270266 \h </w:instrText>
      </w:r>
      <w:r w:rsidR="002B192D">
        <w:rPr>
          <w:sz w:val="14"/>
        </w:rPr>
      </w:r>
      <w:r w:rsidR="002B192D">
        <w:rPr>
          <w:sz w:val="14"/>
        </w:rPr>
        <w:fldChar w:fldCharType="separate"/>
      </w:r>
      <w:r w:rsidR="002B192D">
        <w:t>39</w:t>
      </w:r>
      <w:r w:rsidR="002B192D">
        <w:rPr>
          <w:sz w:val="14"/>
        </w:rPr>
        <w:fldChar w:fldCharType="end"/>
      </w:r>
    </w:p>
    <w:p w14:paraId="7BA6A8D8" w14:textId="3E5F04AB" w:rsidR="00F5645F" w:rsidRDefault="003B000D" w:rsidP="00FE7291">
      <w:pPr>
        <w:pStyle w:val="ListParagraph"/>
        <w:numPr>
          <w:ilvl w:val="0"/>
          <w:numId w:val="11"/>
        </w:numPr>
        <w:ind w:left="1418" w:hanging="567"/>
        <w:contextualSpacing w:val="0"/>
      </w:pPr>
      <w:r w:rsidRPr="00832228">
        <w:t xml:space="preserve">the </w:t>
      </w:r>
      <w:r w:rsidR="00C12EE8">
        <w:t xml:space="preserve">sender of </w:t>
      </w:r>
      <w:r w:rsidRPr="00832228">
        <w:t xml:space="preserve">the notification is the Lead Party of the </w:t>
      </w:r>
      <w:r w:rsidR="00B5467A">
        <w:t xml:space="preserve">specified </w:t>
      </w:r>
      <w:r w:rsidRPr="00832228">
        <w:t xml:space="preserve">BM Unit </w:t>
      </w:r>
      <w:r w:rsidR="001A13FD">
        <w:t>for the relevant</w:t>
      </w:r>
      <w:r w:rsidRPr="00832228">
        <w:t xml:space="preserve"> MSID Pair</w:t>
      </w:r>
      <w:r w:rsidR="00036471" w:rsidRPr="00036471">
        <w:t xml:space="preserve"> </w:t>
      </w:r>
      <w:r w:rsidR="00036471">
        <w:t xml:space="preserve">or AMSID Pair, </w:t>
      </w:r>
      <w:r w:rsidR="001A13FD">
        <w:t>or the NETSO</w:t>
      </w:r>
    </w:p>
    <w:p w14:paraId="43A85F2E" w14:textId="76438619" w:rsidR="0034539F" w:rsidRDefault="006A4085" w:rsidP="00FE7291">
      <w:pPr>
        <w:pStyle w:val="ListParagraph"/>
        <w:numPr>
          <w:ilvl w:val="0"/>
          <w:numId w:val="11"/>
        </w:numPr>
        <w:ind w:left="1418" w:hanging="567"/>
        <w:contextualSpacing w:val="0"/>
      </w:pPr>
      <w:r>
        <w:t xml:space="preserve">the </w:t>
      </w:r>
      <w:r w:rsidRPr="00F5645F">
        <w:t>MSID Pair Delivered Volume</w:t>
      </w:r>
      <w:r w:rsidR="00036471">
        <w:t xml:space="preserve">, AMSID Pair </w:t>
      </w:r>
      <w:r w:rsidR="00036471" w:rsidRPr="00F5645F">
        <w:t>Delivered Volume</w:t>
      </w:r>
      <w:r>
        <w:t xml:space="preserve"> </w:t>
      </w:r>
      <w:r w:rsidR="001A13FD">
        <w:t xml:space="preserve">or ABS </w:t>
      </w:r>
      <w:r w:rsidR="001A13FD" w:rsidRPr="00F5645F">
        <w:t>MSID Pair Delivered Volume</w:t>
      </w:r>
      <w:r w:rsidR="001A13FD">
        <w:t xml:space="preserve"> </w:t>
      </w:r>
      <w:r>
        <w:t xml:space="preserve">is for a valid </w:t>
      </w:r>
      <w:r w:rsidRPr="00F5645F">
        <w:t>MSID Pair</w:t>
      </w:r>
      <w:r w:rsidR="00036471" w:rsidRPr="00036471">
        <w:t xml:space="preserve"> </w:t>
      </w:r>
      <w:r w:rsidR="00036471">
        <w:t>or AMSID Pair stored</w:t>
      </w:r>
      <w:r>
        <w:t xml:space="preserve"> in the SVA Metering Syst</w:t>
      </w:r>
      <w:r w:rsidR="00FE7291">
        <w:t>em Register.</w:t>
      </w:r>
    </w:p>
    <w:p w14:paraId="2D58332A" w14:textId="4932FCBC" w:rsidR="00F32355" w:rsidRPr="00552D7B" w:rsidRDefault="004110F2" w:rsidP="00FE7291">
      <w:pPr>
        <w:pStyle w:val="Heading2"/>
        <w:spacing w:before="0"/>
        <w:ind w:left="709" w:hanging="709"/>
      </w:pPr>
      <w:bookmarkStart w:id="147" w:name="_Toc165554479"/>
      <w:r w:rsidRPr="00552D7B">
        <w:t>3.6</w:t>
      </w:r>
      <w:r w:rsidRPr="00552D7B">
        <w:tab/>
      </w:r>
      <w:r w:rsidR="00F32355" w:rsidRPr="00552D7B">
        <w:t>Allocation</w:t>
      </w:r>
      <w:r w:rsidR="001410E6" w:rsidRPr="00C530FE">
        <w:t xml:space="preserve"> </w:t>
      </w:r>
      <w:r w:rsidR="001410E6">
        <w:t xml:space="preserve">of </w:t>
      </w:r>
      <w:r w:rsidR="001410E6" w:rsidRPr="00552D7B">
        <w:t>MSID Pair Delivered Volume</w:t>
      </w:r>
      <w:r w:rsidR="001410E6">
        <w:t>s</w:t>
      </w:r>
      <w:r w:rsidR="008153DD">
        <w:t xml:space="preserve">, AMSID </w:t>
      </w:r>
      <w:r w:rsidR="008153DD" w:rsidRPr="00552D7B">
        <w:t xml:space="preserve">Pair </w:t>
      </w:r>
      <w:r w:rsidR="008153DD">
        <w:t>Delivered Volumes</w:t>
      </w:r>
      <w:r w:rsidR="001410E6">
        <w:t xml:space="preserve"> and ABS </w:t>
      </w:r>
      <w:r w:rsidR="001410E6" w:rsidRPr="00552D7B">
        <w:t>MSID Pair Delivered Volume</w:t>
      </w:r>
      <w:r w:rsidR="001410E6">
        <w:t>s</w:t>
      </w:r>
      <w:bookmarkEnd w:id="147"/>
    </w:p>
    <w:p w14:paraId="2BAFA8BA" w14:textId="391C490C" w:rsidR="00AD32B5" w:rsidRDefault="008E5DC6" w:rsidP="00FE7291">
      <w:pPr>
        <w:pStyle w:val="Tabletext"/>
        <w:spacing w:after="240" w:line="240" w:lineRule="auto"/>
        <w:ind w:left="0"/>
        <w:jc w:val="both"/>
        <w:rPr>
          <w:rFonts w:ascii="Times New Roman" w:hAnsi="Times New Roman" w:cs="Times New Roman"/>
          <w:color w:val="auto"/>
          <w:sz w:val="24"/>
          <w:szCs w:val="24"/>
          <w:lang w:eastAsia="en-GB"/>
        </w:rPr>
      </w:pPr>
      <w:r>
        <w:rPr>
          <w:rFonts w:ascii="Times New Roman" w:hAnsi="Times New Roman" w:cs="Times New Roman"/>
          <w:color w:val="auto"/>
          <w:sz w:val="24"/>
          <w:szCs w:val="24"/>
          <w:lang w:eastAsia="en-GB"/>
        </w:rPr>
        <w:t xml:space="preserve">The </w:t>
      </w:r>
      <w:r w:rsidR="00AD32B5" w:rsidRPr="00AD32B5">
        <w:rPr>
          <w:rFonts w:ascii="Times New Roman" w:hAnsi="Times New Roman" w:cs="Times New Roman"/>
          <w:color w:val="auto"/>
          <w:sz w:val="24"/>
          <w:szCs w:val="24"/>
          <w:lang w:eastAsia="en-GB"/>
        </w:rPr>
        <w:t xml:space="preserve">SVAA will use the disaggregated kWh </w:t>
      </w:r>
      <w:r w:rsidR="001410E6">
        <w:rPr>
          <w:rFonts w:ascii="Times New Roman" w:hAnsi="Times New Roman" w:cs="Times New Roman"/>
          <w:color w:val="auto"/>
          <w:sz w:val="24"/>
          <w:szCs w:val="24"/>
          <w:lang w:eastAsia="en-GB"/>
        </w:rPr>
        <w:t xml:space="preserve">MSID </w:t>
      </w:r>
      <w:r w:rsidR="00AD32B5" w:rsidRPr="00AD32B5">
        <w:rPr>
          <w:rFonts w:ascii="Times New Roman" w:hAnsi="Times New Roman" w:cs="Times New Roman"/>
          <w:color w:val="auto"/>
          <w:sz w:val="24"/>
          <w:szCs w:val="24"/>
          <w:lang w:eastAsia="en-GB"/>
        </w:rPr>
        <w:t>metered data provided by HHDAs</w:t>
      </w:r>
      <w:ins w:id="148" w:author="Colin Berry" w:date="2024-08-06T15:45:00Z">
        <w:r w:rsidR="00022A69">
          <w:rPr>
            <w:rStyle w:val="FootnoteReference"/>
            <w:rFonts w:ascii="Times New Roman" w:hAnsi="Times New Roman" w:cs="Times New Roman"/>
            <w:color w:val="auto"/>
            <w:sz w:val="24"/>
            <w:szCs w:val="24"/>
            <w:lang w:eastAsia="en-GB"/>
          </w:rPr>
          <w:footnoteReference w:id="46"/>
        </w:r>
      </w:ins>
      <w:r w:rsidR="00AD32B5" w:rsidRPr="00AD32B5">
        <w:rPr>
          <w:rFonts w:ascii="Times New Roman" w:hAnsi="Times New Roman" w:cs="Times New Roman"/>
          <w:color w:val="auto"/>
          <w:sz w:val="24"/>
          <w:szCs w:val="24"/>
          <w:lang w:eastAsia="en-GB"/>
        </w:rPr>
        <w:t xml:space="preserve"> </w:t>
      </w:r>
      <w:r w:rsidR="00AD32B5">
        <w:rPr>
          <w:rFonts w:ascii="Times New Roman" w:hAnsi="Times New Roman" w:cs="Times New Roman"/>
          <w:color w:val="auto"/>
          <w:sz w:val="24"/>
          <w:szCs w:val="24"/>
          <w:lang w:eastAsia="en-GB"/>
        </w:rPr>
        <w:t>(in accordance with BSCP503)</w:t>
      </w:r>
      <w:r w:rsidR="008153DD" w:rsidRPr="008153DD">
        <w:rPr>
          <w:rFonts w:ascii="Times New Roman" w:hAnsi="Times New Roman" w:cs="Times New Roman"/>
          <w:color w:val="auto"/>
          <w:sz w:val="24"/>
          <w:szCs w:val="24"/>
          <w:lang w:eastAsia="en-GB"/>
        </w:rPr>
        <w:t xml:space="preserve"> </w:t>
      </w:r>
      <w:r w:rsidR="008153DD">
        <w:rPr>
          <w:rFonts w:ascii="Times New Roman" w:hAnsi="Times New Roman" w:cs="Times New Roman"/>
          <w:color w:val="auto"/>
          <w:sz w:val="24"/>
          <w:szCs w:val="24"/>
          <w:lang w:eastAsia="en-GB"/>
        </w:rPr>
        <w:t xml:space="preserve">and, where applicable, </w:t>
      </w:r>
      <w:r w:rsidR="008153DD" w:rsidRPr="00AD32B5">
        <w:rPr>
          <w:rFonts w:ascii="Times New Roman" w:hAnsi="Times New Roman" w:cs="Times New Roman"/>
          <w:color w:val="auto"/>
          <w:sz w:val="24"/>
          <w:szCs w:val="24"/>
          <w:lang w:eastAsia="en-GB"/>
        </w:rPr>
        <w:t xml:space="preserve">the kWh </w:t>
      </w:r>
      <w:r w:rsidR="008153DD">
        <w:rPr>
          <w:rFonts w:ascii="Times New Roman" w:hAnsi="Times New Roman" w:cs="Times New Roman"/>
          <w:color w:val="auto"/>
          <w:sz w:val="24"/>
          <w:szCs w:val="24"/>
          <w:lang w:eastAsia="en-GB"/>
        </w:rPr>
        <w:t xml:space="preserve">AMSID </w:t>
      </w:r>
      <w:r w:rsidR="008153DD" w:rsidRPr="00AD32B5">
        <w:rPr>
          <w:rFonts w:ascii="Times New Roman" w:hAnsi="Times New Roman" w:cs="Times New Roman"/>
          <w:color w:val="auto"/>
          <w:sz w:val="24"/>
          <w:szCs w:val="24"/>
          <w:lang w:eastAsia="en-GB"/>
        </w:rPr>
        <w:t xml:space="preserve">metered data provided </w:t>
      </w:r>
      <w:r w:rsidR="008153DD">
        <w:rPr>
          <w:rFonts w:ascii="Times New Roman" w:hAnsi="Times New Roman" w:cs="Times New Roman"/>
          <w:color w:val="auto"/>
          <w:sz w:val="24"/>
          <w:szCs w:val="24"/>
          <w:lang w:eastAsia="en-GB"/>
        </w:rPr>
        <w:t>by HHDCs (in accordance with BSCP</w:t>
      </w:r>
      <w:r w:rsidR="00367C3B">
        <w:rPr>
          <w:rFonts w:ascii="Times New Roman" w:hAnsi="Times New Roman" w:cs="Times New Roman"/>
          <w:color w:val="auto"/>
          <w:sz w:val="24"/>
          <w:szCs w:val="24"/>
          <w:lang w:eastAsia="en-GB"/>
        </w:rPr>
        <w:t>603</w:t>
      </w:r>
      <w:r w:rsidR="008153DD">
        <w:rPr>
          <w:rFonts w:ascii="Times New Roman" w:hAnsi="Times New Roman" w:cs="Times New Roman"/>
          <w:color w:val="auto"/>
          <w:sz w:val="24"/>
          <w:szCs w:val="24"/>
          <w:lang w:eastAsia="en-GB"/>
        </w:rPr>
        <w:t>)</w:t>
      </w:r>
      <w:r w:rsidR="00AD32B5">
        <w:rPr>
          <w:rFonts w:ascii="Times New Roman" w:hAnsi="Times New Roman" w:cs="Times New Roman"/>
          <w:color w:val="auto"/>
          <w:sz w:val="24"/>
          <w:szCs w:val="24"/>
          <w:lang w:eastAsia="en-GB"/>
        </w:rPr>
        <w:t xml:space="preserve"> </w:t>
      </w:r>
      <w:r w:rsidR="00AD32B5" w:rsidRPr="00AD32B5">
        <w:rPr>
          <w:rFonts w:ascii="Times New Roman" w:hAnsi="Times New Roman" w:cs="Times New Roman"/>
          <w:color w:val="auto"/>
          <w:sz w:val="24"/>
          <w:szCs w:val="24"/>
          <w:lang w:eastAsia="en-GB"/>
        </w:rPr>
        <w:t>to allocate the MSID Pair Delivered Volume</w:t>
      </w:r>
      <w:bookmarkStart w:id="156" w:name="_Ref28878535"/>
      <w:r w:rsidR="001410E6">
        <w:rPr>
          <w:rStyle w:val="FootnoteReference"/>
          <w:rFonts w:ascii="Times New Roman" w:hAnsi="Times New Roman" w:cs="Times New Roman"/>
          <w:color w:val="auto"/>
          <w:sz w:val="24"/>
          <w:szCs w:val="24"/>
          <w:lang w:eastAsia="en-GB"/>
        </w:rPr>
        <w:footnoteReference w:id="47"/>
      </w:r>
      <w:bookmarkEnd w:id="156"/>
      <w:r w:rsidR="008153DD" w:rsidRPr="008153DD">
        <w:rPr>
          <w:rFonts w:ascii="Times New Roman" w:hAnsi="Times New Roman" w:cs="Times New Roman"/>
          <w:color w:val="auto"/>
          <w:sz w:val="24"/>
          <w:szCs w:val="24"/>
          <w:lang w:eastAsia="en-GB"/>
        </w:rPr>
        <w:t xml:space="preserve"> </w:t>
      </w:r>
      <w:r w:rsidR="008153DD">
        <w:rPr>
          <w:rFonts w:ascii="Times New Roman" w:hAnsi="Times New Roman" w:cs="Times New Roman"/>
          <w:color w:val="auto"/>
          <w:sz w:val="24"/>
          <w:szCs w:val="24"/>
          <w:lang w:eastAsia="en-GB"/>
        </w:rPr>
        <w:t>and, where applicable, the AMSID</w:t>
      </w:r>
      <w:r w:rsidR="008153DD" w:rsidRPr="00AD32B5">
        <w:rPr>
          <w:rFonts w:ascii="Times New Roman" w:hAnsi="Times New Roman" w:cs="Times New Roman"/>
          <w:color w:val="auto"/>
          <w:sz w:val="24"/>
          <w:szCs w:val="24"/>
          <w:lang w:eastAsia="en-GB"/>
        </w:rPr>
        <w:t xml:space="preserve"> Pair Delivered Volume</w:t>
      </w:r>
      <w:r w:rsidR="00AD32B5" w:rsidRPr="00AD32B5">
        <w:rPr>
          <w:rFonts w:ascii="Times New Roman" w:hAnsi="Times New Roman" w:cs="Times New Roman"/>
          <w:color w:val="auto"/>
          <w:sz w:val="24"/>
          <w:szCs w:val="24"/>
          <w:lang w:eastAsia="en-GB"/>
        </w:rPr>
        <w:t xml:space="preserve"> to the component MSIDs in that MSID Pair</w:t>
      </w:r>
      <w:r w:rsidR="008153DD" w:rsidRPr="008153DD">
        <w:rPr>
          <w:rFonts w:ascii="Times New Roman" w:hAnsi="Times New Roman" w:cs="Times New Roman"/>
          <w:color w:val="auto"/>
          <w:sz w:val="24"/>
          <w:szCs w:val="24"/>
          <w:lang w:eastAsia="en-GB"/>
        </w:rPr>
        <w:t xml:space="preserve"> </w:t>
      </w:r>
      <w:r w:rsidR="008153DD">
        <w:rPr>
          <w:rFonts w:ascii="Times New Roman" w:hAnsi="Times New Roman" w:cs="Times New Roman"/>
          <w:color w:val="auto"/>
          <w:sz w:val="24"/>
          <w:szCs w:val="24"/>
          <w:lang w:eastAsia="en-GB"/>
        </w:rPr>
        <w:t>and to the component AMSIDs in that AMSID Pair</w:t>
      </w:r>
      <w:r w:rsidR="00AD32B5" w:rsidRPr="00AD32B5">
        <w:rPr>
          <w:rFonts w:ascii="Times New Roman" w:hAnsi="Times New Roman" w:cs="Times New Roman"/>
          <w:color w:val="auto"/>
          <w:sz w:val="24"/>
          <w:szCs w:val="24"/>
          <w:lang w:eastAsia="en-GB"/>
        </w:rPr>
        <w:t xml:space="preserve"> for each Settlement Period, creating the </w:t>
      </w:r>
      <w:r w:rsidR="0059479B">
        <w:rPr>
          <w:rFonts w:ascii="Times New Roman" w:hAnsi="Times New Roman" w:cs="Times New Roman"/>
          <w:color w:val="auto"/>
          <w:sz w:val="24"/>
          <w:szCs w:val="24"/>
          <w:lang w:eastAsia="en-GB"/>
        </w:rPr>
        <w:t xml:space="preserve">Total </w:t>
      </w:r>
      <w:r w:rsidR="00AD32B5" w:rsidRPr="00AD32B5">
        <w:rPr>
          <w:rFonts w:ascii="Times New Roman" w:hAnsi="Times New Roman" w:cs="Times New Roman"/>
          <w:color w:val="auto"/>
          <w:sz w:val="24"/>
          <w:szCs w:val="24"/>
          <w:lang w:eastAsia="en-GB"/>
        </w:rPr>
        <w:t>Metering System Delivered Volume (</w:t>
      </w:r>
      <w:proofErr w:type="spellStart"/>
      <w:r w:rsidR="0059479B">
        <w:rPr>
          <w:rFonts w:ascii="Times New Roman" w:hAnsi="Times New Roman" w:cs="Times New Roman"/>
          <w:color w:val="auto"/>
          <w:sz w:val="24"/>
          <w:szCs w:val="24"/>
          <w:lang w:eastAsia="en-GB"/>
        </w:rPr>
        <w:t>T</w:t>
      </w:r>
      <w:r w:rsidR="00AD32B5" w:rsidRPr="00AD32B5">
        <w:rPr>
          <w:rFonts w:ascii="Times New Roman" w:hAnsi="Times New Roman" w:cs="Times New Roman"/>
          <w:color w:val="auto"/>
          <w:sz w:val="24"/>
          <w:szCs w:val="24"/>
          <w:lang w:eastAsia="en-GB"/>
        </w:rPr>
        <w:t>QVMD</w:t>
      </w:r>
      <w:r w:rsidR="00AD32B5" w:rsidRPr="00AD32B5">
        <w:rPr>
          <w:rFonts w:ascii="Times New Roman" w:hAnsi="Times New Roman" w:cs="Times New Roman"/>
          <w:color w:val="auto"/>
          <w:sz w:val="24"/>
          <w:szCs w:val="24"/>
          <w:vertAlign w:val="subscript"/>
          <w:lang w:eastAsia="en-GB"/>
        </w:rPr>
        <w:t>Kj</w:t>
      </w:r>
      <w:proofErr w:type="spellEnd"/>
      <w:r w:rsidR="00AD32B5" w:rsidRPr="00AD32B5">
        <w:rPr>
          <w:rFonts w:ascii="Times New Roman" w:hAnsi="Times New Roman" w:cs="Times New Roman"/>
          <w:color w:val="auto"/>
          <w:sz w:val="24"/>
          <w:szCs w:val="24"/>
          <w:lang w:eastAsia="en-GB"/>
        </w:rPr>
        <w:t>)</w:t>
      </w:r>
      <w:r w:rsidR="001410E6">
        <w:rPr>
          <w:rFonts w:ascii="Times New Roman" w:hAnsi="Times New Roman" w:cs="Times New Roman"/>
          <w:color w:val="auto"/>
          <w:sz w:val="24"/>
          <w:szCs w:val="24"/>
          <w:lang w:eastAsia="en-GB"/>
        </w:rPr>
        <w:t>.</w:t>
      </w:r>
    </w:p>
    <w:p w14:paraId="0CE8B294" w14:textId="77777777" w:rsidR="00AD32B5" w:rsidRDefault="00AD32B5" w:rsidP="00FE7291">
      <w:pPr>
        <w:pStyle w:val="Tabletext"/>
        <w:spacing w:after="240" w:line="240" w:lineRule="auto"/>
        <w:ind w:left="0"/>
        <w:jc w:val="both"/>
        <w:rPr>
          <w:rFonts w:ascii="Times New Roman" w:hAnsi="Times New Roman" w:cs="Times New Roman"/>
          <w:color w:val="auto"/>
          <w:sz w:val="24"/>
          <w:szCs w:val="24"/>
          <w:lang w:eastAsia="en-GB"/>
        </w:rPr>
      </w:pPr>
      <w:r w:rsidRPr="00AD32B5">
        <w:rPr>
          <w:rFonts w:ascii="Times New Roman" w:hAnsi="Times New Roman" w:cs="Times New Roman"/>
          <w:color w:val="auto"/>
          <w:sz w:val="24"/>
          <w:szCs w:val="24"/>
          <w:lang w:eastAsia="en-GB"/>
        </w:rPr>
        <w:t>The steps of this process are as follows:</w:t>
      </w:r>
    </w:p>
    <w:p w14:paraId="5617846C" w14:textId="00A0827E" w:rsid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For each MSID Pair, start by allocating the MSID Pair Delivered Volume</w:t>
      </w:r>
      <w:r w:rsidR="008E43BE" w:rsidRPr="0016242E">
        <w:rPr>
          <w:rStyle w:val="FootnoteReference"/>
        </w:rPr>
        <w:t>39</w:t>
      </w:r>
      <w:r w:rsidRPr="00AD32B5">
        <w:rPr>
          <w:rFonts w:ascii="Times New Roman" w:hAnsi="Times New Roman"/>
          <w:sz w:val="24"/>
          <w:szCs w:val="24"/>
          <w:lang w:eastAsia="en-GB"/>
        </w:rPr>
        <w:t xml:space="preserve"> to the Export MSID for a positive value (or to the Import MSID for a negative </w:t>
      </w:r>
      <w:r w:rsidRPr="00AD32B5">
        <w:rPr>
          <w:rFonts w:ascii="Times New Roman" w:hAnsi="Times New Roman"/>
          <w:sz w:val="24"/>
          <w:szCs w:val="24"/>
          <w:lang w:eastAsia="en-GB"/>
        </w:rPr>
        <w:lastRenderedPageBreak/>
        <w:t xml:space="preserve">value), subject to the constraint that the magnitude of the MSID Pair Delivered Volume that can be allocated is capped by the magnitude of the half hourly metered data. </w:t>
      </w:r>
    </w:p>
    <w:p w14:paraId="5F4006F6" w14:textId="28BAC403" w:rsidR="00AD32B5" w:rsidRP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Allocate any remaining MSID Pair Delivered Volume</w:t>
      </w:r>
      <w:r w:rsidR="002B192D" w:rsidRPr="006E7465">
        <w:rPr>
          <w:rStyle w:val="FootnoteReference"/>
          <w:sz w:val="14"/>
          <w:vertAlign w:val="baseline"/>
        </w:rPr>
        <w:fldChar w:fldCharType="begin"/>
      </w:r>
      <w:r w:rsidR="002B192D" w:rsidRPr="006E7465">
        <w:rPr>
          <w:rFonts w:ascii="Times New Roman" w:hAnsi="Times New Roman"/>
          <w:sz w:val="20"/>
          <w:szCs w:val="24"/>
          <w:lang w:eastAsia="en-GB"/>
        </w:rPr>
        <w:instrText xml:space="preserve"> NOTEREF _Ref141270266 \h </w:instrText>
      </w:r>
      <w:r w:rsidR="002B192D" w:rsidRPr="006E7465">
        <w:rPr>
          <w:rStyle w:val="FootnoteReference"/>
          <w:sz w:val="14"/>
          <w:vertAlign w:val="baseline"/>
        </w:rPr>
        <w:instrText xml:space="preserve"> \* MERGEFORMAT </w:instrText>
      </w:r>
      <w:r w:rsidR="002B192D" w:rsidRPr="006E7465">
        <w:rPr>
          <w:rStyle w:val="FootnoteReference"/>
          <w:sz w:val="14"/>
          <w:vertAlign w:val="baseline"/>
        </w:rPr>
      </w:r>
      <w:r w:rsidR="002B192D" w:rsidRPr="006E7465">
        <w:rPr>
          <w:rStyle w:val="FootnoteReference"/>
          <w:sz w:val="14"/>
          <w:vertAlign w:val="baseline"/>
        </w:rPr>
        <w:fldChar w:fldCharType="separate"/>
      </w:r>
      <w:r w:rsidR="002B192D" w:rsidRPr="006E7465">
        <w:rPr>
          <w:rFonts w:ascii="Times New Roman" w:hAnsi="Times New Roman"/>
          <w:sz w:val="20"/>
          <w:szCs w:val="24"/>
          <w:lang w:eastAsia="en-GB"/>
        </w:rPr>
        <w:t>39</w:t>
      </w:r>
      <w:r w:rsidR="002B192D" w:rsidRPr="006E7465">
        <w:rPr>
          <w:rStyle w:val="FootnoteReference"/>
          <w:sz w:val="14"/>
          <w:vertAlign w:val="baseline"/>
        </w:rPr>
        <w:fldChar w:fldCharType="end"/>
      </w:r>
      <w:r w:rsidRPr="006E7465">
        <w:rPr>
          <w:rFonts w:ascii="Times New Roman" w:hAnsi="Times New Roman"/>
          <w:sz w:val="20"/>
          <w:szCs w:val="24"/>
          <w:lang w:eastAsia="en-GB"/>
        </w:rPr>
        <w:t xml:space="preserve"> </w:t>
      </w:r>
      <w:r w:rsidRPr="00AD32B5">
        <w:rPr>
          <w:rFonts w:ascii="Times New Roman" w:hAnsi="Times New Roman"/>
          <w:sz w:val="24"/>
          <w:szCs w:val="24"/>
          <w:lang w:eastAsia="en-GB"/>
        </w:rPr>
        <w:t>to the other MSID in the MSID Pair (i.e. the Import MSID for a positive value, or the Exp</w:t>
      </w:r>
      <w:r w:rsidR="00FE7291">
        <w:rPr>
          <w:rFonts w:ascii="Times New Roman" w:hAnsi="Times New Roman"/>
          <w:sz w:val="24"/>
          <w:szCs w:val="24"/>
          <w:lang w:eastAsia="en-GB"/>
        </w:rPr>
        <w:t>ort MSID for a negative value).</w:t>
      </w:r>
    </w:p>
    <w:p w14:paraId="36580281" w14:textId="77777777" w:rsid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In the special case of an MSID Pair that does not include an Export MSID this process, all of the MSID Pair Delivered Volume will be allocated to the Import MSID.</w:t>
      </w:r>
    </w:p>
    <w:p w14:paraId="6964E15B" w14:textId="77777777" w:rsidR="0025100E"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If a MSID Pair Delivered Volume cannot be allocated in full to the component MSIDs using this process, the SVAA S</w:t>
      </w:r>
      <w:r w:rsidR="00FE7291">
        <w:rPr>
          <w:rFonts w:ascii="Times New Roman" w:hAnsi="Times New Roman"/>
          <w:sz w:val="24"/>
          <w:szCs w:val="24"/>
          <w:lang w:eastAsia="en-GB"/>
        </w:rPr>
        <w:t>ystem will report an exception.</w:t>
      </w:r>
    </w:p>
    <w:p w14:paraId="5E265FBC" w14:textId="3BCABB7D" w:rsidR="00AD32B5" w:rsidRP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 xml:space="preserve">The SVAA operator will then report this exception to BSCCo and the </w:t>
      </w:r>
      <w:r w:rsidR="00356C8E">
        <w:rPr>
          <w:rFonts w:ascii="Times New Roman" w:hAnsi="Times New Roman"/>
          <w:sz w:val="24"/>
          <w:szCs w:val="24"/>
          <w:lang w:eastAsia="en-GB"/>
        </w:rPr>
        <w:t>VLP</w:t>
      </w:r>
      <w:r w:rsidR="001410E6">
        <w:rPr>
          <w:rFonts w:ascii="Times New Roman" w:hAnsi="Times New Roman"/>
          <w:sz w:val="24"/>
          <w:szCs w:val="24"/>
          <w:lang w:eastAsia="en-GB"/>
        </w:rPr>
        <w:t xml:space="preserve"> or the NETSO</w:t>
      </w:r>
      <w:r w:rsidRPr="00AD32B5">
        <w:rPr>
          <w:rFonts w:ascii="Times New Roman" w:hAnsi="Times New Roman"/>
          <w:sz w:val="24"/>
          <w:szCs w:val="24"/>
          <w:lang w:eastAsia="en-GB"/>
        </w:rPr>
        <w:t>, as an exception indicates that the MSID Delivered Volume is inconsistent wi</w:t>
      </w:r>
      <w:r w:rsidR="00552D7B">
        <w:rPr>
          <w:rFonts w:ascii="Times New Roman" w:hAnsi="Times New Roman"/>
          <w:sz w:val="24"/>
          <w:szCs w:val="24"/>
          <w:lang w:eastAsia="en-GB"/>
        </w:rPr>
        <w:t xml:space="preserve">th the Settlement </w:t>
      </w:r>
      <w:r w:rsidR="001410E6">
        <w:rPr>
          <w:rFonts w:ascii="Times New Roman" w:hAnsi="Times New Roman"/>
          <w:sz w:val="24"/>
          <w:szCs w:val="24"/>
          <w:lang w:eastAsia="en-GB"/>
        </w:rPr>
        <w:t xml:space="preserve">MSID </w:t>
      </w:r>
      <w:r w:rsidR="00552D7B">
        <w:rPr>
          <w:rFonts w:ascii="Times New Roman" w:hAnsi="Times New Roman"/>
          <w:sz w:val="24"/>
          <w:szCs w:val="24"/>
          <w:lang w:eastAsia="en-GB"/>
        </w:rPr>
        <w:t>metered data (</w:t>
      </w:r>
      <w:r w:rsidRPr="00AD32B5">
        <w:rPr>
          <w:rFonts w:ascii="Times New Roman" w:hAnsi="Times New Roman"/>
          <w:sz w:val="24"/>
          <w:szCs w:val="24"/>
          <w:lang w:eastAsia="en-GB"/>
        </w:rPr>
        <w:t>suggesting that the MSID Delivered Volume has been reported incorrectly).</w:t>
      </w:r>
    </w:p>
    <w:p w14:paraId="01339CEC" w14:textId="6B877E7A" w:rsidR="00831500"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rPr>
      </w:pPr>
      <w:r w:rsidRPr="00FE7291">
        <w:rPr>
          <w:rFonts w:ascii="Times New Roman" w:hAnsi="Times New Roman"/>
          <w:sz w:val="24"/>
          <w:szCs w:val="24"/>
        </w:rPr>
        <w:t xml:space="preserve">If the </w:t>
      </w:r>
      <w:r w:rsidR="001410E6" w:rsidRPr="00FE7291">
        <w:rPr>
          <w:rFonts w:ascii="Times New Roman" w:hAnsi="Times New Roman"/>
          <w:sz w:val="24"/>
          <w:szCs w:val="24"/>
        </w:rPr>
        <w:t xml:space="preserve">review </w:t>
      </w:r>
      <w:r w:rsidR="001410E6">
        <w:rPr>
          <w:rFonts w:ascii="Times New Roman" w:hAnsi="Times New Roman"/>
          <w:sz w:val="24"/>
          <w:szCs w:val="24"/>
        </w:rPr>
        <w:t xml:space="preserve">by the </w:t>
      </w:r>
      <w:r w:rsidR="00045A63">
        <w:rPr>
          <w:rFonts w:ascii="Times New Roman" w:hAnsi="Times New Roman"/>
          <w:sz w:val="24"/>
          <w:szCs w:val="24"/>
        </w:rPr>
        <w:t>VLP</w:t>
      </w:r>
      <w:r w:rsidRPr="00FE7291">
        <w:rPr>
          <w:rFonts w:ascii="Times New Roman" w:hAnsi="Times New Roman"/>
          <w:sz w:val="24"/>
          <w:szCs w:val="24"/>
        </w:rPr>
        <w:t xml:space="preserve"> </w:t>
      </w:r>
      <w:r w:rsidR="0090231B">
        <w:rPr>
          <w:rFonts w:ascii="Times New Roman" w:hAnsi="Times New Roman"/>
          <w:sz w:val="24"/>
          <w:szCs w:val="24"/>
        </w:rPr>
        <w:t xml:space="preserve">or the </w:t>
      </w:r>
      <w:proofErr w:type="gramStart"/>
      <w:r w:rsidR="0090231B">
        <w:rPr>
          <w:rFonts w:ascii="Times New Roman" w:hAnsi="Times New Roman"/>
          <w:sz w:val="24"/>
          <w:szCs w:val="24"/>
        </w:rPr>
        <w:t xml:space="preserve">NETSO </w:t>
      </w:r>
      <w:r w:rsidRPr="00FE7291">
        <w:rPr>
          <w:rFonts w:ascii="Times New Roman" w:hAnsi="Times New Roman"/>
          <w:sz w:val="24"/>
          <w:szCs w:val="24"/>
        </w:rPr>
        <w:t xml:space="preserve"> identifies</w:t>
      </w:r>
      <w:proofErr w:type="gramEnd"/>
      <w:r w:rsidRPr="00FE7291">
        <w:rPr>
          <w:rFonts w:ascii="Times New Roman" w:hAnsi="Times New Roman"/>
          <w:sz w:val="24"/>
          <w:szCs w:val="24"/>
        </w:rPr>
        <w:t xml:space="preserve"> that the exception was caused by the MSID Pair Delivered </w:t>
      </w:r>
      <w:r w:rsidRPr="00FE7291">
        <w:rPr>
          <w:rFonts w:ascii="Times New Roman" w:hAnsi="Times New Roman"/>
          <w:sz w:val="24"/>
          <w:szCs w:val="24"/>
          <w:lang w:eastAsia="en-GB"/>
        </w:rPr>
        <w:t>Volume</w:t>
      </w:r>
      <w:r w:rsidRPr="00FE7291">
        <w:rPr>
          <w:rFonts w:ascii="Times New Roman" w:hAnsi="Times New Roman"/>
          <w:sz w:val="24"/>
          <w:szCs w:val="24"/>
        </w:rPr>
        <w:t xml:space="preserve"> being incorrect, the Virtual Lead Party </w:t>
      </w:r>
      <w:r w:rsidR="0090231B">
        <w:rPr>
          <w:rFonts w:ascii="Times New Roman" w:hAnsi="Times New Roman"/>
          <w:sz w:val="24"/>
          <w:szCs w:val="24"/>
        </w:rPr>
        <w:t xml:space="preserve">or the NETSO </w:t>
      </w:r>
      <w:r w:rsidRPr="00FE7291">
        <w:rPr>
          <w:rFonts w:ascii="Times New Roman" w:hAnsi="Times New Roman"/>
          <w:sz w:val="24"/>
          <w:szCs w:val="24"/>
        </w:rPr>
        <w:t xml:space="preserve">will submit a corrected MSID Delivered Volume </w:t>
      </w:r>
      <w:r w:rsidR="00FE7291" w:rsidRPr="00FE7291">
        <w:rPr>
          <w:rFonts w:ascii="Times New Roman" w:hAnsi="Times New Roman"/>
          <w:sz w:val="24"/>
          <w:szCs w:val="24"/>
        </w:rPr>
        <w:t>to the SVAA.</w:t>
      </w:r>
    </w:p>
    <w:p w14:paraId="637EA61A" w14:textId="77777777" w:rsidR="00356C8E" w:rsidRPr="006F18DF" w:rsidRDefault="00356C8E" w:rsidP="00356C8E">
      <w:pPr>
        <w:pStyle w:val="reporttable"/>
        <w:keepNext w:val="0"/>
        <w:keepLines w:val="0"/>
        <w:numPr>
          <w:ilvl w:val="0"/>
          <w:numId w:val="29"/>
        </w:numPr>
        <w:spacing w:after="120"/>
        <w:ind w:left="1418" w:hanging="851"/>
        <w:jc w:val="both"/>
        <w:rPr>
          <w:rFonts w:ascii="Times New Roman" w:hAnsi="Times New Roman"/>
          <w:sz w:val="24"/>
          <w:szCs w:val="24"/>
        </w:rPr>
      </w:pPr>
      <w:r>
        <w:rPr>
          <w:rFonts w:ascii="Times New Roman" w:hAnsi="Times New Roman"/>
          <w:sz w:val="24"/>
          <w:szCs w:val="24"/>
        </w:rPr>
        <w:t>For</w:t>
      </w:r>
      <w:r w:rsidRPr="006F18DF">
        <w:rPr>
          <w:rFonts w:ascii="Times New Roman" w:hAnsi="Times New Roman"/>
          <w:sz w:val="24"/>
          <w:szCs w:val="24"/>
        </w:rPr>
        <w:t xml:space="preserve"> </w:t>
      </w:r>
      <w:r>
        <w:rPr>
          <w:rFonts w:ascii="Times New Roman" w:hAnsi="Times New Roman"/>
          <w:sz w:val="24"/>
          <w:szCs w:val="24"/>
        </w:rPr>
        <w:t>AMSID Pair</w:t>
      </w:r>
      <w:r w:rsidRPr="006F18DF">
        <w:rPr>
          <w:rFonts w:ascii="Times New Roman" w:hAnsi="Times New Roman"/>
          <w:sz w:val="24"/>
          <w:szCs w:val="24"/>
        </w:rPr>
        <w:t xml:space="preserve"> Delivered Volumes, </w:t>
      </w:r>
      <w:r>
        <w:rPr>
          <w:rFonts w:ascii="Times New Roman" w:hAnsi="Times New Roman"/>
          <w:sz w:val="24"/>
          <w:szCs w:val="24"/>
        </w:rPr>
        <w:t>SVAA</w:t>
      </w:r>
      <w:r w:rsidRPr="006F18DF">
        <w:rPr>
          <w:rFonts w:ascii="Times New Roman" w:hAnsi="Times New Roman"/>
          <w:sz w:val="24"/>
          <w:szCs w:val="24"/>
        </w:rPr>
        <w:t xml:space="preserve"> will assign those delivered volumes to the Associated MSID Pairs</w:t>
      </w:r>
      <w:r>
        <w:rPr>
          <w:rFonts w:ascii="Times New Roman" w:hAnsi="Times New Roman"/>
          <w:sz w:val="24"/>
          <w:szCs w:val="24"/>
        </w:rPr>
        <w:t xml:space="preserve"> and</w:t>
      </w:r>
      <w:r w:rsidRPr="006F18DF">
        <w:rPr>
          <w:rFonts w:ascii="Times New Roman" w:hAnsi="Times New Roman"/>
          <w:sz w:val="24"/>
          <w:szCs w:val="24"/>
        </w:rPr>
        <w:t xml:space="preserve"> will apply losses to those Delivered Volumes to take account of any losses between the Asset Meterin</w:t>
      </w:r>
      <w:r>
        <w:rPr>
          <w:rFonts w:ascii="Times New Roman" w:hAnsi="Times New Roman"/>
          <w:sz w:val="24"/>
          <w:szCs w:val="24"/>
        </w:rPr>
        <w:t>g System and the Boundary Point</w:t>
      </w:r>
      <w:r w:rsidRPr="006F18DF">
        <w:rPr>
          <w:rFonts w:ascii="Times New Roman" w:hAnsi="Times New Roman"/>
          <w:sz w:val="24"/>
          <w:szCs w:val="24"/>
        </w:rPr>
        <w:t>.</w:t>
      </w:r>
    </w:p>
    <w:p w14:paraId="3E4FED06" w14:textId="38BB0473" w:rsidR="0034397E" w:rsidRPr="0034397E" w:rsidRDefault="00356C8E" w:rsidP="00AC004C">
      <w:pPr>
        <w:pStyle w:val="reporttable"/>
        <w:keepNext w:val="0"/>
        <w:keepLines w:val="0"/>
        <w:numPr>
          <w:ilvl w:val="0"/>
          <w:numId w:val="29"/>
        </w:numPr>
        <w:spacing w:after="120"/>
        <w:ind w:left="1418" w:hanging="851"/>
        <w:jc w:val="both"/>
        <w:rPr>
          <w:rFonts w:ascii="Times New Roman" w:hAnsi="Times New Roman"/>
          <w:sz w:val="24"/>
          <w:szCs w:val="24"/>
        </w:rPr>
      </w:pPr>
      <w:r w:rsidRPr="003E353B">
        <w:rPr>
          <w:rFonts w:ascii="Times New Roman" w:hAnsi="Times New Roman"/>
          <w:sz w:val="24"/>
          <w:szCs w:val="24"/>
        </w:rPr>
        <w:t xml:space="preserve">Where there is more than one </w:t>
      </w:r>
      <w:r>
        <w:rPr>
          <w:rFonts w:ascii="Times New Roman" w:hAnsi="Times New Roman"/>
          <w:sz w:val="24"/>
          <w:szCs w:val="24"/>
        </w:rPr>
        <w:t>AM</w:t>
      </w:r>
      <w:r w:rsidRPr="003E353B">
        <w:rPr>
          <w:rFonts w:ascii="Times New Roman" w:hAnsi="Times New Roman"/>
          <w:sz w:val="24"/>
          <w:szCs w:val="24"/>
        </w:rPr>
        <w:t xml:space="preserve">VLP using AMSID Pairs and the same MSID Pair, MSID Pair Delivered Volumes will be assigned to each </w:t>
      </w:r>
      <w:r>
        <w:rPr>
          <w:rFonts w:ascii="Times New Roman" w:hAnsi="Times New Roman"/>
          <w:sz w:val="24"/>
          <w:szCs w:val="24"/>
        </w:rPr>
        <w:t>AM</w:t>
      </w:r>
      <w:r w:rsidRPr="003E353B">
        <w:rPr>
          <w:rFonts w:ascii="Times New Roman" w:hAnsi="Times New Roman"/>
          <w:sz w:val="24"/>
          <w:szCs w:val="24"/>
        </w:rPr>
        <w:t>VLP based on their contribution to the MSID Pair Delivered Volume.</w:t>
      </w:r>
    </w:p>
    <w:p w14:paraId="0C44437E" w14:textId="0BE1960E" w:rsidR="00917F21" w:rsidRPr="00917F21" w:rsidRDefault="00AE4584" w:rsidP="008A2A66">
      <w:pPr>
        <w:pStyle w:val="Heading2"/>
      </w:pPr>
      <w:bookmarkStart w:id="158" w:name="_Toc165554480"/>
      <w:ins w:id="159" w:author="CP1599" w:date="2024-09-05T11:21:00Z" w16du:dateUtc="2024-09-05T10:21:00Z">
        <w:r>
          <w:t>[CP1599]</w:t>
        </w:r>
      </w:ins>
      <w:r w:rsidR="00917F21">
        <w:t>3.7</w:t>
      </w:r>
      <w:r w:rsidR="00917F21" w:rsidRPr="00917F21">
        <w:tab/>
        <w:t xml:space="preserve">SVA </w:t>
      </w:r>
      <w:r w:rsidR="00314B7A" w:rsidRPr="00314B7A">
        <w:t>Non-Final Demand</w:t>
      </w:r>
      <w:r w:rsidR="00917F21" w:rsidRPr="00917F21">
        <w:t xml:space="preserve"> Facilities</w:t>
      </w:r>
      <w:bookmarkEnd w:id="158"/>
    </w:p>
    <w:p w14:paraId="31DE0251" w14:textId="7C54F6B6" w:rsidR="00917F21" w:rsidRDefault="001942C6" w:rsidP="008A2A66">
      <w:pPr>
        <w:pStyle w:val="Heading3"/>
      </w:pPr>
      <w:r>
        <w:t>3.7</w:t>
      </w:r>
      <w:r w:rsidR="00662A62">
        <w:t>.1</w:t>
      </w:r>
      <w:r w:rsidR="00662A62">
        <w:tab/>
      </w:r>
      <w:r w:rsidR="00917F21" w:rsidRPr="00917F21">
        <w:t xml:space="preserve">Submission and validation of SVA </w:t>
      </w:r>
      <w:r w:rsidR="00314B7A" w:rsidRPr="00314B7A">
        <w:t xml:space="preserve">Non-Final Demand </w:t>
      </w:r>
      <w:r w:rsidR="00917F21" w:rsidRPr="00917F21">
        <w:t>Facility Declarations</w:t>
      </w:r>
    </w:p>
    <w:p w14:paraId="10E873A9" w14:textId="55CDAB65" w:rsidR="005562C1" w:rsidRDefault="00B30D63" w:rsidP="00BF5F5B">
      <w:pPr>
        <w:tabs>
          <w:tab w:val="clear" w:pos="709"/>
        </w:tabs>
        <w:ind w:left="0"/>
      </w:pPr>
      <w:r w:rsidRPr="00917F21">
        <w:t xml:space="preserve">In order for </w:t>
      </w:r>
      <w:r w:rsidR="008E5DC6">
        <w:t>the SVAA</w:t>
      </w:r>
      <w:r w:rsidRPr="00917F21">
        <w:t xml:space="preserve"> to collect, aggregate, and report an SVA </w:t>
      </w:r>
      <w:r w:rsidR="00314B7A" w:rsidRPr="00314B7A">
        <w:t xml:space="preserve">Non-Final Demand </w:t>
      </w:r>
      <w:r w:rsidRPr="00917F21">
        <w:t xml:space="preserve">Facility’s Imports to the NETSO, the SVA </w:t>
      </w:r>
      <w:r w:rsidR="00314B7A" w:rsidRPr="00314B7A">
        <w:t xml:space="preserve">Non-Final Demand </w:t>
      </w:r>
      <w:r w:rsidRPr="00917F21">
        <w:t xml:space="preserve">Facility Operator (via their Supplier(s)) must submit </w:t>
      </w:r>
      <w:r>
        <w:t xml:space="preserve">and from time to time resubmit </w:t>
      </w:r>
      <w:r w:rsidRPr="00917F21">
        <w:t>a valid director-signed Declaration</w:t>
      </w:r>
      <w:r>
        <w:t xml:space="preserve"> Document</w:t>
      </w:r>
      <w:r w:rsidRPr="00917F21">
        <w:t xml:space="preserve"> to the SVAA.</w:t>
      </w:r>
      <w:r>
        <w:t xml:space="preserve"> </w:t>
      </w:r>
    </w:p>
    <w:p w14:paraId="6F2F0246" w14:textId="77777777" w:rsidR="00314B7A" w:rsidRDefault="00314B7A" w:rsidP="00314B7A">
      <w:pPr>
        <w:tabs>
          <w:tab w:val="clear" w:pos="709"/>
        </w:tabs>
        <w:ind w:left="0"/>
      </w:pPr>
      <w:r>
        <w:t xml:space="preserve">The following methods can be used to submit a Declaration Document  </w:t>
      </w:r>
    </w:p>
    <w:p w14:paraId="7977354E" w14:textId="77777777" w:rsidR="00314B7A" w:rsidRDefault="00314B7A" w:rsidP="00314B7A">
      <w:pPr>
        <w:pStyle w:val="ListParagraph"/>
        <w:numPr>
          <w:ilvl w:val="0"/>
          <w:numId w:val="50"/>
        </w:numPr>
        <w:tabs>
          <w:tab w:val="clear" w:pos="709"/>
        </w:tabs>
      </w:pPr>
      <w:r>
        <w:t xml:space="preserve">The Facility Operator can submit  Declaration details using an on-line form via the BSC Website for the Supplier to complete via Self Service Gateway  </w:t>
      </w:r>
    </w:p>
    <w:p w14:paraId="6D44F788" w14:textId="77777777" w:rsidR="00314B7A" w:rsidRDefault="00314B7A" w:rsidP="00314B7A">
      <w:pPr>
        <w:pStyle w:val="ListParagraph"/>
        <w:numPr>
          <w:ilvl w:val="0"/>
          <w:numId w:val="50"/>
        </w:numPr>
        <w:tabs>
          <w:tab w:val="clear" w:pos="709"/>
        </w:tabs>
      </w:pPr>
      <w:r>
        <w:t xml:space="preserve">The Supplier can submit Declaration details on behalf of Facility Operator using Self Service Gateway. </w:t>
      </w:r>
    </w:p>
    <w:p w14:paraId="09D9028A" w14:textId="1F23478D" w:rsidR="00314B7A" w:rsidRDefault="00314B7A" w:rsidP="00314B7A">
      <w:pPr>
        <w:pStyle w:val="ListParagraph"/>
        <w:numPr>
          <w:ilvl w:val="0"/>
          <w:numId w:val="50"/>
        </w:numPr>
        <w:tabs>
          <w:tab w:val="clear" w:pos="709"/>
        </w:tabs>
      </w:pPr>
      <w:r>
        <w:t xml:space="preserve">Facility Operators via their Suppliers can submit a Declaration Form (F602/01) paper form via e-mail </w:t>
      </w:r>
    </w:p>
    <w:p w14:paraId="581A1D47" w14:textId="77777777" w:rsidR="00314B7A" w:rsidRDefault="00314B7A" w:rsidP="00314B7A">
      <w:pPr>
        <w:pStyle w:val="ListParagraph"/>
        <w:tabs>
          <w:tab w:val="clear" w:pos="709"/>
        </w:tabs>
      </w:pPr>
      <w:r>
        <w:lastRenderedPageBreak/>
        <w:t xml:space="preserve">Note: This route of submission where the Supplier sends the paper Declaration Form to the BSC Service Desk should only be used as a last resort and in the event that online channels are unavailable (as part of a system outage or maintenance). </w:t>
      </w:r>
    </w:p>
    <w:p w14:paraId="31A9A6FD" w14:textId="77777777" w:rsidR="00314B7A" w:rsidRDefault="00314B7A" w:rsidP="00BF5F5B">
      <w:pPr>
        <w:tabs>
          <w:tab w:val="clear" w:pos="709"/>
        </w:tabs>
        <w:ind w:left="0"/>
      </w:pPr>
    </w:p>
    <w:p w14:paraId="3D3CB871" w14:textId="4E3537A1" w:rsidR="00792116" w:rsidRDefault="00B30D63" w:rsidP="00BF5F5B">
      <w:pPr>
        <w:tabs>
          <w:tab w:val="clear" w:pos="709"/>
        </w:tabs>
        <w:ind w:left="0"/>
      </w:pPr>
      <w:r>
        <w:t>Appendix 3.7</w:t>
      </w:r>
      <w:r w:rsidRPr="00917F21">
        <w:t xml:space="preserve">.3 provides a </w:t>
      </w:r>
      <w:r w:rsidR="00250DA3">
        <w:t>Declaration Document</w:t>
      </w:r>
      <w:r w:rsidR="002B0D62">
        <w:t xml:space="preserve"> form</w:t>
      </w:r>
      <w:r w:rsidR="005930A0">
        <w:t xml:space="preserve"> (F602/01)</w:t>
      </w:r>
      <w:r w:rsidR="0041426B" w:rsidRPr="0041426B">
        <w:t xml:space="preserve"> </w:t>
      </w:r>
      <w:r w:rsidR="0041426B">
        <w:t>which can be used where paper method is used.</w:t>
      </w:r>
      <w:r w:rsidR="005562C1">
        <w:t xml:space="preserve"> </w:t>
      </w:r>
      <w:r w:rsidR="00792116">
        <w:t xml:space="preserve">The Declaration Document </w:t>
      </w:r>
      <w:r w:rsidR="002B0D62">
        <w:t>form</w:t>
      </w:r>
      <w:r w:rsidR="00792116">
        <w:t xml:space="preserve"> comprises </w:t>
      </w:r>
      <w:r w:rsidR="00106C92">
        <w:t>four</w:t>
      </w:r>
      <w:r w:rsidR="00792116">
        <w:t xml:space="preserve"> parts:</w:t>
      </w:r>
    </w:p>
    <w:p w14:paraId="65F5BCFD" w14:textId="1411B769" w:rsidR="00A43867" w:rsidRDefault="00A43867" w:rsidP="00BF5F5B">
      <w:pPr>
        <w:tabs>
          <w:tab w:val="clear" w:pos="709"/>
        </w:tabs>
      </w:pPr>
      <w:r>
        <w:t>Completed by the Supplier:</w:t>
      </w:r>
    </w:p>
    <w:p w14:paraId="0489C5D9" w14:textId="6AA3F194" w:rsidR="00792116" w:rsidRDefault="00792116" w:rsidP="0041426B">
      <w:pPr>
        <w:pStyle w:val="ListParagraph"/>
        <w:numPr>
          <w:ilvl w:val="0"/>
          <w:numId w:val="43"/>
        </w:numPr>
        <w:tabs>
          <w:tab w:val="clear" w:pos="709"/>
        </w:tabs>
      </w:pPr>
      <w:r>
        <w:t xml:space="preserve">Part A </w:t>
      </w:r>
      <w:r w:rsidR="00097DA4">
        <w:t xml:space="preserve">- provide details about the Supplier and </w:t>
      </w:r>
      <w:r w:rsidR="00A43867">
        <w:t>the</w:t>
      </w:r>
      <w:r w:rsidR="00097DA4">
        <w:t xml:space="preserve"> Authorised Person submitting the </w:t>
      </w:r>
      <w:r w:rsidR="002B0D62">
        <w:t xml:space="preserve">entire </w:t>
      </w:r>
      <w:r w:rsidR="00097DA4">
        <w:t xml:space="preserve">Declaration Document to </w:t>
      </w:r>
      <w:r w:rsidR="00554293">
        <w:t xml:space="preserve">the </w:t>
      </w:r>
      <w:r w:rsidR="00097DA4">
        <w:t xml:space="preserve">SVAA on behalf of the SVA </w:t>
      </w:r>
      <w:r w:rsidR="0041426B" w:rsidRPr="0041426B">
        <w:t xml:space="preserve">Non-Final Demand </w:t>
      </w:r>
      <w:r w:rsidR="00097DA4">
        <w:t>Facility Operator</w:t>
      </w:r>
      <w:r w:rsidR="00A43867">
        <w:t xml:space="preserve"> – the Supplier is responsible for filling out Part A but is responsible for submitting the entire Declaration Document, comprising Part A-D</w:t>
      </w:r>
      <w:r w:rsidR="00097DA4">
        <w:t>;</w:t>
      </w:r>
    </w:p>
    <w:p w14:paraId="67CE7B90" w14:textId="77777777" w:rsidR="00A43867" w:rsidRDefault="00A43867" w:rsidP="00BF5F5B">
      <w:pPr>
        <w:pStyle w:val="ListParagraph"/>
        <w:tabs>
          <w:tab w:val="clear" w:pos="709"/>
        </w:tabs>
        <w:ind w:left="1571"/>
      </w:pPr>
    </w:p>
    <w:p w14:paraId="7817C11F" w14:textId="2E77AFA8" w:rsidR="00A43867" w:rsidRDefault="00A43867" w:rsidP="00BF5F5B">
      <w:pPr>
        <w:tabs>
          <w:tab w:val="clear" w:pos="709"/>
        </w:tabs>
      </w:pPr>
      <w:r>
        <w:t>Completed by the SVA</w:t>
      </w:r>
      <w:r w:rsidR="0041426B" w:rsidRPr="0041426B">
        <w:t xml:space="preserve"> Non-Final Demand </w:t>
      </w:r>
      <w:r>
        <w:t>Facility Operator:</w:t>
      </w:r>
    </w:p>
    <w:p w14:paraId="0D6E90B0" w14:textId="025EFC1B" w:rsidR="00B30D63" w:rsidRDefault="00792116" w:rsidP="0041426B">
      <w:pPr>
        <w:pStyle w:val="ListParagraph"/>
        <w:numPr>
          <w:ilvl w:val="0"/>
          <w:numId w:val="42"/>
        </w:numPr>
        <w:tabs>
          <w:tab w:val="clear" w:pos="709"/>
        </w:tabs>
      </w:pPr>
      <w:r>
        <w:t>Part B</w:t>
      </w:r>
      <w:r w:rsidR="00097DA4">
        <w:t xml:space="preserve"> – </w:t>
      </w:r>
      <w:r w:rsidR="00A43867">
        <w:t>is</w:t>
      </w:r>
      <w:r w:rsidR="00097DA4">
        <w:t xml:space="preserve"> a declaration </w:t>
      </w:r>
      <w:r w:rsidR="00250DA3">
        <w:t>letter</w:t>
      </w:r>
      <w:r w:rsidR="00097DA4">
        <w:t xml:space="preserve"> containing a standard text</w:t>
      </w:r>
      <w:r w:rsidR="00B30D63">
        <w:t xml:space="preserve"> with elements in square brackets which must be </w:t>
      </w:r>
      <w:r w:rsidR="00250DA3">
        <w:t>filled in or deleted as appropriate</w:t>
      </w:r>
      <w:r w:rsidR="00B30D63">
        <w:t xml:space="preserve"> by the </w:t>
      </w:r>
      <w:r w:rsidR="00097DA4">
        <w:t xml:space="preserve">SVA Facility Operator </w:t>
      </w:r>
      <w:r w:rsidR="00B30D63">
        <w:t>depending on the circumstance</w:t>
      </w:r>
      <w:r w:rsidR="0030345B">
        <w:t>s</w:t>
      </w:r>
      <w:r w:rsidR="00B30D63">
        <w:t>. The final letter</w:t>
      </w:r>
      <w:r w:rsidR="00B30D63" w:rsidRPr="00917F21">
        <w:t xml:space="preserve"> must be signed by </w:t>
      </w:r>
      <w:r w:rsidR="002B0D62">
        <w:t xml:space="preserve">one of the </w:t>
      </w:r>
      <w:r w:rsidR="00097DA4">
        <w:t xml:space="preserve">SVA </w:t>
      </w:r>
      <w:r w:rsidR="0041426B" w:rsidRPr="0041426B">
        <w:t xml:space="preserve">Non-Final Demand </w:t>
      </w:r>
      <w:r w:rsidR="00097DA4">
        <w:t>Facility Operator</w:t>
      </w:r>
      <w:r w:rsidR="002B0D62">
        <w:t>’s registered directors</w:t>
      </w:r>
      <w:r w:rsidR="00097DA4">
        <w:t>;</w:t>
      </w:r>
    </w:p>
    <w:p w14:paraId="4B78EA5B" w14:textId="6E6EB273" w:rsidR="00A43867" w:rsidRDefault="00097DA4" w:rsidP="0041426B">
      <w:pPr>
        <w:pStyle w:val="ListParagraph"/>
        <w:numPr>
          <w:ilvl w:val="0"/>
          <w:numId w:val="42"/>
        </w:numPr>
        <w:tabs>
          <w:tab w:val="clear" w:pos="709"/>
        </w:tabs>
      </w:pPr>
      <w:r>
        <w:t>Part C</w:t>
      </w:r>
      <w:r w:rsidR="00106C92">
        <w:t xml:space="preserve"> and Part D – provide</w:t>
      </w:r>
      <w:r>
        <w:t xml:space="preserve"> template</w:t>
      </w:r>
      <w:r w:rsidR="00106C92">
        <w:t>s</w:t>
      </w:r>
      <w:r>
        <w:t xml:space="preserve"> for providing necessary details about a SVA Facility</w:t>
      </w:r>
      <w:r w:rsidR="00106C92">
        <w:t xml:space="preserve">, the SVA </w:t>
      </w:r>
      <w:r w:rsidR="0041426B" w:rsidRPr="0041426B">
        <w:t xml:space="preserve">Non-Final Demand </w:t>
      </w:r>
      <w:r w:rsidR="00106C92">
        <w:t>Facility Operator and the related Metering Systems</w:t>
      </w:r>
      <w:r w:rsidR="00A43867">
        <w:t>.</w:t>
      </w:r>
    </w:p>
    <w:p w14:paraId="5D57F04D" w14:textId="48ACC889" w:rsidR="00E32E80" w:rsidRDefault="00097DA4" w:rsidP="0041426B">
      <w:pPr>
        <w:pStyle w:val="ListParagraph"/>
        <w:numPr>
          <w:ilvl w:val="0"/>
          <w:numId w:val="42"/>
        </w:numPr>
        <w:tabs>
          <w:tab w:val="clear" w:pos="709"/>
        </w:tabs>
      </w:pPr>
      <w:r>
        <w:t xml:space="preserve">Where the SVA </w:t>
      </w:r>
      <w:r w:rsidR="00CE5A4C">
        <w:t xml:space="preserve">Non-Final </w:t>
      </w:r>
      <w:proofErr w:type="gramStart"/>
      <w:r w:rsidR="00CE5A4C">
        <w:t xml:space="preserve">Demand </w:t>
      </w:r>
      <w:r>
        <w:t xml:space="preserve"> Facility</w:t>
      </w:r>
      <w:proofErr w:type="gramEnd"/>
      <w:r>
        <w:t xml:space="preserve"> Operator wishes to provide details for more than </w:t>
      </w:r>
      <w:r w:rsidR="00074253">
        <w:t>one SVA Facility</w:t>
      </w:r>
      <w:r w:rsidR="003121B6">
        <w:t xml:space="preserve"> in a Declaration Document</w:t>
      </w:r>
      <w:r w:rsidR="00074253">
        <w:t xml:space="preserve">, it </w:t>
      </w:r>
      <w:r>
        <w:t>may comple</w:t>
      </w:r>
      <w:r w:rsidR="00220590">
        <w:t xml:space="preserve">te multiple copies of Part C, i.e. for each SVA </w:t>
      </w:r>
      <w:r w:rsidR="0041426B" w:rsidRPr="0041426B">
        <w:t xml:space="preserve">Non-Final Demand </w:t>
      </w:r>
      <w:r w:rsidR="00220590">
        <w:t>Facility being declared. No matter how many Part Cs are provided, please list all MSID details</w:t>
      </w:r>
      <w:r w:rsidR="00E32E80">
        <w:t xml:space="preserve"> in Part D.</w:t>
      </w:r>
    </w:p>
    <w:p w14:paraId="1AE7891D" w14:textId="279610F4" w:rsidR="00106C92" w:rsidRDefault="00220590" w:rsidP="00C34DAA">
      <w:pPr>
        <w:tabs>
          <w:tab w:val="clear" w:pos="709"/>
        </w:tabs>
        <w:ind w:left="0"/>
      </w:pPr>
      <w:r>
        <w:t>E</w:t>
      </w:r>
      <w:r w:rsidR="00074253">
        <w:t>ach copy of Part C</w:t>
      </w:r>
      <w:r w:rsidR="00106C92">
        <w:t xml:space="preserve"> and D</w:t>
      </w:r>
      <w:r w:rsidR="00074253">
        <w:t xml:space="preserve"> </w:t>
      </w:r>
      <w:r w:rsidR="00E32E80">
        <w:t xml:space="preserve">in a single Declaration Document </w:t>
      </w:r>
      <w:r>
        <w:t>contain</w:t>
      </w:r>
      <w:r w:rsidR="00074253">
        <w:t xml:space="preserve"> details specific to the Supplier submitting the Declaration Document</w:t>
      </w:r>
      <w:r w:rsidR="005930A0">
        <w:t>. A</w:t>
      </w:r>
      <w:r w:rsidR="00106C92">
        <w:t xml:space="preserve"> separate Declaration Document(s) is produced for Metering Systems registered by other Supplier(s)</w:t>
      </w:r>
      <w:r w:rsidR="005930A0">
        <w:t xml:space="preserve"> at the same SVA </w:t>
      </w:r>
      <w:r w:rsidR="0041426B" w:rsidRPr="0041426B">
        <w:t xml:space="preserve">Non-Final Demand </w:t>
      </w:r>
      <w:r w:rsidR="005930A0">
        <w:t>Facility</w:t>
      </w:r>
      <w:r w:rsidR="00074253">
        <w:t>.</w:t>
      </w:r>
      <w:r w:rsidR="003121B6">
        <w:t xml:space="preserve"> </w:t>
      </w:r>
    </w:p>
    <w:p w14:paraId="325D3845" w14:textId="6E4D5E2A" w:rsidR="00097DA4" w:rsidRDefault="005930A0" w:rsidP="00BF5F5B">
      <w:pPr>
        <w:tabs>
          <w:tab w:val="clear" w:pos="709"/>
        </w:tabs>
        <w:ind w:left="0"/>
      </w:pPr>
      <w:r>
        <w:t xml:space="preserve">Collectively </w:t>
      </w:r>
      <w:r w:rsidR="00220590">
        <w:t xml:space="preserve">a single </w:t>
      </w:r>
      <w:r>
        <w:t xml:space="preserve">Part A, B, </w:t>
      </w:r>
      <w:r w:rsidR="00CB3976">
        <w:t>C</w:t>
      </w:r>
      <w:r>
        <w:t xml:space="preserve"> and D constitute</w:t>
      </w:r>
      <w:r w:rsidR="00CB3976">
        <w:t xml:space="preserve"> a single dec</w:t>
      </w:r>
      <w:r w:rsidR="00220590">
        <w:t>laration. Where multiple Part C</w:t>
      </w:r>
      <w:r>
        <w:t>s</w:t>
      </w:r>
      <w:r w:rsidR="00CB3976">
        <w:t xml:space="preserve"> are provided in a single Declaration Document, there are as many De</w:t>
      </w:r>
      <w:r>
        <w:t>clarations as there are Part Cs</w:t>
      </w:r>
      <w:r w:rsidR="00E32E80">
        <w:t xml:space="preserve"> in the Declaration Document</w:t>
      </w:r>
      <w:r>
        <w:t>.</w:t>
      </w:r>
    </w:p>
    <w:p w14:paraId="7A22055B" w14:textId="5267FF84" w:rsidR="00912915" w:rsidRDefault="00912915" w:rsidP="00BF5F5B">
      <w:pPr>
        <w:tabs>
          <w:tab w:val="clear" w:pos="709"/>
        </w:tabs>
        <w:ind w:left="0"/>
      </w:pPr>
      <w:r>
        <w:t xml:space="preserve">Should an </w:t>
      </w:r>
      <w:proofErr w:type="gramStart"/>
      <w:r>
        <w:rPr>
          <w:szCs w:val="20"/>
        </w:rPr>
        <w:t>SVA  Facility</w:t>
      </w:r>
      <w:proofErr w:type="gramEnd"/>
      <w:r>
        <w:t xml:space="preserve"> Operator need to declare, update or withdraw a declaration for an SVA </w:t>
      </w:r>
      <w:r w:rsidR="0041426B" w:rsidRPr="0041426B">
        <w:t xml:space="preserve">Non-Final Demand </w:t>
      </w:r>
      <w:r>
        <w:t xml:space="preserve">Facility it must </w:t>
      </w:r>
      <w:r w:rsidR="00F67548" w:rsidRPr="00F67548">
        <w:t xml:space="preserve">provide details as in the </w:t>
      </w:r>
      <w:r>
        <w:t>Declaration Document form (F602/01) provided in Appendix 3.7.3. Additional guidance is provided below in 3.7.1.1, 3.7.1.2 and 3.7.1.3.</w:t>
      </w:r>
    </w:p>
    <w:p w14:paraId="5D2718F4" w14:textId="5D46479E" w:rsidR="00EA19C0" w:rsidRPr="00A03443" w:rsidRDefault="00EA19C0" w:rsidP="00BF5F5B">
      <w:pPr>
        <w:tabs>
          <w:tab w:val="clear" w:pos="709"/>
        </w:tabs>
        <w:ind w:left="0"/>
      </w:pPr>
      <w:r w:rsidRPr="00BF5F5B">
        <w:t xml:space="preserve">SVA </w:t>
      </w:r>
      <w:r w:rsidR="00F67548">
        <w:t xml:space="preserve">Non-Final Demand </w:t>
      </w:r>
      <w:r w:rsidRPr="00BF5F5B">
        <w:t>Facility Operators and Suppliers should endeavour to submit Declaration Documents before the date they are to take effect from. This is</w:t>
      </w:r>
      <w:r w:rsidR="00812DFF">
        <w:t xml:space="preserve"> both</w:t>
      </w:r>
      <w:r w:rsidRPr="00BF5F5B">
        <w:t xml:space="preserve"> to ensure </w:t>
      </w:r>
      <w:r w:rsidR="00812DFF">
        <w:t xml:space="preserve">that </w:t>
      </w:r>
      <w:r w:rsidRPr="00BF5F5B">
        <w:t>Metered Data can be collected</w:t>
      </w:r>
      <w:r w:rsidR="00812DFF">
        <w:t>,</w:t>
      </w:r>
      <w:r w:rsidRPr="00BF5F5B">
        <w:t xml:space="preserve"> and before reaching the Final Reconciliation Volume Allocation Run (RF).</w:t>
      </w:r>
    </w:p>
    <w:p w14:paraId="2C89A5FC" w14:textId="3E97425E" w:rsidR="00F13F5B" w:rsidRDefault="00F13F5B" w:rsidP="00BF5F5B">
      <w:pPr>
        <w:tabs>
          <w:tab w:val="clear" w:pos="709"/>
        </w:tabs>
        <w:ind w:left="0"/>
      </w:pPr>
      <w:r>
        <w:lastRenderedPageBreak/>
        <w:t xml:space="preserve">A Declaration Set refers to a single Declaration or </w:t>
      </w:r>
      <w:r w:rsidR="00E32E80">
        <w:t>several</w:t>
      </w:r>
      <w:r>
        <w:t xml:space="preserve"> Declarations prepared by an SVA </w:t>
      </w:r>
      <w:r w:rsidR="00F67548" w:rsidRPr="00F67548">
        <w:t xml:space="preserve">Non-Final Demand </w:t>
      </w:r>
      <w:r>
        <w:t xml:space="preserve">Facility Operator at a particular point in time </w:t>
      </w:r>
      <w:r w:rsidR="00E32E80">
        <w:t>which collectively</w:t>
      </w:r>
      <w:r>
        <w:t xml:space="preserve"> provide details for the first time or update details in respect of a single SVA </w:t>
      </w:r>
      <w:r w:rsidR="00F67548" w:rsidRPr="00F67548">
        <w:t>Non-Final Demand</w:t>
      </w:r>
      <w:r>
        <w:t xml:space="preserve"> Facility.</w:t>
      </w:r>
      <w:r w:rsidR="00E32E80">
        <w:t xml:space="preserve"> That is, the SVA </w:t>
      </w:r>
      <w:r w:rsidR="00F67548" w:rsidRPr="00F67548">
        <w:t xml:space="preserve">Non-Final Demand </w:t>
      </w:r>
      <w:r w:rsidR="00E32E80">
        <w:t xml:space="preserve">Facility may be the subject of Metering Systems registered by more than one Supplier, so the SVA </w:t>
      </w:r>
      <w:r w:rsidR="006B0807" w:rsidRPr="006B0807">
        <w:t xml:space="preserve">Non-Final Demand </w:t>
      </w:r>
      <w:r w:rsidR="00E32E80">
        <w:t>Facility Operator must prepare Declaration Documents for each Supplier to submit.</w:t>
      </w:r>
    </w:p>
    <w:p w14:paraId="136128AE" w14:textId="2CA0C6EC" w:rsidR="00575EE7" w:rsidRPr="00917F21" w:rsidRDefault="00575EE7" w:rsidP="00BF5F5B">
      <w:pPr>
        <w:tabs>
          <w:tab w:val="clear" w:pos="709"/>
        </w:tabs>
        <w:ind w:left="0"/>
      </w:pPr>
      <w:r>
        <w:t xml:space="preserve">In accordance with </w:t>
      </w:r>
      <w:hyperlink r:id="rId27" w:anchor="2-2.4" w:history="1">
        <w:r w:rsidR="00026770" w:rsidRPr="00C727CD">
          <w:rPr>
            <w:rStyle w:val="Hyperlink"/>
          </w:rPr>
          <w:t xml:space="preserve">Section </w:t>
        </w:r>
        <w:r w:rsidRPr="00C727CD">
          <w:rPr>
            <w:rStyle w:val="Hyperlink"/>
          </w:rPr>
          <w:t>2.4</w:t>
        </w:r>
      </w:hyperlink>
      <w:r w:rsidRPr="00917F21">
        <w:t xml:space="preserve">, upon receipt of a Declaration </w:t>
      </w:r>
      <w:r>
        <w:t>Document</w:t>
      </w:r>
      <w:r w:rsidRPr="00917F21">
        <w:t xml:space="preserve">, </w:t>
      </w:r>
      <w:r w:rsidR="008E5DC6">
        <w:t>the SVAA</w:t>
      </w:r>
      <w:r w:rsidRPr="00917F21">
        <w:t xml:space="preserve"> will validate the </w:t>
      </w:r>
      <w:r w:rsidR="00E9658C">
        <w:t>d</w:t>
      </w:r>
      <w:r w:rsidRPr="00917F21">
        <w:t>eclaration</w:t>
      </w:r>
      <w:r>
        <w:t>(s)</w:t>
      </w:r>
      <w:r w:rsidRPr="00917F21">
        <w:t xml:space="preserve"> by checking that the SVA </w:t>
      </w:r>
      <w:r w:rsidR="006B0807" w:rsidRPr="006B0807">
        <w:t xml:space="preserve">Non-Final Demand </w:t>
      </w:r>
      <w:r w:rsidRPr="00917F21">
        <w:t>Facility Operator has completed the Declaration</w:t>
      </w:r>
      <w:r>
        <w:t xml:space="preserve"> Document</w:t>
      </w:r>
      <w:r w:rsidR="005930A0">
        <w:t xml:space="preserve"> in full, </w:t>
      </w:r>
      <w:r w:rsidRPr="00917F21">
        <w:t>that its contents are (as far as the SVAA is able to determine) accurate</w:t>
      </w:r>
      <w:r w:rsidR="005930A0">
        <w:t xml:space="preserve"> and where appropriate that it has received Declaration Documents from all related Suppliers for a/the </w:t>
      </w:r>
      <w:r w:rsidR="006B0807" w:rsidRPr="006B0807">
        <w:t xml:space="preserve">Non-Final Demand </w:t>
      </w:r>
      <w:r w:rsidR="005930A0">
        <w:t>Facility/</w:t>
      </w:r>
      <w:proofErr w:type="spellStart"/>
      <w:r w:rsidR="005930A0">
        <w:t>ies</w:t>
      </w:r>
      <w:proofErr w:type="spellEnd"/>
      <w:r w:rsidR="005930A0">
        <w:t xml:space="preserve"> declared</w:t>
      </w:r>
      <w:r w:rsidRPr="00917F21">
        <w:t xml:space="preserve">. The SVAA will register details of valid SVA </w:t>
      </w:r>
      <w:r w:rsidR="006B0807" w:rsidRPr="006B0807">
        <w:t xml:space="preserve">Non-Final Demand </w:t>
      </w:r>
      <w:r w:rsidRPr="00917F21">
        <w:t xml:space="preserve">Facilities and </w:t>
      </w:r>
      <w:r>
        <w:t>keep records of all Declaration Documents</w:t>
      </w:r>
      <w:r w:rsidRPr="00917F21">
        <w:t xml:space="preserve"> sent to it</w:t>
      </w:r>
      <w:r>
        <w:t xml:space="preserve"> (whether valid or not)</w:t>
      </w:r>
      <w:r w:rsidRPr="00917F21">
        <w:t xml:space="preserve">. The SVAA will confirm to each Supplier that submits a Declaration </w:t>
      </w:r>
      <w:r>
        <w:t>Document</w:t>
      </w:r>
      <w:r w:rsidRPr="00917F21">
        <w:t xml:space="preserve"> whether the SVA </w:t>
      </w:r>
      <w:r w:rsidR="006B0807" w:rsidRPr="006B0807">
        <w:t xml:space="preserve">Non-Final Demand </w:t>
      </w:r>
      <w:r w:rsidRPr="00917F21">
        <w:t xml:space="preserve">Facilities therein were successfully validated or not, and if not, why not. </w:t>
      </w:r>
      <w:r w:rsidR="00E9658C">
        <w:t>T</w:t>
      </w:r>
      <w:r w:rsidR="008E5DC6">
        <w:t>he SVAA</w:t>
      </w:r>
      <w:r w:rsidRPr="00917F21">
        <w:t xml:space="preserve"> may liaise with the Supplier to clarify or seek further information before deciding whether an SVA </w:t>
      </w:r>
      <w:r w:rsidR="006B0807" w:rsidRPr="006B0807">
        <w:t xml:space="preserve">Non-Final Demand </w:t>
      </w:r>
      <w:r w:rsidRPr="00917F21">
        <w:t>Facility’s declaration is accepted or rejected.</w:t>
      </w:r>
    </w:p>
    <w:p w14:paraId="64BA55C2" w14:textId="38A9B418" w:rsidR="00575EE7" w:rsidRDefault="008E5DC6" w:rsidP="00BF5F5B">
      <w:pPr>
        <w:tabs>
          <w:tab w:val="clear" w:pos="709"/>
        </w:tabs>
        <w:ind w:left="0"/>
      </w:pPr>
      <w:r>
        <w:t>The SVAA</w:t>
      </w:r>
      <w:r w:rsidR="00575EE7" w:rsidRPr="00917F21">
        <w:t xml:space="preserve"> will publish</w:t>
      </w:r>
      <w:r w:rsidR="00575EE7">
        <w:t xml:space="preserve"> and maintain</w:t>
      </w:r>
      <w:r w:rsidR="00575EE7" w:rsidRPr="00917F21">
        <w:t xml:space="preserve"> on </w:t>
      </w:r>
      <w:r w:rsidR="00026770">
        <w:t>the</w:t>
      </w:r>
      <w:r w:rsidR="00575EE7" w:rsidRPr="00917F21">
        <w:t xml:space="preserve"> BSC Website a list of all valid SVA </w:t>
      </w:r>
      <w:r w:rsidR="006B0807" w:rsidRPr="006B0807">
        <w:t xml:space="preserve">Non-Final Demand </w:t>
      </w:r>
      <w:r w:rsidR="00575EE7" w:rsidRPr="00917F21">
        <w:t>Facilities. The list will show the SVA Facility name and the GSP Group it is located in.</w:t>
      </w:r>
    </w:p>
    <w:p w14:paraId="264839A2" w14:textId="372C4FFE" w:rsidR="00B30D63" w:rsidRDefault="00B30D63" w:rsidP="00BF5F5B">
      <w:pPr>
        <w:tabs>
          <w:tab w:val="clear" w:pos="709"/>
        </w:tabs>
        <w:ind w:left="0"/>
      </w:pPr>
      <w:r>
        <w:t xml:space="preserve">The following subsections provide guidance for declaring an SVA </w:t>
      </w:r>
      <w:ins w:id="160" w:author="Colin Berry" w:date="2024-07-25T11:07:00Z">
        <w:r w:rsidR="00D616D7">
          <w:t>[H/K]</w:t>
        </w:r>
      </w:ins>
      <w:del w:id="161" w:author="Colin Berry" w:date="2024-07-25T11:07:00Z">
        <w:r w:rsidDel="00D616D7">
          <w:delText>Storage</w:delText>
        </w:r>
      </w:del>
      <w:r>
        <w:t xml:space="preserve"> Facility, updating a declaration and withdrawing a declaration.</w:t>
      </w:r>
    </w:p>
    <w:p w14:paraId="045EBD35" w14:textId="0C9597BE" w:rsidR="00B30D63" w:rsidRDefault="00B30D63" w:rsidP="00BF5F5B">
      <w:pPr>
        <w:tabs>
          <w:tab w:val="clear" w:pos="709"/>
        </w:tabs>
        <w:ind w:left="0"/>
      </w:pPr>
      <w:r>
        <w:t>The following subsections also summarise how an SVA</w:t>
      </w:r>
      <w:ins w:id="162" w:author="Colin Berry" w:date="2024-07-25T11:07:00Z">
        <w:r w:rsidR="00D616D7">
          <w:t>[H/K]</w:t>
        </w:r>
      </w:ins>
      <w:del w:id="163" w:author="Colin Berry" w:date="2024-07-25T11:07:00Z">
        <w:r w:rsidDel="00D616D7">
          <w:delText xml:space="preserve"> Storage </w:delText>
        </w:r>
      </w:del>
      <w:r>
        <w:t xml:space="preserve">Facility’s declaration may be withdrawn </w:t>
      </w:r>
      <w:r w:rsidR="00CC5757">
        <w:t xml:space="preserve">as a consequence of </w:t>
      </w:r>
      <w:r w:rsidR="0017334B">
        <w:t>an</w:t>
      </w:r>
      <w:r w:rsidR="005F6290">
        <w:t xml:space="preserve"> assurance </w:t>
      </w:r>
      <w:r w:rsidR="0017334B">
        <w:t xml:space="preserve">technique performed by the Panel, BSCCo and/or </w:t>
      </w:r>
      <w:r w:rsidR="00554293">
        <w:t xml:space="preserve">the </w:t>
      </w:r>
      <w:r w:rsidR="0017334B">
        <w:t>SVAA,</w:t>
      </w:r>
      <w:r w:rsidR="00CC5757">
        <w:t xml:space="preserve"> and how an </w:t>
      </w:r>
      <w:r w:rsidR="00863662">
        <w:rPr>
          <w:szCs w:val="20"/>
        </w:rPr>
        <w:t xml:space="preserve">SVA </w:t>
      </w:r>
      <w:ins w:id="164" w:author="Colin Berry" w:date="2024-07-25T11:07:00Z">
        <w:r w:rsidR="00D616D7">
          <w:t>[H/K]</w:t>
        </w:r>
      </w:ins>
      <w:del w:id="165" w:author="Colin Berry" w:date="2024-07-25T11:07:00Z">
        <w:r w:rsidR="00863662" w:rsidDel="00D616D7">
          <w:rPr>
            <w:szCs w:val="20"/>
          </w:rPr>
          <w:delText>Storage</w:delText>
        </w:r>
      </w:del>
      <w:r w:rsidR="00863662">
        <w:rPr>
          <w:szCs w:val="20"/>
        </w:rPr>
        <w:t xml:space="preserve"> Facility </w:t>
      </w:r>
      <w:r w:rsidR="00CC5757">
        <w:t>Operator may withdraw from the BSC arrangements.</w:t>
      </w:r>
    </w:p>
    <w:p w14:paraId="119BC183" w14:textId="7B2A54D8" w:rsidR="008317BB" w:rsidRPr="00917F21" w:rsidRDefault="00B53FE4" w:rsidP="00BF5F5B">
      <w:pPr>
        <w:tabs>
          <w:tab w:val="clear" w:pos="709"/>
        </w:tabs>
        <w:ind w:left="0"/>
      </w:pPr>
      <w:r>
        <w:t xml:space="preserve">In all cases </w:t>
      </w:r>
      <w:r w:rsidR="00B47CEF" w:rsidRPr="00B47CEF">
        <w:t xml:space="preserve">Non-Final Demand </w:t>
      </w:r>
      <w:r>
        <w:t>Declaration Documents</w:t>
      </w:r>
      <w:r w:rsidR="008317BB">
        <w:t xml:space="preserve"> and Operator Withdrawal letters</w:t>
      </w:r>
      <w:r>
        <w:t xml:space="preserve"> must be submitted by e</w:t>
      </w:r>
      <w:r w:rsidRPr="00B53FE4">
        <w:t>mail</w:t>
      </w:r>
      <w:r w:rsidR="008317BB">
        <w:t xml:space="preserve"> </w:t>
      </w:r>
      <w:r w:rsidR="00B47CEF" w:rsidRPr="00B47CEF">
        <w:t xml:space="preserve">or, where agreed, by other electronic means </w:t>
      </w:r>
      <w:r w:rsidR="008317BB">
        <w:t xml:space="preserve">using forms </w:t>
      </w:r>
      <w:r w:rsidR="003C312B">
        <w:t>F</w:t>
      </w:r>
      <w:r w:rsidR="008317BB">
        <w:t xml:space="preserve">602/01 or </w:t>
      </w:r>
      <w:r w:rsidR="003C312B">
        <w:t>F</w:t>
      </w:r>
      <w:r w:rsidR="008317BB">
        <w:t>602/02</w:t>
      </w:r>
      <w:r>
        <w:t>.</w:t>
      </w:r>
      <w:r w:rsidR="008317BB">
        <w:t xml:space="preserve"> </w:t>
      </w:r>
    </w:p>
    <w:p w14:paraId="3C567977" w14:textId="616ECF4A" w:rsidR="00CF06C6" w:rsidRPr="00917F21" w:rsidRDefault="00CF06C6" w:rsidP="00BF5F5B">
      <w:pPr>
        <w:ind w:left="0"/>
        <w:rPr>
          <w:b/>
        </w:rPr>
      </w:pPr>
      <w:r>
        <w:rPr>
          <w:b/>
        </w:rPr>
        <w:t>3.7.1.1</w:t>
      </w:r>
      <w:r>
        <w:rPr>
          <w:b/>
        </w:rPr>
        <w:tab/>
      </w:r>
      <w:r>
        <w:rPr>
          <w:b/>
        </w:rPr>
        <w:tab/>
        <w:t>De</w:t>
      </w:r>
      <w:r w:rsidR="00A11DE4">
        <w:rPr>
          <w:b/>
        </w:rPr>
        <w:t xml:space="preserve">claring an SVA </w:t>
      </w:r>
      <w:r w:rsidR="00B47CEF" w:rsidRPr="00B47CEF">
        <w:rPr>
          <w:b/>
        </w:rPr>
        <w:t xml:space="preserve">Non-Final Demand </w:t>
      </w:r>
      <w:r w:rsidR="00A11DE4">
        <w:rPr>
          <w:b/>
        </w:rPr>
        <w:t>Facility</w:t>
      </w:r>
    </w:p>
    <w:p w14:paraId="08B4172E" w14:textId="414576C2" w:rsidR="00250DA3" w:rsidRDefault="00EC7BCC" w:rsidP="00BF5F5B">
      <w:pPr>
        <w:tabs>
          <w:tab w:val="clear" w:pos="709"/>
        </w:tabs>
        <w:ind w:left="0"/>
      </w:pPr>
      <w:r>
        <w:t xml:space="preserve">This subsection describes how to declare an SVA </w:t>
      </w:r>
      <w:r w:rsidR="00B47CEF" w:rsidRPr="00B47CEF">
        <w:t xml:space="preserve">Non-Final Demand </w:t>
      </w:r>
      <w:r>
        <w:t xml:space="preserve">Facility for the first time or when declaring an SVA </w:t>
      </w:r>
      <w:r w:rsidR="00B47CEF" w:rsidRPr="00B47CEF">
        <w:t xml:space="preserve">Non-Final Demand </w:t>
      </w:r>
      <w:r>
        <w:t>Facility after it having been withdrawn at some point.</w:t>
      </w:r>
    </w:p>
    <w:p w14:paraId="7C25FB4A" w14:textId="171BE4B9" w:rsidR="00EC7BCC" w:rsidRDefault="00EC7BCC" w:rsidP="00BF5F5B">
      <w:pPr>
        <w:tabs>
          <w:tab w:val="clear" w:pos="709"/>
        </w:tabs>
        <w:ind w:left="0"/>
      </w:pPr>
      <w:r>
        <w:t xml:space="preserve">The </w:t>
      </w:r>
      <w:r w:rsidR="00863662">
        <w:t xml:space="preserve">SVA </w:t>
      </w:r>
      <w:r>
        <w:t xml:space="preserve">Facility Operator must complete a </w:t>
      </w:r>
      <w:r w:rsidR="00B47CEF" w:rsidRPr="00B47CEF">
        <w:t xml:space="preserve">Non-Final Demand </w:t>
      </w:r>
      <w:r>
        <w:t>Declaration Document</w:t>
      </w:r>
      <w:r w:rsidR="00F74AA1">
        <w:t>(s)</w:t>
      </w:r>
      <w:r w:rsidR="00B47CEF">
        <w:t xml:space="preserve"> and provide the necessary information</w:t>
      </w:r>
      <w:r>
        <w:t xml:space="preserve"> using the template in </w:t>
      </w:r>
      <w:hyperlink r:id="rId28" w:anchor="3-3.7-3.7.3" w:history="1">
        <w:r w:rsidRPr="00C727CD">
          <w:rPr>
            <w:rStyle w:val="Hyperlink"/>
          </w:rPr>
          <w:t>Appendix 3.7.3</w:t>
        </w:r>
      </w:hyperlink>
      <w:r>
        <w:t>.</w:t>
      </w:r>
    </w:p>
    <w:p w14:paraId="76E8D94E" w14:textId="49CD6298" w:rsidR="00EC7BCC" w:rsidRDefault="00EC7BCC" w:rsidP="00BF5F5B">
      <w:pPr>
        <w:tabs>
          <w:tab w:val="clear" w:pos="709"/>
        </w:tabs>
        <w:ind w:left="0"/>
      </w:pPr>
      <w:r>
        <w:t xml:space="preserve">The </w:t>
      </w:r>
      <w:r w:rsidR="00863662">
        <w:t xml:space="preserve">SVA </w:t>
      </w:r>
      <w:r>
        <w:t xml:space="preserve">Facility Operator may include details for more than one </w:t>
      </w:r>
      <w:r w:rsidR="00B47CEF" w:rsidRPr="00B47CEF">
        <w:t xml:space="preserve">Non-Final Demand </w:t>
      </w:r>
      <w:r>
        <w:t>Facility in a single Declaration Document, so long as</w:t>
      </w:r>
      <w:r w:rsidR="00163395">
        <w:t xml:space="preserve"> each </w:t>
      </w:r>
      <w:r w:rsidR="00FE7CC9" w:rsidRPr="00FE7CC9">
        <w:t xml:space="preserve">Non-Final Demand </w:t>
      </w:r>
      <w:r w:rsidR="00163395">
        <w:t xml:space="preserve">Facility uses a distinct </w:t>
      </w:r>
      <w:r w:rsidR="00FE7CC9" w:rsidRPr="00FE7CC9">
        <w:t xml:space="preserve">Non-Final Demand </w:t>
      </w:r>
      <w:r w:rsidR="00163395">
        <w:t>Facility Name</w:t>
      </w:r>
      <w:r w:rsidR="00E41E2D">
        <w:t xml:space="preserve"> and</w:t>
      </w:r>
      <w:r>
        <w:t xml:space="preserve"> all of the Metering Systems listed in the Declaration Document are registered by the same Supplier.</w:t>
      </w:r>
    </w:p>
    <w:p w14:paraId="741F1C90" w14:textId="5A7D733E" w:rsidR="00917F21" w:rsidRPr="00917F21" w:rsidRDefault="00917F21" w:rsidP="00BF5F5B">
      <w:pPr>
        <w:tabs>
          <w:tab w:val="clear" w:pos="709"/>
        </w:tabs>
        <w:ind w:left="0"/>
      </w:pPr>
      <w:r w:rsidRPr="00917F21">
        <w:t xml:space="preserve">Where </w:t>
      </w:r>
      <w:r w:rsidR="00EC7BCC">
        <w:t xml:space="preserve">the Metering Systems at a </w:t>
      </w:r>
      <w:r w:rsidR="00FE7CC9" w:rsidRPr="00FE7CC9">
        <w:t xml:space="preserve">Non-Final Demand </w:t>
      </w:r>
      <w:r w:rsidR="00EC7BCC">
        <w:t xml:space="preserve">Facility are registered by more than one Supplier, the </w:t>
      </w:r>
      <w:r w:rsidR="00863662">
        <w:t xml:space="preserve">SVA </w:t>
      </w:r>
      <w:r w:rsidR="00FE7CC9" w:rsidRPr="00FE7CC9">
        <w:t xml:space="preserve">Non-Final Demand </w:t>
      </w:r>
      <w:r w:rsidR="00EC7BCC">
        <w:t>Facility Operator must prepare a separate Declaration Document for each Supplier.</w:t>
      </w:r>
      <w:r w:rsidR="00E41E2D">
        <w:t xml:space="preserve">  E</w:t>
      </w:r>
      <w:r w:rsidRPr="00917F21">
        <w:t xml:space="preserve">ach Supplier must then submit the Declaration </w:t>
      </w:r>
      <w:r w:rsidR="00A11DE4">
        <w:t>Document</w:t>
      </w:r>
      <w:r w:rsidRPr="00917F21">
        <w:t xml:space="preserve"> to </w:t>
      </w:r>
      <w:r w:rsidR="008E5DC6">
        <w:t xml:space="preserve">the </w:t>
      </w:r>
      <w:r w:rsidR="008E5DC6">
        <w:lastRenderedPageBreak/>
        <w:t>SVAA</w:t>
      </w:r>
      <w:r w:rsidRPr="00917F21">
        <w:t xml:space="preserve"> on the </w:t>
      </w:r>
      <w:r w:rsidR="00863662">
        <w:rPr>
          <w:szCs w:val="20"/>
        </w:rPr>
        <w:t xml:space="preserve">SVA </w:t>
      </w:r>
      <w:r w:rsidR="00FE7CC9" w:rsidRPr="00FE7CC9">
        <w:rPr>
          <w:szCs w:val="20"/>
        </w:rPr>
        <w:t xml:space="preserve">Non-Final Demand </w:t>
      </w:r>
      <w:r w:rsidR="00863662">
        <w:rPr>
          <w:szCs w:val="20"/>
        </w:rPr>
        <w:t>Facility O</w:t>
      </w:r>
      <w:r w:rsidRPr="00917F21">
        <w:t xml:space="preserve">perator’s behalf. In such a scenario, please ensure that each separate Declaration </w:t>
      </w:r>
      <w:r w:rsidR="00A11DE4">
        <w:t>Document</w:t>
      </w:r>
      <w:r w:rsidRPr="00917F21">
        <w:t xml:space="preserve"> uses the same unique </w:t>
      </w:r>
      <w:r w:rsidR="00FE7CC9" w:rsidRPr="00FE7CC9">
        <w:t xml:space="preserve">Non-Final Demand </w:t>
      </w:r>
      <w:r w:rsidRPr="00917F21">
        <w:t>Facility Name.</w:t>
      </w:r>
    </w:p>
    <w:p w14:paraId="6897B11D" w14:textId="34FDA846" w:rsidR="00917F21" w:rsidRPr="00917F21" w:rsidRDefault="00917F21" w:rsidP="00BF5F5B">
      <w:pPr>
        <w:tabs>
          <w:tab w:val="clear" w:pos="709"/>
        </w:tabs>
        <w:ind w:left="0"/>
      </w:pPr>
      <w:r w:rsidRPr="00917F21">
        <w:t xml:space="preserve">The SVA </w:t>
      </w:r>
      <w:r w:rsidR="00FE7CC9" w:rsidRPr="00FE7CC9">
        <w:t xml:space="preserve">Non-Final Demand </w:t>
      </w:r>
      <w:r w:rsidRPr="00917F21">
        <w:t xml:space="preserve">Facility Operator must ensure that an SVA </w:t>
      </w:r>
      <w:r w:rsidR="00FE7CC9" w:rsidRPr="00FE7CC9">
        <w:t xml:space="preserve">Non-Final Demand </w:t>
      </w:r>
      <w:r w:rsidRPr="00917F21">
        <w:t xml:space="preserve">Facility is the subject of at least one Import and one Export SVA HH Metering System, which it identifies in the director-signed Declaration </w:t>
      </w:r>
      <w:r w:rsidR="00474B33">
        <w:t>Document(s)</w:t>
      </w:r>
      <w:r w:rsidRPr="00917F21">
        <w:t>.</w:t>
      </w:r>
    </w:p>
    <w:p w14:paraId="744D9685" w14:textId="5769311F" w:rsidR="00BF50C0" w:rsidRPr="008B688F" w:rsidRDefault="00BF50C0" w:rsidP="00BF5F5B">
      <w:pPr>
        <w:tabs>
          <w:tab w:val="clear" w:pos="709"/>
        </w:tabs>
        <w:ind w:left="0"/>
      </w:pPr>
      <w:r>
        <w:t xml:space="preserve">The </w:t>
      </w:r>
      <w:r w:rsidRPr="008B688F">
        <w:t xml:space="preserve">Declaration ID should be left blank as this will be assigned by </w:t>
      </w:r>
      <w:r w:rsidR="008E5DC6">
        <w:t>the SVAA</w:t>
      </w:r>
      <w:r w:rsidRPr="008B688F">
        <w:t xml:space="preserve"> where a Supplier is declaring a Facility for the first tim</w:t>
      </w:r>
      <w:r w:rsidR="00636A63" w:rsidRPr="00636A63">
        <w:t xml:space="preserve">e. </w:t>
      </w:r>
      <w:r w:rsidR="00636A63">
        <w:t>I</w:t>
      </w:r>
      <w:r>
        <w:t xml:space="preserve">f </w:t>
      </w:r>
      <w:r w:rsidR="00636A63">
        <w:t>re</w:t>
      </w:r>
      <w:r>
        <w:t xml:space="preserve">declaring since the Facility’s </w:t>
      </w:r>
      <w:r w:rsidR="001A21A8">
        <w:t>declaration was withdrawn</w:t>
      </w:r>
      <w:r w:rsidR="00636A63">
        <w:t xml:space="preserve"> the </w:t>
      </w:r>
      <w:r w:rsidR="00A03443">
        <w:t>Declaration ID should be left blank and SVAA will assign a new Declaration ID</w:t>
      </w:r>
      <w:r w:rsidRPr="008B688F">
        <w:t>.</w:t>
      </w:r>
    </w:p>
    <w:p w14:paraId="5F945943" w14:textId="003E32A2" w:rsidR="00BF50C0" w:rsidRPr="008B688F" w:rsidRDefault="00BF50C0" w:rsidP="00BF5F5B">
      <w:pPr>
        <w:tabs>
          <w:tab w:val="clear" w:pos="709"/>
        </w:tabs>
        <w:ind w:left="0"/>
      </w:pPr>
      <w:r>
        <w:t xml:space="preserve">The </w:t>
      </w:r>
      <w:r w:rsidRPr="008B688F">
        <w:t>Declaration Set ID</w:t>
      </w:r>
      <w:r w:rsidR="001A21A8">
        <w:t xml:space="preserve"> and Declaration Set Effective From Date</w:t>
      </w:r>
      <w:r w:rsidRPr="008B688F">
        <w:t xml:space="preserve"> is</w:t>
      </w:r>
      <w:r w:rsidR="001A21A8">
        <w:t xml:space="preserve"> specific to the </w:t>
      </w:r>
      <w:r w:rsidR="00FE7CC9" w:rsidRPr="00FE7CC9">
        <w:t xml:space="preserve">Non-Final Demand </w:t>
      </w:r>
      <w:r w:rsidR="001A21A8">
        <w:t>Facility being declared, is</w:t>
      </w:r>
      <w:r w:rsidRPr="008B688F">
        <w:t xml:space="preserve"> set by the</w:t>
      </w:r>
      <w:r w:rsidR="00863662">
        <w:t xml:space="preserve"> </w:t>
      </w:r>
      <w:r w:rsidR="00863662">
        <w:rPr>
          <w:szCs w:val="20"/>
        </w:rPr>
        <w:t>SVA Facility</w:t>
      </w:r>
      <w:r w:rsidRPr="008B688F">
        <w:t xml:space="preserve"> Operator and should be used consistently </w:t>
      </w:r>
      <w:r w:rsidR="001A21A8">
        <w:t>across</w:t>
      </w:r>
      <w:r w:rsidRPr="008B688F">
        <w:t xml:space="preserve"> all Declaration Documents related to the SVA </w:t>
      </w:r>
      <w:r w:rsidR="001751CC" w:rsidRPr="001751CC">
        <w:t>Non-Final Demand</w:t>
      </w:r>
      <w:r w:rsidRPr="008B688F">
        <w:t xml:space="preserve"> Facility</w:t>
      </w:r>
      <w:r w:rsidR="001A21A8">
        <w:t xml:space="preserve"> being declared</w:t>
      </w:r>
      <w:r w:rsidRPr="008B688F">
        <w:t>.</w:t>
      </w:r>
      <w:r w:rsidR="001A21A8">
        <w:t xml:space="preserve"> </w:t>
      </w:r>
      <w:r w:rsidR="00DA3D3E">
        <w:t>The Declaration Set EFD(s) should be the same as the date on the cover letter.</w:t>
      </w:r>
    </w:p>
    <w:p w14:paraId="59313D60" w14:textId="51E5D72C" w:rsidR="00BF50C0" w:rsidRPr="008B688F" w:rsidRDefault="00BF50C0" w:rsidP="00BF5F5B">
      <w:pPr>
        <w:tabs>
          <w:tab w:val="clear" w:pos="709"/>
        </w:tabs>
        <w:ind w:left="0"/>
      </w:pPr>
      <w:r w:rsidRPr="008B688F">
        <w:t>The Declaration Type should be – ‘NEW’</w:t>
      </w:r>
      <w:r w:rsidR="00EF1B1C">
        <w:t>.</w:t>
      </w:r>
    </w:p>
    <w:p w14:paraId="508ECEF9" w14:textId="6D291C9B" w:rsidR="00BF50C0" w:rsidRDefault="00780B57" w:rsidP="00BF5F5B">
      <w:pPr>
        <w:tabs>
          <w:tab w:val="clear" w:pos="709"/>
        </w:tabs>
        <w:ind w:left="0"/>
      </w:pPr>
      <w:r>
        <w:t xml:space="preserve">The </w:t>
      </w:r>
      <w:r w:rsidR="00BF50C0" w:rsidRPr="008B688F">
        <w:t xml:space="preserve">Total Count of MSIDs should </w:t>
      </w:r>
      <w:r>
        <w:t>equal the total number of Metering Systems</w:t>
      </w:r>
      <w:r w:rsidR="00BF50C0" w:rsidRPr="008B688F">
        <w:t xml:space="preserve"> </w:t>
      </w:r>
      <w:r w:rsidR="00A03443">
        <w:t xml:space="preserve">measuring Imports and Exports </w:t>
      </w:r>
      <w:r w:rsidR="00BF50C0" w:rsidRPr="008B688F">
        <w:t xml:space="preserve">at the </w:t>
      </w:r>
      <w:r w:rsidR="00A03443">
        <w:t xml:space="preserve">SVA </w:t>
      </w:r>
      <w:r>
        <w:t>F</w:t>
      </w:r>
      <w:r w:rsidR="00BF50C0" w:rsidRPr="008B688F">
        <w:t>acility</w:t>
      </w:r>
      <w:r w:rsidR="00A03443">
        <w:t xml:space="preserve"> on the date a Declaration is to take effect</w:t>
      </w:r>
      <w:r w:rsidRPr="00780B57">
        <w:t>, irrespective of whether the Metering Systems are registered by different</w:t>
      </w:r>
      <w:r>
        <w:t xml:space="preserve"> </w:t>
      </w:r>
      <w:r w:rsidR="00BF50C0" w:rsidRPr="008B688F">
        <w:t>Suppliers.</w:t>
      </w:r>
    </w:p>
    <w:p w14:paraId="5BEE4D62" w14:textId="5D3B6982" w:rsidR="00F74AA1" w:rsidRPr="00917F21" w:rsidRDefault="00F74AA1" w:rsidP="00BF5F5B">
      <w:pPr>
        <w:tabs>
          <w:tab w:val="clear" w:pos="709"/>
        </w:tabs>
        <w:ind w:left="0"/>
      </w:pPr>
      <w:r>
        <w:t xml:space="preserve">Please ensure that </w:t>
      </w:r>
      <w:r w:rsidR="00863662">
        <w:t xml:space="preserve">SVA </w:t>
      </w:r>
      <w:r>
        <w:t>Facility Operator details are consistent with those registered with Companies House and with Ofgem.</w:t>
      </w:r>
    </w:p>
    <w:p w14:paraId="44366458" w14:textId="24B026BA" w:rsidR="00CF06C6" w:rsidRPr="00BF5F5B" w:rsidRDefault="00651C80" w:rsidP="00BF5F5B">
      <w:pPr>
        <w:ind w:left="0"/>
        <w:rPr>
          <w:b/>
        </w:rPr>
      </w:pPr>
      <w:ins w:id="166" w:author="CP1599" w:date="2024-09-05T11:13:00Z" w16du:dateUtc="2024-09-05T10:13:00Z">
        <w:r>
          <w:rPr>
            <w:b/>
          </w:rPr>
          <w:t>[CP1599]</w:t>
        </w:r>
      </w:ins>
      <w:r w:rsidR="00CF06C6" w:rsidRPr="00BF5F5B">
        <w:rPr>
          <w:b/>
        </w:rPr>
        <w:t>3.7.1.2</w:t>
      </w:r>
      <w:r w:rsidR="00297CA5" w:rsidRPr="00EA19C0">
        <w:rPr>
          <w:b/>
        </w:rPr>
        <w:tab/>
      </w:r>
      <w:r w:rsidR="00297CA5" w:rsidRPr="00EA19C0">
        <w:rPr>
          <w:b/>
        </w:rPr>
        <w:tab/>
      </w:r>
      <w:r w:rsidR="00CF06C6" w:rsidRPr="00BF5F5B">
        <w:rPr>
          <w:b/>
        </w:rPr>
        <w:t>Amending an existing Declaration</w:t>
      </w:r>
    </w:p>
    <w:p w14:paraId="3D628E2B" w14:textId="5967F12B" w:rsidR="00DA3BD5" w:rsidRPr="005A00C8" w:rsidRDefault="0082712D" w:rsidP="00BF5F5B">
      <w:pPr>
        <w:tabs>
          <w:tab w:val="clear" w:pos="709"/>
        </w:tabs>
        <w:ind w:left="0"/>
      </w:pPr>
      <w:r w:rsidRPr="003A52E0">
        <w:t xml:space="preserve">Where any of the details </w:t>
      </w:r>
      <w:r w:rsidR="0055042E" w:rsidRPr="00812DFF">
        <w:t>relating to a current Declaration change</w:t>
      </w:r>
      <w:r w:rsidRPr="00812DFF">
        <w:t xml:space="preserve"> or circumstances or operation of a declared </w:t>
      </w:r>
      <w:r w:rsidR="0055042E" w:rsidRPr="002C36D5">
        <w:t xml:space="preserve">SVA </w:t>
      </w:r>
      <w:r w:rsidR="00E40DAC" w:rsidRPr="00E40DAC">
        <w:t xml:space="preserve">Non-Final Demand </w:t>
      </w:r>
      <w:r w:rsidR="0055042E" w:rsidRPr="002C36D5">
        <w:t>Facility change</w:t>
      </w:r>
      <w:r w:rsidRPr="002C36D5">
        <w:t xml:space="preserve"> then the</w:t>
      </w:r>
      <w:r w:rsidR="00863662" w:rsidRPr="002C36D5">
        <w:t xml:space="preserve"> SVA </w:t>
      </w:r>
      <w:r w:rsidR="00E40DAC" w:rsidRPr="00E40DAC">
        <w:t xml:space="preserve">Non-Final Demand </w:t>
      </w:r>
      <w:r w:rsidR="00863662" w:rsidRPr="002C36D5">
        <w:t>Facility</w:t>
      </w:r>
      <w:r w:rsidRPr="002C36D5">
        <w:t xml:space="preserve"> Operator must amend that </w:t>
      </w:r>
      <w:r w:rsidR="00E40DAC" w:rsidRPr="00E40DAC">
        <w:t xml:space="preserve">Non-Final Demand </w:t>
      </w:r>
      <w:r w:rsidRPr="002C36D5">
        <w:t>Dec</w:t>
      </w:r>
      <w:r w:rsidR="0055042E" w:rsidRPr="008979A2">
        <w:t>laration(s). In order to do this</w:t>
      </w:r>
      <w:r w:rsidRPr="008979A2">
        <w:t>, the</w:t>
      </w:r>
      <w:r w:rsidR="00863662" w:rsidRPr="008979A2">
        <w:t xml:space="preserve"> SVA </w:t>
      </w:r>
      <w:r w:rsidR="00E40DAC" w:rsidRPr="00E40DAC">
        <w:t xml:space="preserve">Non-Final Demand </w:t>
      </w:r>
      <w:r w:rsidR="00863662" w:rsidRPr="008979A2">
        <w:t>Facility</w:t>
      </w:r>
      <w:r w:rsidRPr="008979A2">
        <w:t xml:space="preserve"> Operator must use the Declaration</w:t>
      </w:r>
      <w:r w:rsidR="006C721B" w:rsidRPr="008979A2">
        <w:t xml:space="preserve"> Document</w:t>
      </w:r>
      <w:r w:rsidR="00FF02F1" w:rsidRPr="008979A2">
        <w:t xml:space="preserve"> template</w:t>
      </w:r>
      <w:r w:rsidRPr="008979A2">
        <w:t xml:space="preserve"> to create a new Declaration Document(s) that </w:t>
      </w:r>
      <w:r w:rsidR="00F74AA1" w:rsidRPr="008979A2">
        <w:t>re</w:t>
      </w:r>
      <w:r w:rsidRPr="008979A2">
        <w:t xml:space="preserve">list </w:t>
      </w:r>
      <w:r w:rsidR="00DA3BD5" w:rsidRPr="008979A2">
        <w:t xml:space="preserve">all </w:t>
      </w:r>
      <w:r w:rsidRPr="008979A2">
        <w:t xml:space="preserve">details </w:t>
      </w:r>
      <w:r w:rsidR="00F74AA1" w:rsidRPr="008979A2">
        <w:t>for the</w:t>
      </w:r>
      <w:r w:rsidRPr="008979A2">
        <w:t xml:space="preserve"> Declaration</w:t>
      </w:r>
      <w:r w:rsidR="00FF02F1" w:rsidRPr="008979A2">
        <w:t>(s)</w:t>
      </w:r>
      <w:r w:rsidR="00DA3BD5" w:rsidRPr="008979A2">
        <w:t>, not just those items</w:t>
      </w:r>
      <w:r w:rsidR="00FF02F1" w:rsidRPr="005A00C8">
        <w:t xml:space="preserve"> to be updated</w:t>
      </w:r>
      <w:r w:rsidR="00DA3BD5" w:rsidRPr="005A00C8">
        <w:t>.</w:t>
      </w:r>
    </w:p>
    <w:p w14:paraId="0D1195EB" w14:textId="331C1DF7" w:rsidR="0018780B" w:rsidRPr="00BF5F5B" w:rsidRDefault="0082712D" w:rsidP="00BF5F5B">
      <w:pPr>
        <w:tabs>
          <w:tab w:val="clear" w:pos="709"/>
        </w:tabs>
        <w:ind w:left="0"/>
      </w:pPr>
      <w:r w:rsidRPr="00E07BBC">
        <w:t xml:space="preserve">The </w:t>
      </w:r>
      <w:r w:rsidR="00863662" w:rsidRPr="00BA5AE4">
        <w:t xml:space="preserve">SVA </w:t>
      </w:r>
      <w:r w:rsidR="00E40DAC" w:rsidRPr="00E40DAC">
        <w:t xml:space="preserve">Non-Final Demand </w:t>
      </w:r>
      <w:r w:rsidRPr="00BA5AE4">
        <w:t>Facility Operator must send its Declaration</w:t>
      </w:r>
      <w:r w:rsidR="00DA3BD5" w:rsidRPr="00BA5AE4">
        <w:t xml:space="preserve"> Document(s) to its Supplier(s), which in turn submit </w:t>
      </w:r>
      <w:r w:rsidR="002305D4" w:rsidRPr="00BA5AE4">
        <w:t xml:space="preserve">them </w:t>
      </w:r>
      <w:r w:rsidR="00DA3BD5" w:rsidRPr="00BA5AE4">
        <w:t xml:space="preserve">to </w:t>
      </w:r>
      <w:r w:rsidR="008E5DC6" w:rsidRPr="00BA5AE4">
        <w:t>the SVAA</w:t>
      </w:r>
      <w:r w:rsidR="00DA3BD5" w:rsidRPr="00BA5AE4">
        <w:t>.</w:t>
      </w:r>
      <w:r w:rsidR="00575EE7" w:rsidRPr="00BA5AE4">
        <w:t xml:space="preserve"> Please note that where a </w:t>
      </w:r>
      <w:r w:rsidR="00E40DAC" w:rsidRPr="00E40DAC">
        <w:t xml:space="preserve">Non-Final Demand </w:t>
      </w:r>
      <w:r w:rsidR="00575EE7" w:rsidRPr="00BA5AE4">
        <w:t xml:space="preserve">Facility is the subject of a Change of Supplier or Change of Metering System(s), even if the change affects a single Metering System or Supplier, the </w:t>
      </w:r>
      <w:r w:rsidR="00863662" w:rsidRPr="00BA5AE4">
        <w:t xml:space="preserve">SVA </w:t>
      </w:r>
      <w:r w:rsidR="00E40DAC" w:rsidRPr="00E40DAC">
        <w:t xml:space="preserve">Non-Final Demand </w:t>
      </w:r>
      <w:r w:rsidR="00863662" w:rsidRPr="00BA5AE4">
        <w:t xml:space="preserve">Facility </w:t>
      </w:r>
      <w:r w:rsidR="00575EE7" w:rsidRPr="00BA5AE4">
        <w:t xml:space="preserve">Operator must resubmit Declaration Documents covering all Metering Systems and Suppliers related to the </w:t>
      </w:r>
      <w:r w:rsidR="00E40DAC" w:rsidRPr="00E40DAC">
        <w:t xml:space="preserve">Non-Final Demand </w:t>
      </w:r>
      <w:r w:rsidR="00575EE7" w:rsidRPr="00BA5AE4">
        <w:t xml:space="preserve">Facility. </w:t>
      </w:r>
      <w:ins w:id="167" w:author="Colin Berry" w:date="2024-07-25T11:33:00Z">
        <w:r w:rsidR="006E1A13">
          <w:t>[</w:t>
        </w:r>
      </w:ins>
      <w:ins w:id="168" w:author="CP1599" w:date="2024-09-05T11:13:00Z" w16du:dateUtc="2024-09-05T10:13:00Z">
        <w:r w:rsidR="00651C80">
          <w:t>CP1599</w:t>
        </w:r>
      </w:ins>
      <w:ins w:id="169" w:author="Colin Berry" w:date="2024-07-25T11:34:00Z">
        <w:r w:rsidR="006E1A13">
          <w:t>]</w:t>
        </w:r>
      </w:ins>
      <w:del w:id="170" w:author="Colin Berry" w:date="2024-07-25T11:33:00Z">
        <w:r w:rsidR="00575EE7" w:rsidRPr="00BA5AE4" w:rsidDel="006E1A13">
          <w:delText xml:space="preserve">Only where the </w:delText>
        </w:r>
        <w:r w:rsidR="00863662" w:rsidRPr="00BA5AE4" w:rsidDel="006E1A13">
          <w:delText xml:space="preserve">SVA </w:delText>
        </w:r>
        <w:r w:rsidR="00E40DAC" w:rsidRPr="00E40DAC" w:rsidDel="006E1A13">
          <w:delText xml:space="preserve">Non-Final Demand </w:delText>
        </w:r>
        <w:r w:rsidR="00863662" w:rsidRPr="00BA5AE4" w:rsidDel="006E1A13">
          <w:delText xml:space="preserve">Facility </w:delText>
        </w:r>
        <w:r w:rsidR="00575EE7" w:rsidRPr="00EA674A" w:rsidDel="006E1A13">
          <w:delText xml:space="preserve">Operator is making a Change of Agent update can they submit a single Declaration Document </w:delText>
        </w:r>
        <w:r w:rsidR="0018780B" w:rsidRPr="00BF5F5B" w:rsidDel="006E1A13">
          <w:delText>for the Supplier</w:delText>
        </w:r>
        <w:r w:rsidR="007E2032" w:rsidRPr="00BF5F5B" w:rsidDel="006E1A13">
          <w:delText xml:space="preserve"> whose Metering System(s) have updated Agent details</w:delText>
        </w:r>
        <w:r w:rsidR="0018780B" w:rsidRPr="00BF5F5B" w:rsidDel="006E1A13">
          <w:delText>.</w:delText>
        </w:r>
        <w:r w:rsidR="007E2032" w:rsidRPr="00BF5F5B" w:rsidDel="006E1A13">
          <w:delText xml:space="preserve"> </w:delText>
        </w:r>
      </w:del>
    </w:p>
    <w:p w14:paraId="2F6F1409" w14:textId="663F6B01" w:rsidR="00062D55" w:rsidRPr="00BF5F5B" w:rsidRDefault="00062D55" w:rsidP="00BF5F5B">
      <w:pPr>
        <w:tabs>
          <w:tab w:val="clear" w:pos="709"/>
        </w:tabs>
        <w:ind w:left="0"/>
      </w:pPr>
      <w:r w:rsidRPr="00BF5F5B">
        <w:t>In all cases</w:t>
      </w:r>
      <w:r w:rsidR="008074E4" w:rsidRPr="00BF5F5B">
        <w:t xml:space="preserve"> when updating an existing Declaration</w:t>
      </w:r>
      <w:r w:rsidRPr="00BF5F5B">
        <w:t xml:space="preserve"> the </w:t>
      </w:r>
      <w:r w:rsidR="00863662" w:rsidRPr="00BF5F5B">
        <w:t xml:space="preserve">SVA </w:t>
      </w:r>
      <w:r w:rsidR="00E40DAC" w:rsidRPr="00E40DAC">
        <w:t xml:space="preserve">Non-Final Demand </w:t>
      </w:r>
      <w:r w:rsidR="00863662" w:rsidRPr="00BF5F5B">
        <w:t xml:space="preserve">Facility </w:t>
      </w:r>
      <w:r w:rsidRPr="00BF5F5B">
        <w:t>Operator must:</w:t>
      </w:r>
    </w:p>
    <w:p w14:paraId="2644AC15" w14:textId="77777777" w:rsidR="00062D55" w:rsidRDefault="0018780B" w:rsidP="008B688F">
      <w:pPr>
        <w:pStyle w:val="ListParagraph"/>
        <w:numPr>
          <w:ilvl w:val="0"/>
          <w:numId w:val="38"/>
        </w:numPr>
        <w:tabs>
          <w:tab w:val="clear" w:pos="709"/>
        </w:tabs>
        <w:rPr>
          <w:szCs w:val="20"/>
        </w:rPr>
      </w:pPr>
      <w:r w:rsidRPr="008B688F">
        <w:rPr>
          <w:szCs w:val="20"/>
        </w:rPr>
        <w:t>use existing Declaration ID</w:t>
      </w:r>
    </w:p>
    <w:p w14:paraId="21011EF9" w14:textId="0B17FFD7" w:rsidR="00062D55" w:rsidRDefault="0018780B" w:rsidP="008B688F">
      <w:pPr>
        <w:pStyle w:val="ListParagraph"/>
        <w:numPr>
          <w:ilvl w:val="0"/>
          <w:numId w:val="38"/>
        </w:numPr>
        <w:tabs>
          <w:tab w:val="clear" w:pos="709"/>
        </w:tabs>
        <w:rPr>
          <w:szCs w:val="20"/>
        </w:rPr>
      </w:pPr>
      <w:r w:rsidRPr="008B688F">
        <w:rPr>
          <w:szCs w:val="20"/>
        </w:rPr>
        <w:lastRenderedPageBreak/>
        <w:t>use a new Declaration Set ID</w:t>
      </w:r>
      <w:bookmarkStart w:id="171" w:name="_Ref64555054"/>
      <w:r w:rsidR="008074E4">
        <w:rPr>
          <w:rStyle w:val="FootnoteReference"/>
          <w:szCs w:val="20"/>
        </w:rPr>
        <w:footnoteReference w:id="48"/>
      </w:r>
      <w:bookmarkEnd w:id="171"/>
    </w:p>
    <w:p w14:paraId="71DC825F" w14:textId="33C793F5" w:rsidR="00537545" w:rsidRDefault="00537545" w:rsidP="008B688F">
      <w:pPr>
        <w:pStyle w:val="ListParagraph"/>
        <w:numPr>
          <w:ilvl w:val="0"/>
          <w:numId w:val="38"/>
        </w:numPr>
        <w:tabs>
          <w:tab w:val="clear" w:pos="709"/>
        </w:tabs>
        <w:rPr>
          <w:szCs w:val="20"/>
        </w:rPr>
      </w:pPr>
      <w:r>
        <w:rPr>
          <w:szCs w:val="20"/>
        </w:rPr>
        <w:t>use a new Declaration Set EFD</w:t>
      </w:r>
      <w:r w:rsidR="00855413">
        <w:rPr>
          <w:rStyle w:val="FootnoteReference"/>
          <w:szCs w:val="20"/>
        </w:rPr>
        <w:footnoteReference w:id="49"/>
      </w:r>
      <w:r w:rsidR="00A4042A">
        <w:rPr>
          <w:szCs w:val="20"/>
        </w:rPr>
        <w:t xml:space="preserve"> - i.e. </w:t>
      </w:r>
      <w:r w:rsidR="00A4042A" w:rsidRPr="00F93229">
        <w:rPr>
          <w:szCs w:val="20"/>
        </w:rPr>
        <w:t>the date on which the Declaration changes take effect</w:t>
      </w:r>
      <w:r w:rsidR="00374A65">
        <w:rPr>
          <w:szCs w:val="20"/>
        </w:rPr>
        <w:t xml:space="preserve">. </w:t>
      </w:r>
      <w:r w:rsidR="00374A65">
        <w:t>The Declaration Set EFD(s)</w:t>
      </w:r>
      <w:r w:rsidR="00DD59F9">
        <w:t xml:space="preserve"> should be the same as the date added to the letter in Part B</w:t>
      </w:r>
      <w:r w:rsidR="00374A65">
        <w:t>.</w:t>
      </w:r>
    </w:p>
    <w:p w14:paraId="79D933BC" w14:textId="5A4B0EE8" w:rsidR="00764799" w:rsidRDefault="000F18C1" w:rsidP="00E40DAC">
      <w:pPr>
        <w:pStyle w:val="ListParagraph"/>
        <w:numPr>
          <w:ilvl w:val="0"/>
          <w:numId w:val="38"/>
        </w:numPr>
        <w:tabs>
          <w:tab w:val="clear" w:pos="709"/>
        </w:tabs>
        <w:rPr>
          <w:szCs w:val="20"/>
        </w:rPr>
      </w:pPr>
      <w:r>
        <w:rPr>
          <w:szCs w:val="20"/>
        </w:rPr>
        <w:t xml:space="preserve">use an appropriate </w:t>
      </w:r>
      <w:r w:rsidRPr="000F18C1">
        <w:rPr>
          <w:szCs w:val="20"/>
        </w:rPr>
        <w:t xml:space="preserve">Declaration Type – the SVA </w:t>
      </w:r>
      <w:r w:rsidR="00E40DAC" w:rsidRPr="00E40DAC">
        <w:rPr>
          <w:szCs w:val="20"/>
        </w:rPr>
        <w:t xml:space="preserve">Non-Final Demand </w:t>
      </w:r>
      <w:r w:rsidRPr="000F18C1">
        <w:rPr>
          <w:szCs w:val="20"/>
        </w:rPr>
        <w:t>Facility Operator must use a Declaration Type that best reflects the purpose of updating the Declaration(s), i.e. ‘</w:t>
      </w:r>
      <w:proofErr w:type="spellStart"/>
      <w:r w:rsidRPr="000F18C1">
        <w:rPr>
          <w:szCs w:val="20"/>
        </w:rPr>
        <w:t>CoS</w:t>
      </w:r>
      <w:proofErr w:type="spellEnd"/>
      <w:r w:rsidRPr="000F18C1">
        <w:rPr>
          <w:szCs w:val="20"/>
        </w:rPr>
        <w:t xml:space="preserve">’ (change of supplier), </w:t>
      </w:r>
      <w:ins w:id="172" w:author="Colin Berry" w:date="2024-07-23T16:42:00Z">
        <w:r w:rsidR="007F78B1">
          <w:rPr>
            <w:szCs w:val="20"/>
          </w:rPr>
          <w:t>[</w:t>
        </w:r>
      </w:ins>
      <w:ins w:id="173" w:author="CP1599" w:date="2024-09-05T11:15:00Z" w16du:dateUtc="2024-09-05T10:15:00Z">
        <w:r w:rsidR="00651C80">
          <w:rPr>
            <w:szCs w:val="20"/>
          </w:rPr>
          <w:t>CP1599</w:t>
        </w:r>
      </w:ins>
      <w:ins w:id="174" w:author="Colin Berry" w:date="2024-07-23T16:42:00Z">
        <w:r w:rsidR="007F78B1">
          <w:rPr>
            <w:szCs w:val="20"/>
          </w:rPr>
          <w:t>]</w:t>
        </w:r>
      </w:ins>
      <w:ins w:id="175" w:author="Colin Berry" w:date="2024-07-23T16:43:00Z">
        <w:r w:rsidR="007F78B1">
          <w:rPr>
            <w:szCs w:val="20"/>
          </w:rPr>
          <w:t xml:space="preserve"> </w:t>
        </w:r>
      </w:ins>
      <w:del w:id="176" w:author="Colin Berry" w:date="2024-07-23T16:42:00Z">
        <w:r w:rsidRPr="000F18C1" w:rsidDel="00370967">
          <w:rPr>
            <w:szCs w:val="20"/>
          </w:rPr>
          <w:delText xml:space="preserve">‘CoA’ (change of agent) </w:delText>
        </w:r>
      </w:del>
      <w:r w:rsidRPr="000F18C1">
        <w:rPr>
          <w:szCs w:val="20"/>
        </w:rPr>
        <w:t>or ‘</w:t>
      </w:r>
      <w:proofErr w:type="spellStart"/>
      <w:r w:rsidRPr="000F18C1">
        <w:rPr>
          <w:szCs w:val="20"/>
        </w:rPr>
        <w:t>CoM</w:t>
      </w:r>
      <w:proofErr w:type="spellEnd"/>
      <w:r w:rsidRPr="000F18C1">
        <w:rPr>
          <w:szCs w:val="20"/>
        </w:rPr>
        <w:t>’ (change of Metering System</w:t>
      </w:r>
      <w:r w:rsidR="00EF1B1C">
        <w:rPr>
          <w:szCs w:val="20"/>
        </w:rPr>
        <w:t xml:space="preserve"> </w:t>
      </w:r>
      <w:r w:rsidR="00764799">
        <w:rPr>
          <w:szCs w:val="20"/>
        </w:rPr>
        <w:t>details).</w:t>
      </w:r>
    </w:p>
    <w:p w14:paraId="57188943" w14:textId="2A103682" w:rsidR="00764799" w:rsidRDefault="00764799" w:rsidP="00E40DAC">
      <w:pPr>
        <w:pStyle w:val="ListParagraph"/>
        <w:numPr>
          <w:ilvl w:val="1"/>
          <w:numId w:val="38"/>
        </w:numPr>
        <w:tabs>
          <w:tab w:val="clear" w:pos="709"/>
        </w:tabs>
        <w:rPr>
          <w:szCs w:val="20"/>
        </w:rPr>
      </w:pPr>
      <w:r>
        <w:rPr>
          <w:szCs w:val="20"/>
        </w:rPr>
        <w:t>W</w:t>
      </w:r>
      <w:r w:rsidR="000F18C1" w:rsidRPr="000F18C1">
        <w:rPr>
          <w:szCs w:val="20"/>
        </w:rPr>
        <w:t xml:space="preserve">here more than one type of update is being made for a SVA </w:t>
      </w:r>
      <w:r w:rsidR="00E40DAC" w:rsidRPr="00E40DAC">
        <w:rPr>
          <w:szCs w:val="20"/>
        </w:rPr>
        <w:t xml:space="preserve">Non-Final </w:t>
      </w:r>
      <w:proofErr w:type="gramStart"/>
      <w:r w:rsidR="00E40DAC" w:rsidRPr="00E40DAC">
        <w:rPr>
          <w:szCs w:val="20"/>
        </w:rPr>
        <w:t>Demand</w:t>
      </w:r>
      <w:r w:rsidR="005A1B3B">
        <w:rPr>
          <w:szCs w:val="20"/>
        </w:rPr>
        <w:t xml:space="preserve"> </w:t>
      </w:r>
      <w:r w:rsidR="00E40DAC" w:rsidRPr="00E40DAC">
        <w:rPr>
          <w:szCs w:val="20"/>
        </w:rPr>
        <w:t xml:space="preserve"> </w:t>
      </w:r>
      <w:r w:rsidR="000F18C1" w:rsidRPr="000F18C1">
        <w:rPr>
          <w:szCs w:val="20"/>
        </w:rPr>
        <w:t>Facility</w:t>
      </w:r>
      <w:proofErr w:type="gramEnd"/>
      <w:r w:rsidR="000F18C1" w:rsidRPr="000F18C1">
        <w:rPr>
          <w:szCs w:val="20"/>
        </w:rPr>
        <w:t>, each update should be submitted using a distinct Declaration set</w:t>
      </w:r>
      <w:r>
        <w:rPr>
          <w:szCs w:val="20"/>
        </w:rPr>
        <w:t xml:space="preserve"> and Declaration Type. </w:t>
      </w:r>
      <w:del w:id="177" w:author="Colin Berry" w:date="2024-07-23T16:42:00Z">
        <w:r w:rsidDel="007F78B1">
          <w:rPr>
            <w:szCs w:val="20"/>
          </w:rPr>
          <w:delText>The exception to this is where a CoA takes effect as a consequence of a CoS, in which case simply use the CoS Declaration Type and include details of the CoS and CoA in the Declaration.</w:delText>
        </w:r>
      </w:del>
    </w:p>
    <w:p w14:paraId="176ED942" w14:textId="10765775" w:rsidR="000F18C1" w:rsidRPr="000F18C1" w:rsidRDefault="00764799" w:rsidP="00E40DAC">
      <w:pPr>
        <w:pStyle w:val="ListParagraph"/>
        <w:numPr>
          <w:ilvl w:val="1"/>
          <w:numId w:val="38"/>
        </w:numPr>
        <w:tabs>
          <w:tab w:val="clear" w:pos="709"/>
        </w:tabs>
        <w:rPr>
          <w:szCs w:val="20"/>
        </w:rPr>
      </w:pPr>
      <w:r>
        <w:rPr>
          <w:szCs w:val="20"/>
        </w:rPr>
        <w:t xml:space="preserve">Where multiple Declarations are </w:t>
      </w:r>
      <w:r w:rsidR="00A03443">
        <w:rPr>
          <w:szCs w:val="20"/>
        </w:rPr>
        <w:t>submit</w:t>
      </w:r>
      <w:r>
        <w:rPr>
          <w:szCs w:val="20"/>
        </w:rPr>
        <w:t xml:space="preserve">ted at the same time for the same </w:t>
      </w:r>
      <w:r w:rsidR="00E40DAC" w:rsidRPr="00E40DAC">
        <w:rPr>
          <w:szCs w:val="20"/>
        </w:rPr>
        <w:t xml:space="preserve">Non-Final Demand </w:t>
      </w:r>
      <w:r>
        <w:rPr>
          <w:szCs w:val="20"/>
        </w:rPr>
        <w:t>Facility</w:t>
      </w:r>
      <w:r w:rsidR="00A03443">
        <w:rPr>
          <w:szCs w:val="20"/>
        </w:rPr>
        <w:t xml:space="preserve"> these </w:t>
      </w:r>
      <w:r>
        <w:rPr>
          <w:szCs w:val="20"/>
        </w:rPr>
        <w:t xml:space="preserve">should be submitted </w:t>
      </w:r>
      <w:r w:rsidR="00A03443">
        <w:rPr>
          <w:szCs w:val="20"/>
        </w:rPr>
        <w:t xml:space="preserve">in chronological order </w:t>
      </w:r>
      <w:r>
        <w:rPr>
          <w:szCs w:val="20"/>
        </w:rPr>
        <w:t xml:space="preserve">of when </w:t>
      </w:r>
      <w:r w:rsidR="00A03443">
        <w:rPr>
          <w:szCs w:val="20"/>
        </w:rPr>
        <w:t>updates take effect</w:t>
      </w:r>
      <w:r w:rsidR="000F18C1" w:rsidRPr="000F18C1">
        <w:rPr>
          <w:szCs w:val="20"/>
        </w:rPr>
        <w:t>.</w:t>
      </w:r>
    </w:p>
    <w:p w14:paraId="3E427585" w14:textId="1F5BB8A6" w:rsidR="00537545" w:rsidRPr="002D6396" w:rsidRDefault="0018780B" w:rsidP="008B688F">
      <w:pPr>
        <w:pStyle w:val="ListParagraph"/>
        <w:numPr>
          <w:ilvl w:val="0"/>
          <w:numId w:val="38"/>
        </w:numPr>
        <w:tabs>
          <w:tab w:val="clear" w:pos="709"/>
        </w:tabs>
        <w:rPr>
          <w:szCs w:val="20"/>
        </w:rPr>
      </w:pPr>
      <w:r w:rsidRPr="008B688F">
        <w:rPr>
          <w:szCs w:val="20"/>
        </w:rPr>
        <w:t>ensure the Total MSID Count must equal the number of all MSIDs at the Facility</w:t>
      </w:r>
      <w:r w:rsidR="009160D9">
        <w:rPr>
          <w:szCs w:val="20"/>
        </w:rPr>
        <w:t>, on the date the Declaration takes effect, which are</w:t>
      </w:r>
      <w:r w:rsidRPr="008B688F">
        <w:rPr>
          <w:szCs w:val="20"/>
        </w:rPr>
        <w:t xml:space="preserve"> registered by the Supplier(s), taking account of any new or removed MSIDs</w:t>
      </w:r>
      <w:r w:rsidR="00EF1B1C">
        <w:rPr>
          <w:szCs w:val="20"/>
        </w:rPr>
        <w:t>.</w:t>
      </w:r>
      <w:r w:rsidR="00537545">
        <w:t xml:space="preserve"> </w:t>
      </w:r>
    </w:p>
    <w:p w14:paraId="6857E29C" w14:textId="131C42FC" w:rsidR="0018780B" w:rsidRPr="008B688F" w:rsidRDefault="0018780B" w:rsidP="00BF5F5B">
      <w:pPr>
        <w:tabs>
          <w:tab w:val="clear" w:pos="709"/>
        </w:tabs>
        <w:ind w:left="0"/>
        <w:rPr>
          <w:szCs w:val="20"/>
        </w:rPr>
      </w:pPr>
      <w:r w:rsidRPr="008B688F">
        <w:rPr>
          <w:szCs w:val="20"/>
        </w:rPr>
        <w:t xml:space="preserve">Where </w:t>
      </w:r>
      <w:proofErr w:type="spellStart"/>
      <w:r w:rsidRPr="008B688F">
        <w:rPr>
          <w:szCs w:val="20"/>
        </w:rPr>
        <w:t>CoS</w:t>
      </w:r>
      <w:proofErr w:type="spellEnd"/>
      <w:r w:rsidRPr="008B688F">
        <w:rPr>
          <w:szCs w:val="20"/>
        </w:rPr>
        <w:t xml:space="preserve"> or </w:t>
      </w:r>
      <w:proofErr w:type="spellStart"/>
      <w:r w:rsidRPr="008B688F">
        <w:rPr>
          <w:szCs w:val="20"/>
        </w:rPr>
        <w:t>CoM</w:t>
      </w:r>
      <w:proofErr w:type="spellEnd"/>
      <w:r w:rsidRPr="008B688F">
        <w:rPr>
          <w:szCs w:val="20"/>
        </w:rPr>
        <w:t>:</w:t>
      </w:r>
    </w:p>
    <w:p w14:paraId="0E9D667F" w14:textId="28A9C9CD" w:rsidR="0018780B" w:rsidRDefault="0018780B" w:rsidP="00E40DAC">
      <w:pPr>
        <w:pStyle w:val="ListParagraph"/>
        <w:numPr>
          <w:ilvl w:val="0"/>
          <w:numId w:val="39"/>
        </w:numPr>
        <w:tabs>
          <w:tab w:val="clear" w:pos="709"/>
        </w:tabs>
        <w:rPr>
          <w:szCs w:val="20"/>
        </w:rPr>
      </w:pPr>
      <w:r w:rsidRPr="008B688F">
        <w:rPr>
          <w:szCs w:val="20"/>
        </w:rPr>
        <w:t xml:space="preserve">The </w:t>
      </w:r>
      <w:r w:rsidR="00863662">
        <w:rPr>
          <w:szCs w:val="20"/>
        </w:rPr>
        <w:t xml:space="preserve">SVA </w:t>
      </w:r>
      <w:r w:rsidR="00E40DAC" w:rsidRPr="00E40DAC">
        <w:rPr>
          <w:szCs w:val="20"/>
        </w:rPr>
        <w:t xml:space="preserve">Non-Final Demand </w:t>
      </w:r>
      <w:r w:rsidR="00863662">
        <w:rPr>
          <w:szCs w:val="20"/>
        </w:rPr>
        <w:t xml:space="preserve">Facility </w:t>
      </w:r>
      <w:r w:rsidRPr="008B688F">
        <w:rPr>
          <w:szCs w:val="20"/>
        </w:rPr>
        <w:t>Operator must ensure Declaration Documents are submitted for all Suppliers</w:t>
      </w:r>
      <w:r w:rsidR="009160D9">
        <w:rPr>
          <w:szCs w:val="20"/>
        </w:rPr>
        <w:t xml:space="preserve"> and all Metering Systems</w:t>
      </w:r>
      <w:r w:rsidRPr="008B688F">
        <w:rPr>
          <w:szCs w:val="20"/>
        </w:rPr>
        <w:t xml:space="preserve"> related to the</w:t>
      </w:r>
      <w:r w:rsidR="009160D9">
        <w:rPr>
          <w:szCs w:val="20"/>
        </w:rPr>
        <w:t xml:space="preserve"> SVA </w:t>
      </w:r>
      <w:r w:rsidR="00E40DAC" w:rsidRPr="00E40DAC">
        <w:rPr>
          <w:szCs w:val="20"/>
        </w:rPr>
        <w:t xml:space="preserve">Non-Final Demand </w:t>
      </w:r>
      <w:r w:rsidRPr="008B688F">
        <w:rPr>
          <w:szCs w:val="20"/>
        </w:rPr>
        <w:t>Facility.</w:t>
      </w:r>
    </w:p>
    <w:p w14:paraId="78805F70" w14:textId="3A5DC53B" w:rsidR="00062D55" w:rsidRDefault="00062D55" w:rsidP="00BF5F5B">
      <w:pPr>
        <w:tabs>
          <w:tab w:val="clear" w:pos="709"/>
        </w:tabs>
        <w:ind w:left="0"/>
        <w:rPr>
          <w:szCs w:val="20"/>
        </w:rPr>
      </w:pPr>
      <w:r>
        <w:rPr>
          <w:szCs w:val="20"/>
        </w:rPr>
        <w:t xml:space="preserve">Where </w:t>
      </w:r>
      <w:proofErr w:type="spellStart"/>
      <w:r>
        <w:rPr>
          <w:szCs w:val="20"/>
        </w:rPr>
        <w:t>CoM</w:t>
      </w:r>
      <w:proofErr w:type="spellEnd"/>
      <w:r>
        <w:rPr>
          <w:szCs w:val="20"/>
        </w:rPr>
        <w:t>:</w:t>
      </w:r>
    </w:p>
    <w:p w14:paraId="083F8551" w14:textId="2EF94D7C" w:rsidR="00062D55" w:rsidRPr="00A4042A" w:rsidRDefault="00062D55" w:rsidP="007F02C4">
      <w:pPr>
        <w:pStyle w:val="ListParagraph"/>
        <w:numPr>
          <w:ilvl w:val="0"/>
          <w:numId w:val="39"/>
        </w:numPr>
        <w:tabs>
          <w:tab w:val="clear" w:pos="709"/>
        </w:tabs>
        <w:rPr>
          <w:szCs w:val="20"/>
        </w:rPr>
      </w:pPr>
      <w:r w:rsidRPr="00062D55">
        <w:rPr>
          <w:szCs w:val="20"/>
        </w:rPr>
        <w:t xml:space="preserve">Where the SVA </w:t>
      </w:r>
      <w:r w:rsidR="007F02C4" w:rsidRPr="007F02C4">
        <w:rPr>
          <w:szCs w:val="20"/>
        </w:rPr>
        <w:t>Non-Final Demand</w:t>
      </w:r>
      <w:r w:rsidRPr="00062D55">
        <w:rPr>
          <w:szCs w:val="20"/>
        </w:rPr>
        <w:t xml:space="preserve"> Facility Operator updates an existing declaration by adding</w:t>
      </w:r>
      <w:r w:rsidRPr="00537545">
        <w:rPr>
          <w:szCs w:val="20"/>
        </w:rPr>
        <w:t xml:space="preserve"> or removing a Metering System then the updated Metering System’s MSID EFD or ETD will reflect when the MSID was added or removed and all other unchanged MSIDs EFD/ETDs will be relisted as they were originally declared. </w:t>
      </w:r>
      <w:r w:rsidRPr="00A4042A">
        <w:rPr>
          <w:szCs w:val="20"/>
        </w:rPr>
        <w:t xml:space="preserve">Please note that the Declaration Set EFD for all rows related to the </w:t>
      </w:r>
      <w:r w:rsidR="007F02C4" w:rsidRPr="007F02C4">
        <w:rPr>
          <w:szCs w:val="20"/>
        </w:rPr>
        <w:t xml:space="preserve">Non-Final Demand </w:t>
      </w:r>
      <w:r w:rsidRPr="00A4042A">
        <w:rPr>
          <w:szCs w:val="20"/>
        </w:rPr>
        <w:t>Facility should be the same, even if other items in a row, e.g. MSID EFD, are not changing.</w:t>
      </w:r>
    </w:p>
    <w:p w14:paraId="7580E47C" w14:textId="40855FA9" w:rsidR="0018780B" w:rsidRPr="008B688F" w:rsidDel="0014770C" w:rsidRDefault="0014770C" w:rsidP="00655212">
      <w:pPr>
        <w:keepNext/>
        <w:tabs>
          <w:tab w:val="clear" w:pos="709"/>
        </w:tabs>
        <w:ind w:left="0"/>
        <w:rPr>
          <w:del w:id="178" w:author="Colin Berry" w:date="2024-07-23T16:43:00Z"/>
          <w:szCs w:val="20"/>
        </w:rPr>
      </w:pPr>
      <w:ins w:id="179" w:author="Colin Berry" w:date="2024-07-23T16:44:00Z">
        <w:r>
          <w:rPr>
            <w:szCs w:val="20"/>
          </w:rPr>
          <w:t>[</w:t>
        </w:r>
      </w:ins>
      <w:ins w:id="180" w:author="CP1599" w:date="2024-09-05T11:15:00Z" w16du:dateUtc="2024-09-05T10:15:00Z">
        <w:r w:rsidR="00651C80">
          <w:rPr>
            <w:szCs w:val="20"/>
          </w:rPr>
          <w:t>CP1599</w:t>
        </w:r>
      </w:ins>
      <w:ins w:id="181" w:author="Colin Berry" w:date="2024-07-23T16:44:00Z">
        <w:r>
          <w:rPr>
            <w:szCs w:val="20"/>
          </w:rPr>
          <w:t>]</w:t>
        </w:r>
      </w:ins>
      <w:del w:id="182" w:author="Colin Berry" w:date="2024-07-23T16:43:00Z">
        <w:r w:rsidR="0018780B" w:rsidRPr="008B688F" w:rsidDel="0014770C">
          <w:rPr>
            <w:szCs w:val="20"/>
          </w:rPr>
          <w:delText>Where CoA:</w:delText>
        </w:r>
      </w:del>
    </w:p>
    <w:p w14:paraId="69938174" w14:textId="0D41DBCE" w:rsidR="006B5C10" w:rsidRPr="00062D55" w:rsidRDefault="0018780B" w:rsidP="007F02C4">
      <w:pPr>
        <w:pStyle w:val="ListParagraph"/>
        <w:numPr>
          <w:ilvl w:val="0"/>
          <w:numId w:val="39"/>
        </w:numPr>
        <w:tabs>
          <w:tab w:val="clear" w:pos="709"/>
        </w:tabs>
        <w:rPr>
          <w:szCs w:val="20"/>
        </w:rPr>
      </w:pPr>
      <w:del w:id="183" w:author="Colin Berry" w:date="2024-07-23T16:43:00Z">
        <w:r w:rsidRPr="008B688F" w:rsidDel="0014770C">
          <w:rPr>
            <w:szCs w:val="20"/>
          </w:rPr>
          <w:delText>The</w:delText>
        </w:r>
        <w:r w:rsidR="00863662" w:rsidRPr="00863662" w:rsidDel="0014770C">
          <w:rPr>
            <w:szCs w:val="20"/>
          </w:rPr>
          <w:delText xml:space="preserve"> </w:delText>
        </w:r>
        <w:r w:rsidR="00863662" w:rsidDel="0014770C">
          <w:rPr>
            <w:szCs w:val="20"/>
          </w:rPr>
          <w:delText xml:space="preserve">SVA </w:delText>
        </w:r>
        <w:r w:rsidR="007F02C4" w:rsidRPr="007F02C4" w:rsidDel="0014770C">
          <w:rPr>
            <w:szCs w:val="20"/>
          </w:rPr>
          <w:delText xml:space="preserve">Non-Final Demand </w:delText>
        </w:r>
        <w:r w:rsidR="00863662" w:rsidDel="0014770C">
          <w:rPr>
            <w:szCs w:val="20"/>
          </w:rPr>
          <w:delText>Facility</w:delText>
        </w:r>
        <w:r w:rsidRPr="008B688F" w:rsidDel="0014770C">
          <w:rPr>
            <w:szCs w:val="20"/>
          </w:rPr>
          <w:delText xml:space="preserve"> Operator need only submit Declaration Documents for the Supplier(s) that is responsible for the Agent(s) that is changing.</w:delText>
        </w:r>
      </w:del>
    </w:p>
    <w:p w14:paraId="27031273" w14:textId="32252370" w:rsidR="00CF06C6" w:rsidRPr="00BF5F5B" w:rsidRDefault="00CF06C6" w:rsidP="00BF5F5B">
      <w:pPr>
        <w:ind w:left="0"/>
        <w:rPr>
          <w:b/>
        </w:rPr>
      </w:pPr>
      <w:r w:rsidRPr="00BF5F5B">
        <w:rPr>
          <w:b/>
        </w:rPr>
        <w:t>3.7.1.3</w:t>
      </w:r>
      <w:r w:rsidRPr="00BF5F5B">
        <w:rPr>
          <w:b/>
        </w:rPr>
        <w:tab/>
      </w:r>
      <w:r w:rsidR="00297CA5">
        <w:rPr>
          <w:b/>
        </w:rPr>
        <w:tab/>
      </w:r>
      <w:r w:rsidRPr="00BF5F5B">
        <w:rPr>
          <w:b/>
        </w:rPr>
        <w:t>Withdrawing</w:t>
      </w:r>
      <w:r w:rsidR="005E6DF4" w:rsidRPr="00BF5F5B">
        <w:rPr>
          <w:b/>
        </w:rPr>
        <w:t xml:space="preserve"> a Facility – voluntarily</w:t>
      </w:r>
    </w:p>
    <w:p w14:paraId="6434208F" w14:textId="47202195" w:rsidR="00537545" w:rsidRDefault="006C721B" w:rsidP="00BF5F5B">
      <w:pPr>
        <w:tabs>
          <w:tab w:val="clear" w:pos="709"/>
        </w:tabs>
        <w:ind w:left="0"/>
        <w:rPr>
          <w:szCs w:val="20"/>
        </w:rPr>
      </w:pPr>
      <w:r w:rsidRPr="0082712D">
        <w:rPr>
          <w:szCs w:val="20"/>
        </w:rPr>
        <w:t xml:space="preserve">Where any of the details </w:t>
      </w:r>
      <w:r>
        <w:rPr>
          <w:szCs w:val="20"/>
        </w:rPr>
        <w:t>relating to an</w:t>
      </w:r>
      <w:r w:rsidRPr="0082712D">
        <w:rPr>
          <w:szCs w:val="20"/>
        </w:rPr>
        <w:t xml:space="preserve"> existing Declaration change, or circumstances or operation of a declared facility change, </w:t>
      </w:r>
      <w:r w:rsidR="00FF02F1">
        <w:rPr>
          <w:szCs w:val="20"/>
        </w:rPr>
        <w:t xml:space="preserve">and these changes would invalidate the Declaration for </w:t>
      </w:r>
      <w:r w:rsidR="00FF02F1">
        <w:rPr>
          <w:szCs w:val="20"/>
        </w:rPr>
        <w:lastRenderedPageBreak/>
        <w:t xml:space="preserve">the SVA </w:t>
      </w:r>
      <w:r w:rsidR="007B6487" w:rsidRPr="007B6487">
        <w:rPr>
          <w:szCs w:val="20"/>
        </w:rPr>
        <w:t>Non-Final Demand</w:t>
      </w:r>
      <w:r w:rsidR="00FF02F1">
        <w:rPr>
          <w:szCs w:val="20"/>
        </w:rPr>
        <w:t xml:space="preserve"> Facility </w:t>
      </w:r>
      <w:r w:rsidRPr="0082712D">
        <w:rPr>
          <w:szCs w:val="20"/>
        </w:rPr>
        <w:t xml:space="preserve">then the </w:t>
      </w:r>
      <w:r w:rsidR="00863662">
        <w:rPr>
          <w:szCs w:val="20"/>
        </w:rPr>
        <w:t xml:space="preserve">SVA </w:t>
      </w:r>
      <w:r w:rsidR="007B6487" w:rsidRPr="007B6487">
        <w:rPr>
          <w:szCs w:val="20"/>
        </w:rPr>
        <w:t>Non-Final Demand</w:t>
      </w:r>
      <w:r w:rsidR="00863662">
        <w:rPr>
          <w:szCs w:val="20"/>
        </w:rPr>
        <w:t xml:space="preserve"> Facility </w:t>
      </w:r>
      <w:r w:rsidRPr="0082712D">
        <w:rPr>
          <w:szCs w:val="20"/>
        </w:rPr>
        <w:t xml:space="preserve">Operator </w:t>
      </w:r>
      <w:r w:rsidR="00FF02F1">
        <w:rPr>
          <w:szCs w:val="20"/>
        </w:rPr>
        <w:t>must withdraw the</w:t>
      </w:r>
      <w:r w:rsidRPr="0082712D">
        <w:rPr>
          <w:szCs w:val="20"/>
        </w:rPr>
        <w:t xml:space="preserve"> Declaration</w:t>
      </w:r>
      <w:r w:rsidR="00537545">
        <w:rPr>
          <w:szCs w:val="20"/>
        </w:rPr>
        <w:t xml:space="preserve"> by submitting a Declaration Document via one of the </w:t>
      </w:r>
      <w:r w:rsidR="007B6487" w:rsidRPr="007B6487">
        <w:rPr>
          <w:szCs w:val="20"/>
        </w:rPr>
        <w:t>Non-Final Demand</w:t>
      </w:r>
      <w:r w:rsidR="00537545">
        <w:rPr>
          <w:szCs w:val="20"/>
        </w:rPr>
        <w:t xml:space="preserve"> Facility’s Suppliers</w:t>
      </w:r>
      <w:r w:rsidRPr="0082712D">
        <w:rPr>
          <w:szCs w:val="20"/>
        </w:rPr>
        <w:t>.</w:t>
      </w:r>
      <w:r w:rsidR="00537545">
        <w:rPr>
          <w:szCs w:val="20"/>
        </w:rPr>
        <w:t xml:space="preserve"> That is, a single Declaration Document submitted by one Supplier can end all other Declarations for Suppliers related to the same </w:t>
      </w:r>
      <w:r w:rsidR="000F18C1">
        <w:rPr>
          <w:szCs w:val="20"/>
        </w:rPr>
        <w:t xml:space="preserve">SVA </w:t>
      </w:r>
      <w:r w:rsidR="007B6487" w:rsidRPr="007B6487">
        <w:rPr>
          <w:szCs w:val="20"/>
        </w:rPr>
        <w:t>Non-Final Demand</w:t>
      </w:r>
      <w:r w:rsidR="00537545">
        <w:rPr>
          <w:szCs w:val="20"/>
        </w:rPr>
        <w:t xml:space="preserve"> Facility.</w:t>
      </w:r>
    </w:p>
    <w:p w14:paraId="7581846F" w14:textId="5EE241E7" w:rsidR="00537545" w:rsidRDefault="00A4042A" w:rsidP="00BF5F5B">
      <w:pPr>
        <w:tabs>
          <w:tab w:val="clear" w:pos="709"/>
        </w:tabs>
        <w:ind w:left="0"/>
        <w:rPr>
          <w:szCs w:val="20"/>
        </w:rPr>
      </w:pPr>
      <w:proofErr w:type="gramStart"/>
      <w:r>
        <w:rPr>
          <w:szCs w:val="20"/>
        </w:rPr>
        <w:t>Similarly</w:t>
      </w:r>
      <w:proofErr w:type="gramEnd"/>
      <w:r>
        <w:rPr>
          <w:szCs w:val="20"/>
        </w:rPr>
        <w:t xml:space="preserve"> should the </w:t>
      </w:r>
      <w:r w:rsidR="00D13EF4">
        <w:rPr>
          <w:szCs w:val="20"/>
        </w:rPr>
        <w:t xml:space="preserve">SVA </w:t>
      </w:r>
      <w:r w:rsidR="007B6487" w:rsidRPr="007B6487">
        <w:rPr>
          <w:szCs w:val="20"/>
        </w:rPr>
        <w:t xml:space="preserve">Non-Final Demand </w:t>
      </w:r>
      <w:r>
        <w:rPr>
          <w:szCs w:val="20"/>
        </w:rPr>
        <w:t xml:space="preserve">Facility Operator choose to voluntarily withdraw its </w:t>
      </w:r>
      <w:r w:rsidR="007B6487" w:rsidRPr="007B6487">
        <w:rPr>
          <w:szCs w:val="20"/>
        </w:rPr>
        <w:t>Non-Final Demand</w:t>
      </w:r>
      <w:r>
        <w:rPr>
          <w:szCs w:val="20"/>
        </w:rPr>
        <w:t xml:space="preserve"> Facility(</w:t>
      </w:r>
      <w:proofErr w:type="spellStart"/>
      <w:r>
        <w:rPr>
          <w:szCs w:val="20"/>
        </w:rPr>
        <w:t>ies</w:t>
      </w:r>
      <w:proofErr w:type="spellEnd"/>
      <w:r>
        <w:rPr>
          <w:szCs w:val="20"/>
        </w:rPr>
        <w:t>), even if no change in the operation of circumstances of the Facility(</w:t>
      </w:r>
      <w:proofErr w:type="spellStart"/>
      <w:r>
        <w:rPr>
          <w:szCs w:val="20"/>
        </w:rPr>
        <w:t>ies</w:t>
      </w:r>
      <w:proofErr w:type="spellEnd"/>
      <w:r>
        <w:rPr>
          <w:szCs w:val="20"/>
        </w:rPr>
        <w:t>), then, it must submit a Declaration Document.</w:t>
      </w:r>
    </w:p>
    <w:p w14:paraId="690A97D1" w14:textId="29072518" w:rsidR="00A4042A" w:rsidRDefault="00A4042A" w:rsidP="00BF5F5B">
      <w:pPr>
        <w:tabs>
          <w:tab w:val="clear" w:pos="709"/>
        </w:tabs>
        <w:ind w:left="0"/>
        <w:rPr>
          <w:szCs w:val="20"/>
        </w:rPr>
      </w:pPr>
      <w:r>
        <w:rPr>
          <w:szCs w:val="20"/>
        </w:rPr>
        <w:t>The Declaration Type must state ‘Withdrawal’.</w:t>
      </w:r>
    </w:p>
    <w:p w14:paraId="0C7CE83E" w14:textId="756B3F5B" w:rsidR="00A4042A" w:rsidRDefault="00A4042A" w:rsidP="00BF5F5B">
      <w:pPr>
        <w:tabs>
          <w:tab w:val="clear" w:pos="709"/>
        </w:tabs>
        <w:ind w:left="0"/>
        <w:rPr>
          <w:szCs w:val="20"/>
        </w:rPr>
      </w:pPr>
      <w:r>
        <w:rPr>
          <w:szCs w:val="20"/>
        </w:rPr>
        <w:t xml:space="preserve">The </w:t>
      </w:r>
      <w:r w:rsidR="00A75057">
        <w:rPr>
          <w:szCs w:val="20"/>
        </w:rPr>
        <w:t>SVA</w:t>
      </w:r>
      <w:r w:rsidR="007B6487" w:rsidRPr="007B6487">
        <w:t xml:space="preserve"> </w:t>
      </w:r>
      <w:r w:rsidR="007B6487" w:rsidRPr="007B6487">
        <w:rPr>
          <w:szCs w:val="20"/>
        </w:rPr>
        <w:t xml:space="preserve">Non-Final Demand </w:t>
      </w:r>
      <w:r w:rsidR="00D13EF4">
        <w:rPr>
          <w:szCs w:val="20"/>
        </w:rPr>
        <w:t>Facility</w:t>
      </w:r>
      <w:r w:rsidR="00A75057">
        <w:rPr>
          <w:szCs w:val="20"/>
        </w:rPr>
        <w:t xml:space="preserve"> </w:t>
      </w:r>
      <w:r>
        <w:rPr>
          <w:szCs w:val="20"/>
        </w:rPr>
        <w:t>Operator must</w:t>
      </w:r>
    </w:p>
    <w:p w14:paraId="5D6A5248" w14:textId="77777777" w:rsidR="00A4042A" w:rsidRDefault="00A4042A" w:rsidP="00BF5F5B">
      <w:pPr>
        <w:pStyle w:val="ListParagraph"/>
        <w:numPr>
          <w:ilvl w:val="0"/>
          <w:numId w:val="39"/>
        </w:numPr>
        <w:tabs>
          <w:tab w:val="clear" w:pos="709"/>
        </w:tabs>
        <w:rPr>
          <w:szCs w:val="20"/>
        </w:rPr>
      </w:pPr>
      <w:r w:rsidRPr="00F93229">
        <w:rPr>
          <w:szCs w:val="20"/>
        </w:rPr>
        <w:t>use existing Declaration ID</w:t>
      </w:r>
    </w:p>
    <w:p w14:paraId="52E37064" w14:textId="6E374C33" w:rsidR="00A4042A" w:rsidRDefault="00A4042A" w:rsidP="003A52E0">
      <w:pPr>
        <w:pStyle w:val="ListParagraph"/>
        <w:numPr>
          <w:ilvl w:val="0"/>
          <w:numId w:val="38"/>
        </w:numPr>
        <w:tabs>
          <w:tab w:val="clear" w:pos="709"/>
        </w:tabs>
        <w:rPr>
          <w:szCs w:val="20"/>
        </w:rPr>
      </w:pPr>
      <w:r w:rsidRPr="00F93229">
        <w:rPr>
          <w:szCs w:val="20"/>
        </w:rPr>
        <w:t>use a new Declaration Set ID</w:t>
      </w:r>
      <w:r w:rsidR="00855413">
        <w:rPr>
          <w:rStyle w:val="FootnoteReference"/>
          <w:szCs w:val="20"/>
        </w:rPr>
        <w:footnoteReference w:id="50"/>
      </w:r>
    </w:p>
    <w:p w14:paraId="7A5B9D2B" w14:textId="341930C2" w:rsidR="00A4042A" w:rsidRDefault="00855413" w:rsidP="002C36D5">
      <w:pPr>
        <w:pStyle w:val="ListParagraph"/>
        <w:numPr>
          <w:ilvl w:val="0"/>
          <w:numId w:val="38"/>
        </w:numPr>
        <w:tabs>
          <w:tab w:val="clear" w:pos="709"/>
        </w:tabs>
        <w:rPr>
          <w:szCs w:val="20"/>
        </w:rPr>
      </w:pPr>
      <w:r>
        <w:rPr>
          <w:szCs w:val="20"/>
        </w:rPr>
        <w:t>use a new Declaration Set EFD</w:t>
      </w:r>
      <w:r>
        <w:rPr>
          <w:rStyle w:val="FootnoteReference"/>
          <w:szCs w:val="20"/>
        </w:rPr>
        <w:footnoteReference w:id="51"/>
      </w:r>
      <w:r w:rsidR="00A4042A">
        <w:rPr>
          <w:szCs w:val="20"/>
        </w:rPr>
        <w:t xml:space="preserve"> - i.e. </w:t>
      </w:r>
      <w:r w:rsidR="00A4042A" w:rsidRPr="00F93229">
        <w:rPr>
          <w:szCs w:val="20"/>
        </w:rPr>
        <w:t>the date on which the Declaration changes take effect</w:t>
      </w:r>
      <w:r w:rsidR="00374A65">
        <w:rPr>
          <w:szCs w:val="20"/>
        </w:rPr>
        <w:t xml:space="preserve">. </w:t>
      </w:r>
      <w:r w:rsidR="00374A65">
        <w:t>The Declaration Set EFD(s) should be the same as the date on the cover letter.</w:t>
      </w:r>
    </w:p>
    <w:p w14:paraId="36D61E73" w14:textId="09577CD4" w:rsidR="005B1669" w:rsidRDefault="005B1669">
      <w:pPr>
        <w:pStyle w:val="ListParagraph"/>
        <w:numPr>
          <w:ilvl w:val="0"/>
          <w:numId w:val="38"/>
        </w:numPr>
        <w:tabs>
          <w:tab w:val="clear" w:pos="709"/>
        </w:tabs>
        <w:rPr>
          <w:szCs w:val="20"/>
        </w:rPr>
      </w:pPr>
      <w:r>
        <w:rPr>
          <w:szCs w:val="20"/>
        </w:rPr>
        <w:t>Set each MSID</w:t>
      </w:r>
    </w:p>
    <w:p w14:paraId="0397ECC2" w14:textId="4EB6BB0B" w:rsidR="006B5C10" w:rsidRDefault="00A4042A">
      <w:pPr>
        <w:pStyle w:val="ListParagraph"/>
        <w:numPr>
          <w:ilvl w:val="0"/>
          <w:numId w:val="38"/>
        </w:numPr>
        <w:tabs>
          <w:tab w:val="clear" w:pos="709"/>
        </w:tabs>
        <w:rPr>
          <w:szCs w:val="20"/>
        </w:rPr>
      </w:pPr>
      <w:r w:rsidRPr="00F93229">
        <w:rPr>
          <w:szCs w:val="20"/>
        </w:rPr>
        <w:t>ensure the Total MSID Count equal</w:t>
      </w:r>
      <w:r w:rsidR="005B1669">
        <w:rPr>
          <w:szCs w:val="20"/>
        </w:rPr>
        <w:t>s</w:t>
      </w:r>
      <w:r w:rsidRPr="00F93229">
        <w:rPr>
          <w:szCs w:val="20"/>
        </w:rPr>
        <w:t xml:space="preserve"> the number of all MSIDs at the Facility registered by the Supplier(s)</w:t>
      </w:r>
    </w:p>
    <w:p w14:paraId="59B3C868" w14:textId="55CD4166" w:rsidR="005E6DF4" w:rsidRPr="00BF5F5B" w:rsidRDefault="005E6DF4" w:rsidP="00BF5F5B">
      <w:pPr>
        <w:ind w:left="0"/>
        <w:rPr>
          <w:b/>
        </w:rPr>
      </w:pPr>
      <w:r w:rsidRPr="00BF5F5B">
        <w:rPr>
          <w:b/>
        </w:rPr>
        <w:t>3.7.1.4</w:t>
      </w:r>
      <w:r w:rsidRPr="00BF5F5B">
        <w:rPr>
          <w:b/>
        </w:rPr>
        <w:tab/>
      </w:r>
      <w:r w:rsidR="00297CA5">
        <w:rPr>
          <w:b/>
        </w:rPr>
        <w:tab/>
      </w:r>
      <w:r w:rsidRPr="00BF5F5B">
        <w:rPr>
          <w:b/>
        </w:rPr>
        <w:t xml:space="preserve">Withdrawing a Facility </w:t>
      </w:r>
      <w:r w:rsidR="00311AF4" w:rsidRPr="00BF5F5B">
        <w:rPr>
          <w:b/>
        </w:rPr>
        <w:t>–</w:t>
      </w:r>
      <w:r w:rsidRPr="00BF5F5B">
        <w:rPr>
          <w:b/>
        </w:rPr>
        <w:t xml:space="preserve"> enforced</w:t>
      </w:r>
    </w:p>
    <w:p w14:paraId="1E063533" w14:textId="2E6A7F98" w:rsidR="00374A65" w:rsidRDefault="00311AF4" w:rsidP="00BF5F5B">
      <w:pPr>
        <w:tabs>
          <w:tab w:val="clear" w:pos="709"/>
        </w:tabs>
        <w:ind w:left="0"/>
      </w:pPr>
      <w:r w:rsidRPr="00917F21">
        <w:t>Each month the SVAA</w:t>
      </w:r>
      <w:r w:rsidR="00374A65">
        <w:t xml:space="preserve"> and BSCCo</w:t>
      </w:r>
      <w:r w:rsidRPr="00917F21">
        <w:t xml:space="preserve"> </w:t>
      </w:r>
      <w:r w:rsidR="00374A65">
        <w:t>perform assurance checks</w:t>
      </w:r>
      <w:r w:rsidRPr="00917F21">
        <w:t xml:space="preserve"> </w:t>
      </w:r>
      <w:r w:rsidR="00374A65">
        <w:t xml:space="preserve">which may result in an SVA </w:t>
      </w:r>
      <w:r w:rsidR="007B6487" w:rsidRPr="007B6487">
        <w:t>Non-Final Demand</w:t>
      </w:r>
      <w:r w:rsidR="00374A65">
        <w:t xml:space="preserve"> Facility’s Declarations being withdrawn</w:t>
      </w:r>
      <w:r w:rsidRPr="00917F21">
        <w:t>.</w:t>
      </w:r>
      <w:r w:rsidR="00374A65">
        <w:t xml:space="preserve"> </w:t>
      </w:r>
    </w:p>
    <w:p w14:paraId="19F64A05" w14:textId="111F5DF4" w:rsidR="00311AF4" w:rsidRDefault="00374A65" w:rsidP="00BF5F5B">
      <w:pPr>
        <w:tabs>
          <w:tab w:val="clear" w:pos="709"/>
        </w:tabs>
        <w:ind w:left="0"/>
      </w:pPr>
      <w:r>
        <w:t xml:space="preserve">Where </w:t>
      </w:r>
      <w:r w:rsidR="008E5DC6">
        <w:t>the SVAA</w:t>
      </w:r>
      <w:r>
        <w:t xml:space="preserve"> is required to change</w:t>
      </w:r>
      <w:r w:rsidR="00404AB2">
        <w:t xml:space="preserve"> (e.g. add or remove a Metering System)</w:t>
      </w:r>
      <w:r w:rsidR="00311AF4" w:rsidRPr="00917F21">
        <w:t xml:space="preserve"> </w:t>
      </w:r>
      <w:r>
        <w:t xml:space="preserve">or withdraw </w:t>
      </w:r>
      <w:r w:rsidR="00311AF4" w:rsidRPr="00917F21">
        <w:t xml:space="preserve">a SVA </w:t>
      </w:r>
      <w:r w:rsidR="005A1B3B">
        <w:t xml:space="preserve">Non-Final Demand </w:t>
      </w:r>
      <w:r w:rsidR="00311AF4" w:rsidRPr="00917F21">
        <w:t>Facility</w:t>
      </w:r>
      <w:r>
        <w:t xml:space="preserve"> Declaration(s)</w:t>
      </w:r>
      <w:r w:rsidR="00311AF4" w:rsidRPr="00917F21">
        <w:t xml:space="preserve"> it will notify the Supplier(s) accordingly.</w:t>
      </w:r>
      <w:r>
        <w:t xml:space="preserve"> It is then the Supplier’s responsibility to inform the </w:t>
      </w:r>
      <w:r w:rsidR="00D13EF4">
        <w:t xml:space="preserve">SVA </w:t>
      </w:r>
      <w:r w:rsidR="007B6487" w:rsidRPr="007B6487">
        <w:t xml:space="preserve">Non-Final Demand </w:t>
      </w:r>
      <w:r>
        <w:t>Facility Operator.</w:t>
      </w:r>
    </w:p>
    <w:p w14:paraId="6FD850E5" w14:textId="7B6424A4" w:rsidR="005E6DF4" w:rsidRPr="00BF5F5B" w:rsidRDefault="005E6DF4" w:rsidP="00BF5F5B">
      <w:pPr>
        <w:ind w:left="0"/>
        <w:rPr>
          <w:b/>
        </w:rPr>
      </w:pPr>
      <w:r w:rsidRPr="00BF5F5B">
        <w:rPr>
          <w:b/>
        </w:rPr>
        <w:t>3.7.1.5</w:t>
      </w:r>
      <w:r w:rsidRPr="00BF5F5B">
        <w:rPr>
          <w:b/>
        </w:rPr>
        <w:tab/>
      </w:r>
      <w:r w:rsidR="00297CA5">
        <w:rPr>
          <w:b/>
        </w:rPr>
        <w:tab/>
      </w:r>
      <w:r w:rsidRPr="00BF5F5B">
        <w:rPr>
          <w:b/>
        </w:rPr>
        <w:t xml:space="preserve">Withdrawing an </w:t>
      </w:r>
      <w:r w:rsidR="00D13EF4" w:rsidRPr="00BF5F5B">
        <w:rPr>
          <w:b/>
        </w:rPr>
        <w:t xml:space="preserve">SVA </w:t>
      </w:r>
      <w:r w:rsidR="007B6487" w:rsidRPr="007B6487">
        <w:rPr>
          <w:b/>
        </w:rPr>
        <w:t xml:space="preserve">Non-Final Demand </w:t>
      </w:r>
      <w:r w:rsidR="00D13EF4" w:rsidRPr="00BF5F5B">
        <w:rPr>
          <w:b/>
        </w:rPr>
        <w:t xml:space="preserve">Facility </w:t>
      </w:r>
      <w:r w:rsidRPr="00BF5F5B">
        <w:rPr>
          <w:b/>
        </w:rPr>
        <w:t>Operator’s details</w:t>
      </w:r>
    </w:p>
    <w:p w14:paraId="39224BC1" w14:textId="3582E220" w:rsidR="00F66F48" w:rsidRDefault="00244CF3" w:rsidP="00BF5F5B">
      <w:pPr>
        <w:tabs>
          <w:tab w:val="clear" w:pos="709"/>
        </w:tabs>
        <w:ind w:left="0" w:firstLine="4"/>
        <w:rPr>
          <w:szCs w:val="20"/>
        </w:rPr>
      </w:pPr>
      <w:r>
        <w:rPr>
          <w:szCs w:val="20"/>
        </w:rPr>
        <w:t xml:space="preserve">Where an existing </w:t>
      </w:r>
      <w:r w:rsidR="00D13EF4">
        <w:rPr>
          <w:szCs w:val="20"/>
        </w:rPr>
        <w:t xml:space="preserve">SVA </w:t>
      </w:r>
      <w:r w:rsidR="007B6487" w:rsidRPr="007B6487">
        <w:rPr>
          <w:szCs w:val="20"/>
        </w:rPr>
        <w:t xml:space="preserve">Non-Final Demand </w:t>
      </w:r>
      <w:r>
        <w:rPr>
          <w:szCs w:val="20"/>
        </w:rPr>
        <w:t xml:space="preserve">Facility Operator with current or historical Declarations chooses to cease participating as a </w:t>
      </w:r>
      <w:r w:rsidR="00D13EF4">
        <w:rPr>
          <w:szCs w:val="20"/>
        </w:rPr>
        <w:t xml:space="preserve">SVA </w:t>
      </w:r>
      <w:r w:rsidR="00B63958" w:rsidRPr="00B63958">
        <w:rPr>
          <w:szCs w:val="20"/>
        </w:rPr>
        <w:t>Non-Final Demand</w:t>
      </w:r>
      <w:r>
        <w:rPr>
          <w:szCs w:val="20"/>
        </w:rPr>
        <w:t xml:space="preserve"> Facility Operator</w:t>
      </w:r>
      <w:r w:rsidR="00F66F48">
        <w:rPr>
          <w:szCs w:val="20"/>
        </w:rPr>
        <w:t xml:space="preserve"> then they may withdraw from that role by sending an Operator Withdrawal Letter to </w:t>
      </w:r>
      <w:r w:rsidR="008E5DC6">
        <w:rPr>
          <w:szCs w:val="20"/>
        </w:rPr>
        <w:t>the SVAA</w:t>
      </w:r>
      <w:r w:rsidR="00F66F48">
        <w:rPr>
          <w:szCs w:val="20"/>
        </w:rPr>
        <w:t xml:space="preserve">. </w:t>
      </w:r>
      <w:r w:rsidR="00D13EF4">
        <w:rPr>
          <w:szCs w:val="20"/>
        </w:rPr>
        <w:t xml:space="preserve">SVA </w:t>
      </w:r>
      <w:r w:rsidR="00B63958" w:rsidRPr="00B63958">
        <w:rPr>
          <w:szCs w:val="20"/>
        </w:rPr>
        <w:t xml:space="preserve">Non-Final Demand </w:t>
      </w:r>
      <w:r w:rsidR="00D13EF4">
        <w:rPr>
          <w:szCs w:val="20"/>
        </w:rPr>
        <w:t xml:space="preserve">Facility </w:t>
      </w:r>
      <w:r w:rsidR="00F66F48">
        <w:rPr>
          <w:szCs w:val="20"/>
        </w:rPr>
        <w:t xml:space="preserve">Operators should use the template letter provided in </w:t>
      </w:r>
      <w:hyperlink r:id="rId29" w:anchor="3-3.7-3.7.4" w:history="1">
        <w:r w:rsidR="00F66F48" w:rsidRPr="00C727CD">
          <w:rPr>
            <w:rStyle w:val="Hyperlink"/>
            <w:szCs w:val="20"/>
          </w:rPr>
          <w:t>paragraph 3.7.4</w:t>
        </w:r>
      </w:hyperlink>
      <w:r w:rsidR="00F66F48">
        <w:rPr>
          <w:szCs w:val="20"/>
        </w:rPr>
        <w:t>.</w:t>
      </w:r>
    </w:p>
    <w:p w14:paraId="78A3F945" w14:textId="4252400E" w:rsidR="006B5C10" w:rsidRDefault="00F66F48" w:rsidP="00BF5F5B">
      <w:pPr>
        <w:tabs>
          <w:tab w:val="clear" w:pos="709"/>
        </w:tabs>
        <w:ind w:left="4" w:firstLine="4"/>
        <w:rPr>
          <w:szCs w:val="20"/>
        </w:rPr>
      </w:pPr>
      <w:r>
        <w:rPr>
          <w:szCs w:val="20"/>
        </w:rPr>
        <w:t>The letter must be signed by a registered Director of the</w:t>
      </w:r>
      <w:r w:rsidR="00D13EF4">
        <w:rPr>
          <w:szCs w:val="20"/>
        </w:rPr>
        <w:t xml:space="preserve"> SVA </w:t>
      </w:r>
      <w:r w:rsidR="00B63958" w:rsidRPr="00B63958">
        <w:rPr>
          <w:szCs w:val="20"/>
        </w:rPr>
        <w:t xml:space="preserve">Non-Final Demand </w:t>
      </w:r>
      <w:r w:rsidR="00D13EF4">
        <w:rPr>
          <w:szCs w:val="20"/>
        </w:rPr>
        <w:t>Facility</w:t>
      </w:r>
      <w:r>
        <w:rPr>
          <w:szCs w:val="20"/>
        </w:rPr>
        <w:t xml:space="preserve"> Operator’s company.</w:t>
      </w:r>
    </w:p>
    <w:p w14:paraId="79EE2796" w14:textId="334A60AD" w:rsidR="00C16350" w:rsidRPr="008B688F" w:rsidRDefault="00F66F48" w:rsidP="0014371D">
      <w:pPr>
        <w:tabs>
          <w:tab w:val="clear" w:pos="709"/>
        </w:tabs>
        <w:ind w:left="8" w:firstLine="4"/>
        <w:rPr>
          <w:szCs w:val="20"/>
        </w:rPr>
      </w:pPr>
      <w:r>
        <w:rPr>
          <w:szCs w:val="20"/>
        </w:rPr>
        <w:t>Withdrawing as an</w:t>
      </w:r>
      <w:r w:rsidR="00CC5757">
        <w:rPr>
          <w:szCs w:val="20"/>
        </w:rPr>
        <w:t xml:space="preserve"> </w:t>
      </w:r>
      <w:r w:rsidR="00D13EF4">
        <w:rPr>
          <w:szCs w:val="20"/>
        </w:rPr>
        <w:t xml:space="preserve">SVA </w:t>
      </w:r>
      <w:r w:rsidR="00B63958" w:rsidRPr="00B63958">
        <w:rPr>
          <w:szCs w:val="20"/>
        </w:rPr>
        <w:t xml:space="preserve">Non-Final Demand </w:t>
      </w:r>
      <w:r w:rsidR="00D13EF4">
        <w:rPr>
          <w:szCs w:val="20"/>
        </w:rPr>
        <w:t xml:space="preserve">Facility </w:t>
      </w:r>
      <w:r w:rsidR="00CC5757">
        <w:rPr>
          <w:szCs w:val="20"/>
        </w:rPr>
        <w:t xml:space="preserve">Operator has the effect of causing all related SVA </w:t>
      </w:r>
      <w:r w:rsidR="00B63958" w:rsidRPr="00B63958">
        <w:rPr>
          <w:szCs w:val="20"/>
        </w:rPr>
        <w:t xml:space="preserve">Non-Final Demand </w:t>
      </w:r>
      <w:r w:rsidR="00CC5757">
        <w:rPr>
          <w:szCs w:val="20"/>
        </w:rPr>
        <w:t>Facilities to be withdrawn on the same day.</w:t>
      </w:r>
    </w:p>
    <w:p w14:paraId="57FAE0E6" w14:textId="49EB4BB2" w:rsidR="008979A2" w:rsidRPr="00D81BC6" w:rsidRDefault="000D2CBE" w:rsidP="00655212">
      <w:pPr>
        <w:pStyle w:val="Heading3"/>
      </w:pPr>
      <w:r>
        <w:t>3.7.2</w:t>
      </w:r>
      <w:r>
        <w:tab/>
      </w:r>
      <w:r>
        <w:tab/>
      </w:r>
      <w:r w:rsidR="00B63958">
        <w:t>No Longer Used</w:t>
      </w:r>
    </w:p>
    <w:p w14:paraId="6F826B73" w14:textId="09054890" w:rsidR="00917F21" w:rsidRPr="00917F21" w:rsidRDefault="00917F21" w:rsidP="00917F21">
      <w:pPr>
        <w:tabs>
          <w:tab w:val="clear" w:pos="709"/>
        </w:tabs>
        <w:ind w:left="851"/>
        <w:rPr>
          <w:szCs w:val="20"/>
        </w:rPr>
      </w:pPr>
    </w:p>
    <w:p w14:paraId="1D04648E" w14:textId="6D0FB725" w:rsidR="00917F21" w:rsidRPr="00917F21" w:rsidRDefault="001942C6" w:rsidP="008A2A66">
      <w:pPr>
        <w:pStyle w:val="Heading3"/>
      </w:pPr>
      <w:r>
        <w:lastRenderedPageBreak/>
        <w:t>3.7</w:t>
      </w:r>
      <w:r w:rsidR="00917F21" w:rsidRPr="00917F21">
        <w:t>.3</w:t>
      </w:r>
      <w:r w:rsidR="00917F21" w:rsidRPr="00917F21">
        <w:tab/>
      </w:r>
      <w:r w:rsidR="00FB6A25">
        <w:t>F602/01</w:t>
      </w:r>
      <w:r w:rsidR="00917F21" w:rsidRPr="00917F21">
        <w:t xml:space="preserve"> SVA </w:t>
      </w:r>
      <w:r w:rsidR="00B63958">
        <w:t>Non-Final Demand</w:t>
      </w:r>
      <w:r w:rsidR="00917F21" w:rsidRPr="00917F21">
        <w:t xml:space="preserve"> Facility </w:t>
      </w:r>
      <w:r w:rsidR="00EC019A">
        <w:t xml:space="preserve">Declaration Document form </w:t>
      </w:r>
      <w:r w:rsidR="00973F2C">
        <w:t>– Supplier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59357C" w:rsidRPr="007204AB" w14:paraId="1A17D372" w14:textId="77777777" w:rsidTr="001A2D42">
        <w:trPr>
          <w:trHeight w:val="687"/>
        </w:trPr>
        <w:tc>
          <w:tcPr>
            <w:tcW w:w="9351" w:type="dxa"/>
            <w:vMerge w:val="restart"/>
            <w:shd w:val="clear" w:color="auto" w:fill="auto"/>
          </w:tcPr>
          <w:p w14:paraId="05651315" w14:textId="0C5FCD52" w:rsidR="0059357C" w:rsidRPr="00BF5F5B" w:rsidRDefault="0059357C">
            <w:pPr>
              <w:rPr>
                <w:b/>
              </w:rPr>
            </w:pPr>
            <w:r w:rsidRPr="00BF5F5B">
              <w:rPr>
                <w:b/>
              </w:rPr>
              <w:t xml:space="preserve">SVA </w:t>
            </w:r>
            <w:r w:rsidR="00B63958" w:rsidRPr="00B63958">
              <w:rPr>
                <w:b/>
              </w:rPr>
              <w:t xml:space="preserve">Non-Final Demand </w:t>
            </w:r>
            <w:r w:rsidRPr="00BF5F5B">
              <w:rPr>
                <w:b/>
              </w:rPr>
              <w:t>Facility Declaration Document – F602/01</w:t>
            </w:r>
          </w:p>
          <w:p w14:paraId="439FE623" w14:textId="102C9F24" w:rsidR="008336BB" w:rsidRPr="00B72DBE" w:rsidRDefault="008336BB" w:rsidP="005B3FFA">
            <w:pPr>
              <w:rPr>
                <w:sz w:val="36"/>
              </w:rPr>
            </w:pPr>
            <w:r>
              <w:rPr>
                <w:i/>
                <w:sz w:val="20"/>
              </w:rPr>
              <w:t xml:space="preserve">Part B, C and D are completed by the SVA </w:t>
            </w:r>
            <w:r w:rsidR="00B63958" w:rsidRPr="00B63958">
              <w:rPr>
                <w:i/>
                <w:sz w:val="20"/>
              </w:rPr>
              <w:t>Non-Final Demand</w:t>
            </w:r>
            <w:r>
              <w:rPr>
                <w:i/>
                <w:sz w:val="20"/>
              </w:rPr>
              <w:t xml:space="preserve"> Facility Operator</w:t>
            </w:r>
            <w:r w:rsidR="005B3FFA">
              <w:rPr>
                <w:i/>
                <w:sz w:val="20"/>
              </w:rPr>
              <w:t xml:space="preserve"> prior to being sent to the Supplier to complete Part A. Once all parts are completed the Supplier should send to the SVAA by email</w:t>
            </w:r>
            <w:r w:rsidR="00B63958">
              <w:rPr>
                <w:i/>
                <w:sz w:val="20"/>
              </w:rPr>
              <w:t xml:space="preserve"> or where agreed the equivalent information by other electronic means</w:t>
            </w:r>
          </w:p>
        </w:tc>
      </w:tr>
      <w:tr w:rsidR="0059357C" w:rsidRPr="007204AB" w14:paraId="7FFEBD3A" w14:textId="77777777" w:rsidTr="001A2D42">
        <w:trPr>
          <w:trHeight w:val="654"/>
        </w:trPr>
        <w:tc>
          <w:tcPr>
            <w:tcW w:w="9351" w:type="dxa"/>
            <w:vMerge/>
            <w:shd w:val="clear" w:color="auto" w:fill="auto"/>
          </w:tcPr>
          <w:p w14:paraId="1F176B8C" w14:textId="77777777" w:rsidR="0059357C" w:rsidRPr="00B72DBE" w:rsidRDefault="0059357C" w:rsidP="00FB6A25">
            <w:pPr>
              <w:rPr>
                <w:sz w:val="36"/>
              </w:rPr>
            </w:pPr>
          </w:p>
        </w:tc>
      </w:tr>
      <w:tr w:rsidR="00401EFD" w:rsidRPr="007204AB" w14:paraId="656823FC" w14:textId="77777777" w:rsidTr="001A2D42">
        <w:tc>
          <w:tcPr>
            <w:tcW w:w="9351" w:type="dxa"/>
            <w:shd w:val="clear" w:color="auto" w:fill="auto"/>
          </w:tcPr>
          <w:p w14:paraId="3E8A9896" w14:textId="43FE1C6E" w:rsidR="00401EFD" w:rsidRPr="00BF5F5B" w:rsidRDefault="00401EFD" w:rsidP="00FB6A25">
            <w:pPr>
              <w:rPr>
                <w:i/>
              </w:rPr>
            </w:pPr>
            <w:r w:rsidRPr="00BF5F5B">
              <w:rPr>
                <w:i/>
                <w:sz w:val="20"/>
              </w:rPr>
              <w:t xml:space="preserve">Part A - Completed by </w:t>
            </w:r>
            <w:r w:rsidR="00D21D02" w:rsidRPr="00BF5F5B">
              <w:rPr>
                <w:b/>
                <w:i/>
                <w:sz w:val="20"/>
              </w:rPr>
              <w:t>Supplier</w:t>
            </w:r>
            <w:r w:rsidR="00EA674A">
              <w:rPr>
                <w:b/>
                <w:i/>
                <w:sz w:val="20"/>
              </w:rPr>
              <w:t xml:space="preserve"> – Category F or Category A Authorised Person</w:t>
            </w:r>
          </w:p>
          <w:p w14:paraId="660C9240" w14:textId="77777777" w:rsidR="00401EFD" w:rsidRPr="00944D83" w:rsidRDefault="00401EFD" w:rsidP="00FB6A25">
            <w:pPr>
              <w:rPr>
                <w:i/>
              </w:rPr>
            </w:pPr>
          </w:p>
          <w:p w14:paraId="0B538056" w14:textId="75662708" w:rsidR="00401EFD" w:rsidRPr="003C0CDC" w:rsidRDefault="00401EFD" w:rsidP="00FB6A25">
            <w:pPr>
              <w:rPr>
                <w:sz w:val="20"/>
              </w:rPr>
            </w:pPr>
            <w:r w:rsidRPr="003C0CDC">
              <w:rPr>
                <w:sz w:val="20"/>
              </w:rPr>
              <w:t>Market Participant Id (MPID)………………...</w:t>
            </w:r>
          </w:p>
          <w:p w14:paraId="3D946A13" w14:textId="0ADA05EB" w:rsidR="00401EFD" w:rsidRPr="00944D83" w:rsidRDefault="00D21D02">
            <w:pPr>
              <w:rPr>
                <w:sz w:val="20"/>
              </w:rPr>
            </w:pPr>
            <w:r w:rsidRPr="00BF5F5B">
              <w:rPr>
                <w:rFonts w:asciiTheme="minorHAnsi" w:hAnsiTheme="minorHAnsi"/>
                <w:sz w:val="20"/>
              </w:rPr>
              <w:t>Authorised Person’s</w:t>
            </w:r>
            <w:r w:rsidR="00401EFD" w:rsidRPr="00944D83">
              <w:rPr>
                <w:sz w:val="20"/>
              </w:rPr>
              <w:t xml:space="preserve"> Name ................................................  </w:t>
            </w:r>
            <w:proofErr w:type="gramStart"/>
            <w:r w:rsidR="00401EFD" w:rsidRPr="00944D83">
              <w:rPr>
                <w:sz w:val="20"/>
              </w:rPr>
              <w:t>Company  ...............</w:t>
            </w:r>
            <w:r w:rsidRPr="00BF5F5B">
              <w:rPr>
                <w:rFonts w:asciiTheme="minorHAnsi" w:hAnsiTheme="minorHAnsi"/>
                <w:sz w:val="20"/>
              </w:rPr>
              <w:t>...............................</w:t>
            </w:r>
            <w:proofErr w:type="gramEnd"/>
          </w:p>
          <w:p w14:paraId="01B642E8" w14:textId="77777777" w:rsidR="00401EFD" w:rsidRPr="003C0CDC" w:rsidRDefault="00401EFD" w:rsidP="00FB6A25">
            <w:pPr>
              <w:rPr>
                <w:sz w:val="20"/>
              </w:rPr>
            </w:pPr>
            <w:r w:rsidRPr="003C0CDC">
              <w:rPr>
                <w:sz w:val="20"/>
              </w:rPr>
              <w:t>Party ID………………………………………….Password…………………………………………….</w:t>
            </w:r>
          </w:p>
          <w:p w14:paraId="48317641" w14:textId="77777777" w:rsidR="00401EFD" w:rsidRPr="00576809" w:rsidRDefault="00401EFD" w:rsidP="00FB6A25">
            <w:pPr>
              <w:rPr>
                <w:sz w:val="20"/>
              </w:rPr>
            </w:pPr>
          </w:p>
          <w:p w14:paraId="629E13BD" w14:textId="41947A91" w:rsidR="00401EFD" w:rsidRPr="00BF5F5B" w:rsidRDefault="00401EFD" w:rsidP="00BF5F5B">
            <w:pPr>
              <w:rPr>
                <w:sz w:val="20"/>
              </w:rPr>
            </w:pPr>
            <w:r w:rsidRPr="002841DC">
              <w:rPr>
                <w:sz w:val="20"/>
              </w:rPr>
              <w:t>Date………………………(Authorised in accordance with BSCP38)</w:t>
            </w:r>
          </w:p>
        </w:tc>
      </w:tr>
      <w:tr w:rsidR="00401EFD" w:rsidRPr="007204AB" w14:paraId="47A63922" w14:textId="77777777" w:rsidTr="001A2D42">
        <w:tc>
          <w:tcPr>
            <w:tcW w:w="9351" w:type="dxa"/>
            <w:shd w:val="clear" w:color="auto" w:fill="auto"/>
          </w:tcPr>
          <w:p w14:paraId="1F66D49E" w14:textId="1AE1EA2B" w:rsidR="00401EFD" w:rsidRPr="00BF5F5B" w:rsidRDefault="00401EFD" w:rsidP="00FB6A25">
            <w:pPr>
              <w:rPr>
                <w:i/>
                <w:sz w:val="20"/>
              </w:rPr>
            </w:pPr>
            <w:r w:rsidRPr="00BF5F5B">
              <w:rPr>
                <w:i/>
                <w:sz w:val="20"/>
              </w:rPr>
              <w:t xml:space="preserve">Part B - Completed by </w:t>
            </w:r>
            <w:r w:rsidR="00D21D02" w:rsidRPr="00BF5F5B">
              <w:rPr>
                <w:b/>
                <w:i/>
                <w:sz w:val="20"/>
              </w:rPr>
              <w:t xml:space="preserve">SVA </w:t>
            </w:r>
            <w:r w:rsidR="00B63958" w:rsidRPr="00B63958">
              <w:rPr>
                <w:b/>
                <w:i/>
                <w:sz w:val="20"/>
              </w:rPr>
              <w:t>Non-Final Demand</w:t>
            </w:r>
            <w:r w:rsidR="00D21D02" w:rsidRPr="00BF5F5B">
              <w:rPr>
                <w:b/>
                <w:i/>
                <w:sz w:val="20"/>
              </w:rPr>
              <w:t xml:space="preserve"> </w:t>
            </w:r>
            <w:r w:rsidR="00D13EF4" w:rsidRPr="00BF5F5B">
              <w:rPr>
                <w:b/>
                <w:i/>
                <w:sz w:val="20"/>
              </w:rPr>
              <w:t xml:space="preserve">Facility </w:t>
            </w:r>
            <w:r w:rsidR="00D21D02" w:rsidRPr="00BF5F5B">
              <w:rPr>
                <w:b/>
                <w:i/>
                <w:sz w:val="20"/>
              </w:rPr>
              <w:t>Operator</w:t>
            </w:r>
            <w:r w:rsidR="00C957A0">
              <w:rPr>
                <w:b/>
                <w:i/>
                <w:sz w:val="20"/>
              </w:rPr>
              <w:t xml:space="preserve"> </w:t>
            </w:r>
            <w:r w:rsidR="00C957A0" w:rsidRPr="00BF5F5B">
              <w:rPr>
                <w:i/>
                <w:sz w:val="20"/>
              </w:rPr>
              <w:t>(please replace square bracketed text with correct/re</w:t>
            </w:r>
            <w:r w:rsidR="00C402AC">
              <w:rPr>
                <w:i/>
                <w:sz w:val="20"/>
              </w:rPr>
              <w:t>le</w:t>
            </w:r>
            <w:r w:rsidR="00C957A0" w:rsidRPr="00BF5F5B">
              <w:rPr>
                <w:i/>
                <w:sz w:val="20"/>
              </w:rPr>
              <w:t>vant information)</w:t>
            </w:r>
            <w:r w:rsidR="00EA674A">
              <w:rPr>
                <w:i/>
                <w:sz w:val="20"/>
              </w:rPr>
              <w:t>(please see BSCP602 3.7.1 for guidance)</w:t>
            </w:r>
          </w:p>
          <w:p w14:paraId="40D95374" w14:textId="77777777" w:rsidR="00D21D02" w:rsidRPr="00BF5F5B" w:rsidRDefault="00D21D02"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company name]</w:t>
            </w:r>
          </w:p>
          <w:p w14:paraId="6C63508B" w14:textId="77777777" w:rsidR="00D21D02" w:rsidRPr="00BF5F5B" w:rsidRDefault="00D21D02"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company address]</w:t>
            </w:r>
          </w:p>
          <w:p w14:paraId="3915E8AC" w14:textId="77777777" w:rsidR="00D21D02" w:rsidRPr="00BF5F5B" w:rsidRDefault="00D21D02" w:rsidP="00D21D02">
            <w:pPr>
              <w:tabs>
                <w:tab w:val="clear" w:pos="709"/>
              </w:tabs>
              <w:spacing w:after="160" w:line="259" w:lineRule="auto"/>
              <w:ind w:left="0"/>
              <w:jc w:val="left"/>
              <w:rPr>
                <w:rFonts w:eastAsia="Calibri"/>
                <w:b/>
                <w:sz w:val="20"/>
                <w:szCs w:val="20"/>
                <w:lang w:eastAsia="en-US"/>
              </w:rPr>
            </w:pPr>
          </w:p>
          <w:p w14:paraId="791295E9" w14:textId="26E3AE9D" w:rsidR="00D21D02" w:rsidRPr="00BF5F5B" w:rsidRDefault="005B3FFA" w:rsidP="00D21D02">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 xml:space="preserve"> </w:t>
            </w:r>
            <w:r w:rsidR="00D21D02" w:rsidRPr="00BF5F5B">
              <w:rPr>
                <w:rFonts w:eastAsia="Calibri"/>
                <w:b/>
                <w:sz w:val="20"/>
                <w:szCs w:val="20"/>
                <w:lang w:eastAsia="en-US"/>
              </w:rPr>
              <w:t>[Insert current date]</w:t>
            </w:r>
          </w:p>
          <w:p w14:paraId="590DFA03"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p>
          <w:p w14:paraId="083D345D" w14:textId="67E12F0A" w:rsidR="00D21D02" w:rsidRPr="00BF5F5B" w:rsidRDefault="00D21D02" w:rsidP="00D21D02">
            <w:pPr>
              <w:tabs>
                <w:tab w:val="clear" w:pos="709"/>
              </w:tabs>
              <w:spacing w:after="160" w:line="259" w:lineRule="auto"/>
              <w:ind w:left="0"/>
              <w:jc w:val="center"/>
              <w:rPr>
                <w:rFonts w:eastAsia="Calibri"/>
                <w:sz w:val="20"/>
                <w:szCs w:val="20"/>
                <w:lang w:eastAsia="en-US"/>
              </w:rPr>
            </w:pPr>
            <w:r w:rsidRPr="00BF5F5B">
              <w:rPr>
                <w:rFonts w:eastAsia="Calibri"/>
                <w:b/>
                <w:sz w:val="20"/>
                <w:szCs w:val="20"/>
                <w:u w:val="single"/>
                <w:lang w:eastAsia="en-US"/>
              </w:rPr>
              <w:t xml:space="preserve">Director’s declaration of SVA </w:t>
            </w:r>
            <w:r w:rsidR="00EF27AD" w:rsidRPr="00EF27AD">
              <w:rPr>
                <w:rFonts w:eastAsia="Calibri"/>
                <w:b/>
                <w:sz w:val="20"/>
                <w:szCs w:val="20"/>
                <w:u w:val="single"/>
                <w:lang w:eastAsia="en-US"/>
              </w:rPr>
              <w:t>Non-Final Demand</w:t>
            </w:r>
            <w:r w:rsidRPr="00BF5F5B">
              <w:rPr>
                <w:rFonts w:eastAsia="Calibri"/>
                <w:b/>
                <w:sz w:val="20"/>
                <w:szCs w:val="20"/>
                <w:u w:val="single"/>
                <w:lang w:eastAsia="en-US"/>
              </w:rPr>
              <w:t xml:space="preserve"> Facility(</w:t>
            </w:r>
            <w:proofErr w:type="spellStart"/>
            <w:r w:rsidRPr="00BF5F5B">
              <w:rPr>
                <w:rFonts w:eastAsia="Calibri"/>
                <w:b/>
                <w:sz w:val="20"/>
                <w:szCs w:val="20"/>
                <w:u w:val="single"/>
                <w:lang w:eastAsia="en-US"/>
              </w:rPr>
              <w:t>ies</w:t>
            </w:r>
            <w:proofErr w:type="spellEnd"/>
            <w:r w:rsidRPr="00BF5F5B">
              <w:rPr>
                <w:rFonts w:eastAsia="Calibri"/>
                <w:b/>
                <w:sz w:val="20"/>
                <w:szCs w:val="20"/>
                <w:u w:val="single"/>
                <w:lang w:eastAsia="en-US"/>
              </w:rPr>
              <w:t>)</w:t>
            </w:r>
          </w:p>
          <w:p w14:paraId="2F0E7D26"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FAO the SVAA,</w:t>
            </w:r>
          </w:p>
          <w:p w14:paraId="59E3D878"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w:t>
            </w:r>
            <w:r w:rsidRPr="00BF5F5B">
              <w:rPr>
                <w:rFonts w:eastAsia="Calibri"/>
                <w:b/>
                <w:sz w:val="20"/>
                <w:szCs w:val="20"/>
                <w:lang w:eastAsia="en-US"/>
              </w:rPr>
              <w:t>[insert full name]</w:t>
            </w:r>
            <w:r w:rsidRPr="00BF5F5B">
              <w:rPr>
                <w:rFonts w:eastAsia="Calibri"/>
                <w:sz w:val="20"/>
                <w:szCs w:val="20"/>
                <w:lang w:eastAsia="en-US"/>
              </w:rPr>
              <w:t xml:space="preserve">, being a director of </w:t>
            </w:r>
            <w:r w:rsidRPr="00BF5F5B">
              <w:rPr>
                <w:rFonts w:eastAsia="Calibri"/>
                <w:b/>
                <w:sz w:val="20"/>
                <w:szCs w:val="20"/>
                <w:lang w:eastAsia="en-US"/>
              </w:rPr>
              <w:t>[insert your company name]</w:t>
            </w:r>
            <w:r w:rsidRPr="00BF5F5B">
              <w:rPr>
                <w:rFonts w:eastAsia="Calibri"/>
                <w:sz w:val="20"/>
                <w:szCs w:val="20"/>
                <w:lang w:eastAsia="en-US"/>
              </w:rPr>
              <w:t xml:space="preserve"> (company number </w:t>
            </w:r>
            <w:r w:rsidRPr="00BF5F5B">
              <w:rPr>
                <w:rFonts w:eastAsia="Calibri"/>
                <w:b/>
                <w:sz w:val="20"/>
                <w:szCs w:val="20"/>
                <w:lang w:eastAsia="en-US"/>
              </w:rPr>
              <w:t>[insert company number]</w:t>
            </w:r>
            <w:r w:rsidRPr="00BF5F5B">
              <w:rPr>
                <w:rFonts w:eastAsia="Calibri"/>
                <w:sz w:val="20"/>
                <w:szCs w:val="20"/>
                <w:lang w:eastAsia="en-US"/>
              </w:rPr>
              <w:t>), hereby declare that, having made all due and careful enquiries, the information contained in this declaration is true, complete and accurate in all material respects and is not misleading by reference to the facts and circumstances at the date of this declaration. Capitalised terms used in this declaration have the meaning given to them in the Balancing and Settlement Code unless stated otherwise.</w:t>
            </w:r>
          </w:p>
          <w:p w14:paraId="14F4603E" w14:textId="47FFD086"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declare that as of </w:t>
            </w:r>
            <w:r w:rsidRPr="00BF5F5B">
              <w:rPr>
                <w:rFonts w:eastAsia="Calibri"/>
                <w:b/>
                <w:sz w:val="20"/>
                <w:szCs w:val="20"/>
                <w:lang w:eastAsia="en-US"/>
              </w:rPr>
              <w:t>[insert</w:t>
            </w:r>
            <w:r w:rsidR="0082258A">
              <w:rPr>
                <w:rFonts w:eastAsia="Calibri"/>
                <w:b/>
                <w:sz w:val="20"/>
                <w:szCs w:val="20"/>
                <w:lang w:eastAsia="en-US"/>
              </w:rPr>
              <w:t xml:space="preserve"> </w:t>
            </w:r>
            <w:r w:rsidR="00EF27AD" w:rsidRPr="00EF27AD">
              <w:rPr>
                <w:rFonts w:eastAsia="Calibri"/>
                <w:b/>
                <w:sz w:val="20"/>
                <w:szCs w:val="20"/>
                <w:lang w:eastAsia="en-US"/>
              </w:rPr>
              <w:t xml:space="preserve">Non-Final Demand </w:t>
            </w:r>
            <w:r w:rsidR="0082258A">
              <w:rPr>
                <w:rFonts w:eastAsia="Calibri"/>
                <w:b/>
                <w:sz w:val="20"/>
                <w:szCs w:val="20"/>
                <w:lang w:eastAsia="en-US"/>
              </w:rPr>
              <w:t>Declaration Set</w:t>
            </w:r>
            <w:r w:rsidRPr="00BF5F5B">
              <w:rPr>
                <w:rFonts w:eastAsia="Calibri"/>
                <w:b/>
                <w:sz w:val="20"/>
                <w:szCs w:val="20"/>
                <w:lang w:eastAsia="en-US"/>
              </w:rPr>
              <w:t xml:space="preserve"> </w:t>
            </w:r>
            <w:r w:rsidR="0082258A">
              <w:rPr>
                <w:rFonts w:eastAsia="Calibri"/>
                <w:b/>
                <w:sz w:val="20"/>
                <w:szCs w:val="20"/>
                <w:lang w:eastAsia="en-US"/>
              </w:rPr>
              <w:t xml:space="preserve">effective from </w:t>
            </w:r>
            <w:r w:rsidRPr="00BF5F5B">
              <w:rPr>
                <w:rFonts w:eastAsia="Calibri"/>
                <w:b/>
                <w:sz w:val="20"/>
                <w:szCs w:val="20"/>
                <w:lang w:eastAsia="en-US"/>
              </w:rPr>
              <w:t>date]</w:t>
            </w:r>
            <w:r w:rsidRPr="00BF5F5B">
              <w:rPr>
                <w:rFonts w:eastAsia="Calibri"/>
                <w:sz w:val="20"/>
                <w:szCs w:val="20"/>
                <w:lang w:eastAsia="en-US"/>
              </w:rPr>
              <w:t xml:space="preserve"> the SVA </w:t>
            </w:r>
            <w:r w:rsidR="00EF27AD" w:rsidRPr="00EF27AD">
              <w:rPr>
                <w:rFonts w:eastAsia="Calibri"/>
                <w:sz w:val="20"/>
                <w:szCs w:val="20"/>
                <w:lang w:eastAsia="en-US"/>
              </w:rPr>
              <w:t xml:space="preserve">Non-Final Demand </w:t>
            </w:r>
            <w:r w:rsidRPr="00BF5F5B">
              <w:rPr>
                <w:rFonts w:eastAsia="Calibri"/>
                <w:b/>
                <w:sz w:val="20"/>
                <w:szCs w:val="20"/>
                <w:lang w:eastAsia="en-US"/>
              </w:rPr>
              <w:t>[Facility/Facilities]</w:t>
            </w:r>
            <w:r w:rsidRPr="00BF5F5B">
              <w:rPr>
                <w:rFonts w:eastAsia="Calibri"/>
                <w:sz w:val="20"/>
                <w:szCs w:val="20"/>
                <w:lang w:eastAsia="en-US"/>
              </w:rPr>
              <w:t xml:space="preserve"> identified in the</w:t>
            </w:r>
            <w:r w:rsidR="0082258A">
              <w:rPr>
                <w:rFonts w:eastAsia="Calibri"/>
                <w:sz w:val="20"/>
                <w:szCs w:val="20"/>
                <w:lang w:eastAsia="en-US"/>
              </w:rPr>
              <w:t xml:space="preserve"> attachments</w:t>
            </w:r>
            <w:r w:rsidRPr="00BF5F5B">
              <w:rPr>
                <w:rFonts w:eastAsia="Calibri"/>
                <w:sz w:val="20"/>
                <w:szCs w:val="20"/>
                <w:lang w:eastAsia="en-US"/>
              </w:rPr>
              <w:t xml:space="preserve"> to this letter </w:t>
            </w:r>
            <w:r w:rsidRPr="00BF5F5B">
              <w:rPr>
                <w:rFonts w:eastAsia="Calibri"/>
                <w:b/>
                <w:sz w:val="20"/>
                <w:szCs w:val="20"/>
                <w:lang w:eastAsia="en-US"/>
              </w:rPr>
              <w:t>[comply with the meaning/will cease to comply with the meaning/ceased to comply with the meaning]</w:t>
            </w:r>
            <w:r w:rsidRPr="00BF5F5B">
              <w:rPr>
                <w:rFonts w:eastAsia="Calibri"/>
                <w:sz w:val="20"/>
                <w:szCs w:val="20"/>
                <w:lang w:eastAsia="en-US"/>
              </w:rPr>
              <w:t xml:space="preserve"> of an SVA </w:t>
            </w:r>
            <w:r w:rsidR="00EF27AD" w:rsidRPr="00EF27AD">
              <w:rPr>
                <w:rFonts w:eastAsia="Calibri"/>
                <w:sz w:val="20"/>
                <w:szCs w:val="20"/>
                <w:lang w:eastAsia="en-US"/>
              </w:rPr>
              <w:t>Non-Final Demand</w:t>
            </w:r>
            <w:r w:rsidRPr="00BF5F5B">
              <w:rPr>
                <w:rFonts w:eastAsia="Calibri"/>
                <w:sz w:val="20"/>
                <w:szCs w:val="20"/>
                <w:lang w:eastAsia="en-US"/>
              </w:rPr>
              <w:t xml:space="preserve"> Facility</w:t>
            </w:r>
            <w:r w:rsidR="00C77F51">
              <w:rPr>
                <w:rFonts w:eastAsia="Calibri"/>
                <w:sz w:val="20"/>
                <w:szCs w:val="20"/>
                <w:lang w:eastAsia="en-US"/>
              </w:rPr>
              <w:t>.</w:t>
            </w:r>
            <w:r w:rsidRPr="00BF5F5B">
              <w:rPr>
                <w:rFonts w:eastAsia="Calibri"/>
                <w:sz w:val="20"/>
                <w:szCs w:val="20"/>
                <w:lang w:eastAsia="en-US"/>
              </w:rPr>
              <w:t xml:space="preserve"> In particular that each SVA </w:t>
            </w:r>
            <w:r w:rsidR="00EF27AD" w:rsidRPr="00EF27AD">
              <w:rPr>
                <w:rFonts w:eastAsia="Calibri"/>
                <w:sz w:val="20"/>
                <w:szCs w:val="20"/>
                <w:lang w:eastAsia="en-US"/>
              </w:rPr>
              <w:t>Non-Final Demand</w:t>
            </w:r>
            <w:r w:rsidRPr="00BF5F5B">
              <w:rPr>
                <w:rFonts w:eastAsia="Calibri"/>
                <w:sz w:val="20"/>
                <w:szCs w:val="20"/>
                <w:lang w:eastAsia="en-US"/>
              </w:rPr>
              <w:t xml:space="preserve"> Facility to which this declaration relates:</w:t>
            </w:r>
          </w:p>
          <w:p w14:paraId="7E1CEC88" w14:textId="76F79A8B" w:rsidR="00D21D02" w:rsidRPr="00BF5F5B" w:rsidRDefault="00D21D02" w:rsidP="00D21D02">
            <w:pPr>
              <w:pStyle w:val="ListParagraph"/>
              <w:numPr>
                <w:ilvl w:val="0"/>
                <w:numId w:val="37"/>
              </w:numPr>
              <w:tabs>
                <w:tab w:val="clear" w:pos="709"/>
              </w:tabs>
              <w:spacing w:after="160" w:line="259" w:lineRule="auto"/>
              <w:jc w:val="left"/>
              <w:rPr>
                <w:rFonts w:eastAsia="Calibri"/>
                <w:sz w:val="20"/>
                <w:szCs w:val="20"/>
                <w:lang w:eastAsia="en-US"/>
              </w:rPr>
            </w:pPr>
            <w:r w:rsidRPr="00BF5F5B">
              <w:rPr>
                <w:rFonts w:eastAsia="Calibri"/>
                <w:sz w:val="20"/>
                <w:szCs w:val="20"/>
                <w:lang w:eastAsia="en-US"/>
              </w:rPr>
              <w:t xml:space="preserve">performs Electricity Storage </w:t>
            </w:r>
            <w:r w:rsidR="00EF27AD">
              <w:rPr>
                <w:rFonts w:eastAsia="Calibri"/>
                <w:sz w:val="20"/>
                <w:szCs w:val="20"/>
                <w:lang w:eastAsia="en-US"/>
              </w:rPr>
              <w:t>and/or Generation and/or Eligible Services</w:t>
            </w:r>
            <w:r w:rsidRPr="00BF5F5B">
              <w:rPr>
                <w:rFonts w:eastAsia="Calibri"/>
                <w:sz w:val="20"/>
                <w:szCs w:val="20"/>
                <w:lang w:eastAsia="en-US"/>
              </w:rPr>
              <w:t>(as defined in the Connection and Use of System Code) as its sole function;</w:t>
            </w:r>
          </w:p>
          <w:p w14:paraId="36AB1E95" w14:textId="3BEF8A35" w:rsidR="00D21D02" w:rsidRPr="00BF5F5B" w:rsidRDefault="00D21D02" w:rsidP="00D21D02">
            <w:pPr>
              <w:pStyle w:val="ListParagraph"/>
              <w:numPr>
                <w:ilvl w:val="0"/>
                <w:numId w:val="37"/>
              </w:numPr>
              <w:tabs>
                <w:tab w:val="clear" w:pos="709"/>
              </w:tabs>
              <w:spacing w:after="160" w:line="259" w:lineRule="auto"/>
              <w:jc w:val="left"/>
              <w:rPr>
                <w:rFonts w:eastAsia="Calibri"/>
                <w:sz w:val="20"/>
                <w:szCs w:val="20"/>
                <w:lang w:eastAsia="en-US"/>
              </w:rPr>
            </w:pPr>
            <w:r w:rsidRPr="00BF5F5B">
              <w:rPr>
                <w:rFonts w:eastAsia="Calibri"/>
                <w:sz w:val="20"/>
                <w:szCs w:val="20"/>
                <w:lang w:eastAsia="en-US"/>
              </w:rPr>
              <w:t xml:space="preserve">is operated by </w:t>
            </w:r>
            <w:r w:rsidRPr="00BF5F5B">
              <w:rPr>
                <w:rFonts w:eastAsia="Calibri"/>
                <w:b/>
                <w:sz w:val="20"/>
                <w:szCs w:val="20"/>
                <w:lang w:eastAsia="en-US"/>
              </w:rPr>
              <w:t>[insert your company name]</w:t>
            </w:r>
            <w:r w:rsidRPr="00BF5F5B">
              <w:rPr>
                <w:rFonts w:eastAsia="Calibri"/>
                <w:sz w:val="20"/>
                <w:szCs w:val="20"/>
                <w:lang w:eastAsia="en-US"/>
              </w:rPr>
              <w:t>, and</w:t>
            </w:r>
          </w:p>
          <w:p w14:paraId="5DC119A9" w14:textId="54313DBD" w:rsidR="00D21D02" w:rsidRPr="00BF5F5B" w:rsidRDefault="00D21D02" w:rsidP="00D21D02">
            <w:pPr>
              <w:pStyle w:val="ListParagraph"/>
              <w:numPr>
                <w:ilvl w:val="0"/>
                <w:numId w:val="37"/>
              </w:numPr>
              <w:tabs>
                <w:tab w:val="clear" w:pos="709"/>
              </w:tabs>
              <w:spacing w:after="160" w:line="259" w:lineRule="auto"/>
              <w:jc w:val="left"/>
              <w:rPr>
                <w:rFonts w:eastAsia="Calibri"/>
                <w:sz w:val="20"/>
                <w:szCs w:val="20"/>
                <w:lang w:eastAsia="en-US"/>
              </w:rPr>
            </w:pPr>
            <w:r w:rsidRPr="00BF5F5B">
              <w:rPr>
                <w:rFonts w:eastAsia="Calibri"/>
                <w:sz w:val="20"/>
                <w:szCs w:val="20"/>
                <w:lang w:eastAsia="en-US"/>
              </w:rPr>
              <w:t>has its Imports and Exports measured only by Half Hourly Metering Systems which are registered in the Supplier Meter Registration Service (SMRS) as part of a Supplier BM Unit, and where those Half Hourly Metering Systems only measure activities necessary for performing Electricity Storage</w:t>
            </w:r>
            <w:r w:rsidR="00EF27AD">
              <w:rPr>
                <w:rFonts w:eastAsia="Calibri"/>
                <w:sz w:val="20"/>
                <w:szCs w:val="20"/>
                <w:lang w:eastAsia="en-US"/>
              </w:rPr>
              <w:t>,</w:t>
            </w:r>
            <w:r w:rsidR="002B192D">
              <w:rPr>
                <w:rFonts w:eastAsia="Calibri"/>
                <w:sz w:val="20"/>
                <w:szCs w:val="20"/>
                <w:lang w:eastAsia="en-US"/>
              </w:rPr>
              <w:t xml:space="preserve"> </w:t>
            </w:r>
            <w:r w:rsidR="00EF27AD">
              <w:rPr>
                <w:rFonts w:eastAsia="Calibri"/>
                <w:sz w:val="20"/>
                <w:szCs w:val="20"/>
                <w:lang w:eastAsia="en-US"/>
              </w:rPr>
              <w:t>Generation or Eligible Services (or a combination thereof)</w:t>
            </w:r>
          </w:p>
          <w:p w14:paraId="540258F0" w14:textId="4FB58DD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lastRenderedPageBreak/>
              <w:t xml:space="preserve">I declare that any material changes to the operation, configuration or measurement of electricity to or from any SVA </w:t>
            </w:r>
            <w:r w:rsidR="00EF27AD" w:rsidRPr="00EF27AD">
              <w:rPr>
                <w:rFonts w:eastAsia="Calibri"/>
                <w:sz w:val="20"/>
                <w:szCs w:val="20"/>
                <w:lang w:eastAsia="en-US"/>
              </w:rPr>
              <w:t>Non-Final Demand</w:t>
            </w:r>
            <w:r w:rsidRPr="00BF5F5B">
              <w:rPr>
                <w:rFonts w:eastAsia="Calibri"/>
                <w:sz w:val="20"/>
                <w:szCs w:val="20"/>
                <w:lang w:eastAsia="en-US"/>
              </w:rPr>
              <w:t xml:space="preserve"> Facility identified in the annex to this letter will be notified to you as soon as reasonably practicable.</w:t>
            </w:r>
          </w:p>
          <w:p w14:paraId="791AC248"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This director’s declaration is governed by and construed in accordance with English Law.</w:t>
            </w:r>
          </w:p>
          <w:p w14:paraId="129C2EDB"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Yours sincerely,</w:t>
            </w:r>
          </w:p>
          <w:p w14:paraId="2A09D15D" w14:textId="77777777" w:rsidR="00944EC8" w:rsidRDefault="00944EC8" w:rsidP="00D21D02">
            <w:pPr>
              <w:tabs>
                <w:tab w:val="clear" w:pos="709"/>
              </w:tabs>
              <w:spacing w:after="160" w:line="259" w:lineRule="auto"/>
              <w:ind w:left="0"/>
              <w:jc w:val="left"/>
              <w:rPr>
                <w:rFonts w:eastAsia="Calibri"/>
                <w:b/>
                <w:sz w:val="20"/>
                <w:szCs w:val="20"/>
                <w:lang w:eastAsia="en-US"/>
              </w:rPr>
            </w:pPr>
          </w:p>
          <w:p w14:paraId="5D105AC8" w14:textId="5662DECA" w:rsidR="00944EC8" w:rsidRPr="00BF5F5B" w:rsidRDefault="00D21D02" w:rsidP="00D21D02">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Director’s Signature]</w:t>
            </w:r>
          </w:p>
          <w:p w14:paraId="7CB16E7C" w14:textId="77777777" w:rsidR="00D21D02" w:rsidRPr="00BF5F5B" w:rsidRDefault="00D21D02" w:rsidP="00D21D02">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full name]</w:t>
            </w:r>
          </w:p>
          <w:p w14:paraId="038C7DA5" w14:textId="3DE88734" w:rsidR="00401EFD" w:rsidRPr="00BF5F5B" w:rsidRDefault="00D21D02" w:rsidP="008B688F">
            <w:pPr>
              <w:ind w:left="0"/>
              <w:rPr>
                <w:b/>
              </w:rPr>
            </w:pPr>
            <w:r w:rsidRPr="00BF5F5B">
              <w:rPr>
                <w:rFonts w:eastAsia="Calibri"/>
                <w:sz w:val="20"/>
                <w:szCs w:val="20"/>
                <w:lang w:eastAsia="en-US"/>
              </w:rPr>
              <w:t>For and on behalf of:</w:t>
            </w:r>
            <w:r w:rsidRPr="00BF5F5B">
              <w:rPr>
                <w:rFonts w:eastAsia="Calibri"/>
                <w:b/>
                <w:sz w:val="20"/>
                <w:szCs w:val="20"/>
                <w:lang w:eastAsia="en-US"/>
              </w:rPr>
              <w:t xml:space="preserve"> [Insert company name]</w:t>
            </w:r>
          </w:p>
          <w:p w14:paraId="3FBCC389" w14:textId="77777777" w:rsidR="00401EFD" w:rsidRPr="00B72DBE" w:rsidRDefault="00401EFD" w:rsidP="00FB6A25">
            <w:pPr>
              <w:rPr>
                <w:sz w:val="20"/>
              </w:rPr>
            </w:pPr>
          </w:p>
        </w:tc>
      </w:tr>
      <w:tr w:rsidR="00401EFD" w:rsidRPr="007204AB" w14:paraId="7A1E471E" w14:textId="77777777" w:rsidTr="001A2D42">
        <w:tc>
          <w:tcPr>
            <w:tcW w:w="9351" w:type="dxa"/>
            <w:shd w:val="clear" w:color="auto" w:fill="auto"/>
          </w:tcPr>
          <w:p w14:paraId="4EEAA970" w14:textId="77777777" w:rsidR="00401EFD" w:rsidRPr="003E4AB8" w:rsidRDefault="00401EFD" w:rsidP="00FB6A25">
            <w:pPr>
              <w:rPr>
                <w:i/>
                <w:sz w:val="20"/>
              </w:rPr>
            </w:pPr>
          </w:p>
          <w:p w14:paraId="1B731098" w14:textId="030F53B7" w:rsidR="00401EFD" w:rsidRPr="003E4AB8" w:rsidRDefault="00401EFD" w:rsidP="00FB6A25">
            <w:pPr>
              <w:rPr>
                <w:i/>
                <w:sz w:val="20"/>
              </w:rPr>
            </w:pPr>
            <w:r w:rsidRPr="003E4AB8">
              <w:rPr>
                <w:i/>
                <w:sz w:val="20"/>
              </w:rPr>
              <w:t xml:space="preserve">Part C - Completed by SVA </w:t>
            </w:r>
            <w:r w:rsidR="00EF27AD" w:rsidRPr="00EF27AD">
              <w:rPr>
                <w:b/>
                <w:i/>
                <w:sz w:val="20"/>
              </w:rPr>
              <w:t>Non-Final Demand</w:t>
            </w:r>
            <w:r w:rsidR="00D21D02" w:rsidRPr="003E4AB8">
              <w:rPr>
                <w:b/>
                <w:i/>
                <w:sz w:val="20"/>
              </w:rPr>
              <w:t xml:space="preserve"> Facility Operator</w:t>
            </w:r>
            <w:r w:rsidR="0078013C" w:rsidRPr="003E4AB8">
              <w:rPr>
                <w:i/>
                <w:sz w:val="20"/>
              </w:rPr>
              <w:t xml:space="preserve"> </w:t>
            </w:r>
          </w:p>
          <w:p w14:paraId="1FDBB725" w14:textId="592FA29B" w:rsidR="00EE7192" w:rsidRPr="003E4AB8" w:rsidRDefault="00EE7192" w:rsidP="00FB6A25">
            <w:pPr>
              <w:rPr>
                <w:sz w:val="20"/>
              </w:rPr>
            </w:pPr>
            <w:r w:rsidRPr="003E4AB8">
              <w:rPr>
                <w:sz w:val="20"/>
              </w:rPr>
              <w:t xml:space="preserve">(Please note that the following table has been populated for illustrative purposes. Please delete and replace </w:t>
            </w:r>
            <w:r w:rsidR="00211BC4" w:rsidRPr="003E4AB8">
              <w:rPr>
                <w:sz w:val="20"/>
              </w:rPr>
              <w:t xml:space="preserve">entries </w:t>
            </w:r>
            <w:r w:rsidRPr="003E4AB8">
              <w:rPr>
                <w:sz w:val="20"/>
              </w:rPr>
              <w:t>as appropriate.</w:t>
            </w:r>
            <w:r w:rsidR="0093077B" w:rsidRPr="003E4AB8">
              <w:rPr>
                <w:sz w:val="20"/>
              </w:rPr>
              <w:t xml:space="preserve"> </w:t>
            </w:r>
            <w:r w:rsidR="00EA674A" w:rsidRPr="003E4AB8">
              <w:rPr>
                <w:sz w:val="20"/>
              </w:rPr>
              <w:t>Please see BSCP602 3.7.1 for guidance</w:t>
            </w:r>
            <w:r w:rsidR="00EF27AD">
              <w:rPr>
                <w:sz w:val="20"/>
              </w:rPr>
              <w:t>.</w:t>
            </w:r>
          </w:p>
          <w:tbl>
            <w:tblPr>
              <w:tblStyle w:val="GridTable41"/>
              <w:tblW w:w="9071" w:type="dxa"/>
              <w:tblLook w:val="04A0" w:firstRow="1" w:lastRow="0" w:firstColumn="1" w:lastColumn="0" w:noHBand="0" w:noVBand="1"/>
            </w:tblPr>
            <w:tblGrid>
              <w:gridCol w:w="3402"/>
              <w:gridCol w:w="5669"/>
            </w:tblGrid>
            <w:tr w:rsidR="00F26287" w:rsidRPr="003E4AB8" w14:paraId="7724E39A" w14:textId="77777777" w:rsidTr="00BF5F5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3C885DCA" w14:textId="266941C9" w:rsidR="00F26287" w:rsidRPr="003E4AB8" w:rsidRDefault="005A1B3B" w:rsidP="00F26287">
                  <w:pPr>
                    <w:tabs>
                      <w:tab w:val="clear" w:pos="709"/>
                    </w:tabs>
                    <w:spacing w:after="0"/>
                    <w:ind w:left="0"/>
                    <w:jc w:val="left"/>
                    <w:rPr>
                      <w:rFonts w:ascii="Times New Roman" w:hAnsi="Times New Roman"/>
                      <w:color w:val="FFFFFF" w:themeColor="background1"/>
                      <w:sz w:val="20"/>
                      <w:szCs w:val="20"/>
                      <w:u w:val="single"/>
                    </w:rPr>
                  </w:pPr>
                  <w:r>
                    <w:rPr>
                      <w:rFonts w:ascii="Times New Roman" w:hAnsi="Times New Roman"/>
                      <w:color w:val="FFFFFF" w:themeColor="background1"/>
                      <w:sz w:val="20"/>
                      <w:szCs w:val="20"/>
                      <w:u w:val="single"/>
                    </w:rPr>
                    <w:t xml:space="preserve">Non-Final Demand </w:t>
                  </w:r>
                  <w:r w:rsidR="00F26287" w:rsidRPr="003E4AB8">
                    <w:rPr>
                      <w:rFonts w:ascii="Times New Roman" w:hAnsi="Times New Roman"/>
                      <w:color w:val="FFFFFF" w:themeColor="background1"/>
                      <w:sz w:val="20"/>
                      <w:szCs w:val="20"/>
                      <w:u w:val="single"/>
                    </w:rPr>
                    <w:t>Declaration Set details</w:t>
                  </w:r>
                </w:p>
              </w:tc>
              <w:tc>
                <w:tcPr>
                  <w:tcW w:w="5669" w:type="dxa"/>
                  <w:hideMark/>
                </w:tcPr>
                <w:p w14:paraId="5682E8AC" w14:textId="77777777" w:rsidR="00F26287" w:rsidRPr="003E4AB8" w:rsidRDefault="00F26287" w:rsidP="00F26287">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100AC052" w14:textId="77777777" w:rsidTr="00BF5F5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402" w:type="dxa"/>
                  <w:hideMark/>
                </w:tcPr>
                <w:p w14:paraId="5D3C71F8"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Declaration Type:</w:t>
                  </w:r>
                </w:p>
              </w:tc>
              <w:tc>
                <w:tcPr>
                  <w:tcW w:w="5669" w:type="dxa"/>
                  <w:hideMark/>
                </w:tcPr>
                <w:p w14:paraId="72ED2E01" w14:textId="137E096D"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3B6289C5" w14:textId="77777777" w:rsidTr="00BF5F5B">
              <w:trPr>
                <w:trHeight w:val="2700"/>
              </w:trPr>
              <w:tc>
                <w:tcPr>
                  <w:cnfStyle w:val="001000000000" w:firstRow="0" w:lastRow="0" w:firstColumn="1" w:lastColumn="0" w:oddVBand="0" w:evenVBand="0" w:oddHBand="0" w:evenHBand="0" w:firstRowFirstColumn="0" w:firstRowLastColumn="0" w:lastRowFirstColumn="0" w:lastRowLastColumn="0"/>
                  <w:tcW w:w="3402" w:type="dxa"/>
                  <w:hideMark/>
                </w:tcPr>
                <w:p w14:paraId="0780C942"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Declaration Set Id:</w:t>
                  </w:r>
                </w:p>
              </w:tc>
              <w:tc>
                <w:tcPr>
                  <w:tcW w:w="5669" w:type="dxa"/>
                  <w:hideMark/>
                </w:tcPr>
                <w:p w14:paraId="72B596AE" w14:textId="653C4A66" w:rsidR="00F26287" w:rsidRPr="003E4AB8" w:rsidRDefault="00F26287"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70F157E0"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4E4C2E72"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Declaration Id (where known):</w:t>
                  </w:r>
                </w:p>
              </w:tc>
              <w:tc>
                <w:tcPr>
                  <w:tcW w:w="5669" w:type="dxa"/>
                  <w:hideMark/>
                </w:tcPr>
                <w:p w14:paraId="5B9EAA1F"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50D2CE91"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75C52CCD"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Declaration Set Effective Date:</w:t>
                  </w:r>
                </w:p>
              </w:tc>
              <w:tc>
                <w:tcPr>
                  <w:tcW w:w="5669" w:type="dxa"/>
                  <w:hideMark/>
                </w:tcPr>
                <w:p w14:paraId="28549B33" w14:textId="54FF26E9" w:rsidR="00F26287" w:rsidRPr="003E4AB8" w:rsidRDefault="00F26287"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0E0B98" w:rsidRPr="003E4AB8" w14:paraId="226A58C6"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71" w:type="dxa"/>
                  <w:gridSpan w:val="2"/>
                  <w:shd w:val="clear" w:color="auto" w:fill="000000" w:themeFill="text1"/>
                  <w:hideMark/>
                </w:tcPr>
                <w:p w14:paraId="799D4B9A" w14:textId="0967400A" w:rsidR="000E0B98" w:rsidRPr="003E4AB8" w:rsidRDefault="000E0B98" w:rsidP="00F26287">
                  <w:pPr>
                    <w:tabs>
                      <w:tab w:val="clear" w:pos="709"/>
                    </w:tabs>
                    <w:spacing w:after="0"/>
                    <w:ind w:left="0"/>
                    <w:jc w:val="left"/>
                    <w:rPr>
                      <w:rFonts w:ascii="Times New Roman" w:hAnsi="Times New Roman"/>
                      <w:b w:val="0"/>
                      <w:bCs w:val="0"/>
                      <w:color w:val="FFFFFF" w:themeColor="background1"/>
                      <w:sz w:val="20"/>
                      <w:szCs w:val="20"/>
                    </w:rPr>
                  </w:pPr>
                  <w:r w:rsidRPr="003E4AB8">
                    <w:rPr>
                      <w:rFonts w:ascii="Times New Roman" w:hAnsi="Times New Roman"/>
                      <w:color w:val="FFFFFF" w:themeColor="background1"/>
                      <w:sz w:val="20"/>
                      <w:szCs w:val="20"/>
                      <w:u w:val="single"/>
                    </w:rPr>
                    <w:t xml:space="preserve">SVA </w:t>
                  </w:r>
                  <w:r w:rsidR="005A1B3B">
                    <w:rPr>
                      <w:rFonts w:ascii="Times New Roman" w:hAnsi="Times New Roman"/>
                      <w:color w:val="FFFFFF" w:themeColor="background1"/>
                      <w:sz w:val="20"/>
                      <w:szCs w:val="20"/>
                      <w:u w:val="single"/>
                    </w:rPr>
                    <w:t xml:space="preserve">Non-Final Demand </w:t>
                  </w:r>
                  <w:r w:rsidRPr="003E4AB8">
                    <w:rPr>
                      <w:rFonts w:ascii="Times New Roman" w:hAnsi="Times New Roman"/>
                      <w:color w:val="FFFFFF" w:themeColor="background1"/>
                      <w:sz w:val="20"/>
                      <w:szCs w:val="20"/>
                      <w:u w:val="single"/>
                    </w:rPr>
                    <w:t xml:space="preserve"> Facility Operator (FO) details</w:t>
                  </w:r>
                </w:p>
              </w:tc>
            </w:tr>
            <w:tr w:rsidR="00F26287" w:rsidRPr="003E4AB8" w14:paraId="079B70E1" w14:textId="77777777" w:rsidTr="00BF5F5B">
              <w:trPr>
                <w:trHeight w:val="1500"/>
              </w:trPr>
              <w:tc>
                <w:tcPr>
                  <w:cnfStyle w:val="001000000000" w:firstRow="0" w:lastRow="0" w:firstColumn="1" w:lastColumn="0" w:oddVBand="0" w:evenVBand="0" w:oddHBand="0" w:evenHBand="0" w:firstRowFirstColumn="0" w:firstRowLastColumn="0" w:lastRowFirstColumn="0" w:lastRowLastColumn="0"/>
                  <w:tcW w:w="3402" w:type="dxa"/>
                  <w:hideMark/>
                </w:tcPr>
                <w:p w14:paraId="64DC57DA" w14:textId="59107821"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FO Participant ID</w:t>
                  </w:r>
                </w:p>
              </w:tc>
              <w:tc>
                <w:tcPr>
                  <w:tcW w:w="5669" w:type="dxa"/>
                  <w:hideMark/>
                </w:tcPr>
                <w:p w14:paraId="742341AD" w14:textId="67DD622D"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7EE53BC3" w14:textId="77777777" w:rsidTr="00BF5F5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3402" w:type="dxa"/>
                  <w:hideMark/>
                </w:tcPr>
                <w:p w14:paraId="714611EC" w14:textId="330C5089"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FO Company Number</w:t>
                  </w:r>
                </w:p>
              </w:tc>
              <w:tc>
                <w:tcPr>
                  <w:tcW w:w="5669" w:type="dxa"/>
                  <w:hideMark/>
                </w:tcPr>
                <w:p w14:paraId="282A6EB1" w14:textId="7A7A58BB"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22B782AC" w14:textId="77777777" w:rsidTr="00BF5F5B">
              <w:trPr>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3B32A246" w14:textId="42AAEA48"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FO Company Name</w:t>
                  </w:r>
                </w:p>
              </w:tc>
              <w:tc>
                <w:tcPr>
                  <w:tcW w:w="5669" w:type="dxa"/>
                  <w:hideMark/>
                </w:tcPr>
                <w:p w14:paraId="208829C7" w14:textId="31EA98CF"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27A32A22" w14:textId="77777777" w:rsidTr="00BF5F5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751CCFFB" w14:textId="0FF51013"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lastRenderedPageBreak/>
                    <w:t>FO Company Address</w:t>
                  </w:r>
                </w:p>
              </w:tc>
              <w:tc>
                <w:tcPr>
                  <w:tcW w:w="5669" w:type="dxa"/>
                  <w:hideMark/>
                </w:tcPr>
                <w:p w14:paraId="6D63C5AB" w14:textId="47765855"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57F760A5" w14:textId="77777777" w:rsidTr="00BF5F5B">
              <w:trPr>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39941B51" w14:textId="22278DE5"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FO Company Director</w:t>
                  </w:r>
                </w:p>
              </w:tc>
              <w:tc>
                <w:tcPr>
                  <w:tcW w:w="5669" w:type="dxa"/>
                  <w:hideMark/>
                </w:tcPr>
                <w:p w14:paraId="01E8B86A" w14:textId="627B5BF0"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46683F" w:rsidRPr="003E4AB8" w14:paraId="26F3E365" w14:textId="77777777" w:rsidTr="00BF5F5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402" w:type="dxa"/>
                </w:tcPr>
                <w:p w14:paraId="00780E54" w14:textId="7DC9EE87" w:rsidR="0046683F" w:rsidRPr="003E4AB8" w:rsidDel="0046683F" w:rsidRDefault="0046683F" w:rsidP="00F26287">
                  <w:pPr>
                    <w:tabs>
                      <w:tab w:val="clear" w:pos="709"/>
                    </w:tabs>
                    <w:spacing w:after="0"/>
                    <w:ind w:left="0"/>
                    <w:jc w:val="left"/>
                    <w:rPr>
                      <w:color w:val="000000"/>
                      <w:sz w:val="20"/>
                      <w:szCs w:val="20"/>
                    </w:rPr>
                  </w:pPr>
                  <w:r w:rsidRPr="0046683F">
                    <w:rPr>
                      <w:color w:val="000000"/>
                      <w:sz w:val="20"/>
                      <w:szCs w:val="20"/>
                    </w:rPr>
                    <w:t>FO Company Director Email</w:t>
                  </w:r>
                </w:p>
              </w:tc>
              <w:tc>
                <w:tcPr>
                  <w:tcW w:w="5669" w:type="dxa"/>
                </w:tcPr>
                <w:p w14:paraId="18CA60E5" w14:textId="77777777" w:rsidR="0046683F" w:rsidRPr="003E4AB8" w:rsidDel="00EF27AD" w:rsidRDefault="0046683F"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F26287" w:rsidRPr="003E4AB8" w14:paraId="0B05F5BB" w14:textId="77777777" w:rsidTr="00BF5F5B">
              <w:trPr>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4843853E" w14:textId="3182E68C"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FO Contact Name</w:t>
                  </w:r>
                </w:p>
              </w:tc>
              <w:tc>
                <w:tcPr>
                  <w:tcW w:w="5669" w:type="dxa"/>
                  <w:hideMark/>
                </w:tcPr>
                <w:p w14:paraId="615B6A32" w14:textId="05D352F8"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1EBA30B8"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7EB0BA2E" w14:textId="172299DC"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FO Contact Phone</w:t>
                  </w:r>
                </w:p>
              </w:tc>
              <w:tc>
                <w:tcPr>
                  <w:tcW w:w="5669" w:type="dxa"/>
                  <w:hideMark/>
                </w:tcPr>
                <w:p w14:paraId="5CE38034" w14:textId="25755561" w:rsidR="00F26287" w:rsidRPr="003E4AB8" w:rsidRDefault="00F26287"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76552BB1"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67EBD6E9" w14:textId="21593684"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FO Contact Email</w:t>
                  </w:r>
                </w:p>
              </w:tc>
              <w:tc>
                <w:tcPr>
                  <w:tcW w:w="5669" w:type="dxa"/>
                  <w:hideMark/>
                </w:tcPr>
                <w:p w14:paraId="5DA0A134" w14:textId="768D3C58"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20"/>
                      <w:szCs w:val="20"/>
                      <w:u w:val="single"/>
                    </w:rPr>
                  </w:pPr>
                </w:p>
              </w:tc>
            </w:tr>
            <w:tr w:rsidR="000E0B98" w:rsidRPr="003E4AB8" w14:paraId="681DCF5D"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71" w:type="dxa"/>
                  <w:gridSpan w:val="2"/>
                  <w:shd w:val="clear" w:color="auto" w:fill="000000" w:themeFill="text1"/>
                  <w:hideMark/>
                </w:tcPr>
                <w:p w14:paraId="777895F5" w14:textId="71A27B4A" w:rsidR="000E0B98" w:rsidRPr="003E4AB8" w:rsidRDefault="000E0B98" w:rsidP="00F26287">
                  <w:pPr>
                    <w:tabs>
                      <w:tab w:val="clear" w:pos="709"/>
                    </w:tabs>
                    <w:spacing w:after="0"/>
                    <w:ind w:left="0"/>
                    <w:jc w:val="left"/>
                    <w:rPr>
                      <w:rFonts w:ascii="Times New Roman" w:hAnsi="Times New Roman"/>
                      <w:b w:val="0"/>
                      <w:bCs w:val="0"/>
                      <w:color w:val="FFFFFF" w:themeColor="background1"/>
                      <w:sz w:val="20"/>
                      <w:szCs w:val="20"/>
                    </w:rPr>
                  </w:pPr>
                  <w:r w:rsidRPr="003E4AB8">
                    <w:rPr>
                      <w:rFonts w:ascii="Times New Roman" w:hAnsi="Times New Roman"/>
                      <w:color w:val="FFFFFF" w:themeColor="background1"/>
                      <w:sz w:val="20"/>
                      <w:szCs w:val="20"/>
                      <w:u w:val="single"/>
                    </w:rPr>
                    <w:t xml:space="preserve"> </w:t>
                  </w:r>
                  <w:r w:rsidR="005A1B3B">
                    <w:rPr>
                      <w:rFonts w:ascii="Times New Roman" w:hAnsi="Times New Roman"/>
                      <w:color w:val="FFFFFF" w:themeColor="background1"/>
                      <w:sz w:val="20"/>
                      <w:szCs w:val="20"/>
                      <w:u w:val="single"/>
                    </w:rPr>
                    <w:t xml:space="preserve">Non-Final Demand </w:t>
                  </w:r>
                  <w:r w:rsidRPr="003E4AB8">
                    <w:rPr>
                      <w:rFonts w:ascii="Times New Roman" w:hAnsi="Times New Roman"/>
                      <w:color w:val="FFFFFF" w:themeColor="background1"/>
                      <w:sz w:val="20"/>
                      <w:szCs w:val="20"/>
                      <w:u w:val="single"/>
                    </w:rPr>
                    <w:t>Facility  details</w:t>
                  </w:r>
                </w:p>
              </w:tc>
            </w:tr>
            <w:tr w:rsidR="00F26287" w:rsidRPr="003E4AB8" w14:paraId="48744E99" w14:textId="77777777" w:rsidTr="00BF5F5B">
              <w:trPr>
                <w:trHeight w:val="2100"/>
              </w:trPr>
              <w:tc>
                <w:tcPr>
                  <w:cnfStyle w:val="001000000000" w:firstRow="0" w:lastRow="0" w:firstColumn="1" w:lastColumn="0" w:oddVBand="0" w:evenVBand="0" w:oddHBand="0" w:evenHBand="0" w:firstRowFirstColumn="0" w:firstRowLastColumn="0" w:lastRowFirstColumn="0" w:lastRowLastColumn="0"/>
                  <w:tcW w:w="3402" w:type="dxa"/>
                  <w:hideMark/>
                </w:tcPr>
                <w:p w14:paraId="5AA90A43" w14:textId="0160A93E" w:rsidR="00F26287" w:rsidRPr="003E4AB8" w:rsidRDefault="0046683F" w:rsidP="00F26287">
                  <w:pPr>
                    <w:tabs>
                      <w:tab w:val="clear" w:pos="709"/>
                    </w:tabs>
                    <w:spacing w:after="0"/>
                    <w:ind w:left="0"/>
                    <w:jc w:val="left"/>
                    <w:rPr>
                      <w:rFonts w:ascii="Times New Roman" w:hAnsi="Times New Roman"/>
                      <w:color w:val="000000"/>
                      <w:sz w:val="20"/>
                      <w:szCs w:val="20"/>
                    </w:rPr>
                  </w:pPr>
                  <w:r>
                    <w:rPr>
                      <w:rFonts w:ascii="Times New Roman" w:hAnsi="Times New Roman"/>
                      <w:color w:val="000000"/>
                      <w:sz w:val="20"/>
                      <w:szCs w:val="20"/>
                    </w:rPr>
                    <w:t>Facility ID:</w:t>
                  </w:r>
                </w:p>
              </w:tc>
              <w:tc>
                <w:tcPr>
                  <w:tcW w:w="5669" w:type="dxa"/>
                  <w:hideMark/>
                </w:tcPr>
                <w:p w14:paraId="21FB8043" w14:textId="74495D9A"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32C6E61A" w14:textId="77777777" w:rsidTr="00BF5F5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3402" w:type="dxa"/>
                  <w:hideMark/>
                </w:tcPr>
                <w:p w14:paraId="30F82FA1" w14:textId="3D98D1FC" w:rsidR="00F26287" w:rsidRPr="003E4AB8" w:rsidRDefault="0046683F" w:rsidP="00F26287">
                  <w:pPr>
                    <w:tabs>
                      <w:tab w:val="clear" w:pos="709"/>
                    </w:tabs>
                    <w:spacing w:after="0"/>
                    <w:ind w:left="0"/>
                    <w:jc w:val="left"/>
                    <w:rPr>
                      <w:rFonts w:ascii="Times New Roman" w:hAnsi="Times New Roman"/>
                      <w:color w:val="000000"/>
                      <w:sz w:val="20"/>
                      <w:szCs w:val="20"/>
                    </w:rPr>
                  </w:pPr>
                  <w:r>
                    <w:rPr>
                      <w:rFonts w:ascii="Times New Roman" w:hAnsi="Times New Roman"/>
                      <w:color w:val="000000"/>
                      <w:sz w:val="20"/>
                      <w:szCs w:val="20"/>
                    </w:rPr>
                    <w:t>Facility</w:t>
                  </w:r>
                  <w:r w:rsidRPr="003E4AB8">
                    <w:rPr>
                      <w:rFonts w:ascii="Times New Roman" w:hAnsi="Times New Roman"/>
                      <w:color w:val="000000"/>
                      <w:sz w:val="20"/>
                      <w:szCs w:val="20"/>
                    </w:rPr>
                    <w:t xml:space="preserve"> </w:t>
                  </w:r>
                  <w:r w:rsidR="00F26287" w:rsidRPr="003E4AB8">
                    <w:rPr>
                      <w:rFonts w:ascii="Times New Roman" w:hAnsi="Times New Roman"/>
                      <w:color w:val="000000"/>
                      <w:sz w:val="20"/>
                      <w:szCs w:val="20"/>
                    </w:rPr>
                    <w:t>Name:</w:t>
                  </w:r>
                </w:p>
              </w:tc>
              <w:tc>
                <w:tcPr>
                  <w:tcW w:w="5669" w:type="dxa"/>
                  <w:hideMark/>
                </w:tcPr>
                <w:p w14:paraId="3C480A7B" w14:textId="2ABC8B49"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46683F" w:rsidRPr="003E4AB8" w14:paraId="7418D52B" w14:textId="77777777" w:rsidTr="00655212">
              <w:trPr>
                <w:trHeight w:val="700"/>
              </w:trPr>
              <w:tc>
                <w:tcPr>
                  <w:cnfStyle w:val="001000000000" w:firstRow="0" w:lastRow="0" w:firstColumn="1" w:lastColumn="0" w:oddVBand="0" w:evenVBand="0" w:oddHBand="0" w:evenHBand="0" w:firstRowFirstColumn="0" w:firstRowLastColumn="0" w:lastRowFirstColumn="0" w:lastRowLastColumn="0"/>
                  <w:tcW w:w="3402" w:type="dxa"/>
                </w:tcPr>
                <w:p w14:paraId="08243515" w14:textId="001A4ED6" w:rsidR="0046683F" w:rsidRPr="003E4AB8" w:rsidDel="0046683F" w:rsidRDefault="0046683F" w:rsidP="00F26287">
                  <w:pPr>
                    <w:tabs>
                      <w:tab w:val="clear" w:pos="709"/>
                    </w:tabs>
                    <w:spacing w:after="0"/>
                    <w:ind w:left="0"/>
                    <w:jc w:val="left"/>
                    <w:rPr>
                      <w:color w:val="000000"/>
                      <w:sz w:val="20"/>
                      <w:szCs w:val="20"/>
                    </w:rPr>
                  </w:pPr>
                  <w:r w:rsidRPr="0046683F">
                    <w:rPr>
                      <w:color w:val="000000"/>
                      <w:sz w:val="20"/>
                      <w:szCs w:val="20"/>
                    </w:rPr>
                    <w:t xml:space="preserve">Facility </w:t>
                  </w:r>
                  <w:r w:rsidR="00E37CC2" w:rsidRPr="0046683F">
                    <w:rPr>
                      <w:color w:val="000000"/>
                      <w:sz w:val="20"/>
                      <w:szCs w:val="20"/>
                    </w:rPr>
                    <w:t>Category</w:t>
                  </w:r>
                </w:p>
              </w:tc>
              <w:tc>
                <w:tcPr>
                  <w:tcW w:w="5669" w:type="dxa"/>
                </w:tcPr>
                <w:p w14:paraId="701516CE" w14:textId="77777777" w:rsidR="0046683F" w:rsidRPr="003E4AB8" w:rsidDel="0046683F" w:rsidRDefault="0046683F"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F26287" w:rsidRPr="003E4AB8" w14:paraId="0D240442" w14:textId="77777777" w:rsidTr="00BF5F5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402" w:type="dxa"/>
                  <w:hideMark/>
                </w:tcPr>
                <w:p w14:paraId="13764FFC" w14:textId="1E384816" w:rsidR="00F26287" w:rsidRPr="003E4AB8" w:rsidRDefault="0046683F" w:rsidP="00F26287">
                  <w:pPr>
                    <w:tabs>
                      <w:tab w:val="clear" w:pos="709"/>
                    </w:tabs>
                    <w:spacing w:after="0"/>
                    <w:ind w:left="0"/>
                    <w:jc w:val="left"/>
                    <w:rPr>
                      <w:rFonts w:ascii="Times New Roman" w:hAnsi="Times New Roman"/>
                      <w:color w:val="000000"/>
                      <w:sz w:val="20"/>
                      <w:szCs w:val="20"/>
                    </w:rPr>
                  </w:pPr>
                  <w:r>
                    <w:rPr>
                      <w:rFonts w:ascii="Times New Roman" w:hAnsi="Times New Roman"/>
                      <w:color w:val="000000"/>
                      <w:sz w:val="20"/>
                      <w:szCs w:val="20"/>
                    </w:rPr>
                    <w:t>Facility</w:t>
                  </w:r>
                  <w:r w:rsidRPr="003E4AB8">
                    <w:rPr>
                      <w:rFonts w:ascii="Times New Roman" w:hAnsi="Times New Roman"/>
                      <w:color w:val="000000"/>
                      <w:sz w:val="20"/>
                      <w:szCs w:val="20"/>
                    </w:rPr>
                    <w:t xml:space="preserve"> </w:t>
                  </w:r>
                  <w:r w:rsidR="00F26287" w:rsidRPr="003E4AB8">
                    <w:rPr>
                      <w:rFonts w:ascii="Times New Roman" w:hAnsi="Times New Roman"/>
                      <w:color w:val="000000"/>
                      <w:sz w:val="20"/>
                      <w:szCs w:val="20"/>
                    </w:rPr>
                    <w:t>Address/Location:</w:t>
                  </w:r>
                </w:p>
              </w:tc>
              <w:tc>
                <w:tcPr>
                  <w:tcW w:w="5669" w:type="dxa"/>
                  <w:hideMark/>
                </w:tcPr>
                <w:p w14:paraId="3CE73689" w14:textId="532609F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01A28639" w14:textId="77777777" w:rsidTr="00BF5F5B">
              <w:trPr>
                <w:trHeight w:val="600"/>
              </w:trPr>
              <w:tc>
                <w:tcPr>
                  <w:cnfStyle w:val="001000000000" w:firstRow="0" w:lastRow="0" w:firstColumn="1" w:lastColumn="0" w:oddVBand="0" w:evenVBand="0" w:oddHBand="0" w:evenHBand="0" w:firstRowFirstColumn="0" w:firstRowLastColumn="0" w:lastRowFirstColumn="0" w:lastRowLastColumn="0"/>
                  <w:tcW w:w="3402" w:type="dxa"/>
                  <w:hideMark/>
                </w:tcPr>
                <w:p w14:paraId="39C40D54" w14:textId="755936F2" w:rsidR="00F26287" w:rsidRPr="003E4AB8" w:rsidRDefault="0046683F" w:rsidP="00F26287">
                  <w:pPr>
                    <w:tabs>
                      <w:tab w:val="clear" w:pos="709"/>
                    </w:tabs>
                    <w:spacing w:after="0"/>
                    <w:ind w:left="0"/>
                    <w:jc w:val="left"/>
                    <w:rPr>
                      <w:rFonts w:ascii="Times New Roman" w:hAnsi="Times New Roman"/>
                      <w:color w:val="000000"/>
                      <w:sz w:val="20"/>
                      <w:szCs w:val="20"/>
                    </w:rPr>
                  </w:pPr>
                  <w:r>
                    <w:rPr>
                      <w:rFonts w:ascii="Times New Roman" w:hAnsi="Times New Roman"/>
                      <w:color w:val="000000"/>
                      <w:sz w:val="20"/>
                      <w:szCs w:val="20"/>
                    </w:rPr>
                    <w:t>Facility</w:t>
                  </w:r>
                  <w:r w:rsidRPr="003E4AB8">
                    <w:rPr>
                      <w:rFonts w:ascii="Times New Roman" w:hAnsi="Times New Roman"/>
                      <w:color w:val="000000"/>
                      <w:sz w:val="20"/>
                      <w:szCs w:val="20"/>
                    </w:rPr>
                    <w:t xml:space="preserve"> </w:t>
                  </w:r>
                  <w:r w:rsidR="00F26287" w:rsidRPr="003E4AB8">
                    <w:rPr>
                      <w:rFonts w:ascii="Times New Roman" w:hAnsi="Times New Roman"/>
                      <w:color w:val="000000"/>
                      <w:sz w:val="20"/>
                      <w:szCs w:val="20"/>
                    </w:rPr>
                    <w:t>Description ( Including technology type and size of facility):</w:t>
                  </w:r>
                </w:p>
              </w:tc>
              <w:tc>
                <w:tcPr>
                  <w:tcW w:w="5669" w:type="dxa"/>
                  <w:hideMark/>
                </w:tcPr>
                <w:p w14:paraId="31400F95" w14:textId="7A9DE988"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46683F" w:rsidRPr="003E4AB8" w14:paraId="2E3DE8C8"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tcPr>
                <w:p w14:paraId="3632E569" w14:textId="5B77DD1C" w:rsidR="0046683F" w:rsidRPr="00655212" w:rsidDel="0046683F" w:rsidRDefault="0046683F" w:rsidP="00F26287">
                  <w:pPr>
                    <w:tabs>
                      <w:tab w:val="clear" w:pos="709"/>
                    </w:tabs>
                    <w:spacing w:after="0"/>
                    <w:ind w:left="0"/>
                    <w:jc w:val="left"/>
                    <w:rPr>
                      <w:rFonts w:ascii="Times New Roman" w:hAnsi="Times New Roman"/>
                      <w:color w:val="000000"/>
                      <w:sz w:val="20"/>
                      <w:szCs w:val="20"/>
                    </w:rPr>
                  </w:pPr>
                  <w:r w:rsidRPr="0046683F">
                    <w:rPr>
                      <w:color w:val="000000"/>
                      <w:sz w:val="20"/>
                      <w:szCs w:val="20"/>
                    </w:rPr>
                    <w:t>Facility Maximum Import Capacity (MW)</w:t>
                  </w:r>
                </w:p>
              </w:tc>
              <w:tc>
                <w:tcPr>
                  <w:tcW w:w="5669" w:type="dxa"/>
                </w:tcPr>
                <w:p w14:paraId="5997C3C3" w14:textId="77777777" w:rsidR="0046683F" w:rsidRPr="003E4AB8" w:rsidDel="0046683F" w:rsidRDefault="0046683F"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46683F" w:rsidRPr="003E4AB8" w14:paraId="751D4AAC"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37BAB0FF" w14:textId="0C4F0CAF" w:rsidR="0046683F" w:rsidRPr="00655212" w:rsidDel="0046683F" w:rsidRDefault="0046683F" w:rsidP="00F26287">
                  <w:pPr>
                    <w:tabs>
                      <w:tab w:val="clear" w:pos="709"/>
                    </w:tabs>
                    <w:spacing w:after="0"/>
                    <w:ind w:left="0"/>
                    <w:jc w:val="left"/>
                    <w:rPr>
                      <w:rFonts w:ascii="Times New Roman" w:hAnsi="Times New Roman"/>
                      <w:color w:val="000000"/>
                      <w:sz w:val="20"/>
                      <w:szCs w:val="20"/>
                    </w:rPr>
                  </w:pPr>
                  <w:r w:rsidRPr="0046683F">
                    <w:rPr>
                      <w:color w:val="000000"/>
                      <w:sz w:val="20"/>
                      <w:szCs w:val="20"/>
                    </w:rPr>
                    <w:t xml:space="preserve">Facility Maximum </w:t>
                  </w:r>
                  <w:r w:rsidR="008E48E7" w:rsidRPr="0046683F">
                    <w:rPr>
                      <w:color w:val="000000"/>
                      <w:sz w:val="20"/>
                      <w:szCs w:val="20"/>
                    </w:rPr>
                    <w:t>Exp</w:t>
                  </w:r>
                  <w:r w:rsidR="00E37CC2">
                    <w:rPr>
                      <w:color w:val="000000"/>
                      <w:sz w:val="20"/>
                      <w:szCs w:val="20"/>
                    </w:rPr>
                    <w:t>o</w:t>
                  </w:r>
                  <w:r w:rsidR="008E48E7" w:rsidRPr="0046683F">
                    <w:rPr>
                      <w:color w:val="000000"/>
                      <w:sz w:val="20"/>
                      <w:szCs w:val="20"/>
                    </w:rPr>
                    <w:t>rt</w:t>
                  </w:r>
                  <w:r w:rsidRPr="0046683F">
                    <w:rPr>
                      <w:color w:val="000000"/>
                      <w:sz w:val="20"/>
                      <w:szCs w:val="20"/>
                    </w:rPr>
                    <w:t xml:space="preserve"> Capacity (MW)</w:t>
                  </w:r>
                </w:p>
              </w:tc>
              <w:tc>
                <w:tcPr>
                  <w:tcW w:w="5669" w:type="dxa"/>
                </w:tcPr>
                <w:p w14:paraId="1024F6D0" w14:textId="77777777" w:rsidR="0046683F" w:rsidRPr="003E4AB8" w:rsidDel="0046683F" w:rsidRDefault="0046683F"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F26287" w:rsidRPr="003E4AB8" w14:paraId="1F185386"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5303E9EF" w14:textId="1714FDEB" w:rsidR="00F26287" w:rsidRPr="003E4AB8" w:rsidRDefault="0046683F" w:rsidP="00F26287">
                  <w:pPr>
                    <w:tabs>
                      <w:tab w:val="clear" w:pos="709"/>
                    </w:tabs>
                    <w:spacing w:after="0"/>
                    <w:ind w:left="0"/>
                    <w:jc w:val="left"/>
                    <w:rPr>
                      <w:rFonts w:ascii="Times New Roman" w:hAnsi="Times New Roman"/>
                      <w:color w:val="000000"/>
                      <w:sz w:val="20"/>
                      <w:szCs w:val="20"/>
                    </w:rPr>
                  </w:pPr>
                  <w:r>
                    <w:rPr>
                      <w:rFonts w:ascii="Times New Roman" w:hAnsi="Times New Roman"/>
                      <w:color w:val="000000"/>
                      <w:sz w:val="20"/>
                      <w:szCs w:val="20"/>
                    </w:rPr>
                    <w:t>Facility</w:t>
                  </w:r>
                  <w:r w:rsidRPr="003E4AB8">
                    <w:rPr>
                      <w:rFonts w:ascii="Times New Roman" w:hAnsi="Times New Roman"/>
                      <w:color w:val="000000"/>
                      <w:sz w:val="20"/>
                      <w:szCs w:val="20"/>
                    </w:rPr>
                    <w:t xml:space="preserve"> </w:t>
                  </w:r>
                  <w:r w:rsidR="00F26287" w:rsidRPr="003E4AB8">
                    <w:rPr>
                      <w:rFonts w:ascii="Times New Roman" w:hAnsi="Times New Roman"/>
                      <w:color w:val="000000"/>
                      <w:sz w:val="20"/>
                      <w:szCs w:val="20"/>
                    </w:rPr>
                    <w:t>Effective From Date:</w:t>
                  </w:r>
                </w:p>
              </w:tc>
              <w:tc>
                <w:tcPr>
                  <w:tcW w:w="5669" w:type="dxa"/>
                  <w:hideMark/>
                </w:tcPr>
                <w:p w14:paraId="58325CA0" w14:textId="1B5DEF6C" w:rsidR="00F26287" w:rsidRPr="003E4AB8" w:rsidRDefault="00F26287"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0D02385A"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0348F6A7" w14:textId="7DB6CDE9" w:rsidR="00F26287" w:rsidRPr="003E4AB8" w:rsidRDefault="0046683F" w:rsidP="00F26287">
                  <w:pPr>
                    <w:tabs>
                      <w:tab w:val="clear" w:pos="709"/>
                    </w:tabs>
                    <w:spacing w:after="0"/>
                    <w:ind w:left="0"/>
                    <w:jc w:val="left"/>
                    <w:rPr>
                      <w:rFonts w:ascii="Times New Roman" w:hAnsi="Times New Roman"/>
                      <w:color w:val="000000"/>
                      <w:sz w:val="20"/>
                      <w:szCs w:val="20"/>
                    </w:rPr>
                  </w:pPr>
                  <w:r>
                    <w:rPr>
                      <w:rFonts w:ascii="Times New Roman" w:hAnsi="Times New Roman"/>
                      <w:color w:val="000000"/>
                      <w:sz w:val="20"/>
                      <w:szCs w:val="20"/>
                    </w:rPr>
                    <w:t>Facility</w:t>
                  </w:r>
                  <w:r w:rsidRPr="003E4AB8">
                    <w:rPr>
                      <w:rFonts w:ascii="Times New Roman" w:hAnsi="Times New Roman"/>
                      <w:color w:val="000000"/>
                      <w:sz w:val="20"/>
                      <w:szCs w:val="20"/>
                    </w:rPr>
                    <w:t xml:space="preserve"> </w:t>
                  </w:r>
                  <w:r w:rsidR="00F26287" w:rsidRPr="003E4AB8">
                    <w:rPr>
                      <w:rFonts w:ascii="Times New Roman" w:hAnsi="Times New Roman"/>
                      <w:color w:val="000000"/>
                      <w:sz w:val="20"/>
                      <w:szCs w:val="20"/>
                    </w:rPr>
                    <w:t>Effective To Date:</w:t>
                  </w:r>
                </w:p>
              </w:tc>
              <w:tc>
                <w:tcPr>
                  <w:tcW w:w="5669" w:type="dxa"/>
                  <w:hideMark/>
                </w:tcPr>
                <w:p w14:paraId="212B1646" w14:textId="77777777" w:rsidR="00F26287" w:rsidRPr="003E4AB8" w:rsidRDefault="00F26287" w:rsidP="00646CBA">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3315DC1D"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293892AA" w14:textId="69064F04" w:rsidR="00F26287" w:rsidRPr="003E4AB8" w:rsidRDefault="0046683F" w:rsidP="00F26287">
                  <w:pPr>
                    <w:tabs>
                      <w:tab w:val="clear" w:pos="709"/>
                    </w:tabs>
                    <w:spacing w:after="0"/>
                    <w:ind w:left="0"/>
                    <w:jc w:val="left"/>
                    <w:rPr>
                      <w:rFonts w:ascii="Times New Roman" w:hAnsi="Times New Roman"/>
                      <w:color w:val="000000"/>
                      <w:sz w:val="20"/>
                      <w:szCs w:val="20"/>
                    </w:rPr>
                  </w:pPr>
                  <w:r>
                    <w:rPr>
                      <w:rFonts w:ascii="Times New Roman" w:hAnsi="Times New Roman"/>
                      <w:color w:val="000000"/>
                      <w:sz w:val="20"/>
                      <w:szCs w:val="20"/>
                    </w:rPr>
                    <w:t>Facility</w:t>
                  </w:r>
                  <w:r w:rsidRPr="003E4AB8">
                    <w:rPr>
                      <w:rFonts w:ascii="Times New Roman" w:hAnsi="Times New Roman"/>
                      <w:color w:val="000000"/>
                      <w:sz w:val="20"/>
                      <w:szCs w:val="20"/>
                    </w:rPr>
                    <w:t xml:space="preserve"> </w:t>
                  </w:r>
                  <w:r w:rsidR="00F26287" w:rsidRPr="003E4AB8">
                    <w:rPr>
                      <w:rFonts w:ascii="Times New Roman" w:hAnsi="Times New Roman"/>
                      <w:color w:val="000000"/>
                      <w:sz w:val="20"/>
                      <w:szCs w:val="20"/>
                    </w:rPr>
                    <w:t>Total MSIDs Count:</w:t>
                  </w:r>
                </w:p>
              </w:tc>
              <w:tc>
                <w:tcPr>
                  <w:tcW w:w="5669" w:type="dxa"/>
                  <w:hideMark/>
                </w:tcPr>
                <w:p w14:paraId="7A5F3F8C" w14:textId="32123188" w:rsidR="00F26287" w:rsidRPr="003E4AB8" w:rsidRDefault="00F26287"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bl>
          <w:p w14:paraId="548BE582" w14:textId="7430FCA7" w:rsidR="00C43563" w:rsidRPr="003E4AB8" w:rsidRDefault="00C43563" w:rsidP="008B688F">
            <w:pPr>
              <w:ind w:left="0"/>
              <w:rPr>
                <w:i/>
                <w:sz w:val="20"/>
              </w:rPr>
            </w:pPr>
          </w:p>
          <w:p w14:paraId="5D78B0AA" w14:textId="57ABA5AE" w:rsidR="00CB5C3E" w:rsidRPr="003E4AB8" w:rsidRDefault="00CB5C3E" w:rsidP="008B688F">
            <w:pPr>
              <w:ind w:left="0"/>
              <w:rPr>
                <w:i/>
                <w:sz w:val="20"/>
              </w:rPr>
            </w:pPr>
          </w:p>
        </w:tc>
      </w:tr>
    </w:tbl>
    <w:p w14:paraId="6D35B105" w14:textId="77777777" w:rsidR="00401EFD" w:rsidRDefault="00401EFD" w:rsidP="008B688F">
      <w:pPr>
        <w:tabs>
          <w:tab w:val="clear" w:pos="709"/>
        </w:tabs>
        <w:spacing w:after="160" w:line="259" w:lineRule="auto"/>
        <w:ind w:left="0"/>
        <w:jc w:val="left"/>
        <w:rPr>
          <w:rFonts w:ascii="Calibri" w:eastAsia="Calibri" w:hAnsi="Calibri"/>
          <w:sz w:val="22"/>
          <w:szCs w:val="22"/>
          <w:lang w:eastAsia="en-US"/>
        </w:rPr>
      </w:pPr>
    </w:p>
    <w:p w14:paraId="712399B3" w14:textId="77777777" w:rsidR="00917F21" w:rsidRPr="00917F21" w:rsidRDefault="00917F21" w:rsidP="00917F21">
      <w:pPr>
        <w:tabs>
          <w:tab w:val="clear" w:pos="709"/>
        </w:tabs>
        <w:spacing w:after="0"/>
        <w:ind w:left="0"/>
        <w:jc w:val="left"/>
        <w:rPr>
          <w:szCs w:val="20"/>
        </w:rPr>
        <w:sectPr w:rsidR="00917F21" w:rsidRPr="00917F21">
          <w:headerReference w:type="even" r:id="rId30"/>
          <w:headerReference w:type="default" r:id="rId31"/>
          <w:footerReference w:type="default" r:id="rId32"/>
          <w:headerReference w:type="first" r:id="rId33"/>
          <w:endnotePr>
            <w:numFmt w:val="decimal"/>
          </w:endnotePr>
          <w:pgSz w:w="11909" w:h="16834" w:code="9"/>
          <w:pgMar w:top="1418" w:right="1418" w:bottom="1418" w:left="1418" w:header="709" w:footer="709" w:gutter="0"/>
          <w:paperSrc w:first="4256" w:other="4256"/>
          <w:cols w:space="720"/>
          <w:noEndnote/>
        </w:sectPr>
      </w:pPr>
    </w:p>
    <w:tbl>
      <w:tblPr>
        <w:tblW w:w="54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2"/>
      </w:tblGrid>
      <w:tr w:rsidR="00944D83" w:rsidRPr="007204AB" w14:paraId="3AB27A53" w14:textId="77777777" w:rsidTr="0042566A">
        <w:tc>
          <w:tcPr>
            <w:tcW w:w="5000" w:type="pct"/>
            <w:shd w:val="clear" w:color="auto" w:fill="auto"/>
          </w:tcPr>
          <w:p w14:paraId="3301A328" w14:textId="7F030984" w:rsidR="007E48AE" w:rsidRPr="00BF5F5B" w:rsidRDefault="0078013C" w:rsidP="00FB6A25">
            <w:pPr>
              <w:rPr>
                <w:b/>
                <w:i/>
                <w:sz w:val="20"/>
              </w:rPr>
            </w:pPr>
            <w:r w:rsidRPr="00BF5F5B">
              <w:rPr>
                <w:b/>
                <w:i/>
                <w:sz w:val="20"/>
              </w:rPr>
              <w:lastRenderedPageBreak/>
              <w:t>Part D</w:t>
            </w:r>
            <w:r w:rsidR="007E48AE" w:rsidRPr="00BF5F5B">
              <w:rPr>
                <w:b/>
                <w:i/>
                <w:sz w:val="20"/>
              </w:rPr>
              <w:t xml:space="preserve"> – </w:t>
            </w:r>
            <w:r w:rsidR="007E48AE" w:rsidRPr="00BF5F5B">
              <w:rPr>
                <w:i/>
                <w:sz w:val="20"/>
              </w:rPr>
              <w:t xml:space="preserve">Completed by SVA </w:t>
            </w:r>
            <w:r w:rsidR="0046683F" w:rsidRPr="0046683F">
              <w:rPr>
                <w:b/>
                <w:i/>
                <w:sz w:val="20"/>
              </w:rPr>
              <w:t>Non-Final Demand</w:t>
            </w:r>
            <w:r w:rsidR="007E48AE" w:rsidRPr="00BF5F5B">
              <w:rPr>
                <w:b/>
                <w:i/>
                <w:sz w:val="20"/>
              </w:rPr>
              <w:t xml:space="preserve"> Facility Operator</w:t>
            </w:r>
          </w:p>
          <w:p w14:paraId="4E070082" w14:textId="3B56D98D" w:rsidR="00EE7192" w:rsidRPr="00BF5F5B" w:rsidRDefault="00EE7192" w:rsidP="00EE7192">
            <w:pPr>
              <w:rPr>
                <w:sz w:val="20"/>
              </w:rPr>
            </w:pPr>
            <w:r w:rsidRPr="008E7224">
              <w:rPr>
                <w:sz w:val="20"/>
              </w:rPr>
              <w:t>(Please note that the following table has been populated for illustrative purposes. Please delete and replace</w:t>
            </w:r>
            <w:r w:rsidR="00211BC4">
              <w:rPr>
                <w:sz w:val="20"/>
              </w:rPr>
              <w:t xml:space="preserve"> entries</w:t>
            </w:r>
            <w:r w:rsidRPr="008E7224">
              <w:rPr>
                <w:sz w:val="20"/>
              </w:rPr>
              <w:t xml:space="preserve"> as appropriate</w:t>
            </w:r>
            <w:r w:rsidR="00C402AC">
              <w:rPr>
                <w:sz w:val="20"/>
              </w:rPr>
              <w:t>, working with your Supplier/s where necessary</w:t>
            </w:r>
            <w:r w:rsidR="001A2D42">
              <w:rPr>
                <w:sz w:val="20"/>
              </w:rPr>
              <w:t>,</w:t>
            </w:r>
            <w:del w:id="187" w:author="Colin Berry" w:date="2024-07-23T16:47:00Z">
              <w:r w:rsidR="001A2D42" w:rsidDel="00CE7D4C">
                <w:rPr>
                  <w:sz w:val="20"/>
                </w:rPr>
                <w:delText xml:space="preserve"> </w:delText>
              </w:r>
            </w:del>
            <w:ins w:id="188" w:author="Colin Berry" w:date="2024-07-23T16:47:00Z">
              <w:r w:rsidR="00CE7D4C">
                <w:rPr>
                  <w:sz w:val="20"/>
                </w:rPr>
                <w:t>[</w:t>
              </w:r>
            </w:ins>
            <w:ins w:id="189" w:author="CP1599" w:date="2024-09-05T11:16:00Z" w16du:dateUtc="2024-09-05T10:16:00Z">
              <w:r w:rsidR="00AE4584">
                <w:rPr>
                  <w:sz w:val="20"/>
                </w:rPr>
                <w:t>CP1599</w:t>
              </w:r>
            </w:ins>
            <w:ins w:id="190" w:author="Colin Berry" w:date="2024-07-23T16:48:00Z">
              <w:r w:rsidR="00507E47">
                <w:rPr>
                  <w:sz w:val="20"/>
                </w:rPr>
                <w:t>]</w:t>
              </w:r>
            </w:ins>
            <w:del w:id="191" w:author="Colin Berry" w:date="2024-07-23T16:47:00Z">
              <w:r w:rsidR="001A2D42" w:rsidDel="00CE7D4C">
                <w:rPr>
                  <w:sz w:val="20"/>
                </w:rPr>
                <w:delText>e.g. to identify HHDA MPIDs and EFD</w:delText>
              </w:r>
            </w:del>
            <w:r w:rsidRPr="008E7224">
              <w:rPr>
                <w:sz w:val="20"/>
              </w:rPr>
              <w:t>.</w:t>
            </w:r>
            <w:r>
              <w:rPr>
                <w:sz w:val="20"/>
              </w:rPr>
              <w:t xml:space="preserve"> Please add more rows </w:t>
            </w:r>
            <w:r w:rsidR="00211BC4">
              <w:rPr>
                <w:sz w:val="20"/>
              </w:rPr>
              <w:t>as</w:t>
            </w:r>
            <w:r>
              <w:rPr>
                <w:sz w:val="20"/>
              </w:rPr>
              <w:t xml:space="preserve"> necessary.</w:t>
            </w:r>
            <w:r w:rsidR="0093077B">
              <w:rPr>
                <w:sz w:val="20"/>
              </w:rPr>
              <w:t xml:space="preserve"> </w:t>
            </w:r>
            <w:r w:rsidR="00EA674A" w:rsidRPr="00697D71">
              <w:rPr>
                <w:sz w:val="20"/>
              </w:rPr>
              <w:t>Please see BSCP602 3.7.1 for guidance.</w:t>
            </w:r>
          </w:p>
          <w:tbl>
            <w:tblPr>
              <w:tblStyle w:val="GridTable41"/>
              <w:tblW w:w="13766" w:type="dxa"/>
              <w:tblLook w:val="04A0" w:firstRow="1" w:lastRow="0" w:firstColumn="1" w:lastColumn="0" w:noHBand="0" w:noVBand="1"/>
            </w:tblPr>
            <w:tblGrid>
              <w:gridCol w:w="1216"/>
              <w:gridCol w:w="861"/>
              <w:gridCol w:w="1634"/>
              <w:gridCol w:w="1510"/>
              <w:gridCol w:w="1358"/>
              <w:gridCol w:w="1358"/>
              <w:gridCol w:w="1358"/>
              <w:gridCol w:w="950"/>
              <w:gridCol w:w="1358"/>
              <w:gridCol w:w="1358"/>
              <w:gridCol w:w="1358"/>
            </w:tblGrid>
            <w:tr w:rsidR="00944D83" w:rsidRPr="001A2D42" w14:paraId="07F13A35" w14:textId="77777777" w:rsidTr="0068233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74775457" w14:textId="14BF0F82" w:rsidR="00682339" w:rsidRPr="001A2D42" w:rsidRDefault="00682339" w:rsidP="00D92DAB">
                  <w:pPr>
                    <w:tabs>
                      <w:tab w:val="clear" w:pos="709"/>
                    </w:tabs>
                    <w:spacing w:after="0"/>
                    <w:ind w:left="0"/>
                    <w:jc w:val="left"/>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Declaration Set ID</w:t>
                  </w:r>
                </w:p>
              </w:tc>
              <w:tc>
                <w:tcPr>
                  <w:tcW w:w="1002" w:type="dxa"/>
                </w:tcPr>
                <w:p w14:paraId="46738822" w14:textId="1921A872"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Facility ID</w:t>
                  </w:r>
                </w:p>
              </w:tc>
              <w:tc>
                <w:tcPr>
                  <w:tcW w:w="1634" w:type="dxa"/>
                  <w:noWrap/>
                  <w:hideMark/>
                </w:tcPr>
                <w:p w14:paraId="3B14FD0C" w14:textId="00187CAC"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MSID</w:t>
                  </w:r>
                </w:p>
              </w:tc>
              <w:tc>
                <w:tcPr>
                  <w:tcW w:w="1510" w:type="dxa"/>
                  <w:noWrap/>
                  <w:hideMark/>
                </w:tcPr>
                <w:p w14:paraId="2F3C85D5"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Import/Export Indicator</w:t>
                  </w:r>
                </w:p>
              </w:tc>
              <w:tc>
                <w:tcPr>
                  <w:tcW w:w="1358" w:type="dxa"/>
                  <w:noWrap/>
                  <w:hideMark/>
                </w:tcPr>
                <w:p w14:paraId="3FE7195E"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GSP Group</w:t>
                  </w:r>
                </w:p>
              </w:tc>
              <w:tc>
                <w:tcPr>
                  <w:tcW w:w="1358" w:type="dxa"/>
                  <w:noWrap/>
                  <w:hideMark/>
                </w:tcPr>
                <w:p w14:paraId="1FC4EE96" w14:textId="3B47DC94" w:rsidR="00682339" w:rsidRPr="001A2D42" w:rsidRDefault="00682339" w:rsidP="00FF6594">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 xml:space="preserve">MSID EFD </w:t>
                  </w:r>
                </w:p>
              </w:tc>
              <w:tc>
                <w:tcPr>
                  <w:tcW w:w="1358" w:type="dxa"/>
                  <w:noWrap/>
                  <w:hideMark/>
                </w:tcPr>
                <w:p w14:paraId="6101B640" w14:textId="4EE5F853" w:rsidR="00682339" w:rsidRPr="001A2D42" w:rsidRDefault="00682339" w:rsidP="00FF6594">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 xml:space="preserve">MSID ETD </w:t>
                  </w:r>
                </w:p>
              </w:tc>
              <w:tc>
                <w:tcPr>
                  <w:tcW w:w="222" w:type="dxa"/>
                </w:tcPr>
                <w:p w14:paraId="751E8B1D" w14:textId="19419553" w:rsidR="00682339" w:rsidRPr="001A2D42" w:rsidRDefault="00FC1D1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Pr>
                      <w:rFonts w:ascii="Times New Roman" w:hAnsi="Times New Roman"/>
                      <w:color w:val="FFFFFF" w:themeColor="background1"/>
                      <w:sz w:val="20"/>
                      <w:szCs w:val="20"/>
                    </w:rPr>
                    <w:t>Supplier MPID</w:t>
                  </w:r>
                </w:p>
              </w:tc>
              <w:tc>
                <w:tcPr>
                  <w:tcW w:w="1358" w:type="dxa"/>
                  <w:noWrap/>
                  <w:hideMark/>
                </w:tcPr>
                <w:p w14:paraId="19B99336" w14:textId="6C78E60E"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MSID Supplier EFD</w:t>
                  </w:r>
                </w:p>
              </w:tc>
              <w:tc>
                <w:tcPr>
                  <w:tcW w:w="1358" w:type="dxa"/>
                  <w:noWrap/>
                  <w:hideMark/>
                </w:tcPr>
                <w:p w14:paraId="7F514FE9" w14:textId="6796A205"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del w:id="192" w:author="Colin Berry" w:date="2024-07-23T16:48:00Z">
                    <w:r w:rsidRPr="001A2D42" w:rsidDel="00507E47">
                      <w:rPr>
                        <w:rFonts w:ascii="Times New Roman" w:hAnsi="Times New Roman"/>
                        <w:color w:val="FFFFFF" w:themeColor="background1"/>
                        <w:sz w:val="20"/>
                        <w:szCs w:val="20"/>
                      </w:rPr>
                      <w:delText>HHDA MPID</w:delText>
                    </w:r>
                  </w:del>
                </w:p>
              </w:tc>
              <w:tc>
                <w:tcPr>
                  <w:tcW w:w="1358" w:type="dxa"/>
                  <w:noWrap/>
                  <w:hideMark/>
                </w:tcPr>
                <w:p w14:paraId="6D73A0EB" w14:textId="51DCA6B8"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del w:id="193" w:author="Colin Berry" w:date="2024-07-23T16:48:00Z">
                    <w:r w:rsidRPr="001A2D42" w:rsidDel="00507E47">
                      <w:rPr>
                        <w:rFonts w:ascii="Times New Roman" w:hAnsi="Times New Roman"/>
                        <w:color w:val="FFFFFF" w:themeColor="background1"/>
                        <w:sz w:val="20"/>
                        <w:szCs w:val="20"/>
                      </w:rPr>
                      <w:delText>HHDA EFD</w:delText>
                    </w:r>
                  </w:del>
                </w:p>
              </w:tc>
            </w:tr>
            <w:tr w:rsidR="00944D83" w:rsidRPr="001A2D42" w14:paraId="13E1DE8C" w14:textId="77777777" w:rsidTr="0068233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06E898BE" w14:textId="67746AD5" w:rsidR="00682339" w:rsidRPr="001A2D42" w:rsidRDefault="00682339" w:rsidP="00682339">
                  <w:pPr>
                    <w:tabs>
                      <w:tab w:val="clear" w:pos="709"/>
                    </w:tabs>
                    <w:spacing w:after="0"/>
                    <w:ind w:left="0"/>
                    <w:jc w:val="left"/>
                    <w:rPr>
                      <w:rFonts w:ascii="Times New Roman" w:hAnsi="Times New Roman"/>
                      <w:b w:val="0"/>
                      <w:color w:val="000000"/>
                      <w:sz w:val="20"/>
                      <w:szCs w:val="20"/>
                    </w:rPr>
                  </w:pPr>
                </w:p>
              </w:tc>
              <w:tc>
                <w:tcPr>
                  <w:tcW w:w="1002" w:type="dxa"/>
                </w:tcPr>
                <w:p w14:paraId="2EF3657D" w14:textId="78334FAF"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634" w:type="dxa"/>
                  <w:noWrap/>
                </w:tcPr>
                <w:p w14:paraId="4C52A6D8" w14:textId="6384D266"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510" w:type="dxa"/>
                  <w:noWrap/>
                </w:tcPr>
                <w:p w14:paraId="19D79106" w14:textId="79888D8F"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7DE363E0" w14:textId="06ABA67B"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77B7A45" w14:textId="021E7628"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770E6023" w14:textId="5EC1FCE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222" w:type="dxa"/>
                </w:tcPr>
                <w:p w14:paraId="3734E108" w14:textId="65A79C38"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7D8B0BF5" w14:textId="6A20F952" w:rsidR="00682339" w:rsidRPr="001A2D42" w:rsidRDefault="00682339" w:rsidP="00FF6594">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5A56AFE9" w14:textId="0E099BA1"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4AA76BDD" w14:textId="21A424FD"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944D83" w:rsidRPr="001A2D42" w14:paraId="462C1F2A" w14:textId="77777777" w:rsidTr="00682339">
              <w:trPr>
                <w:trHeight w:val="300"/>
              </w:trPr>
              <w:tc>
                <w:tcPr>
                  <w:cnfStyle w:val="001000000000" w:firstRow="0" w:lastRow="0" w:firstColumn="1" w:lastColumn="0" w:oddVBand="0" w:evenVBand="0" w:oddHBand="0" w:evenHBand="0" w:firstRowFirstColumn="0" w:firstRowLastColumn="0" w:lastRowFirstColumn="0" w:lastRowLastColumn="0"/>
                  <w:tcW w:w="1250" w:type="dxa"/>
                </w:tcPr>
                <w:p w14:paraId="252ED4BF" w14:textId="312BCBE9" w:rsidR="00682339" w:rsidRPr="001A2D42" w:rsidRDefault="00682339" w:rsidP="00BF5F5B">
                  <w:pPr>
                    <w:tabs>
                      <w:tab w:val="clear" w:pos="709"/>
                    </w:tabs>
                    <w:spacing w:after="0"/>
                    <w:ind w:left="0"/>
                    <w:jc w:val="left"/>
                    <w:rPr>
                      <w:rFonts w:ascii="Times New Roman" w:hAnsi="Times New Roman"/>
                      <w:b w:val="0"/>
                      <w:color w:val="000000"/>
                      <w:sz w:val="20"/>
                      <w:szCs w:val="20"/>
                    </w:rPr>
                  </w:pPr>
                </w:p>
              </w:tc>
              <w:tc>
                <w:tcPr>
                  <w:tcW w:w="1002" w:type="dxa"/>
                </w:tcPr>
                <w:p w14:paraId="0F925457" w14:textId="783A86DA" w:rsidR="00682339" w:rsidRPr="001A2D42" w:rsidRDefault="00682339" w:rsidP="00FF6594">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634" w:type="dxa"/>
                  <w:noWrap/>
                </w:tcPr>
                <w:p w14:paraId="5B234B7E" w14:textId="785457E5"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510" w:type="dxa"/>
                  <w:noWrap/>
                </w:tcPr>
                <w:p w14:paraId="7414082C" w14:textId="56BCF263"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3F8A734D" w14:textId="29ABA618"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3D76196E" w14:textId="390FB04D"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76BA5D3C"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222" w:type="dxa"/>
                </w:tcPr>
                <w:p w14:paraId="47400F76" w14:textId="29EB3BB0"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6697C38D" w14:textId="405D8DE1" w:rsidR="00682339" w:rsidRPr="001A2D42" w:rsidRDefault="00682339" w:rsidP="00FF6594">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6735E2B2" w14:textId="6018BA64"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1946A4C7" w14:textId="2FB37D60"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944D83" w:rsidRPr="001A2D42" w14:paraId="02FC641A" w14:textId="77777777" w:rsidTr="0068233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10BB5360" w14:textId="77777777" w:rsidR="00682339" w:rsidRPr="001A2D42" w:rsidRDefault="00682339" w:rsidP="00BF5F5B">
                  <w:pPr>
                    <w:tabs>
                      <w:tab w:val="clear" w:pos="709"/>
                    </w:tabs>
                    <w:spacing w:after="0"/>
                    <w:ind w:left="0"/>
                    <w:jc w:val="left"/>
                    <w:rPr>
                      <w:rFonts w:ascii="Times New Roman" w:hAnsi="Times New Roman"/>
                      <w:b w:val="0"/>
                      <w:color w:val="000000"/>
                      <w:sz w:val="20"/>
                      <w:szCs w:val="20"/>
                    </w:rPr>
                  </w:pPr>
                </w:p>
              </w:tc>
              <w:tc>
                <w:tcPr>
                  <w:tcW w:w="1002" w:type="dxa"/>
                </w:tcPr>
                <w:p w14:paraId="3273DEE8"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634" w:type="dxa"/>
                  <w:noWrap/>
                </w:tcPr>
                <w:p w14:paraId="25B462EE" w14:textId="7BBA3AEF"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510" w:type="dxa"/>
                  <w:noWrap/>
                </w:tcPr>
                <w:p w14:paraId="144401AE"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001330D"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9102E1A"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CC54DA6"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222" w:type="dxa"/>
                </w:tcPr>
                <w:p w14:paraId="6DBC75AC"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5840A79B" w14:textId="7F9E0F43" w:rsidR="00682339" w:rsidRPr="001A2D42" w:rsidRDefault="00682339" w:rsidP="001D61C1">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436AB808"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7022D2C3"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944D83" w:rsidRPr="001A2D42" w14:paraId="53D71DE2" w14:textId="77777777" w:rsidTr="00682339">
              <w:trPr>
                <w:trHeight w:val="300"/>
              </w:trPr>
              <w:tc>
                <w:tcPr>
                  <w:cnfStyle w:val="001000000000" w:firstRow="0" w:lastRow="0" w:firstColumn="1" w:lastColumn="0" w:oddVBand="0" w:evenVBand="0" w:oddHBand="0" w:evenHBand="0" w:firstRowFirstColumn="0" w:firstRowLastColumn="0" w:lastRowFirstColumn="0" w:lastRowLastColumn="0"/>
                  <w:tcW w:w="1250" w:type="dxa"/>
                </w:tcPr>
                <w:p w14:paraId="577081C5" w14:textId="77777777" w:rsidR="00682339" w:rsidRPr="001A2D42" w:rsidRDefault="00682339" w:rsidP="00BF5F5B">
                  <w:pPr>
                    <w:tabs>
                      <w:tab w:val="clear" w:pos="709"/>
                    </w:tabs>
                    <w:spacing w:after="0"/>
                    <w:ind w:left="0"/>
                    <w:jc w:val="left"/>
                    <w:rPr>
                      <w:rFonts w:ascii="Times New Roman" w:hAnsi="Times New Roman"/>
                      <w:b w:val="0"/>
                      <w:color w:val="000000"/>
                      <w:sz w:val="20"/>
                      <w:szCs w:val="20"/>
                    </w:rPr>
                  </w:pPr>
                </w:p>
              </w:tc>
              <w:tc>
                <w:tcPr>
                  <w:tcW w:w="1002" w:type="dxa"/>
                </w:tcPr>
                <w:p w14:paraId="55863862"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634" w:type="dxa"/>
                  <w:noWrap/>
                </w:tcPr>
                <w:p w14:paraId="2798E43B" w14:textId="223B3C54"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510" w:type="dxa"/>
                  <w:noWrap/>
                </w:tcPr>
                <w:p w14:paraId="2F787A69" w14:textId="77777777"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3BFCE9DB" w14:textId="77777777"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70A45CFC"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6C9014FF"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222" w:type="dxa"/>
                </w:tcPr>
                <w:p w14:paraId="4E5C0F4F"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6E8278BD" w14:textId="71FB3CE5" w:rsidR="00682339" w:rsidRPr="001A2D42" w:rsidRDefault="00682339" w:rsidP="001D61C1">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1E5EDF7A"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38B005B1"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42566A" w:rsidRPr="001A2D42" w14:paraId="653C767D" w14:textId="77777777" w:rsidTr="0068233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21B9EA60" w14:textId="4A53DFA7" w:rsidR="0042566A" w:rsidRPr="001A2D42" w:rsidRDefault="0042566A">
                  <w:pPr>
                    <w:tabs>
                      <w:tab w:val="clear" w:pos="709"/>
                    </w:tabs>
                    <w:spacing w:after="0"/>
                    <w:ind w:left="0"/>
                    <w:jc w:val="left"/>
                    <w:rPr>
                      <w:rFonts w:ascii="Times New Roman" w:hAnsi="Times New Roman"/>
                      <w:b w:val="0"/>
                      <w:color w:val="000000"/>
                      <w:sz w:val="20"/>
                      <w:szCs w:val="20"/>
                    </w:rPr>
                  </w:pPr>
                </w:p>
              </w:tc>
              <w:tc>
                <w:tcPr>
                  <w:tcW w:w="1002" w:type="dxa"/>
                </w:tcPr>
                <w:p w14:paraId="74611F9E"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634" w:type="dxa"/>
                  <w:noWrap/>
                </w:tcPr>
                <w:p w14:paraId="4D06D9D2"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510" w:type="dxa"/>
                  <w:noWrap/>
                </w:tcPr>
                <w:p w14:paraId="1ADF3D02"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013448E7"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4DDD6ADB"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42594274"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222" w:type="dxa"/>
                </w:tcPr>
                <w:p w14:paraId="75573AD9"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2E798773"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074E20EB"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5B519E8D"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bl>
          <w:p w14:paraId="32F6A205" w14:textId="13011BEC" w:rsidR="0042566A" w:rsidRPr="00B72DBE" w:rsidRDefault="0042566A" w:rsidP="00211BC4">
            <w:pPr>
              <w:rPr>
                <w:i/>
                <w:sz w:val="20"/>
              </w:rPr>
            </w:pPr>
          </w:p>
        </w:tc>
      </w:tr>
    </w:tbl>
    <w:p w14:paraId="4513F298" w14:textId="77777777" w:rsidR="007E48AE" w:rsidRPr="00917F21" w:rsidRDefault="007E48AE" w:rsidP="008B688F">
      <w:pPr>
        <w:tabs>
          <w:tab w:val="clear" w:pos="709"/>
        </w:tabs>
        <w:spacing w:after="0"/>
        <w:ind w:left="0"/>
        <w:jc w:val="left"/>
        <w:rPr>
          <w:szCs w:val="20"/>
        </w:rPr>
      </w:pPr>
    </w:p>
    <w:p w14:paraId="7212E82A" w14:textId="2ABD64DA" w:rsidR="007E48AE" w:rsidRDefault="007E48AE" w:rsidP="00917F21">
      <w:pPr>
        <w:tabs>
          <w:tab w:val="clear" w:pos="709"/>
        </w:tabs>
        <w:ind w:left="851"/>
        <w:rPr>
          <w:i/>
          <w:iCs/>
          <w:color w:val="000000"/>
          <w:sz w:val="20"/>
          <w:szCs w:val="22"/>
        </w:rPr>
      </w:pPr>
    </w:p>
    <w:p w14:paraId="5B752FCB" w14:textId="77777777" w:rsidR="00F26287" w:rsidRPr="00917F21" w:rsidRDefault="00F26287" w:rsidP="00917F21">
      <w:pPr>
        <w:tabs>
          <w:tab w:val="clear" w:pos="709"/>
        </w:tabs>
        <w:ind w:left="851"/>
      </w:pPr>
    </w:p>
    <w:p w14:paraId="4FBE9BFF" w14:textId="191A8223" w:rsidR="001F5143" w:rsidRDefault="001F5143">
      <w:pPr>
        <w:tabs>
          <w:tab w:val="clear" w:pos="709"/>
        </w:tabs>
        <w:spacing w:after="0"/>
        <w:ind w:left="0"/>
        <w:jc w:val="left"/>
        <w:rPr>
          <w:lang w:eastAsia="en-US"/>
        </w:rPr>
      </w:pPr>
      <w:r>
        <w:br w:type="page"/>
      </w:r>
    </w:p>
    <w:p w14:paraId="48CD8365" w14:textId="77777777" w:rsidR="001F5143" w:rsidRDefault="001F5143" w:rsidP="00FE7291">
      <w:pPr>
        <w:pStyle w:val="reporttable"/>
        <w:keepNext w:val="0"/>
        <w:keepLines w:val="0"/>
        <w:spacing w:after="240"/>
        <w:jc w:val="both"/>
        <w:rPr>
          <w:rFonts w:ascii="Times New Roman" w:hAnsi="Times New Roman"/>
          <w:sz w:val="24"/>
          <w:szCs w:val="24"/>
        </w:rPr>
        <w:sectPr w:rsidR="001F5143" w:rsidSect="001F5143">
          <w:headerReference w:type="even" r:id="rId34"/>
          <w:headerReference w:type="default" r:id="rId35"/>
          <w:footerReference w:type="default" r:id="rId36"/>
          <w:headerReference w:type="first" r:id="rId37"/>
          <w:pgSz w:w="16838" w:h="11906" w:orient="landscape" w:code="9"/>
          <w:pgMar w:top="1418" w:right="1418" w:bottom="1418" w:left="1418" w:header="709" w:footer="709" w:gutter="0"/>
          <w:cols w:space="708"/>
          <w:docGrid w:linePitch="360"/>
        </w:sectPr>
      </w:pPr>
    </w:p>
    <w:p w14:paraId="28FF4A50" w14:textId="696991F2" w:rsidR="00917F21" w:rsidRPr="00BF5F5B" w:rsidRDefault="001F5143" w:rsidP="008A2A66">
      <w:pPr>
        <w:pStyle w:val="Heading3"/>
      </w:pPr>
      <w:r w:rsidRPr="00BF5F5B">
        <w:lastRenderedPageBreak/>
        <w:t>3.7.4</w:t>
      </w:r>
      <w:r w:rsidRPr="00BF5F5B">
        <w:tab/>
      </w:r>
      <w:r w:rsidR="00FF6594" w:rsidRPr="00FF6594">
        <w:t xml:space="preserve">Non-Final Demand Facility </w:t>
      </w:r>
      <w:r w:rsidRPr="00BF5F5B">
        <w:t>Operator Withdrawal Letter template</w:t>
      </w:r>
      <w:r w:rsidR="003B7CDB" w:rsidRPr="00BF5F5B">
        <w:t xml:space="preserve"> – F602/02</w:t>
      </w: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7"/>
      </w:tblGrid>
      <w:tr w:rsidR="00E96314" w:rsidRPr="007204AB" w14:paraId="4AAE3C41" w14:textId="77777777" w:rsidTr="00FB6A25">
        <w:tc>
          <w:tcPr>
            <w:tcW w:w="9417" w:type="dxa"/>
            <w:shd w:val="clear" w:color="auto" w:fill="auto"/>
          </w:tcPr>
          <w:p w14:paraId="2AF3169F" w14:textId="13DD86B2" w:rsidR="00E96314" w:rsidRDefault="00E96314" w:rsidP="00FB6A25">
            <w:pPr>
              <w:rPr>
                <w:b/>
              </w:rPr>
            </w:pPr>
            <w:r w:rsidRPr="00B1328A">
              <w:rPr>
                <w:b/>
              </w:rPr>
              <w:t xml:space="preserve">SVA </w:t>
            </w:r>
            <w:r w:rsidR="00FF6594" w:rsidRPr="00FF6594">
              <w:rPr>
                <w:b/>
              </w:rPr>
              <w:t xml:space="preserve">Non-Final Demand  </w:t>
            </w:r>
            <w:r w:rsidRPr="00B1328A">
              <w:rPr>
                <w:b/>
              </w:rPr>
              <w:t>Facility Operator Withdrawal Letter – F602/02</w:t>
            </w:r>
          </w:p>
          <w:p w14:paraId="4052FC84" w14:textId="4FA65E1B" w:rsidR="00E96314" w:rsidRDefault="00E96314" w:rsidP="00646CBA">
            <w:pPr>
              <w:rPr>
                <w:i/>
                <w:sz w:val="20"/>
              </w:rPr>
            </w:pPr>
            <w:r w:rsidRPr="00B72DBE">
              <w:rPr>
                <w:i/>
                <w:sz w:val="20"/>
              </w:rPr>
              <w:t xml:space="preserve">Completed by </w:t>
            </w:r>
            <w:r>
              <w:rPr>
                <w:i/>
                <w:sz w:val="20"/>
              </w:rPr>
              <w:t xml:space="preserve">SVA </w:t>
            </w:r>
            <w:r w:rsidR="00FF6594" w:rsidRPr="00FF6594">
              <w:rPr>
                <w:i/>
                <w:sz w:val="20"/>
              </w:rPr>
              <w:t xml:space="preserve">Non-Final Demand </w:t>
            </w:r>
            <w:r>
              <w:rPr>
                <w:i/>
                <w:sz w:val="20"/>
              </w:rPr>
              <w:t>Facility Operator</w:t>
            </w:r>
            <w:r w:rsidRPr="00B72DBE">
              <w:rPr>
                <w:i/>
                <w:sz w:val="20"/>
              </w:rPr>
              <w:t xml:space="preserve"> and </w:t>
            </w:r>
            <w:r>
              <w:rPr>
                <w:i/>
                <w:sz w:val="20"/>
              </w:rPr>
              <w:t>sent</w:t>
            </w:r>
            <w:r w:rsidRPr="00B72DBE">
              <w:rPr>
                <w:i/>
                <w:sz w:val="20"/>
              </w:rPr>
              <w:t xml:space="preserve"> to </w:t>
            </w:r>
            <w:r>
              <w:rPr>
                <w:i/>
                <w:sz w:val="20"/>
              </w:rPr>
              <w:t xml:space="preserve">SVA Agent by email </w:t>
            </w:r>
            <w:r w:rsidR="00FF6594">
              <w:rPr>
                <w:i/>
                <w:sz w:val="20"/>
              </w:rPr>
              <w:t xml:space="preserve">or where agreed, by other electronic means </w:t>
            </w:r>
            <w:r w:rsidRPr="00B1328A">
              <w:rPr>
                <w:i/>
                <w:sz w:val="20"/>
              </w:rPr>
              <w:t>(please replace square bracketed text with correct/re</w:t>
            </w:r>
            <w:r>
              <w:rPr>
                <w:i/>
                <w:sz w:val="20"/>
              </w:rPr>
              <w:t>le</w:t>
            </w:r>
            <w:r w:rsidRPr="00B1328A">
              <w:rPr>
                <w:i/>
                <w:sz w:val="20"/>
              </w:rPr>
              <w:t>vant information</w:t>
            </w:r>
            <w:r w:rsidRPr="00EA674A">
              <w:rPr>
                <w:i/>
                <w:sz w:val="20"/>
              </w:rPr>
              <w:t>)</w:t>
            </w:r>
            <w:r w:rsidR="00EA674A" w:rsidRPr="00485217">
              <w:rPr>
                <w:i/>
                <w:sz w:val="20"/>
              </w:rPr>
              <w:t xml:space="preserve">. </w:t>
            </w:r>
            <w:r w:rsidR="00EA674A" w:rsidRPr="00BF5F5B">
              <w:rPr>
                <w:i/>
                <w:sz w:val="20"/>
              </w:rPr>
              <w:t>(Please see BSCP602 3.7.1 for guidance.)</w:t>
            </w:r>
          </w:p>
        </w:tc>
      </w:tr>
      <w:tr w:rsidR="003B7CDB" w:rsidRPr="007204AB" w14:paraId="03FCFDDB" w14:textId="77777777" w:rsidTr="00FB6A25">
        <w:tc>
          <w:tcPr>
            <w:tcW w:w="9417" w:type="dxa"/>
            <w:shd w:val="clear" w:color="auto" w:fill="auto"/>
          </w:tcPr>
          <w:p w14:paraId="3B6BE536" w14:textId="6D81DF10" w:rsidR="003B7CDB" w:rsidRPr="00BF5F5B" w:rsidRDefault="00E96314"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 xml:space="preserve"> </w:t>
            </w:r>
            <w:r w:rsidR="003B7CDB" w:rsidRPr="00BF5F5B">
              <w:rPr>
                <w:rFonts w:eastAsia="Calibri"/>
                <w:b/>
                <w:sz w:val="20"/>
                <w:szCs w:val="20"/>
                <w:lang w:eastAsia="en-US"/>
              </w:rPr>
              <w:t>[Insert company name]</w:t>
            </w:r>
          </w:p>
          <w:p w14:paraId="35452E39" w14:textId="77777777" w:rsidR="003B7CDB" w:rsidRPr="00BF5F5B" w:rsidRDefault="003B7CDB"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company address]</w:t>
            </w:r>
          </w:p>
          <w:p w14:paraId="3A0AFFDF" w14:textId="77777777" w:rsidR="003B7CDB" w:rsidRPr="00BF5F5B" w:rsidRDefault="003B7CDB" w:rsidP="003B7CDB">
            <w:pPr>
              <w:tabs>
                <w:tab w:val="clear" w:pos="709"/>
              </w:tabs>
              <w:spacing w:after="160" w:line="259" w:lineRule="auto"/>
              <w:ind w:left="0"/>
              <w:jc w:val="left"/>
              <w:rPr>
                <w:rFonts w:eastAsia="Calibri"/>
                <w:b/>
                <w:sz w:val="20"/>
                <w:szCs w:val="20"/>
                <w:lang w:eastAsia="en-US"/>
              </w:rPr>
            </w:pPr>
          </w:p>
          <w:p w14:paraId="0E5B3752" w14:textId="051E7A06" w:rsidR="003B7CDB" w:rsidRPr="00BF5F5B" w:rsidRDefault="00C402AC" w:rsidP="003B7CD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 xml:space="preserve"> </w:t>
            </w:r>
            <w:r w:rsidR="003B7CDB" w:rsidRPr="00BF5F5B">
              <w:rPr>
                <w:rFonts w:eastAsia="Calibri"/>
                <w:b/>
                <w:sz w:val="20"/>
                <w:szCs w:val="20"/>
                <w:lang w:eastAsia="en-US"/>
              </w:rPr>
              <w:t>[Insert current date]</w:t>
            </w:r>
          </w:p>
          <w:p w14:paraId="5C65FD6F"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p>
          <w:p w14:paraId="4FB87173" w14:textId="72DD85D2" w:rsidR="003B7CDB" w:rsidRPr="00BF5F5B" w:rsidRDefault="00D13EF4" w:rsidP="003B7CDB">
            <w:pPr>
              <w:tabs>
                <w:tab w:val="clear" w:pos="709"/>
              </w:tabs>
              <w:spacing w:after="160" w:line="259" w:lineRule="auto"/>
              <w:ind w:left="0"/>
              <w:jc w:val="center"/>
              <w:rPr>
                <w:rFonts w:eastAsia="Calibri"/>
                <w:sz w:val="20"/>
                <w:szCs w:val="20"/>
                <w:lang w:eastAsia="en-US"/>
              </w:rPr>
            </w:pPr>
            <w:r w:rsidRPr="00BF5F5B">
              <w:rPr>
                <w:rFonts w:eastAsia="Calibri"/>
                <w:b/>
                <w:sz w:val="20"/>
                <w:szCs w:val="20"/>
                <w:u w:val="single"/>
                <w:lang w:eastAsia="en-US"/>
              </w:rPr>
              <w:t xml:space="preserve">SVA </w:t>
            </w:r>
            <w:r w:rsidR="00FF6594" w:rsidRPr="00FF6594">
              <w:rPr>
                <w:rFonts w:eastAsia="Calibri"/>
                <w:b/>
                <w:sz w:val="20"/>
                <w:szCs w:val="20"/>
                <w:u w:val="single"/>
                <w:lang w:eastAsia="en-US"/>
              </w:rPr>
              <w:t xml:space="preserve">Non-Final Demand  </w:t>
            </w:r>
            <w:r w:rsidR="003B7CDB" w:rsidRPr="00BF5F5B">
              <w:rPr>
                <w:rFonts w:eastAsia="Calibri"/>
                <w:b/>
                <w:sz w:val="20"/>
                <w:szCs w:val="20"/>
                <w:u w:val="single"/>
                <w:lang w:eastAsia="en-US"/>
              </w:rPr>
              <w:t>Facility Operator withdrawal</w:t>
            </w:r>
          </w:p>
          <w:p w14:paraId="71E538B8"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FAO the SVAA,</w:t>
            </w:r>
          </w:p>
          <w:p w14:paraId="01BDD2EC"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w:t>
            </w:r>
            <w:r w:rsidRPr="00BF5F5B">
              <w:rPr>
                <w:rFonts w:eastAsia="Calibri"/>
                <w:b/>
                <w:sz w:val="20"/>
                <w:szCs w:val="20"/>
                <w:lang w:eastAsia="en-US"/>
              </w:rPr>
              <w:t>[insert full name]</w:t>
            </w:r>
            <w:r w:rsidRPr="00BF5F5B">
              <w:rPr>
                <w:rFonts w:eastAsia="Calibri"/>
                <w:sz w:val="20"/>
                <w:szCs w:val="20"/>
                <w:lang w:eastAsia="en-US"/>
              </w:rPr>
              <w:t xml:space="preserve">, being a director of </w:t>
            </w:r>
            <w:r w:rsidRPr="00BF5F5B">
              <w:rPr>
                <w:rFonts w:eastAsia="Calibri"/>
                <w:b/>
                <w:sz w:val="20"/>
                <w:szCs w:val="20"/>
                <w:lang w:eastAsia="en-US"/>
              </w:rPr>
              <w:t>[insert your company name]</w:t>
            </w:r>
            <w:r w:rsidRPr="00BF5F5B">
              <w:rPr>
                <w:rFonts w:eastAsia="Calibri"/>
                <w:sz w:val="20"/>
                <w:szCs w:val="20"/>
                <w:lang w:eastAsia="en-US"/>
              </w:rPr>
              <w:t xml:space="preserve"> (company number </w:t>
            </w:r>
            <w:r w:rsidRPr="00BF5F5B">
              <w:rPr>
                <w:rFonts w:eastAsia="Calibri"/>
                <w:b/>
                <w:sz w:val="20"/>
                <w:szCs w:val="20"/>
                <w:lang w:eastAsia="en-US"/>
              </w:rPr>
              <w:t>[insert company number]</w:t>
            </w:r>
            <w:r w:rsidRPr="00BF5F5B">
              <w:rPr>
                <w:rFonts w:eastAsia="Calibri"/>
                <w:sz w:val="20"/>
                <w:szCs w:val="20"/>
                <w:lang w:eastAsia="en-US"/>
              </w:rPr>
              <w:t>), hereby declare that, having made all due and careful enquiries, the information contained in this declaration is true, complete and accurate in all material respects and is not misleading by reference to the facts and circumstances at the date of this declaration. Capitalised terms used in this declaration have the meaning given to them in the Balancing and Settlement Code unless stated otherwise.</w:t>
            </w:r>
          </w:p>
          <w:p w14:paraId="6A5166BF" w14:textId="0B484FE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declare that as of </w:t>
            </w:r>
            <w:r w:rsidRPr="00BF5F5B">
              <w:rPr>
                <w:rFonts w:eastAsia="Calibri"/>
                <w:b/>
                <w:sz w:val="20"/>
                <w:szCs w:val="20"/>
                <w:lang w:eastAsia="en-US"/>
              </w:rPr>
              <w:t>[insert date] [insert your company name]</w:t>
            </w:r>
            <w:r w:rsidRPr="00BF5F5B">
              <w:rPr>
                <w:rFonts w:eastAsia="Calibri"/>
                <w:sz w:val="20"/>
                <w:szCs w:val="20"/>
                <w:lang w:eastAsia="en-US"/>
              </w:rPr>
              <w:t xml:space="preserve"> will </w:t>
            </w:r>
            <w:r w:rsidRPr="00BF5F5B">
              <w:rPr>
                <w:rFonts w:eastAsia="Calibri"/>
                <w:b/>
                <w:sz w:val="20"/>
                <w:szCs w:val="20"/>
                <w:lang w:eastAsia="en-US"/>
              </w:rPr>
              <w:t>[cease/have ceased]</w:t>
            </w:r>
            <w:r w:rsidRPr="00BF5F5B">
              <w:rPr>
                <w:rFonts w:eastAsia="Calibri"/>
                <w:sz w:val="20"/>
                <w:szCs w:val="20"/>
                <w:lang w:eastAsia="en-US"/>
              </w:rPr>
              <w:t xml:space="preserve"> to be a</w:t>
            </w:r>
            <w:r w:rsidR="00D13EF4" w:rsidRPr="00BF5F5B">
              <w:rPr>
                <w:rFonts w:eastAsia="Calibri"/>
                <w:sz w:val="20"/>
                <w:szCs w:val="20"/>
                <w:lang w:eastAsia="en-US"/>
              </w:rPr>
              <w:t>n</w:t>
            </w:r>
            <w:r w:rsidRPr="00BF5F5B">
              <w:rPr>
                <w:rFonts w:eastAsia="Calibri"/>
                <w:sz w:val="20"/>
                <w:szCs w:val="20"/>
                <w:lang w:eastAsia="en-US"/>
              </w:rPr>
              <w:t xml:space="preserve"> </w:t>
            </w:r>
            <w:r w:rsidR="00D13EF4" w:rsidRPr="00BF5F5B">
              <w:rPr>
                <w:rFonts w:eastAsia="Calibri"/>
                <w:sz w:val="20"/>
                <w:szCs w:val="20"/>
                <w:lang w:eastAsia="en-US"/>
              </w:rPr>
              <w:t xml:space="preserve">SVA </w:t>
            </w:r>
            <w:r w:rsidR="0095279C">
              <w:rPr>
                <w:rFonts w:eastAsia="Calibri"/>
                <w:sz w:val="20"/>
                <w:szCs w:val="20"/>
                <w:lang w:eastAsia="en-US"/>
              </w:rPr>
              <w:t xml:space="preserve">Non-Final Demand </w:t>
            </w:r>
            <w:r w:rsidRPr="00BF5F5B">
              <w:rPr>
                <w:rFonts w:eastAsia="Calibri"/>
                <w:sz w:val="20"/>
                <w:szCs w:val="20"/>
                <w:lang w:eastAsia="en-US"/>
              </w:rPr>
              <w:t xml:space="preserve">Facility Operator and that all SVA </w:t>
            </w:r>
            <w:r w:rsidR="0095279C">
              <w:rPr>
                <w:rFonts w:eastAsia="Calibri"/>
                <w:sz w:val="20"/>
                <w:szCs w:val="20"/>
                <w:lang w:eastAsia="en-US"/>
              </w:rPr>
              <w:t>Non-Final Demand</w:t>
            </w:r>
            <w:r w:rsidR="00FF6594" w:rsidRPr="00FF6594">
              <w:rPr>
                <w:rFonts w:eastAsia="Calibri"/>
                <w:sz w:val="20"/>
                <w:szCs w:val="20"/>
                <w:lang w:eastAsia="en-US"/>
              </w:rPr>
              <w:t xml:space="preserve"> </w:t>
            </w:r>
            <w:r w:rsidRPr="00BF5F5B">
              <w:rPr>
                <w:rFonts w:eastAsia="Calibri"/>
                <w:sz w:val="20"/>
                <w:szCs w:val="20"/>
                <w:lang w:eastAsia="en-US"/>
              </w:rPr>
              <w:t xml:space="preserve">Facilities currently declared by </w:t>
            </w:r>
            <w:r w:rsidRPr="00BF5F5B">
              <w:rPr>
                <w:rFonts w:eastAsia="Calibri"/>
                <w:b/>
                <w:sz w:val="20"/>
                <w:szCs w:val="20"/>
                <w:lang w:eastAsia="en-US"/>
              </w:rPr>
              <w:t>[insert your company name]</w:t>
            </w:r>
            <w:r w:rsidRPr="00BF5F5B">
              <w:rPr>
                <w:rFonts w:eastAsia="Calibri"/>
                <w:sz w:val="20"/>
                <w:szCs w:val="20"/>
                <w:lang w:eastAsia="en-US"/>
              </w:rPr>
              <w:t xml:space="preserve"> will cease to be SVA </w:t>
            </w:r>
            <w:r w:rsidR="0095279C">
              <w:rPr>
                <w:rFonts w:eastAsia="Calibri"/>
                <w:sz w:val="20"/>
                <w:szCs w:val="20"/>
                <w:lang w:eastAsia="en-US"/>
              </w:rPr>
              <w:t>Non-Final Demand</w:t>
            </w:r>
            <w:r w:rsidR="00FF6594" w:rsidRPr="00FF6594">
              <w:rPr>
                <w:rFonts w:eastAsia="Calibri"/>
                <w:sz w:val="20"/>
                <w:szCs w:val="20"/>
                <w:lang w:eastAsia="en-US"/>
              </w:rPr>
              <w:t xml:space="preserve"> </w:t>
            </w:r>
            <w:r w:rsidRPr="00BF5F5B">
              <w:rPr>
                <w:rFonts w:eastAsia="Calibri"/>
                <w:sz w:val="20"/>
                <w:szCs w:val="20"/>
                <w:lang w:eastAsia="en-US"/>
              </w:rPr>
              <w:t>Facilities on the same date.</w:t>
            </w:r>
          </w:p>
          <w:p w14:paraId="4FDFA460"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This director’s declaration is governed by and construed in accordance with English Law.</w:t>
            </w:r>
          </w:p>
          <w:p w14:paraId="51B1D270"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Yours sincerely,</w:t>
            </w:r>
          </w:p>
          <w:p w14:paraId="2DE2EB2E" w14:textId="77777777" w:rsidR="003B7CDB" w:rsidRPr="00BF5F5B" w:rsidRDefault="003B7CDB" w:rsidP="003B7CD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Director’s Signature]</w:t>
            </w:r>
          </w:p>
          <w:p w14:paraId="75650B0A"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b/>
                <w:sz w:val="20"/>
                <w:szCs w:val="20"/>
                <w:lang w:eastAsia="en-US"/>
              </w:rPr>
              <w:t>[Insert full name]</w:t>
            </w:r>
          </w:p>
          <w:p w14:paraId="081E0D9D" w14:textId="40657BD7" w:rsidR="003B7CDB" w:rsidRPr="00276540" w:rsidRDefault="003B7CDB" w:rsidP="008B688F">
            <w:pPr>
              <w:ind w:left="0"/>
              <w:rPr>
                <w:sz w:val="20"/>
                <w:szCs w:val="20"/>
              </w:rPr>
            </w:pPr>
            <w:r w:rsidRPr="00BF5F5B">
              <w:rPr>
                <w:rFonts w:eastAsia="Calibri"/>
                <w:sz w:val="20"/>
                <w:szCs w:val="20"/>
                <w:lang w:eastAsia="en-US"/>
              </w:rPr>
              <w:t xml:space="preserve">For and on behalf of: </w:t>
            </w:r>
            <w:r w:rsidRPr="00BF5F5B">
              <w:rPr>
                <w:rFonts w:eastAsia="Calibri"/>
                <w:b/>
                <w:sz w:val="20"/>
                <w:szCs w:val="20"/>
                <w:lang w:eastAsia="en-US"/>
              </w:rPr>
              <w:t>[Insert company name]</w:t>
            </w:r>
          </w:p>
        </w:tc>
      </w:tr>
    </w:tbl>
    <w:p w14:paraId="03C212B5" w14:textId="77777777" w:rsidR="003B7CDB" w:rsidRDefault="003B7CDB" w:rsidP="008B688F">
      <w:pPr>
        <w:tabs>
          <w:tab w:val="clear" w:pos="709"/>
        </w:tabs>
        <w:spacing w:after="160" w:line="259" w:lineRule="auto"/>
        <w:ind w:left="0"/>
        <w:jc w:val="left"/>
        <w:rPr>
          <w:rFonts w:ascii="Calibri" w:eastAsia="Calibri" w:hAnsi="Calibri"/>
          <w:sz w:val="22"/>
          <w:szCs w:val="22"/>
          <w:lang w:eastAsia="en-US"/>
        </w:rPr>
      </w:pPr>
    </w:p>
    <w:p w14:paraId="7BF80000" w14:textId="77777777" w:rsidR="003B7CDB" w:rsidRDefault="003B7CDB" w:rsidP="00AC004C">
      <w:pPr>
        <w:tabs>
          <w:tab w:val="clear" w:pos="709"/>
        </w:tabs>
        <w:spacing w:after="160" w:line="259" w:lineRule="auto"/>
        <w:ind w:left="0"/>
        <w:rPr>
          <w:rFonts w:ascii="Calibri" w:eastAsia="Calibri" w:hAnsi="Calibri"/>
          <w:sz w:val="22"/>
          <w:szCs w:val="22"/>
          <w:lang w:eastAsia="en-US"/>
        </w:rPr>
      </w:pPr>
    </w:p>
    <w:p w14:paraId="1CCC3124" w14:textId="16030C78" w:rsidR="0030345B" w:rsidRPr="009E46EB" w:rsidRDefault="0030345B" w:rsidP="00AC004C">
      <w:pPr>
        <w:keepNext/>
        <w:pageBreakBefore/>
        <w:tabs>
          <w:tab w:val="clear" w:pos="709"/>
          <w:tab w:val="left" w:pos="851"/>
        </w:tabs>
        <w:spacing w:before="240" w:after="120"/>
        <w:ind w:left="0"/>
        <w:jc w:val="left"/>
        <w:outlineLvl w:val="1"/>
        <w:rPr>
          <w:b/>
          <w:szCs w:val="20"/>
        </w:rPr>
      </w:pPr>
      <w:bookmarkStart w:id="197" w:name="_Toc81921262"/>
      <w:bookmarkStart w:id="198" w:name="_Toc165554481"/>
      <w:r w:rsidRPr="009E46EB">
        <w:rPr>
          <w:b/>
          <w:szCs w:val="20"/>
        </w:rPr>
        <w:lastRenderedPageBreak/>
        <w:t>3.8</w:t>
      </w:r>
      <w:r w:rsidRPr="009E46EB">
        <w:rPr>
          <w:b/>
          <w:szCs w:val="20"/>
        </w:rPr>
        <w:tab/>
        <w:t>Data required for the Registration of Asset Metering Systems</w:t>
      </w:r>
      <w:bookmarkEnd w:id="197"/>
      <w:bookmarkEnd w:id="198"/>
      <w:r w:rsidRPr="009E46EB">
        <w:rPr>
          <w:b/>
          <w:szCs w:val="20"/>
        </w:rPr>
        <w:t xml:space="preserve"> </w:t>
      </w:r>
    </w:p>
    <w:p w14:paraId="608603AC" w14:textId="77777777" w:rsidR="0030345B" w:rsidRDefault="0030345B" w:rsidP="0030345B">
      <w:pPr>
        <w:ind w:left="0"/>
        <w:rPr>
          <w:b/>
        </w:rPr>
      </w:pPr>
      <w:r>
        <w:rPr>
          <w:b/>
        </w:rPr>
        <w:t>3.8.1</w:t>
      </w:r>
      <w:r>
        <w:rPr>
          <w:b/>
        </w:rPr>
        <w:tab/>
        <w:t xml:space="preserve">Asset details </w:t>
      </w:r>
      <w:r w:rsidRPr="0057465E">
        <w:rPr>
          <w:b/>
        </w:rPr>
        <w:t>Required</w:t>
      </w:r>
      <w:r>
        <w:rPr>
          <w:b/>
        </w:rPr>
        <w:t xml:space="preserve"> in Section 2.9</w:t>
      </w:r>
    </w:p>
    <w:p w14:paraId="1047D646" w14:textId="77777777" w:rsidR="0030345B" w:rsidRDefault="0030345B" w:rsidP="0030345B">
      <w:pPr>
        <w:pStyle w:val="BodyText"/>
      </w:pPr>
      <w:r>
        <w:t>Action Indicator</w:t>
      </w:r>
    </w:p>
    <w:p w14:paraId="2EF3E76A" w14:textId="77777777" w:rsidR="0030345B" w:rsidRDefault="0030345B" w:rsidP="0030345B">
      <w:pPr>
        <w:pStyle w:val="BodyText"/>
      </w:pPr>
      <w:r>
        <w:t xml:space="preserve">Address Line 1 </w:t>
      </w:r>
    </w:p>
    <w:p w14:paraId="5E0198E2" w14:textId="77777777" w:rsidR="0030345B" w:rsidRDefault="0030345B" w:rsidP="0030345B">
      <w:pPr>
        <w:pStyle w:val="BodyText"/>
      </w:pPr>
      <w:r>
        <w:t>Address Line 2</w:t>
      </w:r>
    </w:p>
    <w:p w14:paraId="7E530BF6" w14:textId="77777777" w:rsidR="0030345B" w:rsidRDefault="0030345B" w:rsidP="0030345B">
      <w:pPr>
        <w:pStyle w:val="BodyText"/>
      </w:pPr>
      <w:r>
        <w:t xml:space="preserve">Address Line 3 </w:t>
      </w:r>
    </w:p>
    <w:p w14:paraId="52FED1DB" w14:textId="77777777" w:rsidR="0030345B" w:rsidRDefault="0030345B" w:rsidP="0030345B">
      <w:pPr>
        <w:pStyle w:val="BodyText"/>
      </w:pPr>
      <w:r>
        <w:t xml:space="preserve">Address Line 4 </w:t>
      </w:r>
    </w:p>
    <w:p w14:paraId="14C59135" w14:textId="77777777" w:rsidR="0030345B" w:rsidRDefault="0030345B" w:rsidP="0030345B">
      <w:pPr>
        <w:pStyle w:val="BodyText"/>
      </w:pPr>
      <w:r>
        <w:t xml:space="preserve">Address Line 5 </w:t>
      </w:r>
    </w:p>
    <w:p w14:paraId="7A605F23" w14:textId="77777777" w:rsidR="0030345B" w:rsidRDefault="0030345B" w:rsidP="0030345B">
      <w:pPr>
        <w:pStyle w:val="BodyText"/>
      </w:pPr>
      <w:r>
        <w:t xml:space="preserve">Address Line 6 </w:t>
      </w:r>
    </w:p>
    <w:p w14:paraId="5E2ECD74" w14:textId="77777777" w:rsidR="0030345B" w:rsidRDefault="0030345B" w:rsidP="0030345B">
      <w:pPr>
        <w:pStyle w:val="BodyText"/>
      </w:pPr>
      <w:r w:rsidRPr="00532F53">
        <w:t>AMSID Pair E</w:t>
      </w:r>
      <w:r>
        <w:t>F</w:t>
      </w:r>
      <w:r w:rsidRPr="00532F53">
        <w:t>D</w:t>
      </w:r>
    </w:p>
    <w:p w14:paraId="448CD234" w14:textId="77777777" w:rsidR="0030345B" w:rsidRDefault="0030345B" w:rsidP="0030345B">
      <w:pPr>
        <w:pStyle w:val="BodyText"/>
      </w:pPr>
      <w:r w:rsidRPr="00532F53">
        <w:t>AMSID Pair ETD</w:t>
      </w:r>
    </w:p>
    <w:p w14:paraId="6968E06B" w14:textId="77777777" w:rsidR="0030345B" w:rsidRDefault="0030345B" w:rsidP="0030345B">
      <w:pPr>
        <w:pStyle w:val="BodyText"/>
      </w:pPr>
      <w:r>
        <w:t>AMVLP Id</w:t>
      </w:r>
    </w:p>
    <w:p w14:paraId="7776464E" w14:textId="77777777" w:rsidR="0030345B" w:rsidRDefault="0030345B" w:rsidP="0030345B">
      <w:pPr>
        <w:pStyle w:val="BodyText"/>
      </w:pPr>
      <w:r>
        <w:t>Asset Capacity</w:t>
      </w:r>
    </w:p>
    <w:p w14:paraId="0F740B96" w14:textId="77777777" w:rsidR="0030345B" w:rsidRDefault="0030345B" w:rsidP="0030345B">
      <w:pPr>
        <w:pStyle w:val="BodyText"/>
      </w:pPr>
      <w:r w:rsidRPr="00B91A51">
        <w:t>Asset Registration Id</w:t>
      </w:r>
    </w:p>
    <w:p w14:paraId="71ED26AC" w14:textId="77777777" w:rsidR="0030345B" w:rsidRDefault="0030345B" w:rsidP="0030345B">
      <w:pPr>
        <w:pStyle w:val="BodyText"/>
      </w:pPr>
      <w:r>
        <w:t>Asset Type</w:t>
      </w:r>
    </w:p>
    <w:p w14:paraId="31F182A1" w14:textId="77777777" w:rsidR="0030345B" w:rsidRDefault="0030345B" w:rsidP="0030345B">
      <w:pPr>
        <w:pStyle w:val="BodyText"/>
      </w:pPr>
      <w:r>
        <w:t>Asset Voltage</w:t>
      </w:r>
    </w:p>
    <w:p w14:paraId="192D34EE" w14:textId="77777777" w:rsidR="0030345B" w:rsidRPr="005D67A6" w:rsidRDefault="0030345B" w:rsidP="0030345B">
      <w:pPr>
        <w:pStyle w:val="BodyText"/>
      </w:pPr>
      <w:r>
        <w:t>Delete Flag</w:t>
      </w:r>
    </w:p>
    <w:p w14:paraId="76544B26" w14:textId="77777777" w:rsidR="0030345B" w:rsidRDefault="0030345B" w:rsidP="0030345B">
      <w:pPr>
        <w:pStyle w:val="BodyText"/>
      </w:pPr>
      <w:r>
        <w:t>Effective From Settlement Date</w:t>
      </w:r>
    </w:p>
    <w:p w14:paraId="1AD3F5F4" w14:textId="77777777" w:rsidR="0030345B" w:rsidRDefault="0030345B" w:rsidP="0030345B">
      <w:pPr>
        <w:pStyle w:val="BodyText"/>
      </w:pPr>
      <w:r>
        <w:t>Export AMSID</w:t>
      </w:r>
    </w:p>
    <w:p w14:paraId="508F62F0" w14:textId="77777777" w:rsidR="0030345B" w:rsidRDefault="0030345B" w:rsidP="0030345B">
      <w:pPr>
        <w:pStyle w:val="BodyText"/>
      </w:pPr>
      <w:r>
        <w:t>Export AMSID required indicator</w:t>
      </w:r>
    </w:p>
    <w:p w14:paraId="27D36E1A" w14:textId="77777777" w:rsidR="0030345B" w:rsidRDefault="0030345B" w:rsidP="0030345B">
      <w:pPr>
        <w:pStyle w:val="BodyText"/>
      </w:pPr>
      <w:r>
        <w:t>Export MSID</w:t>
      </w:r>
    </w:p>
    <w:p w14:paraId="753397E9" w14:textId="77777777" w:rsidR="0030345B" w:rsidRDefault="0030345B" w:rsidP="0030345B">
      <w:pPr>
        <w:pStyle w:val="BodyText"/>
      </w:pPr>
      <w:r>
        <w:t>GSP Group Id</w:t>
      </w:r>
    </w:p>
    <w:p w14:paraId="5757B5E3" w14:textId="77777777" w:rsidR="0030345B" w:rsidRDefault="0030345B" w:rsidP="0030345B">
      <w:pPr>
        <w:pStyle w:val="BodyText"/>
      </w:pPr>
      <w:r>
        <w:t>Import AMSID</w:t>
      </w:r>
    </w:p>
    <w:p w14:paraId="5AE9A333" w14:textId="77777777" w:rsidR="0030345B" w:rsidRDefault="0030345B" w:rsidP="0030345B">
      <w:pPr>
        <w:pStyle w:val="BodyText"/>
      </w:pPr>
      <w:r>
        <w:t>Import MSID</w:t>
      </w:r>
    </w:p>
    <w:p w14:paraId="5026BE48" w14:textId="77777777" w:rsidR="0030345B" w:rsidRDefault="0030345B" w:rsidP="0030345B">
      <w:pPr>
        <w:pStyle w:val="BodyText"/>
      </w:pPr>
      <w:r>
        <w:t>Measurement Transformer Indicator</w:t>
      </w:r>
    </w:p>
    <w:p w14:paraId="795EB96D" w14:textId="77777777" w:rsidR="0030345B" w:rsidRDefault="0030345B" w:rsidP="0030345B">
      <w:pPr>
        <w:pStyle w:val="BodyText"/>
      </w:pPr>
      <w:r>
        <w:t>Postcode</w:t>
      </w:r>
    </w:p>
    <w:p w14:paraId="41FC92AB" w14:textId="77777777" w:rsidR="0030345B" w:rsidRDefault="0030345B" w:rsidP="0030345B">
      <w:pPr>
        <w:pStyle w:val="BodyText"/>
      </w:pPr>
    </w:p>
    <w:p w14:paraId="11937E92" w14:textId="6DF0361B" w:rsidR="0030345B" w:rsidRDefault="0030345B" w:rsidP="0030345B">
      <w:pPr>
        <w:ind w:left="0"/>
        <w:rPr>
          <w:b/>
        </w:rPr>
      </w:pPr>
      <w:r>
        <w:rPr>
          <w:b/>
        </w:rPr>
        <w:t>3.8.2</w:t>
      </w:r>
      <w:r>
        <w:rPr>
          <w:b/>
        </w:rPr>
        <w:tab/>
      </w:r>
      <w:r w:rsidR="00367C3B">
        <w:rPr>
          <w:b/>
        </w:rPr>
        <w:t>AM</w:t>
      </w:r>
      <w:r>
        <w:rPr>
          <w:b/>
        </w:rPr>
        <w:t xml:space="preserve">VLP Agent Details </w:t>
      </w:r>
      <w:r w:rsidRPr="007C7FDD">
        <w:rPr>
          <w:b/>
        </w:rPr>
        <w:t>Required</w:t>
      </w:r>
      <w:r>
        <w:rPr>
          <w:b/>
        </w:rPr>
        <w:t xml:space="preserve"> in Section 2.10</w:t>
      </w:r>
    </w:p>
    <w:p w14:paraId="626B4F59" w14:textId="77777777" w:rsidR="0030345B" w:rsidRDefault="0030345B" w:rsidP="0030345B">
      <w:pPr>
        <w:pStyle w:val="BodyText"/>
      </w:pPr>
      <w:r>
        <w:t>Action Indicator</w:t>
      </w:r>
    </w:p>
    <w:p w14:paraId="49CFFEE5" w14:textId="77777777" w:rsidR="0030345B" w:rsidRPr="00C73FC0" w:rsidRDefault="0030345B" w:rsidP="0030345B">
      <w:pPr>
        <w:pStyle w:val="BodyText"/>
      </w:pPr>
      <w:r w:rsidRPr="00C73FC0">
        <w:t>AMHHDC Effective From Date</w:t>
      </w:r>
    </w:p>
    <w:p w14:paraId="4B7270CE" w14:textId="77777777" w:rsidR="0030345B" w:rsidRPr="00C73FC0" w:rsidRDefault="0030345B" w:rsidP="0030345B">
      <w:pPr>
        <w:pStyle w:val="BodyText"/>
      </w:pPr>
      <w:r w:rsidRPr="00C73FC0">
        <w:t>AMHHDC Id</w:t>
      </w:r>
    </w:p>
    <w:p w14:paraId="005E71F8" w14:textId="77777777" w:rsidR="0030345B" w:rsidRPr="00C73FC0" w:rsidRDefault="0030345B" w:rsidP="0030345B">
      <w:pPr>
        <w:pStyle w:val="BodyText"/>
      </w:pPr>
      <w:r>
        <w:t>AMMOA Effective From Date</w:t>
      </w:r>
    </w:p>
    <w:p w14:paraId="4246F67C" w14:textId="77777777" w:rsidR="0030345B" w:rsidRPr="00C73FC0" w:rsidRDefault="0030345B" w:rsidP="0030345B">
      <w:pPr>
        <w:pStyle w:val="BodyText"/>
      </w:pPr>
      <w:r w:rsidRPr="00C73FC0">
        <w:t>AMMOA Id</w:t>
      </w:r>
    </w:p>
    <w:p w14:paraId="376AC027" w14:textId="77777777" w:rsidR="0030345B" w:rsidRPr="00C73FC0" w:rsidRDefault="0030345B" w:rsidP="0030345B">
      <w:pPr>
        <w:pStyle w:val="BodyText"/>
      </w:pPr>
      <w:r w:rsidRPr="00C73FC0">
        <w:t>Export AMSID</w:t>
      </w:r>
    </w:p>
    <w:p w14:paraId="155A5683" w14:textId="77777777" w:rsidR="0030345B" w:rsidRPr="00C73FC0" w:rsidRDefault="0030345B" w:rsidP="0030345B">
      <w:pPr>
        <w:pStyle w:val="BodyText"/>
      </w:pPr>
      <w:r w:rsidRPr="00C73FC0">
        <w:t>HHDC Effective From Date</w:t>
      </w:r>
    </w:p>
    <w:p w14:paraId="45B597DC" w14:textId="77777777" w:rsidR="0030345B" w:rsidRPr="00C73FC0" w:rsidRDefault="0030345B" w:rsidP="0030345B">
      <w:pPr>
        <w:pStyle w:val="BodyText"/>
      </w:pPr>
      <w:r w:rsidRPr="00C73FC0">
        <w:lastRenderedPageBreak/>
        <w:t>HHDC Id</w:t>
      </w:r>
    </w:p>
    <w:p w14:paraId="628FBC92" w14:textId="77777777" w:rsidR="0030345B" w:rsidRPr="00C73FC0" w:rsidRDefault="0030345B" w:rsidP="0030345B">
      <w:pPr>
        <w:pStyle w:val="BodyText"/>
      </w:pPr>
      <w:r w:rsidRPr="00C73FC0">
        <w:t>Import AMSID</w:t>
      </w:r>
    </w:p>
    <w:p w14:paraId="3F420B39" w14:textId="77777777" w:rsidR="0030345B" w:rsidRPr="00C73FC0" w:rsidRDefault="0030345B" w:rsidP="0030345B">
      <w:pPr>
        <w:pStyle w:val="BodyText"/>
      </w:pPr>
      <w:r w:rsidRPr="00C73FC0">
        <w:t>MOA Effective From</w:t>
      </w:r>
      <w:r>
        <w:t xml:space="preserve"> Date</w:t>
      </w:r>
    </w:p>
    <w:p w14:paraId="63B56FE8" w14:textId="77777777" w:rsidR="0030345B" w:rsidRDefault="0030345B" w:rsidP="0030345B">
      <w:pPr>
        <w:pStyle w:val="BodyText"/>
      </w:pPr>
      <w:r w:rsidRPr="00C73FC0">
        <w:t>MOA Id</w:t>
      </w:r>
    </w:p>
    <w:p w14:paraId="42930E31" w14:textId="77777777" w:rsidR="0030345B" w:rsidRPr="00C73FC0" w:rsidRDefault="0030345B" w:rsidP="0030345B">
      <w:pPr>
        <w:pStyle w:val="BodyText"/>
      </w:pPr>
    </w:p>
    <w:p w14:paraId="1E9451C2" w14:textId="45FBC907" w:rsidR="0030345B" w:rsidRDefault="0030345B" w:rsidP="0030345B">
      <w:pPr>
        <w:ind w:left="0"/>
        <w:rPr>
          <w:b/>
        </w:rPr>
      </w:pPr>
      <w:r>
        <w:rPr>
          <w:b/>
        </w:rPr>
        <w:t>3.8.3</w:t>
      </w:r>
      <w:r>
        <w:rPr>
          <w:b/>
        </w:rPr>
        <w:tab/>
        <w:t xml:space="preserve">Asset Meter Details </w:t>
      </w:r>
      <w:r w:rsidRPr="0057465E">
        <w:rPr>
          <w:b/>
        </w:rPr>
        <w:t>Required</w:t>
      </w:r>
      <w:r>
        <w:rPr>
          <w:b/>
        </w:rPr>
        <w:t xml:space="preserve"> in Section 2.11</w:t>
      </w:r>
    </w:p>
    <w:p w14:paraId="3B113ECB" w14:textId="77777777" w:rsidR="0030345B" w:rsidRDefault="0030345B" w:rsidP="0030345B">
      <w:pPr>
        <w:pStyle w:val="BodyText"/>
      </w:pPr>
      <w:r>
        <w:t>Action Indicator</w:t>
      </w:r>
    </w:p>
    <w:p w14:paraId="1FA2B7E2" w14:textId="77777777" w:rsidR="0030345B" w:rsidRPr="005E6CDE" w:rsidRDefault="0030345B" w:rsidP="0030345B">
      <w:pPr>
        <w:pStyle w:val="BodyText"/>
      </w:pPr>
      <w:r w:rsidRPr="005E6CDE">
        <w:t>Asset Meter Effective From Date</w:t>
      </w:r>
    </w:p>
    <w:p w14:paraId="40750D2D" w14:textId="77777777" w:rsidR="0030345B" w:rsidRPr="005E6CDE" w:rsidRDefault="0030345B" w:rsidP="0030345B">
      <w:pPr>
        <w:pStyle w:val="BodyText"/>
      </w:pPr>
      <w:r w:rsidRPr="005E6CDE">
        <w:t>Asset Meter Effective To Date</w:t>
      </w:r>
      <w:r>
        <w:t>*</w:t>
      </w:r>
    </w:p>
    <w:p w14:paraId="65875A67" w14:textId="77777777" w:rsidR="0030345B" w:rsidRPr="005E6CDE" w:rsidRDefault="0030345B" w:rsidP="0030345B">
      <w:pPr>
        <w:pStyle w:val="BodyText"/>
      </w:pPr>
      <w:r w:rsidRPr="005E6CDE">
        <w:t>Asset Meter make and model</w:t>
      </w:r>
    </w:p>
    <w:p w14:paraId="14A40035" w14:textId="77777777" w:rsidR="0030345B" w:rsidRPr="005E6CDE" w:rsidRDefault="0030345B" w:rsidP="0030345B">
      <w:pPr>
        <w:pStyle w:val="BodyText"/>
      </w:pPr>
      <w:r w:rsidRPr="005E6CDE">
        <w:t>Asset Meter Serial Number</w:t>
      </w:r>
    </w:p>
    <w:p w14:paraId="72A89C1C" w14:textId="77777777" w:rsidR="0030345B" w:rsidRPr="005E6CDE" w:rsidRDefault="0030345B" w:rsidP="0030345B">
      <w:pPr>
        <w:pStyle w:val="BodyText"/>
      </w:pPr>
      <w:r w:rsidRPr="005E6CDE">
        <w:t>Asset Metering Type</w:t>
      </w:r>
    </w:p>
    <w:p w14:paraId="4979DA7A" w14:textId="77777777" w:rsidR="0030345B" w:rsidRPr="005E6CDE" w:rsidRDefault="0030345B" w:rsidP="0030345B">
      <w:pPr>
        <w:pStyle w:val="BodyText"/>
      </w:pPr>
      <w:r w:rsidRPr="005E6CDE">
        <w:t>Export AMSID</w:t>
      </w:r>
    </w:p>
    <w:p w14:paraId="62BF6158" w14:textId="77777777" w:rsidR="0030345B" w:rsidRPr="005E6CDE" w:rsidRDefault="0030345B" w:rsidP="0030345B">
      <w:pPr>
        <w:pStyle w:val="BodyText"/>
      </w:pPr>
      <w:r w:rsidRPr="005E6CDE">
        <w:t>Import AMSID</w:t>
      </w:r>
    </w:p>
    <w:p w14:paraId="630663CE" w14:textId="77777777" w:rsidR="0030345B" w:rsidRDefault="0030345B" w:rsidP="0030345B">
      <w:pPr>
        <w:pStyle w:val="BodyText"/>
      </w:pPr>
      <w:r w:rsidRPr="005E6CDE">
        <w:t>Outstation Type</w:t>
      </w:r>
    </w:p>
    <w:p w14:paraId="072FB2D3" w14:textId="77777777" w:rsidR="0030345B" w:rsidRPr="005E6CDE" w:rsidRDefault="0030345B" w:rsidP="0030345B">
      <w:pPr>
        <w:pStyle w:val="BodyText"/>
      </w:pPr>
    </w:p>
    <w:p w14:paraId="4BEC0C16" w14:textId="0503A775" w:rsidR="0030345B" w:rsidRDefault="0030345B" w:rsidP="0030345B">
      <w:pPr>
        <w:tabs>
          <w:tab w:val="clear" w:pos="709"/>
        </w:tabs>
        <w:spacing w:after="120"/>
        <w:ind w:left="0"/>
        <w:rPr>
          <w:b/>
        </w:rPr>
      </w:pPr>
      <w:r>
        <w:rPr>
          <w:b/>
        </w:rPr>
        <w:t>3.8.4</w:t>
      </w:r>
      <w:r>
        <w:rPr>
          <w:b/>
        </w:rPr>
        <w:tab/>
      </w:r>
      <w:r w:rsidRPr="002B724F">
        <w:rPr>
          <w:b/>
        </w:rPr>
        <w:t>AMSID Pair Allocation to a Secondary BM Unit</w:t>
      </w:r>
      <w:r>
        <w:rPr>
          <w:b/>
        </w:rPr>
        <w:t xml:space="preserve"> details required in Section 2.1A</w:t>
      </w:r>
    </w:p>
    <w:p w14:paraId="3998941D" w14:textId="77777777" w:rsidR="0030345B" w:rsidRPr="002B724F" w:rsidRDefault="0030345B" w:rsidP="0030345B">
      <w:pPr>
        <w:pStyle w:val="BodyText"/>
      </w:pPr>
      <w:r w:rsidRPr="002B724F">
        <w:t>AMSID Pair Differencing Indicator</w:t>
      </w:r>
    </w:p>
    <w:p w14:paraId="2D76FA7F" w14:textId="77777777" w:rsidR="0030345B" w:rsidRPr="002B724F" w:rsidRDefault="0030345B" w:rsidP="0030345B">
      <w:pPr>
        <w:pStyle w:val="BodyText"/>
      </w:pPr>
      <w:r w:rsidRPr="002B724F">
        <w:t>AMSID Pair in Secondary BM Unit EFD</w:t>
      </w:r>
    </w:p>
    <w:p w14:paraId="4874AB6F" w14:textId="77777777" w:rsidR="0030345B" w:rsidRPr="002B724F" w:rsidRDefault="0030345B" w:rsidP="0030345B">
      <w:pPr>
        <w:pStyle w:val="BodyText"/>
      </w:pPr>
      <w:r w:rsidRPr="002B724F">
        <w:t>AMSID Pair in Secondary BM Unit ETD</w:t>
      </w:r>
    </w:p>
    <w:p w14:paraId="3EE19E3C" w14:textId="77777777" w:rsidR="0030345B" w:rsidRPr="002B724F" w:rsidRDefault="0030345B" w:rsidP="0030345B">
      <w:pPr>
        <w:pStyle w:val="BodyText"/>
      </w:pPr>
      <w:r w:rsidRPr="002B724F">
        <w:t>AMVLP Id</w:t>
      </w:r>
    </w:p>
    <w:p w14:paraId="708046A0" w14:textId="77777777" w:rsidR="0030345B" w:rsidRPr="002B724F" w:rsidRDefault="0030345B" w:rsidP="0030345B">
      <w:pPr>
        <w:pStyle w:val="BodyText"/>
      </w:pPr>
      <w:r w:rsidRPr="002B724F">
        <w:t>BM Unit Id</w:t>
      </w:r>
    </w:p>
    <w:p w14:paraId="0422585F" w14:textId="77777777" w:rsidR="0030345B" w:rsidRPr="002B724F" w:rsidRDefault="0030345B" w:rsidP="0030345B">
      <w:pPr>
        <w:pStyle w:val="BodyText"/>
      </w:pPr>
      <w:r w:rsidRPr="002B724F">
        <w:t>Export AMSID</w:t>
      </w:r>
    </w:p>
    <w:p w14:paraId="34A4EBE2" w14:textId="77777777" w:rsidR="0030345B" w:rsidRPr="002B724F" w:rsidRDefault="0030345B" w:rsidP="0030345B">
      <w:pPr>
        <w:pStyle w:val="BodyText"/>
      </w:pPr>
      <w:r w:rsidRPr="002B724F">
        <w:t>Export MSID</w:t>
      </w:r>
    </w:p>
    <w:p w14:paraId="35FA1FDC" w14:textId="77777777" w:rsidR="0030345B" w:rsidRDefault="0030345B" w:rsidP="0030345B">
      <w:pPr>
        <w:pStyle w:val="BodyText"/>
      </w:pPr>
      <w:r w:rsidRPr="002B724F">
        <w:t xml:space="preserve">Import </w:t>
      </w:r>
      <w:r>
        <w:t>AMSID</w:t>
      </w:r>
    </w:p>
    <w:p w14:paraId="57A4FDD5" w14:textId="77777777" w:rsidR="0030345B" w:rsidRPr="002B724F" w:rsidRDefault="0030345B" w:rsidP="0030345B">
      <w:pPr>
        <w:pStyle w:val="BodyText"/>
      </w:pPr>
      <w:r w:rsidRPr="002B724F">
        <w:t>Import MSID</w:t>
      </w:r>
    </w:p>
    <w:p w14:paraId="6FAAB615" w14:textId="77777777" w:rsidR="0030345B" w:rsidRPr="002B724F" w:rsidRDefault="0030345B" w:rsidP="0030345B">
      <w:pPr>
        <w:pStyle w:val="BodyText"/>
      </w:pPr>
      <w:r w:rsidRPr="002B724F">
        <w:t>MSID Pair Indicator</w:t>
      </w:r>
    </w:p>
    <w:p w14:paraId="03183E71" w14:textId="77777777" w:rsidR="0030345B" w:rsidRDefault="0030345B" w:rsidP="0030345B">
      <w:pPr>
        <w:tabs>
          <w:tab w:val="clear" w:pos="709"/>
        </w:tabs>
        <w:spacing w:after="120"/>
        <w:ind w:left="0"/>
        <w:rPr>
          <w:b/>
        </w:rPr>
      </w:pPr>
    </w:p>
    <w:p w14:paraId="54201D70" w14:textId="570D121C" w:rsidR="0030345B" w:rsidRDefault="0030345B" w:rsidP="0030345B">
      <w:pPr>
        <w:tabs>
          <w:tab w:val="clear" w:pos="709"/>
        </w:tabs>
        <w:spacing w:after="120"/>
        <w:ind w:left="0"/>
        <w:rPr>
          <w:b/>
        </w:rPr>
      </w:pPr>
      <w:r>
        <w:rPr>
          <w:b/>
        </w:rPr>
        <w:t>3.8.5</w:t>
      </w:r>
      <w:r>
        <w:rPr>
          <w:b/>
        </w:rPr>
        <w:tab/>
        <w:t xml:space="preserve">Validation of </w:t>
      </w:r>
      <w:r w:rsidRPr="0057465E">
        <w:rPr>
          <w:b/>
        </w:rPr>
        <w:t xml:space="preserve">Asset </w:t>
      </w:r>
      <w:r>
        <w:rPr>
          <w:b/>
        </w:rPr>
        <w:t>Regi</w:t>
      </w:r>
      <w:r w:rsidRPr="0057465E">
        <w:rPr>
          <w:b/>
        </w:rPr>
        <w:t>s</w:t>
      </w:r>
      <w:r>
        <w:rPr>
          <w:b/>
        </w:rPr>
        <w:t>tration Data</w:t>
      </w:r>
    </w:p>
    <w:p w14:paraId="6F1627DB" w14:textId="77777777" w:rsidR="0030345B" w:rsidRPr="00F518DC" w:rsidRDefault="0030345B" w:rsidP="0030345B">
      <w:pPr>
        <w:tabs>
          <w:tab w:val="clear" w:pos="709"/>
        </w:tabs>
        <w:ind w:left="0"/>
      </w:pPr>
      <w:r w:rsidRPr="00F518DC">
        <w:t>3.</w:t>
      </w:r>
      <w:r>
        <w:t>8</w:t>
      </w:r>
      <w:r w:rsidRPr="00F518DC">
        <w:t>.</w:t>
      </w:r>
      <w:r>
        <w:t>5</w:t>
      </w:r>
      <w:r w:rsidRPr="00F518DC">
        <w:t>.1</w:t>
      </w:r>
      <w:r w:rsidRPr="00F518DC">
        <w:tab/>
        <w:t>Schema Validation</w:t>
      </w:r>
    </w:p>
    <w:p w14:paraId="4003E90E" w14:textId="77777777" w:rsidR="0030345B" w:rsidRDefault="0030345B" w:rsidP="0030345B">
      <w:pPr>
        <w:tabs>
          <w:tab w:val="clear" w:pos="709"/>
        </w:tabs>
        <w:ind w:left="0"/>
      </w:pPr>
      <w:r>
        <w:t xml:space="preserve">The SVAA will validate each incoming data file to ensure that: </w:t>
      </w:r>
    </w:p>
    <w:p w14:paraId="71109886" w14:textId="77777777" w:rsidR="0030345B" w:rsidRDefault="0030345B" w:rsidP="0030345B">
      <w:pPr>
        <w:pStyle w:val="ListParagraph"/>
        <w:numPr>
          <w:ilvl w:val="0"/>
          <w:numId w:val="11"/>
        </w:numPr>
        <w:tabs>
          <w:tab w:val="clear" w:pos="709"/>
        </w:tabs>
        <w:spacing w:after="120"/>
        <w:ind w:left="714" w:hanging="357"/>
        <w:contextualSpacing w:val="0"/>
      </w:pPr>
      <w:r>
        <w:t>The structure of data file conforms to the specification in the IDD and / or the SVA Data Catalogue; and</w:t>
      </w:r>
    </w:p>
    <w:p w14:paraId="24B82FBD" w14:textId="77777777" w:rsidR="0030345B" w:rsidRDefault="0030345B" w:rsidP="0030345B">
      <w:pPr>
        <w:pStyle w:val="ListParagraph"/>
        <w:numPr>
          <w:ilvl w:val="0"/>
          <w:numId w:val="11"/>
        </w:numPr>
        <w:tabs>
          <w:tab w:val="clear" w:pos="709"/>
        </w:tabs>
        <w:spacing w:after="120"/>
        <w:ind w:left="714" w:hanging="357"/>
        <w:contextualSpacing w:val="0"/>
      </w:pPr>
      <w:r>
        <w:t>all mandatory data items have been included</w:t>
      </w:r>
    </w:p>
    <w:p w14:paraId="490C1E3B" w14:textId="2A4AB803" w:rsidR="0030345B" w:rsidRPr="00F518DC" w:rsidRDefault="0030345B" w:rsidP="0030345B">
      <w:pPr>
        <w:tabs>
          <w:tab w:val="clear" w:pos="709"/>
        </w:tabs>
        <w:ind w:left="0"/>
      </w:pPr>
      <w:r>
        <w:lastRenderedPageBreak/>
        <w:t>3.8.5</w:t>
      </w:r>
      <w:r w:rsidRPr="00F518DC">
        <w:t>.2</w:t>
      </w:r>
      <w:r w:rsidRPr="00F518DC">
        <w:tab/>
        <w:t>Business Logic Validation</w:t>
      </w:r>
    </w:p>
    <w:p w14:paraId="70F09C97" w14:textId="77777777" w:rsidR="0030345B" w:rsidRPr="00F5645F" w:rsidRDefault="0030345B" w:rsidP="0030345B">
      <w:pPr>
        <w:tabs>
          <w:tab w:val="clear" w:pos="709"/>
        </w:tabs>
        <w:ind w:left="0"/>
      </w:pPr>
      <w:r w:rsidRPr="00F5645F">
        <w:t>The incoming data will be validated to ensure</w:t>
      </w:r>
      <w:r>
        <w:t xml:space="preserve"> that</w:t>
      </w:r>
      <w:r w:rsidRPr="00F5645F">
        <w:t>:</w:t>
      </w:r>
    </w:p>
    <w:p w14:paraId="59B440EB" w14:textId="77777777" w:rsidR="0030345B" w:rsidRPr="00832228" w:rsidRDefault="0030345B" w:rsidP="0030345B">
      <w:pPr>
        <w:pStyle w:val="ListParagraph"/>
        <w:numPr>
          <w:ilvl w:val="0"/>
          <w:numId w:val="11"/>
        </w:numPr>
        <w:tabs>
          <w:tab w:val="clear" w:pos="709"/>
        </w:tabs>
        <w:spacing w:after="120"/>
        <w:ind w:left="714" w:hanging="357"/>
        <w:contextualSpacing w:val="0"/>
      </w:pPr>
      <w:r w:rsidRPr="00832228">
        <w:t xml:space="preserve">it is from a valid </w:t>
      </w:r>
      <w:r>
        <w:t>AMVLP</w:t>
      </w:r>
    </w:p>
    <w:p w14:paraId="732B5F25" w14:textId="77777777" w:rsidR="0030345B" w:rsidRDefault="0030345B" w:rsidP="0030345B">
      <w:pPr>
        <w:pStyle w:val="ListParagraph"/>
        <w:numPr>
          <w:ilvl w:val="0"/>
          <w:numId w:val="11"/>
        </w:numPr>
        <w:tabs>
          <w:tab w:val="clear" w:pos="709"/>
        </w:tabs>
        <w:spacing w:after="120"/>
        <w:ind w:left="714" w:hanging="357"/>
        <w:contextualSpacing w:val="0"/>
      </w:pPr>
      <w:r>
        <w:t>The Asset Meters are not already in use in another Asset Metering System</w:t>
      </w:r>
    </w:p>
    <w:p w14:paraId="61EDFE3C" w14:textId="77777777" w:rsidR="0030345B" w:rsidRDefault="0030345B" w:rsidP="0030345B">
      <w:pPr>
        <w:pStyle w:val="ListParagraph"/>
        <w:numPr>
          <w:ilvl w:val="0"/>
          <w:numId w:val="11"/>
        </w:numPr>
        <w:tabs>
          <w:tab w:val="clear" w:pos="709"/>
        </w:tabs>
        <w:spacing w:after="120"/>
        <w:ind w:left="714" w:hanging="357"/>
        <w:contextualSpacing w:val="0"/>
      </w:pPr>
      <w:r>
        <w:t>All Associated MSID Pairs have been registered</w:t>
      </w:r>
    </w:p>
    <w:p w14:paraId="023F1DF1" w14:textId="77777777" w:rsidR="0030345B" w:rsidRDefault="0030345B" w:rsidP="0030345B">
      <w:pPr>
        <w:pStyle w:val="ListParagraph"/>
        <w:numPr>
          <w:ilvl w:val="0"/>
          <w:numId w:val="11"/>
        </w:numPr>
        <w:tabs>
          <w:tab w:val="clear" w:pos="709"/>
        </w:tabs>
        <w:spacing w:after="120"/>
        <w:contextualSpacing w:val="0"/>
      </w:pPr>
      <w:r>
        <w:t>The Asset Meter Type exists in the list of CoP11 compliant Asset Meters</w:t>
      </w:r>
    </w:p>
    <w:p w14:paraId="4A6C475E" w14:textId="77777777" w:rsidR="0030345B" w:rsidRDefault="0030345B" w:rsidP="0030345B">
      <w:pPr>
        <w:pStyle w:val="ListParagraph"/>
        <w:numPr>
          <w:ilvl w:val="0"/>
          <w:numId w:val="11"/>
        </w:numPr>
        <w:tabs>
          <w:tab w:val="clear" w:pos="709"/>
        </w:tabs>
        <w:spacing w:after="120"/>
        <w:contextualSpacing w:val="0"/>
      </w:pPr>
      <w:r>
        <w:t>The HHDC is Qualified</w:t>
      </w:r>
    </w:p>
    <w:p w14:paraId="36FAD06C" w14:textId="77777777" w:rsidR="0030345B" w:rsidRDefault="0030345B" w:rsidP="0030345B">
      <w:pPr>
        <w:pStyle w:val="ListParagraph"/>
        <w:numPr>
          <w:ilvl w:val="0"/>
          <w:numId w:val="11"/>
        </w:numPr>
        <w:tabs>
          <w:tab w:val="clear" w:pos="709"/>
        </w:tabs>
        <w:spacing w:after="120"/>
        <w:contextualSpacing w:val="0"/>
      </w:pPr>
      <w:r>
        <w:t xml:space="preserve"> The AMHHDC (where appointed) is Qualified</w:t>
      </w:r>
    </w:p>
    <w:p w14:paraId="4F1A7F99" w14:textId="77777777" w:rsidR="0030345B" w:rsidRDefault="0030345B" w:rsidP="0030345B">
      <w:pPr>
        <w:pStyle w:val="ListParagraph"/>
        <w:numPr>
          <w:ilvl w:val="0"/>
          <w:numId w:val="11"/>
        </w:numPr>
        <w:tabs>
          <w:tab w:val="clear" w:pos="709"/>
        </w:tabs>
        <w:spacing w:after="120"/>
        <w:contextualSpacing w:val="0"/>
      </w:pPr>
      <w:r>
        <w:t>The MOA or AMMOA appointed is Qualified</w:t>
      </w:r>
    </w:p>
    <w:p w14:paraId="469DEB8B" w14:textId="77777777" w:rsidR="0030345B" w:rsidRDefault="0030345B" w:rsidP="0030345B">
      <w:pPr>
        <w:pStyle w:val="ListParagraph"/>
        <w:numPr>
          <w:ilvl w:val="0"/>
          <w:numId w:val="11"/>
        </w:numPr>
        <w:tabs>
          <w:tab w:val="clear" w:pos="709"/>
        </w:tabs>
        <w:spacing w:after="120"/>
        <w:contextualSpacing w:val="0"/>
      </w:pPr>
      <w:r>
        <w:t xml:space="preserve">Outstation Type is in list of valid Types </w:t>
      </w:r>
    </w:p>
    <w:p w14:paraId="336220F8" w14:textId="77777777" w:rsidR="0030345B" w:rsidRPr="007C4874" w:rsidRDefault="0030345B" w:rsidP="0030345B">
      <w:pPr>
        <w:pStyle w:val="StyleAfter12pt"/>
        <w:tabs>
          <w:tab w:val="clear" w:pos="709"/>
        </w:tabs>
        <w:ind w:left="0"/>
        <w:rPr>
          <w:sz w:val="12"/>
          <w:szCs w:val="12"/>
        </w:rPr>
      </w:pPr>
    </w:p>
    <w:p w14:paraId="0EE3E2C1" w14:textId="5F5ED0B9" w:rsidR="0030345B" w:rsidRDefault="0030345B" w:rsidP="00E05FC9">
      <w:pPr>
        <w:pStyle w:val="StyleAfter12pt"/>
        <w:tabs>
          <w:tab w:val="clear" w:pos="709"/>
        </w:tabs>
        <w:ind w:left="0"/>
      </w:pPr>
      <w:r>
        <w:t>Note there is no requirement to have AMVLP Agents assigned when registering the Asset Metering System in the Asset Meter Register but they must be registered and be effective, and all Asset Meters on the site must be registered before the AMSID Pair(s) may be al</w:t>
      </w:r>
      <w:r w:rsidR="00E05FC9">
        <w:t>located to a Secondary BM Unit.</w:t>
      </w:r>
    </w:p>
    <w:p w14:paraId="537A30C2" w14:textId="77777777" w:rsidR="00E05FC9" w:rsidRPr="00E05FC9" w:rsidRDefault="00E05FC9" w:rsidP="00E05FC9">
      <w:pPr>
        <w:pStyle w:val="StyleAfter12pt"/>
        <w:tabs>
          <w:tab w:val="clear" w:pos="709"/>
        </w:tabs>
        <w:ind w:left="0"/>
      </w:pPr>
    </w:p>
    <w:p w14:paraId="577EC367" w14:textId="7979566F" w:rsidR="0030345B" w:rsidRPr="00655212" w:rsidRDefault="0030345B" w:rsidP="00655212">
      <w:pPr>
        <w:pStyle w:val="Heading2"/>
      </w:pPr>
      <w:bookmarkStart w:id="199" w:name="_Toc165554482"/>
      <w:r w:rsidRPr="009E46EB">
        <w:t>3.9 Definitions of Asset Metering and Asset Differencing</w:t>
      </w:r>
      <w:bookmarkEnd w:id="199"/>
    </w:p>
    <w:p w14:paraId="351B3696" w14:textId="225EF335" w:rsidR="0030345B" w:rsidRPr="00655212" w:rsidRDefault="0030345B" w:rsidP="00655212">
      <w:pPr>
        <w:ind w:left="0"/>
        <w:rPr>
          <w:b/>
        </w:rPr>
      </w:pPr>
      <w:r w:rsidRPr="00655212">
        <w:rPr>
          <w:b/>
        </w:rPr>
        <w:t xml:space="preserve">3.9.1 Asset Metering </w:t>
      </w:r>
    </w:p>
    <w:p w14:paraId="7009EF1B" w14:textId="5B8EBD53" w:rsidR="0030345B" w:rsidRPr="00105795" w:rsidRDefault="0030345B" w:rsidP="0030345B">
      <w:pPr>
        <w:pStyle w:val="StyleAfter12pt"/>
        <w:tabs>
          <w:tab w:val="clear" w:pos="709"/>
        </w:tabs>
        <w:ind w:left="0"/>
      </w:pPr>
      <w:r w:rsidRPr="006E04D4">
        <w:t xml:space="preserve">When an AMSID Pair is included in a </w:t>
      </w:r>
      <w:r>
        <w:t xml:space="preserve">Secondary BM Unit for the purposes of </w:t>
      </w:r>
      <w:r w:rsidRPr="006E04D4">
        <w:t>Asset Metering</w:t>
      </w:r>
      <w:r w:rsidRPr="00DE5B2A">
        <w:t>,</w:t>
      </w:r>
      <w:r>
        <w:t xml:space="preserve"> the AMSID Pair Delivered volume will be allocated to the Secondary BM Unit instead of the Boundary Point MSID Pair Delivered Volume in the Secondary BM Unit</w:t>
      </w:r>
      <w:r w:rsidRPr="00105795">
        <w:t>. The Boundary Point MSID Pair is an Associated MSID Pair to the Secondary BM Unit, but is not included in it.</w:t>
      </w:r>
      <w:r>
        <w:t xml:space="preserve"> AMVLPs </w:t>
      </w:r>
      <w:r w:rsidR="00367C3B">
        <w:t>should</w:t>
      </w:r>
      <w:r>
        <w:t xml:space="preserve"> send </w:t>
      </w:r>
      <w:r w:rsidR="00367C3B">
        <w:t>only</w:t>
      </w:r>
      <w:r>
        <w:t xml:space="preserve"> AMSID Pair Delivered Volumes to SVAA.</w:t>
      </w:r>
    </w:p>
    <w:p w14:paraId="4826DE1D" w14:textId="77777777" w:rsidR="0030345B" w:rsidRPr="0036481C" w:rsidRDefault="0030345B" w:rsidP="0030345B">
      <w:pPr>
        <w:pStyle w:val="StyleAfter12pt"/>
        <w:tabs>
          <w:tab w:val="clear" w:pos="709"/>
        </w:tabs>
        <w:spacing w:after="120"/>
        <w:ind w:left="0"/>
        <w:rPr>
          <w:b/>
          <w:sz w:val="12"/>
          <w:szCs w:val="12"/>
          <w:u w:val="single"/>
        </w:rPr>
      </w:pPr>
    </w:p>
    <w:p w14:paraId="1623C964" w14:textId="77777777" w:rsidR="0030345B" w:rsidRPr="00655212" w:rsidRDefault="0030345B" w:rsidP="00655212">
      <w:pPr>
        <w:ind w:left="0"/>
        <w:rPr>
          <w:b/>
        </w:rPr>
      </w:pPr>
      <w:r w:rsidRPr="00655212">
        <w:rPr>
          <w:b/>
        </w:rPr>
        <w:t>3.9.2 Asset Differencing</w:t>
      </w:r>
    </w:p>
    <w:p w14:paraId="75F1C669" w14:textId="77777777" w:rsidR="0030345B" w:rsidRPr="00105795" w:rsidRDefault="0030345B" w:rsidP="0030345B">
      <w:pPr>
        <w:pStyle w:val="StyleAfter12pt"/>
        <w:tabs>
          <w:tab w:val="clear" w:pos="709"/>
        </w:tabs>
        <w:ind w:left="0"/>
      </w:pPr>
      <w:r w:rsidRPr="00105795">
        <w:t>When an AMSID Pair is included in a Secondary BM Unit for the purposes of Asset Differencing, the AMSID Pair Delivered volume will be deducted from the Boundary Point MSID Pair Delivered Volume in the Secondary BM Unit. The Boundary Point MSID Pair is an Associated MSID Pair to the Secondary BM Unit, and is included in it.</w:t>
      </w:r>
      <w:r>
        <w:t xml:space="preserve"> There is no limit to the number of AMSID Pairs that may be combined with an Associated MSID Pair in a Secondary BM Unit for the purposes of Asset Differencing. AMVLPs should only send MSID Pair Delivered Volumes to SVAA.</w:t>
      </w:r>
    </w:p>
    <w:p w14:paraId="5755961D" w14:textId="77777777" w:rsidR="0030345B" w:rsidRDefault="0030345B" w:rsidP="0030345B">
      <w:pPr>
        <w:pStyle w:val="StyleAfter12pt"/>
        <w:tabs>
          <w:tab w:val="clear" w:pos="709"/>
        </w:tabs>
        <w:ind w:left="0"/>
      </w:pPr>
    </w:p>
    <w:p w14:paraId="096CCD00" w14:textId="4E53AEE6" w:rsidR="0030345B" w:rsidRPr="00F07433" w:rsidRDefault="0030345B" w:rsidP="00655212">
      <w:pPr>
        <w:pStyle w:val="Heading2"/>
        <w:pageBreakBefore/>
      </w:pPr>
      <w:bookmarkStart w:id="200" w:name="_Toc165554483"/>
      <w:r w:rsidRPr="009E46EB">
        <w:lastRenderedPageBreak/>
        <w:t>3.10 Valid combinations of ‘MSID Pair Indicator’ and ‘AMSID Pair Asset Differencing Indicator’ in a Secondary BM Unit</w:t>
      </w:r>
      <w:bookmarkEnd w:id="200"/>
      <w:r w:rsidRPr="009E46EB">
        <w:t xml:space="preserve"> </w:t>
      </w:r>
    </w:p>
    <w:p w14:paraId="2E013325" w14:textId="77777777" w:rsidR="0030345B" w:rsidRDefault="0030345B" w:rsidP="0030345B">
      <w:pPr>
        <w:ind w:left="0"/>
      </w:pPr>
      <w:r>
        <w:t>The table below shows allowed usage of an AMSID Pair in a Secondary BM Unit:</w:t>
      </w:r>
    </w:p>
    <w:tbl>
      <w:tblPr>
        <w:tblStyle w:val="TableGrid"/>
        <w:tblW w:w="0" w:type="auto"/>
        <w:tblInd w:w="-5" w:type="dxa"/>
        <w:tblLook w:val="04A0" w:firstRow="1" w:lastRow="0" w:firstColumn="1" w:lastColumn="0" w:noHBand="0" w:noVBand="1"/>
      </w:tblPr>
      <w:tblGrid>
        <w:gridCol w:w="1496"/>
        <w:gridCol w:w="1339"/>
        <w:gridCol w:w="1985"/>
        <w:gridCol w:w="2126"/>
        <w:gridCol w:w="2119"/>
      </w:tblGrid>
      <w:tr w:rsidR="0030345B" w14:paraId="0E21D068" w14:textId="77777777" w:rsidTr="003B0C52">
        <w:tc>
          <w:tcPr>
            <w:tcW w:w="2835" w:type="dxa"/>
            <w:gridSpan w:val="2"/>
            <w:vMerge w:val="restart"/>
          </w:tcPr>
          <w:p w14:paraId="7F13EA7B" w14:textId="77777777" w:rsidR="0030345B" w:rsidRDefault="0030345B" w:rsidP="003B0C52">
            <w:pPr>
              <w:ind w:left="0"/>
              <w:jc w:val="right"/>
              <w:rPr>
                <w:sz w:val="20"/>
              </w:rPr>
            </w:pPr>
          </w:p>
          <w:p w14:paraId="3A175AEF" w14:textId="77777777" w:rsidR="0030345B" w:rsidRPr="00DF1E05" w:rsidRDefault="0030345B" w:rsidP="003B0C52">
            <w:pPr>
              <w:ind w:left="0"/>
              <w:jc w:val="right"/>
              <w:rPr>
                <w:sz w:val="20"/>
              </w:rPr>
            </w:pPr>
          </w:p>
          <w:p w14:paraId="2D084C2E" w14:textId="77777777" w:rsidR="0030345B" w:rsidRPr="00DF1E05" w:rsidRDefault="0030345B" w:rsidP="003B0C52">
            <w:pPr>
              <w:ind w:left="0"/>
              <w:rPr>
                <w:sz w:val="20"/>
              </w:rPr>
            </w:pPr>
          </w:p>
        </w:tc>
        <w:tc>
          <w:tcPr>
            <w:tcW w:w="6230" w:type="dxa"/>
            <w:gridSpan w:val="3"/>
          </w:tcPr>
          <w:p w14:paraId="325F53E2" w14:textId="77777777" w:rsidR="0030345B" w:rsidRPr="007A1C61" w:rsidRDefault="0030345B" w:rsidP="003B0C52">
            <w:pPr>
              <w:ind w:left="0"/>
              <w:jc w:val="center"/>
              <w:rPr>
                <w:b/>
              </w:rPr>
            </w:pPr>
            <w:r w:rsidRPr="007A1C61">
              <w:rPr>
                <w:b/>
              </w:rPr>
              <w:t>MSID Pair Indicator</w:t>
            </w:r>
          </w:p>
        </w:tc>
      </w:tr>
      <w:tr w:rsidR="0030345B" w14:paraId="1FD62D37" w14:textId="77777777" w:rsidTr="003B0C52">
        <w:tc>
          <w:tcPr>
            <w:tcW w:w="2835" w:type="dxa"/>
            <w:gridSpan w:val="2"/>
            <w:vMerge/>
          </w:tcPr>
          <w:p w14:paraId="4244EE50" w14:textId="77777777" w:rsidR="0030345B" w:rsidRDefault="0030345B" w:rsidP="003B0C52">
            <w:pPr>
              <w:ind w:left="0"/>
              <w:jc w:val="right"/>
              <w:rPr>
                <w:sz w:val="20"/>
              </w:rPr>
            </w:pPr>
          </w:p>
        </w:tc>
        <w:tc>
          <w:tcPr>
            <w:tcW w:w="1985" w:type="dxa"/>
          </w:tcPr>
          <w:p w14:paraId="6977464E" w14:textId="77777777" w:rsidR="0030345B" w:rsidRDefault="0030345B" w:rsidP="003B0C52">
            <w:pPr>
              <w:ind w:left="0"/>
              <w:jc w:val="center"/>
              <w:rPr>
                <w:sz w:val="20"/>
              </w:rPr>
            </w:pPr>
            <w:r w:rsidRPr="00AC65FC">
              <w:rPr>
                <w:sz w:val="20"/>
              </w:rPr>
              <w:t>“</w:t>
            </w:r>
            <w:r w:rsidRPr="007A2C91">
              <w:rPr>
                <w:b/>
                <w:sz w:val="20"/>
              </w:rPr>
              <w:t>T</w:t>
            </w:r>
            <w:r w:rsidRPr="00AC65FC">
              <w:rPr>
                <w:sz w:val="20"/>
              </w:rPr>
              <w:t>”</w:t>
            </w:r>
          </w:p>
          <w:p w14:paraId="1FD116F9" w14:textId="77777777" w:rsidR="0030345B" w:rsidRPr="00AC65FC" w:rsidRDefault="0030345B" w:rsidP="003B0C52">
            <w:pPr>
              <w:ind w:left="0"/>
              <w:jc w:val="center"/>
              <w:rPr>
                <w:sz w:val="20"/>
              </w:rPr>
            </w:pPr>
            <w:r>
              <w:rPr>
                <w:sz w:val="20"/>
              </w:rPr>
              <w:t>(</w:t>
            </w:r>
            <w:r w:rsidRPr="00485D24">
              <w:rPr>
                <w:sz w:val="20"/>
              </w:rPr>
              <w:t xml:space="preserve">No AMSIDs in </w:t>
            </w:r>
            <w:r w:rsidRPr="00852691">
              <w:rPr>
                <w:sz w:val="20"/>
                <w:szCs w:val="20"/>
              </w:rPr>
              <w:t>Secondary BM Unit)</w:t>
            </w:r>
          </w:p>
        </w:tc>
        <w:tc>
          <w:tcPr>
            <w:tcW w:w="2126" w:type="dxa"/>
          </w:tcPr>
          <w:p w14:paraId="336B12DE" w14:textId="77777777" w:rsidR="0030345B" w:rsidRDefault="0030345B" w:rsidP="003B0C52">
            <w:pPr>
              <w:ind w:left="0"/>
              <w:jc w:val="center"/>
              <w:rPr>
                <w:sz w:val="20"/>
              </w:rPr>
            </w:pPr>
            <w:r>
              <w:rPr>
                <w:sz w:val="20"/>
              </w:rPr>
              <w:t>“</w:t>
            </w:r>
            <w:r w:rsidRPr="007A2C91">
              <w:rPr>
                <w:b/>
                <w:sz w:val="20"/>
              </w:rPr>
              <w:t>A</w:t>
            </w:r>
            <w:r>
              <w:rPr>
                <w:sz w:val="20"/>
              </w:rPr>
              <w:t>”</w:t>
            </w:r>
          </w:p>
          <w:p w14:paraId="2DBFA245" w14:textId="77777777" w:rsidR="0030345B" w:rsidRDefault="0030345B" w:rsidP="003B0C52">
            <w:pPr>
              <w:ind w:left="0"/>
              <w:jc w:val="center"/>
              <w:rPr>
                <w:sz w:val="20"/>
              </w:rPr>
            </w:pPr>
            <w:r>
              <w:rPr>
                <w:sz w:val="20"/>
              </w:rPr>
              <w:t>(</w:t>
            </w:r>
            <w:r w:rsidRPr="00DC44FE">
              <w:rPr>
                <w:sz w:val="20"/>
              </w:rPr>
              <w:t xml:space="preserve">AMSIDs in </w:t>
            </w:r>
            <w:r w:rsidRPr="00852691">
              <w:rPr>
                <w:sz w:val="20"/>
              </w:rPr>
              <w:t xml:space="preserve">Secondary BM Unit </w:t>
            </w:r>
            <w:r>
              <w:rPr>
                <w:sz w:val="20"/>
              </w:rPr>
              <w:t>used for Asset Metering)</w:t>
            </w:r>
          </w:p>
        </w:tc>
        <w:tc>
          <w:tcPr>
            <w:tcW w:w="2119" w:type="dxa"/>
          </w:tcPr>
          <w:p w14:paraId="2BC0FFD1" w14:textId="77777777" w:rsidR="0030345B" w:rsidRDefault="0030345B" w:rsidP="003B0C52">
            <w:pPr>
              <w:ind w:left="0"/>
              <w:jc w:val="center"/>
              <w:rPr>
                <w:sz w:val="20"/>
              </w:rPr>
            </w:pPr>
            <w:r>
              <w:rPr>
                <w:sz w:val="20"/>
              </w:rPr>
              <w:t>“</w:t>
            </w:r>
            <w:r w:rsidRPr="00485D24">
              <w:rPr>
                <w:b/>
                <w:sz w:val="20"/>
              </w:rPr>
              <w:t>D</w:t>
            </w:r>
            <w:r>
              <w:rPr>
                <w:sz w:val="20"/>
              </w:rPr>
              <w:t>”</w:t>
            </w:r>
          </w:p>
          <w:p w14:paraId="2622CB18" w14:textId="77777777" w:rsidR="0030345B" w:rsidRDefault="0030345B" w:rsidP="003B0C52">
            <w:pPr>
              <w:ind w:left="0"/>
              <w:jc w:val="center"/>
              <w:rPr>
                <w:sz w:val="20"/>
              </w:rPr>
            </w:pPr>
            <w:r>
              <w:rPr>
                <w:sz w:val="20"/>
              </w:rPr>
              <w:t>(</w:t>
            </w:r>
            <w:r w:rsidRPr="00DC44FE">
              <w:rPr>
                <w:sz w:val="20"/>
              </w:rPr>
              <w:t xml:space="preserve">AMSIDs in </w:t>
            </w:r>
            <w:r w:rsidRPr="00852691">
              <w:rPr>
                <w:sz w:val="20"/>
              </w:rPr>
              <w:t xml:space="preserve">Secondary BM Unit </w:t>
            </w:r>
            <w:r>
              <w:rPr>
                <w:sz w:val="20"/>
              </w:rPr>
              <w:t>used for Differencing)</w:t>
            </w:r>
          </w:p>
        </w:tc>
      </w:tr>
      <w:tr w:rsidR="0030345B" w14:paraId="4BDDDE21" w14:textId="77777777" w:rsidTr="003B0C52">
        <w:tc>
          <w:tcPr>
            <w:tcW w:w="1496" w:type="dxa"/>
            <w:vMerge w:val="restart"/>
          </w:tcPr>
          <w:p w14:paraId="7691541E" w14:textId="77777777" w:rsidR="0030345B" w:rsidRDefault="0030345B" w:rsidP="003B0C52">
            <w:pPr>
              <w:ind w:left="0"/>
              <w:jc w:val="center"/>
              <w:rPr>
                <w:sz w:val="20"/>
              </w:rPr>
            </w:pPr>
          </w:p>
          <w:p w14:paraId="40550B7E" w14:textId="77777777" w:rsidR="0030345B" w:rsidRPr="005E4B68" w:rsidRDefault="0030345B" w:rsidP="003B0C52">
            <w:pPr>
              <w:ind w:left="0"/>
              <w:jc w:val="center"/>
              <w:rPr>
                <w:b/>
              </w:rPr>
            </w:pPr>
            <w:r w:rsidRPr="007A1C61">
              <w:rPr>
                <w:b/>
              </w:rPr>
              <w:t xml:space="preserve">AMSID Pair </w:t>
            </w:r>
            <w:r>
              <w:rPr>
                <w:b/>
              </w:rPr>
              <w:t xml:space="preserve">Asset </w:t>
            </w:r>
            <w:r w:rsidRPr="007A1C61">
              <w:rPr>
                <w:b/>
              </w:rPr>
              <w:t>Differencing Indicator</w:t>
            </w:r>
          </w:p>
        </w:tc>
        <w:tc>
          <w:tcPr>
            <w:tcW w:w="1339" w:type="dxa"/>
          </w:tcPr>
          <w:p w14:paraId="19A6BFB6" w14:textId="77777777" w:rsidR="0030345B" w:rsidRDefault="0030345B" w:rsidP="003B0C52">
            <w:pPr>
              <w:ind w:left="0"/>
              <w:jc w:val="center"/>
              <w:rPr>
                <w:sz w:val="20"/>
              </w:rPr>
            </w:pPr>
            <w:r>
              <w:rPr>
                <w:sz w:val="20"/>
              </w:rPr>
              <w:t>“</w:t>
            </w:r>
            <w:r w:rsidRPr="00485D24">
              <w:rPr>
                <w:b/>
                <w:sz w:val="20"/>
              </w:rPr>
              <w:t>T</w:t>
            </w:r>
            <w:r>
              <w:rPr>
                <w:sz w:val="20"/>
              </w:rPr>
              <w:t xml:space="preserve">” </w:t>
            </w:r>
          </w:p>
          <w:p w14:paraId="2D1561EA" w14:textId="77777777" w:rsidR="0030345B" w:rsidRDefault="0030345B" w:rsidP="003B0C52">
            <w:pPr>
              <w:ind w:left="0"/>
              <w:jc w:val="center"/>
            </w:pPr>
            <w:r>
              <w:rPr>
                <w:sz w:val="20"/>
              </w:rPr>
              <w:t>(Apply Differencing)</w:t>
            </w:r>
          </w:p>
        </w:tc>
        <w:tc>
          <w:tcPr>
            <w:tcW w:w="1985" w:type="dxa"/>
          </w:tcPr>
          <w:p w14:paraId="285A1BB6" w14:textId="77777777" w:rsidR="0030345B" w:rsidRDefault="0030345B" w:rsidP="003B0C52">
            <w:pPr>
              <w:ind w:left="0"/>
              <w:jc w:val="center"/>
              <w:rPr>
                <w:sz w:val="20"/>
              </w:rPr>
            </w:pPr>
          </w:p>
          <w:p w14:paraId="23E5D675" w14:textId="77777777" w:rsidR="0030345B" w:rsidRPr="00F87190" w:rsidRDefault="0030345B" w:rsidP="003B0C52">
            <w:pPr>
              <w:ind w:left="0"/>
              <w:jc w:val="center"/>
              <w:rPr>
                <w:highlight w:val="darkGray"/>
              </w:rPr>
            </w:pPr>
            <w:r w:rsidRPr="00F87190">
              <w:rPr>
                <w:sz w:val="20"/>
              </w:rPr>
              <w:t>Not allowed</w:t>
            </w:r>
          </w:p>
        </w:tc>
        <w:tc>
          <w:tcPr>
            <w:tcW w:w="2126" w:type="dxa"/>
          </w:tcPr>
          <w:p w14:paraId="436108F7" w14:textId="77777777" w:rsidR="0030345B" w:rsidRDefault="0030345B" w:rsidP="003B0C52">
            <w:pPr>
              <w:ind w:left="0"/>
              <w:jc w:val="center"/>
              <w:rPr>
                <w:sz w:val="20"/>
              </w:rPr>
            </w:pPr>
          </w:p>
          <w:p w14:paraId="7CA1C9FD" w14:textId="77777777" w:rsidR="0030345B" w:rsidRPr="00F87190" w:rsidRDefault="0030345B" w:rsidP="003B0C52">
            <w:pPr>
              <w:ind w:left="0"/>
              <w:jc w:val="center"/>
              <w:rPr>
                <w:sz w:val="20"/>
              </w:rPr>
            </w:pPr>
            <w:r w:rsidRPr="00F87190">
              <w:rPr>
                <w:sz w:val="20"/>
              </w:rPr>
              <w:t>Not allowed</w:t>
            </w:r>
          </w:p>
        </w:tc>
        <w:tc>
          <w:tcPr>
            <w:tcW w:w="2119" w:type="dxa"/>
          </w:tcPr>
          <w:p w14:paraId="65CEDC14" w14:textId="77777777" w:rsidR="0030345B" w:rsidRPr="00F87190" w:rsidRDefault="0030345B" w:rsidP="003B0C52">
            <w:pPr>
              <w:ind w:left="0"/>
              <w:jc w:val="center"/>
              <w:rPr>
                <w:sz w:val="20"/>
              </w:rPr>
            </w:pPr>
            <w:r w:rsidRPr="00F87190">
              <w:rPr>
                <w:sz w:val="20"/>
              </w:rPr>
              <w:t>AMSID Pair Delivered Volume</w:t>
            </w:r>
            <w:r>
              <w:rPr>
                <w:sz w:val="20"/>
              </w:rPr>
              <w:t>(s)</w:t>
            </w:r>
            <w:r w:rsidRPr="00F87190">
              <w:rPr>
                <w:sz w:val="20"/>
              </w:rPr>
              <w:t xml:space="preserve"> </w:t>
            </w:r>
            <w:r>
              <w:rPr>
                <w:sz w:val="20"/>
              </w:rPr>
              <w:t>subtracted from</w:t>
            </w:r>
            <w:r w:rsidRPr="00F87190">
              <w:rPr>
                <w:sz w:val="20"/>
              </w:rPr>
              <w:t xml:space="preserve">  MSID Pair Delivered Volume</w:t>
            </w:r>
          </w:p>
        </w:tc>
      </w:tr>
      <w:tr w:rsidR="0030345B" w14:paraId="7E9D61A5" w14:textId="77777777" w:rsidTr="003B0C52">
        <w:tc>
          <w:tcPr>
            <w:tcW w:w="1496" w:type="dxa"/>
            <w:vMerge/>
          </w:tcPr>
          <w:p w14:paraId="199F834A" w14:textId="77777777" w:rsidR="0030345B" w:rsidRDefault="0030345B" w:rsidP="003B0C52">
            <w:pPr>
              <w:ind w:left="0"/>
              <w:jc w:val="center"/>
              <w:rPr>
                <w:sz w:val="20"/>
              </w:rPr>
            </w:pPr>
          </w:p>
        </w:tc>
        <w:tc>
          <w:tcPr>
            <w:tcW w:w="1339" w:type="dxa"/>
          </w:tcPr>
          <w:p w14:paraId="177C658F" w14:textId="77777777" w:rsidR="0030345B" w:rsidRDefault="0030345B" w:rsidP="003B0C52">
            <w:pPr>
              <w:ind w:left="0"/>
              <w:jc w:val="center"/>
              <w:rPr>
                <w:sz w:val="20"/>
              </w:rPr>
            </w:pPr>
            <w:r>
              <w:rPr>
                <w:sz w:val="20"/>
              </w:rPr>
              <w:t>“</w:t>
            </w:r>
            <w:r w:rsidRPr="00485D24">
              <w:rPr>
                <w:b/>
                <w:sz w:val="20"/>
              </w:rPr>
              <w:t>F</w:t>
            </w:r>
            <w:r>
              <w:rPr>
                <w:sz w:val="20"/>
              </w:rPr>
              <w:t xml:space="preserve">” </w:t>
            </w:r>
          </w:p>
          <w:p w14:paraId="1A50D0DB" w14:textId="77777777" w:rsidR="0030345B" w:rsidRDefault="0030345B" w:rsidP="003B0C52">
            <w:pPr>
              <w:ind w:left="0"/>
              <w:jc w:val="center"/>
            </w:pPr>
            <w:r>
              <w:rPr>
                <w:sz w:val="20"/>
              </w:rPr>
              <w:t>(Do not apply Differencing)</w:t>
            </w:r>
          </w:p>
        </w:tc>
        <w:tc>
          <w:tcPr>
            <w:tcW w:w="1985" w:type="dxa"/>
          </w:tcPr>
          <w:p w14:paraId="296913FD" w14:textId="77777777" w:rsidR="0030345B" w:rsidRDefault="0030345B" w:rsidP="003B0C52">
            <w:pPr>
              <w:ind w:left="0"/>
              <w:rPr>
                <w:sz w:val="20"/>
              </w:rPr>
            </w:pPr>
          </w:p>
          <w:p w14:paraId="3F308DC1" w14:textId="77777777" w:rsidR="0030345B" w:rsidRPr="00F87190" w:rsidRDefault="0030345B" w:rsidP="003B0C52">
            <w:pPr>
              <w:ind w:left="0"/>
              <w:jc w:val="center"/>
              <w:rPr>
                <w:highlight w:val="darkGray"/>
              </w:rPr>
            </w:pPr>
            <w:r w:rsidRPr="00F87190">
              <w:rPr>
                <w:sz w:val="20"/>
              </w:rPr>
              <w:t>Not allowed</w:t>
            </w:r>
          </w:p>
        </w:tc>
        <w:tc>
          <w:tcPr>
            <w:tcW w:w="2126" w:type="dxa"/>
          </w:tcPr>
          <w:p w14:paraId="44BAEB79" w14:textId="77777777" w:rsidR="0030345B" w:rsidRPr="00F87190" w:rsidRDefault="0030345B" w:rsidP="003B0C52">
            <w:pPr>
              <w:ind w:left="0"/>
              <w:jc w:val="center"/>
              <w:rPr>
                <w:sz w:val="20"/>
              </w:rPr>
            </w:pPr>
            <w:r w:rsidRPr="00F87190">
              <w:rPr>
                <w:sz w:val="20"/>
              </w:rPr>
              <w:t>AMSID Pair</w:t>
            </w:r>
            <w:r>
              <w:rPr>
                <w:sz w:val="20"/>
              </w:rPr>
              <w:t xml:space="preserve"> Delivered Volume(s)</w:t>
            </w:r>
            <w:r w:rsidRPr="00F87190">
              <w:rPr>
                <w:sz w:val="20"/>
              </w:rPr>
              <w:t xml:space="preserve"> used instead of MSID Pair Delivered Volume</w:t>
            </w:r>
          </w:p>
        </w:tc>
        <w:tc>
          <w:tcPr>
            <w:tcW w:w="2119" w:type="dxa"/>
          </w:tcPr>
          <w:p w14:paraId="51E849F0" w14:textId="77777777" w:rsidR="0030345B" w:rsidRDefault="0030345B" w:rsidP="003B0C52">
            <w:pPr>
              <w:ind w:left="0"/>
              <w:rPr>
                <w:sz w:val="20"/>
              </w:rPr>
            </w:pPr>
          </w:p>
          <w:p w14:paraId="576952E1" w14:textId="77777777" w:rsidR="0030345B" w:rsidRPr="00F87190" w:rsidRDefault="0030345B" w:rsidP="003B0C52">
            <w:pPr>
              <w:ind w:left="0"/>
              <w:jc w:val="center"/>
              <w:rPr>
                <w:sz w:val="20"/>
              </w:rPr>
            </w:pPr>
            <w:r w:rsidRPr="00F87190">
              <w:rPr>
                <w:sz w:val="20"/>
              </w:rPr>
              <w:t>Not allowed</w:t>
            </w:r>
          </w:p>
        </w:tc>
      </w:tr>
    </w:tbl>
    <w:p w14:paraId="76B7E3F6" w14:textId="77777777" w:rsidR="0030345B" w:rsidRDefault="0030345B" w:rsidP="0030345B">
      <w:pPr>
        <w:tabs>
          <w:tab w:val="clear" w:pos="709"/>
        </w:tabs>
        <w:ind w:left="0"/>
      </w:pPr>
    </w:p>
    <w:p w14:paraId="07B1394D" w14:textId="77777777" w:rsidR="0030345B" w:rsidRDefault="0030345B" w:rsidP="0030345B">
      <w:pPr>
        <w:tabs>
          <w:tab w:val="clear" w:pos="709"/>
        </w:tabs>
        <w:ind w:left="0"/>
      </w:pPr>
      <w:r>
        <w:t xml:space="preserve">The same AMSID Pair / may be used by another AMVLP in its Secondary BM Unit without requiring a MSID Pair reallocation or an AMSID Pair reallocation. </w:t>
      </w:r>
    </w:p>
    <w:p w14:paraId="34EFE5DD" w14:textId="77777777" w:rsidR="0030345B" w:rsidRPr="00F03C06" w:rsidRDefault="0030345B" w:rsidP="0030345B">
      <w:pPr>
        <w:tabs>
          <w:tab w:val="clear" w:pos="709"/>
        </w:tabs>
        <w:spacing w:after="120"/>
        <w:ind w:left="0"/>
        <w:rPr>
          <w:sz w:val="12"/>
          <w:szCs w:val="12"/>
          <w:u w:val="single"/>
        </w:rPr>
      </w:pPr>
    </w:p>
    <w:p w14:paraId="72520D2C" w14:textId="77777777" w:rsidR="0030345B" w:rsidRPr="001823FF" w:rsidRDefault="0030345B" w:rsidP="0030345B">
      <w:pPr>
        <w:tabs>
          <w:tab w:val="clear" w:pos="709"/>
        </w:tabs>
        <w:ind w:left="0"/>
        <w:rPr>
          <w:u w:val="single"/>
        </w:rPr>
      </w:pPr>
      <w:r w:rsidRPr="001823FF">
        <w:rPr>
          <w:u w:val="single"/>
        </w:rPr>
        <w:t>VLP</w:t>
      </w:r>
      <w:r>
        <w:rPr>
          <w:u w:val="single"/>
        </w:rPr>
        <w:t>1</w:t>
      </w:r>
      <w:r w:rsidRPr="001823FF">
        <w:rPr>
          <w:u w:val="single"/>
        </w:rPr>
        <w:t xml:space="preserve"> uses AMSID Pair </w:t>
      </w:r>
      <w:r>
        <w:rPr>
          <w:u w:val="single"/>
        </w:rPr>
        <w:t xml:space="preserve">(X) </w:t>
      </w:r>
      <w:r w:rsidRPr="001823FF">
        <w:rPr>
          <w:u w:val="single"/>
        </w:rPr>
        <w:t xml:space="preserve">for Asset Metering </w:t>
      </w:r>
      <w:r>
        <w:rPr>
          <w:u w:val="single"/>
        </w:rPr>
        <w:t>and</w:t>
      </w:r>
      <w:r w:rsidRPr="001823FF">
        <w:rPr>
          <w:u w:val="single"/>
        </w:rPr>
        <w:t xml:space="preserve"> VLP</w:t>
      </w:r>
      <w:r>
        <w:rPr>
          <w:u w:val="single"/>
        </w:rPr>
        <w:t>2</w:t>
      </w:r>
      <w:r w:rsidRPr="001823FF">
        <w:rPr>
          <w:u w:val="single"/>
        </w:rPr>
        <w:t xml:space="preserve"> uses AMSID Pair</w:t>
      </w:r>
      <w:r>
        <w:rPr>
          <w:u w:val="single"/>
        </w:rPr>
        <w:t xml:space="preserve"> (X) for Asset Differencing</w:t>
      </w:r>
      <w:r w:rsidRPr="001823FF">
        <w:rPr>
          <w:u w:val="single"/>
        </w:rPr>
        <w:t>:</w:t>
      </w:r>
    </w:p>
    <w:p w14:paraId="50D05289" w14:textId="77777777" w:rsidR="0030345B" w:rsidRDefault="0030345B" w:rsidP="0030345B">
      <w:pPr>
        <w:spacing w:after="120"/>
        <w:ind w:left="1418"/>
      </w:pPr>
      <w:r>
        <w:t xml:space="preserve">VLP1 Secondary BM Unit 1: </w:t>
      </w:r>
    </w:p>
    <w:p w14:paraId="62FB2DDB" w14:textId="77777777" w:rsidR="0030345B" w:rsidRPr="00F3066C" w:rsidRDefault="0030345B" w:rsidP="0030345B">
      <w:pPr>
        <w:spacing w:after="120"/>
        <w:ind w:left="1985"/>
      </w:pPr>
      <w:r w:rsidRPr="00F3066C">
        <w:t xml:space="preserve">MSID Pair </w:t>
      </w:r>
      <w:r>
        <w:t xml:space="preserve">(A) </w:t>
      </w:r>
      <w:r w:rsidRPr="00F3066C">
        <w:t>Indicator = A</w:t>
      </w:r>
    </w:p>
    <w:p w14:paraId="591B0D76" w14:textId="77777777" w:rsidR="0030345B" w:rsidRPr="00F3066C" w:rsidRDefault="0030345B" w:rsidP="0030345B">
      <w:pPr>
        <w:spacing w:after="120"/>
        <w:ind w:left="1985"/>
      </w:pPr>
      <w:r w:rsidRPr="00F3066C">
        <w:t xml:space="preserve">AMSID Pair </w:t>
      </w:r>
      <w:r>
        <w:t xml:space="preserve">(X) </w:t>
      </w:r>
      <w:r w:rsidRPr="00F3066C">
        <w:t>Differencing Indicator = F</w:t>
      </w:r>
    </w:p>
    <w:p w14:paraId="7DE05F13" w14:textId="77777777" w:rsidR="0030345B" w:rsidRDefault="0030345B" w:rsidP="0030345B">
      <w:pPr>
        <w:spacing w:after="120"/>
        <w:ind w:left="1418"/>
      </w:pPr>
    </w:p>
    <w:p w14:paraId="23AC5BBB" w14:textId="77777777" w:rsidR="0030345B" w:rsidRDefault="0030345B" w:rsidP="0030345B">
      <w:pPr>
        <w:spacing w:after="120"/>
        <w:ind w:left="1418"/>
      </w:pPr>
      <w:r>
        <w:t xml:space="preserve">VLP2 Secondary BM Unit 2: </w:t>
      </w:r>
    </w:p>
    <w:p w14:paraId="2647EA47" w14:textId="77777777" w:rsidR="0030345B" w:rsidRPr="00F3066C" w:rsidRDefault="0030345B" w:rsidP="0030345B">
      <w:pPr>
        <w:spacing w:after="120"/>
        <w:ind w:left="1985"/>
      </w:pPr>
      <w:r w:rsidRPr="00F3066C">
        <w:t xml:space="preserve">MSID Pair </w:t>
      </w:r>
      <w:r>
        <w:t xml:space="preserve">(B) </w:t>
      </w:r>
      <w:r w:rsidRPr="00F3066C">
        <w:t xml:space="preserve">Indicator = </w:t>
      </w:r>
      <w:r>
        <w:t>D</w:t>
      </w:r>
    </w:p>
    <w:p w14:paraId="2FF37B5D" w14:textId="77777777" w:rsidR="0030345B" w:rsidRDefault="0030345B" w:rsidP="0030345B">
      <w:pPr>
        <w:spacing w:after="120"/>
        <w:ind w:left="1985"/>
        <w:rPr>
          <w:u w:val="single"/>
        </w:rPr>
      </w:pPr>
      <w:r w:rsidRPr="00F3066C">
        <w:t xml:space="preserve">AMSID Pair </w:t>
      </w:r>
      <w:r>
        <w:t xml:space="preserve">(X) </w:t>
      </w:r>
      <w:r w:rsidRPr="00F3066C">
        <w:t xml:space="preserve">Differencing Indicator = </w:t>
      </w:r>
      <w:r>
        <w:t>T</w:t>
      </w:r>
    </w:p>
    <w:p w14:paraId="2AD062E6" w14:textId="77777777" w:rsidR="0030345B" w:rsidRDefault="0030345B" w:rsidP="0030345B">
      <w:pPr>
        <w:spacing w:after="120"/>
        <w:ind w:left="1985"/>
      </w:pPr>
    </w:p>
    <w:p w14:paraId="176EC94E" w14:textId="77777777" w:rsidR="0030345B" w:rsidRDefault="0030345B" w:rsidP="0030345B">
      <w:pPr>
        <w:spacing w:after="120"/>
        <w:ind w:left="0"/>
      </w:pPr>
      <w:r>
        <w:t xml:space="preserve">VLP2 may include more than one AMSID Pair used for Asset Differencing in a Secondary BM Unit – for example: </w:t>
      </w:r>
    </w:p>
    <w:p w14:paraId="102D6E36" w14:textId="77777777" w:rsidR="0030345B" w:rsidRDefault="0030345B" w:rsidP="0030345B">
      <w:pPr>
        <w:spacing w:after="120"/>
        <w:ind w:left="1418"/>
      </w:pPr>
      <w:r>
        <w:t xml:space="preserve">VLP2 Secondary BM Unit 2: </w:t>
      </w:r>
    </w:p>
    <w:p w14:paraId="39E9BBEC" w14:textId="77777777" w:rsidR="0030345B" w:rsidRPr="00F3066C" w:rsidRDefault="0030345B" w:rsidP="0030345B">
      <w:pPr>
        <w:spacing w:after="120"/>
        <w:ind w:left="1985"/>
      </w:pPr>
      <w:r w:rsidRPr="00F3066C">
        <w:t xml:space="preserve">MSID Pair </w:t>
      </w:r>
      <w:r>
        <w:t xml:space="preserve">(B) </w:t>
      </w:r>
      <w:r w:rsidRPr="00F3066C">
        <w:t xml:space="preserve">Indicator = </w:t>
      </w:r>
      <w:r>
        <w:t>D</w:t>
      </w:r>
    </w:p>
    <w:p w14:paraId="56DB3050" w14:textId="77777777" w:rsidR="0030345B" w:rsidRPr="00F3066C" w:rsidRDefault="0030345B" w:rsidP="0030345B">
      <w:pPr>
        <w:spacing w:after="120"/>
        <w:ind w:left="1985"/>
      </w:pPr>
      <w:r w:rsidRPr="00F3066C">
        <w:t xml:space="preserve">AMSID Pair </w:t>
      </w:r>
      <w:r>
        <w:t xml:space="preserve">(X) </w:t>
      </w:r>
      <w:r w:rsidRPr="00F3066C">
        <w:t xml:space="preserve">Differencing Indicator = </w:t>
      </w:r>
      <w:r>
        <w:t>T</w:t>
      </w:r>
    </w:p>
    <w:p w14:paraId="31D95643" w14:textId="77777777" w:rsidR="0030345B" w:rsidRDefault="0030345B" w:rsidP="0030345B">
      <w:pPr>
        <w:spacing w:after="120"/>
        <w:ind w:left="1985"/>
      </w:pPr>
      <w:r w:rsidRPr="00F3066C">
        <w:t xml:space="preserve">AMSID Pair </w:t>
      </w:r>
      <w:r>
        <w:t xml:space="preserve">(Y) </w:t>
      </w:r>
      <w:r w:rsidRPr="00F3066C">
        <w:t xml:space="preserve">Differencing Indicator = </w:t>
      </w:r>
      <w:r>
        <w:t>T</w:t>
      </w:r>
    </w:p>
    <w:p w14:paraId="79CF2313" w14:textId="77777777" w:rsidR="0030345B" w:rsidRPr="00F03C06" w:rsidRDefault="0030345B" w:rsidP="0030345B">
      <w:pPr>
        <w:spacing w:after="120"/>
        <w:ind w:left="1985"/>
      </w:pPr>
      <w:r w:rsidRPr="00F3066C">
        <w:t xml:space="preserve">AMSID Pair </w:t>
      </w:r>
      <w:r>
        <w:t xml:space="preserve">(Z) </w:t>
      </w:r>
      <w:r w:rsidRPr="00F3066C">
        <w:t xml:space="preserve">Differencing Indicator = </w:t>
      </w:r>
      <w:r>
        <w:t>T</w:t>
      </w:r>
    </w:p>
    <w:p w14:paraId="1A818ED5" w14:textId="77777777" w:rsidR="0030345B" w:rsidRDefault="0030345B" w:rsidP="0030345B">
      <w:pPr>
        <w:spacing w:after="120"/>
        <w:ind w:left="1985"/>
        <w:sectPr w:rsidR="0030345B" w:rsidSect="001F5143">
          <w:headerReference w:type="default" r:id="rId38"/>
          <w:footerReference w:type="default" r:id="rId39"/>
          <w:pgSz w:w="11906" w:h="16838" w:code="9"/>
          <w:pgMar w:top="1418" w:right="1418" w:bottom="1418" w:left="1418" w:header="709" w:footer="709" w:gutter="0"/>
          <w:cols w:space="708"/>
          <w:docGrid w:linePitch="360"/>
        </w:sectPr>
      </w:pPr>
    </w:p>
    <w:p w14:paraId="77514FD3" w14:textId="57D9B24D" w:rsidR="0030345B" w:rsidRPr="00F07433" w:rsidRDefault="0030345B" w:rsidP="00655212">
      <w:pPr>
        <w:pStyle w:val="Heading2"/>
        <w:pageBreakBefore/>
      </w:pPr>
      <w:bookmarkStart w:id="204" w:name="_Toc165554484"/>
      <w:r w:rsidRPr="009E46EB">
        <w:lastRenderedPageBreak/>
        <w:t>3.11 Shared use of MSID Pairs</w:t>
      </w:r>
      <w:bookmarkEnd w:id="204"/>
    </w:p>
    <w:p w14:paraId="057058AD" w14:textId="77777777" w:rsidR="0030345B" w:rsidRDefault="0030345B" w:rsidP="0030345B">
      <w:pPr>
        <w:tabs>
          <w:tab w:val="clear" w:pos="709"/>
        </w:tabs>
        <w:ind w:left="0"/>
      </w:pPr>
      <w:r>
        <w:t>The same MSID Pair may be used by multiple AMVLPs in their Secondary BM Units without requiring a MSID Pair reallocation or an AMSID Pair reallocation, provided that zero or one of the Secondary BM Units have the MSID Pair Indicator set to “D”, and all the others have the MSID Pair Indicator set to “A” (and the AMSID Pair Asset Differencing Indicators are set in accordance with 3.9).</w:t>
      </w:r>
    </w:p>
    <w:p w14:paraId="4206A49D" w14:textId="17566590" w:rsidR="0030345B" w:rsidRPr="00F07433" w:rsidRDefault="0030345B" w:rsidP="00655212">
      <w:pPr>
        <w:pStyle w:val="Heading2"/>
      </w:pPr>
      <w:bookmarkStart w:id="205" w:name="_Toc165554485"/>
      <w:r>
        <w:t>3.12 Effect of Proposed AMSID Pair use in AMSID Pair Allocations</w:t>
      </w:r>
      <w:bookmarkEnd w:id="205"/>
    </w:p>
    <w:tbl>
      <w:tblPr>
        <w:tblStyle w:val="TableGrid"/>
        <w:tblW w:w="13745" w:type="dxa"/>
        <w:tblLook w:val="04A0" w:firstRow="1" w:lastRow="0" w:firstColumn="1" w:lastColumn="0" w:noHBand="0" w:noVBand="1"/>
      </w:tblPr>
      <w:tblGrid>
        <w:gridCol w:w="576"/>
        <w:gridCol w:w="1829"/>
        <w:gridCol w:w="4961"/>
        <w:gridCol w:w="1985"/>
        <w:gridCol w:w="4394"/>
      </w:tblGrid>
      <w:tr w:rsidR="0030345B" w:rsidRPr="00347026" w14:paraId="1AA571AF" w14:textId="77777777" w:rsidTr="00A2157F">
        <w:tc>
          <w:tcPr>
            <w:tcW w:w="576" w:type="dxa"/>
            <w:shd w:val="clear" w:color="auto" w:fill="auto"/>
          </w:tcPr>
          <w:p w14:paraId="13E5E49E" w14:textId="77777777" w:rsidR="0030345B" w:rsidRPr="00A2157F" w:rsidRDefault="0030345B" w:rsidP="003B0C52">
            <w:pPr>
              <w:ind w:left="0"/>
              <w:rPr>
                <w:b/>
              </w:rPr>
            </w:pPr>
            <w:r w:rsidRPr="00A2157F">
              <w:rPr>
                <w:b/>
              </w:rPr>
              <w:t>Ref</w:t>
            </w:r>
          </w:p>
        </w:tc>
        <w:tc>
          <w:tcPr>
            <w:tcW w:w="1829" w:type="dxa"/>
            <w:shd w:val="clear" w:color="auto" w:fill="auto"/>
          </w:tcPr>
          <w:p w14:paraId="7580431C" w14:textId="77777777" w:rsidR="0030345B" w:rsidRPr="00A2157F" w:rsidRDefault="0030345B" w:rsidP="003B0C52">
            <w:pPr>
              <w:ind w:left="0"/>
              <w:jc w:val="left"/>
              <w:rPr>
                <w:b/>
              </w:rPr>
            </w:pPr>
            <w:r w:rsidRPr="00A2157F">
              <w:rPr>
                <w:b/>
              </w:rPr>
              <w:t>Proposed use of MSID Pair</w:t>
            </w:r>
          </w:p>
        </w:tc>
        <w:tc>
          <w:tcPr>
            <w:tcW w:w="4961" w:type="dxa"/>
            <w:shd w:val="clear" w:color="auto" w:fill="auto"/>
          </w:tcPr>
          <w:p w14:paraId="549B6E79" w14:textId="77777777" w:rsidR="0030345B" w:rsidRPr="00A2157F" w:rsidRDefault="0030345B" w:rsidP="003B0C52">
            <w:pPr>
              <w:ind w:left="0"/>
              <w:rPr>
                <w:b/>
              </w:rPr>
            </w:pPr>
            <w:r w:rsidRPr="00A2157F">
              <w:rPr>
                <w:b/>
              </w:rPr>
              <w:t>Existing use of MSID Pair by another AMVLP</w:t>
            </w:r>
          </w:p>
        </w:tc>
        <w:tc>
          <w:tcPr>
            <w:tcW w:w="1985" w:type="dxa"/>
            <w:shd w:val="clear" w:color="auto" w:fill="auto"/>
          </w:tcPr>
          <w:p w14:paraId="69EA07F9" w14:textId="77777777" w:rsidR="0030345B" w:rsidRPr="00A2157F" w:rsidRDefault="0030345B" w:rsidP="003B0C52">
            <w:pPr>
              <w:ind w:left="0"/>
              <w:rPr>
                <w:b/>
              </w:rPr>
            </w:pPr>
            <w:r w:rsidRPr="00A2157F">
              <w:rPr>
                <w:b/>
              </w:rPr>
              <w:t>Outcome</w:t>
            </w:r>
          </w:p>
        </w:tc>
        <w:tc>
          <w:tcPr>
            <w:tcW w:w="4394" w:type="dxa"/>
            <w:shd w:val="clear" w:color="auto" w:fill="auto"/>
          </w:tcPr>
          <w:p w14:paraId="5240CA80" w14:textId="77777777" w:rsidR="0030345B" w:rsidRPr="00A2157F" w:rsidRDefault="0030345B" w:rsidP="003B0C52">
            <w:pPr>
              <w:ind w:left="0"/>
              <w:rPr>
                <w:b/>
              </w:rPr>
            </w:pPr>
            <w:r w:rsidRPr="00A2157F">
              <w:rPr>
                <w:b/>
              </w:rPr>
              <w:t>Proposed Solution</w:t>
            </w:r>
          </w:p>
        </w:tc>
      </w:tr>
      <w:tr w:rsidR="0030345B" w14:paraId="5D85A9E1" w14:textId="77777777" w:rsidTr="003B0C52">
        <w:tc>
          <w:tcPr>
            <w:tcW w:w="576" w:type="dxa"/>
          </w:tcPr>
          <w:p w14:paraId="5807109A" w14:textId="77777777" w:rsidR="0030345B" w:rsidRDefault="0030345B" w:rsidP="003B0C52">
            <w:pPr>
              <w:spacing w:before="120" w:after="120"/>
              <w:ind w:left="0"/>
            </w:pPr>
            <w:r>
              <w:t>1</w:t>
            </w:r>
          </w:p>
        </w:tc>
        <w:tc>
          <w:tcPr>
            <w:tcW w:w="1829" w:type="dxa"/>
          </w:tcPr>
          <w:p w14:paraId="2214CF78" w14:textId="77777777" w:rsidR="0030345B" w:rsidRDefault="0030345B" w:rsidP="003B0C52">
            <w:pPr>
              <w:spacing w:before="120" w:after="120"/>
              <w:ind w:left="0"/>
            </w:pPr>
            <w:r>
              <w:t>MSID Pair Indicator = “T”</w:t>
            </w:r>
          </w:p>
        </w:tc>
        <w:tc>
          <w:tcPr>
            <w:tcW w:w="4961" w:type="dxa"/>
          </w:tcPr>
          <w:p w14:paraId="1367FB2C" w14:textId="77777777" w:rsidR="0030345B" w:rsidRDefault="0030345B" w:rsidP="003B0C52">
            <w:pPr>
              <w:spacing w:before="120" w:after="120"/>
              <w:ind w:left="0"/>
            </w:pPr>
            <w:r>
              <w:t>Another AMVLP has the MSID Pair allocated to their Secondary BM Unit with indicator of ‘T’</w:t>
            </w:r>
          </w:p>
        </w:tc>
        <w:tc>
          <w:tcPr>
            <w:tcW w:w="1985" w:type="dxa"/>
          </w:tcPr>
          <w:p w14:paraId="171B92E4" w14:textId="77777777" w:rsidR="0030345B" w:rsidRPr="0041313B" w:rsidRDefault="0030345B" w:rsidP="003B0C52">
            <w:pPr>
              <w:spacing w:before="120" w:after="120"/>
              <w:ind w:left="0"/>
              <w:jc w:val="left"/>
            </w:pPr>
            <w:r w:rsidRPr="0041313B">
              <w:t>Reallocation process triggered</w:t>
            </w:r>
            <w:r>
              <w:t>.</w:t>
            </w:r>
          </w:p>
        </w:tc>
        <w:tc>
          <w:tcPr>
            <w:tcW w:w="4394" w:type="dxa"/>
          </w:tcPr>
          <w:p w14:paraId="17DEE862" w14:textId="77777777" w:rsidR="0030345B" w:rsidRDefault="0030345B" w:rsidP="003B0C52">
            <w:pPr>
              <w:spacing w:before="120" w:after="120"/>
              <w:ind w:left="0"/>
            </w:pPr>
            <w:r>
              <w:t>This is the MSID Pair reallocation process for Secondary BM Units without AMSID Pairs.</w:t>
            </w:r>
          </w:p>
        </w:tc>
      </w:tr>
      <w:tr w:rsidR="0030345B" w14:paraId="30002225" w14:textId="77777777" w:rsidTr="003B0C52">
        <w:tc>
          <w:tcPr>
            <w:tcW w:w="576" w:type="dxa"/>
          </w:tcPr>
          <w:p w14:paraId="6BD2F201" w14:textId="77777777" w:rsidR="0030345B" w:rsidRDefault="0030345B" w:rsidP="003B0C52">
            <w:pPr>
              <w:spacing w:before="120" w:after="120"/>
              <w:ind w:left="0"/>
            </w:pPr>
            <w:r>
              <w:t>2</w:t>
            </w:r>
          </w:p>
        </w:tc>
        <w:tc>
          <w:tcPr>
            <w:tcW w:w="1829" w:type="dxa"/>
          </w:tcPr>
          <w:p w14:paraId="169B0554" w14:textId="77777777" w:rsidR="0030345B" w:rsidRDefault="0030345B" w:rsidP="003B0C52">
            <w:pPr>
              <w:spacing w:before="120" w:after="120"/>
              <w:ind w:left="0"/>
            </w:pPr>
            <w:r>
              <w:t>MSID Pair Indicator = “T”</w:t>
            </w:r>
          </w:p>
        </w:tc>
        <w:tc>
          <w:tcPr>
            <w:tcW w:w="4961" w:type="dxa"/>
          </w:tcPr>
          <w:p w14:paraId="54282FD2" w14:textId="77777777" w:rsidR="0030345B" w:rsidRDefault="0030345B" w:rsidP="003B0C52">
            <w:pPr>
              <w:spacing w:before="120" w:after="120"/>
              <w:ind w:left="0"/>
            </w:pPr>
            <w:r>
              <w:t>Another AMVLP has the MSID Pair allocated to their Secondary BM Unit with indicator of ‘A’ or ‘D’</w:t>
            </w:r>
          </w:p>
        </w:tc>
        <w:tc>
          <w:tcPr>
            <w:tcW w:w="1985" w:type="dxa"/>
          </w:tcPr>
          <w:p w14:paraId="24BF6FFF" w14:textId="77777777" w:rsidR="0030345B" w:rsidRPr="0041313B" w:rsidRDefault="0030345B" w:rsidP="003B0C52">
            <w:pPr>
              <w:spacing w:before="120" w:after="120"/>
              <w:ind w:left="0"/>
              <w:jc w:val="left"/>
            </w:pPr>
            <w:r w:rsidRPr="0041313B">
              <w:t xml:space="preserve">Allocation is not allowed </w:t>
            </w:r>
          </w:p>
          <w:p w14:paraId="5F3841E8" w14:textId="77777777" w:rsidR="0030345B" w:rsidRPr="0041313B" w:rsidRDefault="0030345B" w:rsidP="003B0C52">
            <w:pPr>
              <w:spacing w:before="120" w:after="120"/>
              <w:ind w:left="0"/>
              <w:jc w:val="left"/>
            </w:pPr>
          </w:p>
        </w:tc>
        <w:tc>
          <w:tcPr>
            <w:tcW w:w="4394" w:type="dxa"/>
          </w:tcPr>
          <w:p w14:paraId="0C454AEF" w14:textId="77777777" w:rsidR="0030345B" w:rsidRDefault="0030345B" w:rsidP="003B0C52">
            <w:pPr>
              <w:spacing w:before="120" w:after="120"/>
              <w:ind w:left="0"/>
            </w:pPr>
            <w:r>
              <w:t xml:space="preserve">The parties involved must agree how to resolve the inconsistency. </w:t>
            </w:r>
          </w:p>
          <w:p w14:paraId="59586AA5" w14:textId="77777777" w:rsidR="0030345B" w:rsidRPr="009E4ABC" w:rsidRDefault="0030345B" w:rsidP="003B0C52">
            <w:pPr>
              <w:spacing w:before="120" w:after="120"/>
              <w:ind w:left="0"/>
              <w:rPr>
                <w:i/>
              </w:rPr>
            </w:pPr>
            <w:r w:rsidRPr="009E4ABC">
              <w:rPr>
                <w:i/>
              </w:rPr>
              <w:t xml:space="preserve">For example, If an existing </w:t>
            </w:r>
            <w:r w:rsidRPr="00CA09CF">
              <w:rPr>
                <w:i/>
              </w:rPr>
              <w:t>AM</w:t>
            </w:r>
            <w:r w:rsidRPr="009E4ABC">
              <w:rPr>
                <w:i/>
              </w:rPr>
              <w:t xml:space="preserve">VLP is using Asset Metering, the new </w:t>
            </w:r>
            <w:r w:rsidRPr="00CA09CF">
              <w:rPr>
                <w:i/>
              </w:rPr>
              <w:t>AM</w:t>
            </w:r>
            <w:r w:rsidRPr="009E4ABC">
              <w:rPr>
                <w:i/>
              </w:rPr>
              <w:t>VLP could use Differencing.</w:t>
            </w:r>
          </w:p>
        </w:tc>
      </w:tr>
      <w:tr w:rsidR="0030345B" w14:paraId="1D27BDE4" w14:textId="77777777" w:rsidTr="003B0C52">
        <w:tc>
          <w:tcPr>
            <w:tcW w:w="576" w:type="dxa"/>
          </w:tcPr>
          <w:p w14:paraId="102AB5FE" w14:textId="77777777" w:rsidR="0030345B" w:rsidRDefault="0030345B" w:rsidP="003B0C52">
            <w:pPr>
              <w:spacing w:before="120" w:after="120"/>
              <w:ind w:left="0"/>
            </w:pPr>
            <w:r>
              <w:t>3</w:t>
            </w:r>
          </w:p>
        </w:tc>
        <w:tc>
          <w:tcPr>
            <w:tcW w:w="1829" w:type="dxa"/>
          </w:tcPr>
          <w:p w14:paraId="51948EDD" w14:textId="77777777" w:rsidR="0030345B" w:rsidRDefault="0030345B" w:rsidP="003B0C52">
            <w:pPr>
              <w:spacing w:before="120" w:after="120"/>
              <w:ind w:left="0"/>
            </w:pPr>
            <w:r>
              <w:t>MSID Pair Indicator = “A”</w:t>
            </w:r>
          </w:p>
        </w:tc>
        <w:tc>
          <w:tcPr>
            <w:tcW w:w="4961" w:type="dxa"/>
          </w:tcPr>
          <w:p w14:paraId="4B3999F6" w14:textId="77777777" w:rsidR="0030345B" w:rsidRDefault="0030345B" w:rsidP="003B0C52">
            <w:pPr>
              <w:spacing w:before="120" w:after="120"/>
              <w:ind w:left="0"/>
            </w:pPr>
            <w:r>
              <w:t xml:space="preserve">Another </w:t>
            </w:r>
            <w:r w:rsidRPr="00CA09CF">
              <w:t>AM</w:t>
            </w:r>
            <w:r>
              <w:t>VLP is already using the AMSID Pair, with ‘Apply Differencing’ Indicator of False</w:t>
            </w:r>
          </w:p>
        </w:tc>
        <w:tc>
          <w:tcPr>
            <w:tcW w:w="1985" w:type="dxa"/>
          </w:tcPr>
          <w:p w14:paraId="7BD45EDC" w14:textId="77777777" w:rsidR="0030345B" w:rsidRPr="0041313B" w:rsidRDefault="0030345B" w:rsidP="003B0C52">
            <w:pPr>
              <w:spacing w:before="120" w:after="120"/>
              <w:ind w:left="0"/>
              <w:jc w:val="left"/>
            </w:pPr>
            <w:r w:rsidRPr="0041313B">
              <w:t>Automatic reallocation process triggered</w:t>
            </w:r>
          </w:p>
          <w:p w14:paraId="1D481EBA" w14:textId="77777777" w:rsidR="0030345B" w:rsidRPr="0041313B" w:rsidRDefault="0030345B" w:rsidP="003B0C52">
            <w:pPr>
              <w:spacing w:before="120" w:after="120"/>
              <w:ind w:left="0"/>
              <w:jc w:val="left"/>
            </w:pPr>
          </w:p>
        </w:tc>
        <w:tc>
          <w:tcPr>
            <w:tcW w:w="4394" w:type="dxa"/>
          </w:tcPr>
          <w:p w14:paraId="72CF8256" w14:textId="77777777" w:rsidR="0030345B" w:rsidRDefault="0030345B" w:rsidP="003B0C52">
            <w:pPr>
              <w:spacing w:before="120" w:after="120"/>
              <w:ind w:left="0"/>
            </w:pPr>
            <w:r>
              <w:t xml:space="preserve">SVAA re-allocates the AMSID Pair to the gaining </w:t>
            </w:r>
            <w:r w:rsidRPr="00CA09CF">
              <w:t>AM</w:t>
            </w:r>
            <w:r>
              <w:t xml:space="preserve">VLP. </w:t>
            </w:r>
          </w:p>
          <w:p w14:paraId="1DC802FF" w14:textId="77777777" w:rsidR="0030345B" w:rsidRPr="009E4ABC" w:rsidRDefault="0030345B" w:rsidP="003B0C52">
            <w:pPr>
              <w:spacing w:before="120" w:after="120"/>
              <w:ind w:left="0"/>
              <w:rPr>
                <w:i/>
              </w:rPr>
            </w:pPr>
            <w:r w:rsidRPr="009E4ABC">
              <w:rPr>
                <w:i/>
              </w:rPr>
              <w:t xml:space="preserve">This is similar to #1 above, except that MSID Pair and AMSID Pair allocations will need to be end-dated for the losing </w:t>
            </w:r>
            <w:r w:rsidRPr="00CA09CF">
              <w:rPr>
                <w:i/>
              </w:rPr>
              <w:t>AM</w:t>
            </w:r>
            <w:r w:rsidRPr="009E4ABC">
              <w:rPr>
                <w:i/>
              </w:rPr>
              <w:t>VLP.</w:t>
            </w:r>
          </w:p>
        </w:tc>
      </w:tr>
      <w:tr w:rsidR="0030345B" w14:paraId="7CFFB414" w14:textId="77777777" w:rsidTr="003B0C52">
        <w:tc>
          <w:tcPr>
            <w:tcW w:w="576" w:type="dxa"/>
          </w:tcPr>
          <w:p w14:paraId="18AC91B9" w14:textId="77777777" w:rsidR="0030345B" w:rsidRDefault="0030345B" w:rsidP="003B0C52">
            <w:pPr>
              <w:spacing w:before="120" w:after="120"/>
              <w:ind w:left="0"/>
            </w:pPr>
            <w:r>
              <w:t>4</w:t>
            </w:r>
          </w:p>
        </w:tc>
        <w:tc>
          <w:tcPr>
            <w:tcW w:w="1829" w:type="dxa"/>
          </w:tcPr>
          <w:p w14:paraId="2F5F1B08" w14:textId="77777777" w:rsidR="0030345B" w:rsidRDefault="0030345B" w:rsidP="003B0C52">
            <w:pPr>
              <w:spacing w:before="120" w:after="120"/>
              <w:ind w:left="0"/>
            </w:pPr>
            <w:r>
              <w:t>MSID Pair Indicator = “A”</w:t>
            </w:r>
          </w:p>
        </w:tc>
        <w:tc>
          <w:tcPr>
            <w:tcW w:w="4961" w:type="dxa"/>
          </w:tcPr>
          <w:p w14:paraId="6E9CDDEA" w14:textId="77777777" w:rsidR="0030345B" w:rsidRDefault="0030345B" w:rsidP="003B0C52">
            <w:pPr>
              <w:spacing w:before="120" w:after="120"/>
              <w:ind w:left="0"/>
            </w:pPr>
            <w:r>
              <w:t xml:space="preserve">Another </w:t>
            </w:r>
            <w:r w:rsidRPr="00CA09CF">
              <w:t>AM</w:t>
            </w:r>
            <w:r>
              <w:t>VLP is already using the AMSID Pair, with ‘Apply Differencing’ Indicator of True</w:t>
            </w:r>
          </w:p>
        </w:tc>
        <w:tc>
          <w:tcPr>
            <w:tcW w:w="1985" w:type="dxa"/>
          </w:tcPr>
          <w:p w14:paraId="12FA5C50" w14:textId="77777777" w:rsidR="0030345B" w:rsidRPr="0041313B" w:rsidRDefault="0030345B" w:rsidP="003B0C52">
            <w:pPr>
              <w:spacing w:before="120" w:after="120"/>
              <w:ind w:left="0"/>
              <w:jc w:val="left"/>
            </w:pPr>
            <w:r w:rsidRPr="0041313B">
              <w:t xml:space="preserve">No reallocation process </w:t>
            </w:r>
            <w:r>
              <w:t>required</w:t>
            </w:r>
            <w:r w:rsidRPr="0041313B">
              <w:t xml:space="preserve">  </w:t>
            </w:r>
          </w:p>
        </w:tc>
        <w:tc>
          <w:tcPr>
            <w:tcW w:w="4394" w:type="dxa"/>
          </w:tcPr>
          <w:p w14:paraId="29B417BF" w14:textId="77777777" w:rsidR="0030345B" w:rsidRDefault="0030345B" w:rsidP="003B0C52">
            <w:pPr>
              <w:spacing w:before="120" w:after="120"/>
              <w:ind w:left="0"/>
            </w:pPr>
            <w:r>
              <w:t xml:space="preserve">Both </w:t>
            </w:r>
            <w:r w:rsidRPr="00CA09CF">
              <w:t>AM</w:t>
            </w:r>
            <w:r>
              <w:t>VLPs can use the same AMSID Pair.</w:t>
            </w:r>
          </w:p>
        </w:tc>
      </w:tr>
      <w:tr w:rsidR="0030345B" w14:paraId="276A90FE" w14:textId="77777777" w:rsidTr="003B0C52">
        <w:tc>
          <w:tcPr>
            <w:tcW w:w="576" w:type="dxa"/>
          </w:tcPr>
          <w:p w14:paraId="78AC5E38" w14:textId="77777777" w:rsidR="0030345B" w:rsidRDefault="0030345B" w:rsidP="003B0C52">
            <w:pPr>
              <w:spacing w:before="120" w:after="120"/>
              <w:ind w:left="0"/>
            </w:pPr>
            <w:r>
              <w:lastRenderedPageBreak/>
              <w:t>5</w:t>
            </w:r>
          </w:p>
        </w:tc>
        <w:tc>
          <w:tcPr>
            <w:tcW w:w="1829" w:type="dxa"/>
          </w:tcPr>
          <w:p w14:paraId="07A78D66" w14:textId="77777777" w:rsidR="0030345B" w:rsidRDefault="0030345B" w:rsidP="003B0C52">
            <w:pPr>
              <w:spacing w:before="120" w:after="120"/>
              <w:ind w:left="0"/>
            </w:pPr>
            <w:r w:rsidRPr="002A3353">
              <w:t>MSID Pair Indicator = “A”</w:t>
            </w:r>
          </w:p>
        </w:tc>
        <w:tc>
          <w:tcPr>
            <w:tcW w:w="4961" w:type="dxa"/>
          </w:tcPr>
          <w:p w14:paraId="41E829B1" w14:textId="77777777" w:rsidR="0030345B" w:rsidRDefault="0030345B" w:rsidP="003B0C52">
            <w:pPr>
              <w:spacing w:before="120" w:after="120"/>
              <w:ind w:left="0"/>
            </w:pPr>
            <w:r>
              <w:t xml:space="preserve">Another </w:t>
            </w:r>
            <w:r w:rsidRPr="00CA09CF">
              <w:t>AM</w:t>
            </w:r>
            <w:r>
              <w:t>VLP is already using one of the Boundary Point MSID Pairs, with Indicator of ‘T’</w:t>
            </w:r>
          </w:p>
        </w:tc>
        <w:tc>
          <w:tcPr>
            <w:tcW w:w="1985" w:type="dxa"/>
          </w:tcPr>
          <w:p w14:paraId="02944884" w14:textId="77777777" w:rsidR="0030345B" w:rsidRPr="0041313B" w:rsidRDefault="0030345B" w:rsidP="003B0C52">
            <w:pPr>
              <w:spacing w:before="120" w:after="120"/>
              <w:ind w:left="0"/>
              <w:jc w:val="left"/>
            </w:pPr>
            <w:r w:rsidRPr="0041313B">
              <w:t>SVAA validation prevents the allocation.</w:t>
            </w:r>
          </w:p>
          <w:p w14:paraId="0DAEA1EF" w14:textId="77777777" w:rsidR="0030345B" w:rsidRPr="0041313B" w:rsidRDefault="0030345B" w:rsidP="003B0C52">
            <w:pPr>
              <w:spacing w:before="120" w:after="120"/>
              <w:ind w:left="0"/>
              <w:jc w:val="left"/>
            </w:pPr>
          </w:p>
        </w:tc>
        <w:tc>
          <w:tcPr>
            <w:tcW w:w="4394" w:type="dxa"/>
          </w:tcPr>
          <w:p w14:paraId="7F870738" w14:textId="77777777" w:rsidR="0030345B" w:rsidRDefault="0030345B" w:rsidP="003B0C52">
            <w:pPr>
              <w:spacing w:before="120" w:after="120"/>
              <w:ind w:left="0"/>
            </w:pPr>
            <w:r>
              <w:t xml:space="preserve">The </w:t>
            </w:r>
            <w:r w:rsidRPr="00CA09CF">
              <w:t>AM</w:t>
            </w:r>
            <w:r>
              <w:t xml:space="preserve">VLPs involved must agree how to resolve the inconsistency. </w:t>
            </w:r>
          </w:p>
          <w:p w14:paraId="7A2CE56D" w14:textId="77777777" w:rsidR="0030345B" w:rsidRDefault="0030345B" w:rsidP="003B0C52">
            <w:pPr>
              <w:spacing w:before="120" w:after="120"/>
              <w:ind w:left="0"/>
            </w:pPr>
            <w:r>
              <w:t xml:space="preserve">For example, the existing </w:t>
            </w:r>
            <w:r w:rsidRPr="00CA09CF">
              <w:t>AM</w:t>
            </w:r>
            <w:r>
              <w:t xml:space="preserve">VLP could switch to Differencing (removing the new </w:t>
            </w:r>
            <w:r w:rsidRPr="00CA09CF">
              <w:t>AM</w:t>
            </w:r>
            <w:r>
              <w:t xml:space="preserve">VLP’s Asset from their Secondary BM Unit).  </w:t>
            </w:r>
          </w:p>
        </w:tc>
      </w:tr>
      <w:tr w:rsidR="0030345B" w14:paraId="22AE1A2E" w14:textId="77777777" w:rsidTr="003B0C52">
        <w:tc>
          <w:tcPr>
            <w:tcW w:w="576" w:type="dxa"/>
          </w:tcPr>
          <w:p w14:paraId="3E4926A2" w14:textId="77777777" w:rsidR="0030345B" w:rsidRDefault="0030345B" w:rsidP="003B0C52">
            <w:pPr>
              <w:spacing w:before="120" w:after="120"/>
              <w:ind w:left="0"/>
            </w:pPr>
            <w:r>
              <w:t>6</w:t>
            </w:r>
          </w:p>
        </w:tc>
        <w:tc>
          <w:tcPr>
            <w:tcW w:w="1829" w:type="dxa"/>
          </w:tcPr>
          <w:p w14:paraId="175BDDD6" w14:textId="77777777" w:rsidR="0030345B" w:rsidRDefault="0030345B" w:rsidP="003B0C52">
            <w:pPr>
              <w:spacing w:before="120" w:after="120"/>
              <w:ind w:left="0"/>
            </w:pPr>
            <w:r w:rsidRPr="002A3353">
              <w:t>MSID Pair Indicator = “A”</w:t>
            </w:r>
          </w:p>
        </w:tc>
        <w:tc>
          <w:tcPr>
            <w:tcW w:w="4961" w:type="dxa"/>
          </w:tcPr>
          <w:p w14:paraId="3A5A0B12" w14:textId="77777777" w:rsidR="0030345B" w:rsidRDefault="0030345B" w:rsidP="003B0C52">
            <w:pPr>
              <w:spacing w:before="120" w:after="120"/>
              <w:ind w:left="0"/>
            </w:pPr>
            <w:r>
              <w:t xml:space="preserve">Another </w:t>
            </w:r>
            <w:r w:rsidRPr="00CA09CF">
              <w:t>AM</w:t>
            </w:r>
            <w:r>
              <w:t>VLP is already using one of the Boundary Point MSID Pairs, with Indicator of ‘A’</w:t>
            </w:r>
          </w:p>
        </w:tc>
        <w:tc>
          <w:tcPr>
            <w:tcW w:w="1985" w:type="dxa"/>
          </w:tcPr>
          <w:p w14:paraId="2B679173" w14:textId="77777777" w:rsidR="0030345B" w:rsidRPr="0041313B" w:rsidRDefault="0030345B" w:rsidP="003B0C52">
            <w:pPr>
              <w:spacing w:before="120" w:after="120"/>
              <w:ind w:left="0"/>
              <w:jc w:val="left"/>
            </w:pPr>
            <w:r w:rsidRPr="0041313B">
              <w:t xml:space="preserve">No reallocation process </w:t>
            </w:r>
            <w:r>
              <w:t>required</w:t>
            </w:r>
          </w:p>
        </w:tc>
        <w:tc>
          <w:tcPr>
            <w:tcW w:w="4394" w:type="dxa"/>
          </w:tcPr>
          <w:p w14:paraId="3F43AF6F" w14:textId="77777777" w:rsidR="0030345B" w:rsidRDefault="0030345B" w:rsidP="003B0C52">
            <w:pPr>
              <w:spacing w:before="120" w:after="120"/>
              <w:ind w:left="0"/>
            </w:pPr>
            <w:r>
              <w:t xml:space="preserve">Both </w:t>
            </w:r>
            <w:r w:rsidRPr="00CA09CF">
              <w:t>AM</w:t>
            </w:r>
            <w:r>
              <w:t>VLPs can use Asset Metering for their respective Assets. Note that they couldn’t use Asset Metering with the same AMSID Pair – that is covered by #3 above.</w:t>
            </w:r>
          </w:p>
        </w:tc>
      </w:tr>
      <w:tr w:rsidR="0030345B" w14:paraId="733FB21E" w14:textId="77777777" w:rsidTr="003B0C52">
        <w:tc>
          <w:tcPr>
            <w:tcW w:w="576" w:type="dxa"/>
          </w:tcPr>
          <w:p w14:paraId="0C2F1CEC" w14:textId="77777777" w:rsidR="0030345B" w:rsidRDefault="0030345B" w:rsidP="003B0C52">
            <w:pPr>
              <w:spacing w:before="120" w:after="120"/>
              <w:ind w:left="0"/>
            </w:pPr>
            <w:r>
              <w:t>7</w:t>
            </w:r>
          </w:p>
        </w:tc>
        <w:tc>
          <w:tcPr>
            <w:tcW w:w="1829" w:type="dxa"/>
          </w:tcPr>
          <w:p w14:paraId="067544C8" w14:textId="77777777" w:rsidR="0030345B" w:rsidRDefault="0030345B" w:rsidP="003B0C52">
            <w:pPr>
              <w:spacing w:before="120" w:after="120"/>
              <w:ind w:left="0"/>
            </w:pPr>
            <w:r w:rsidRPr="002A3353">
              <w:t>MSID Pair Indicator = “A”</w:t>
            </w:r>
          </w:p>
        </w:tc>
        <w:tc>
          <w:tcPr>
            <w:tcW w:w="4961" w:type="dxa"/>
          </w:tcPr>
          <w:p w14:paraId="5BDC653A" w14:textId="77777777" w:rsidR="0030345B" w:rsidRDefault="0030345B" w:rsidP="003B0C52">
            <w:pPr>
              <w:spacing w:before="120" w:after="120"/>
              <w:ind w:left="0"/>
            </w:pPr>
            <w:r>
              <w:t xml:space="preserve">Another </w:t>
            </w:r>
            <w:r w:rsidRPr="00CA09CF">
              <w:t>AM</w:t>
            </w:r>
            <w:r>
              <w:t>VLP is already using one of the Boundary Point MSID Pairs, with Indicator of ‘D’</w:t>
            </w:r>
          </w:p>
        </w:tc>
        <w:tc>
          <w:tcPr>
            <w:tcW w:w="1985" w:type="dxa"/>
          </w:tcPr>
          <w:p w14:paraId="3124413B" w14:textId="77777777" w:rsidR="0030345B" w:rsidRPr="0041313B" w:rsidRDefault="0030345B" w:rsidP="003B0C52">
            <w:pPr>
              <w:spacing w:before="120" w:after="120"/>
              <w:ind w:left="0"/>
              <w:jc w:val="left"/>
            </w:pPr>
            <w:r w:rsidRPr="0041313B">
              <w:t xml:space="preserve">No reallocation process </w:t>
            </w:r>
            <w:r>
              <w:t>r</w:t>
            </w:r>
            <w:r w:rsidRPr="0041313B">
              <w:t>equired…</w:t>
            </w:r>
          </w:p>
        </w:tc>
        <w:tc>
          <w:tcPr>
            <w:tcW w:w="4394" w:type="dxa"/>
          </w:tcPr>
          <w:p w14:paraId="56E74222" w14:textId="77777777" w:rsidR="0030345B" w:rsidRDefault="0030345B" w:rsidP="003B0C52">
            <w:pPr>
              <w:spacing w:before="120" w:after="120"/>
              <w:ind w:left="0"/>
            </w:pPr>
            <w:r>
              <w:t xml:space="preserve">…provided the new </w:t>
            </w:r>
            <w:r w:rsidRPr="00CA09CF">
              <w:t>AM</w:t>
            </w:r>
            <w:r>
              <w:t xml:space="preserve">VLP’s AMSID Pair is also in the existing </w:t>
            </w:r>
            <w:r w:rsidRPr="00CA09CF">
              <w:t>AM</w:t>
            </w:r>
            <w:r>
              <w:t>VLP’s Secondary BM Unit (scenario #4 above).</w:t>
            </w:r>
          </w:p>
          <w:p w14:paraId="00E0FA0E" w14:textId="77777777" w:rsidR="0030345B" w:rsidRPr="00CE53DB" w:rsidRDefault="0030345B" w:rsidP="003B0C52">
            <w:pPr>
              <w:spacing w:before="120" w:after="120"/>
              <w:ind w:left="0"/>
            </w:pPr>
            <w:r>
              <w:t xml:space="preserve">If it is not, SVAA will </w:t>
            </w:r>
            <w:r w:rsidRPr="00CE53DB">
              <w:t xml:space="preserve">prevent the new </w:t>
            </w:r>
            <w:r w:rsidRPr="00CA09CF">
              <w:t>AM</w:t>
            </w:r>
            <w:r w:rsidRPr="00CE53DB">
              <w:t xml:space="preserve">VLP’s allocation. </w:t>
            </w:r>
          </w:p>
          <w:p w14:paraId="51E5AD8C" w14:textId="77777777" w:rsidR="0030345B" w:rsidRDefault="0030345B" w:rsidP="003B0C52">
            <w:pPr>
              <w:spacing w:before="120" w:after="120"/>
              <w:ind w:left="0"/>
            </w:pPr>
            <w:r>
              <w:t xml:space="preserve">The </w:t>
            </w:r>
            <w:r w:rsidRPr="00CA09CF">
              <w:t>AM</w:t>
            </w:r>
            <w:r>
              <w:t xml:space="preserve">VLPs involved must agree how to resolve the discrepancy e.g. by the existing </w:t>
            </w:r>
            <w:r w:rsidRPr="00CA09CF">
              <w:t>AM</w:t>
            </w:r>
            <w:r>
              <w:t>VLP adding the new AMSID Pair into their Secondary BM Unit.</w:t>
            </w:r>
          </w:p>
        </w:tc>
      </w:tr>
      <w:tr w:rsidR="0030345B" w14:paraId="3F9FB377" w14:textId="77777777" w:rsidTr="003B0C52">
        <w:tc>
          <w:tcPr>
            <w:tcW w:w="576" w:type="dxa"/>
          </w:tcPr>
          <w:p w14:paraId="6DA12188" w14:textId="77777777" w:rsidR="0030345B" w:rsidRDefault="0030345B" w:rsidP="003B0C52">
            <w:pPr>
              <w:spacing w:before="120" w:after="120"/>
              <w:ind w:left="0"/>
            </w:pPr>
            <w:r>
              <w:t>8</w:t>
            </w:r>
          </w:p>
        </w:tc>
        <w:tc>
          <w:tcPr>
            <w:tcW w:w="1829" w:type="dxa"/>
          </w:tcPr>
          <w:p w14:paraId="59904954" w14:textId="77777777" w:rsidR="0030345B" w:rsidRDefault="0030345B" w:rsidP="003B0C52">
            <w:pPr>
              <w:spacing w:before="120" w:after="120"/>
              <w:ind w:left="0"/>
            </w:pPr>
            <w:r w:rsidRPr="002A3353">
              <w:t>MSID Pair Indicator = “</w:t>
            </w:r>
            <w:r>
              <w:t>D</w:t>
            </w:r>
            <w:r w:rsidRPr="002A3353">
              <w:t>”</w:t>
            </w:r>
          </w:p>
        </w:tc>
        <w:tc>
          <w:tcPr>
            <w:tcW w:w="4961" w:type="dxa"/>
          </w:tcPr>
          <w:p w14:paraId="0F59FD27" w14:textId="77777777" w:rsidR="0030345B" w:rsidRDefault="0030345B" w:rsidP="003B0C52">
            <w:pPr>
              <w:spacing w:before="120" w:after="120"/>
              <w:ind w:left="0"/>
            </w:pPr>
            <w:r>
              <w:t xml:space="preserve">Another </w:t>
            </w:r>
            <w:r w:rsidRPr="00CA09CF">
              <w:t>AM</w:t>
            </w:r>
            <w:r>
              <w:t>VLP is already using the AMSID Pair, with ‘Apply Differencing’ Indicator of True</w:t>
            </w:r>
          </w:p>
        </w:tc>
        <w:tc>
          <w:tcPr>
            <w:tcW w:w="1985" w:type="dxa"/>
          </w:tcPr>
          <w:p w14:paraId="0A516849" w14:textId="77777777" w:rsidR="0030345B" w:rsidRPr="0041313B" w:rsidRDefault="0030345B" w:rsidP="003B0C52">
            <w:pPr>
              <w:spacing w:before="120" w:after="120"/>
              <w:ind w:left="0"/>
              <w:jc w:val="left"/>
            </w:pPr>
            <w:r w:rsidRPr="0041313B">
              <w:t>SVAA validation prevents the allocation</w:t>
            </w:r>
          </w:p>
        </w:tc>
        <w:tc>
          <w:tcPr>
            <w:tcW w:w="4394" w:type="dxa"/>
          </w:tcPr>
          <w:p w14:paraId="701A64F3" w14:textId="77777777" w:rsidR="0030345B" w:rsidRDefault="0030345B" w:rsidP="003B0C52">
            <w:pPr>
              <w:spacing w:before="120" w:after="120"/>
              <w:ind w:left="0"/>
            </w:pPr>
            <w:r>
              <w:t xml:space="preserve">Differencing is sufficiently complex that the new </w:t>
            </w:r>
            <w:r w:rsidRPr="00CA09CF">
              <w:t>AM</w:t>
            </w:r>
            <w:r>
              <w:t xml:space="preserve">VLP will be blocked until the old </w:t>
            </w:r>
            <w:r w:rsidRPr="00CA09CF">
              <w:t>AM</w:t>
            </w:r>
            <w:r>
              <w:t>VLP has end-dated their allocations.</w:t>
            </w:r>
          </w:p>
        </w:tc>
      </w:tr>
      <w:tr w:rsidR="0030345B" w14:paraId="6F0C45D9" w14:textId="77777777" w:rsidTr="003B0C52">
        <w:tc>
          <w:tcPr>
            <w:tcW w:w="576" w:type="dxa"/>
          </w:tcPr>
          <w:p w14:paraId="6CB4B95D" w14:textId="77777777" w:rsidR="0030345B" w:rsidRDefault="0030345B" w:rsidP="003B0C52">
            <w:pPr>
              <w:spacing w:before="120" w:after="120"/>
              <w:ind w:left="0"/>
            </w:pPr>
            <w:r>
              <w:t>9</w:t>
            </w:r>
          </w:p>
        </w:tc>
        <w:tc>
          <w:tcPr>
            <w:tcW w:w="1829" w:type="dxa"/>
          </w:tcPr>
          <w:p w14:paraId="6C381C85" w14:textId="77777777" w:rsidR="0030345B" w:rsidRDefault="0030345B" w:rsidP="003B0C52">
            <w:pPr>
              <w:spacing w:before="120" w:after="120"/>
              <w:ind w:left="0"/>
            </w:pPr>
            <w:r w:rsidRPr="00E61CD5">
              <w:t>MSID Pair Indicator = “D”</w:t>
            </w:r>
          </w:p>
        </w:tc>
        <w:tc>
          <w:tcPr>
            <w:tcW w:w="4961" w:type="dxa"/>
          </w:tcPr>
          <w:p w14:paraId="3FAAFE59" w14:textId="77777777" w:rsidR="0030345B" w:rsidRDefault="0030345B" w:rsidP="003B0C52">
            <w:pPr>
              <w:spacing w:before="120" w:after="120"/>
              <w:ind w:left="0"/>
            </w:pPr>
            <w:r>
              <w:t xml:space="preserve">Another </w:t>
            </w:r>
            <w:r w:rsidRPr="00CA09CF">
              <w:t>AM</w:t>
            </w:r>
            <w:r>
              <w:t>VLP is already using the AMSID Pair, with ‘Apply Differencing’ Indicator of False</w:t>
            </w:r>
          </w:p>
        </w:tc>
        <w:tc>
          <w:tcPr>
            <w:tcW w:w="1985" w:type="dxa"/>
          </w:tcPr>
          <w:p w14:paraId="1DEC62B1" w14:textId="77777777" w:rsidR="0030345B" w:rsidRPr="0041313B" w:rsidRDefault="0030345B" w:rsidP="003B0C52">
            <w:pPr>
              <w:spacing w:before="120" w:after="120"/>
              <w:ind w:left="0"/>
              <w:jc w:val="left"/>
            </w:pPr>
            <w:r w:rsidRPr="0041313B">
              <w:t xml:space="preserve">No reallocation process </w:t>
            </w:r>
            <w:r>
              <w:t>required</w:t>
            </w:r>
          </w:p>
        </w:tc>
        <w:tc>
          <w:tcPr>
            <w:tcW w:w="4394" w:type="dxa"/>
          </w:tcPr>
          <w:p w14:paraId="1092E949" w14:textId="2DC0EEE7" w:rsidR="00BD566D" w:rsidRDefault="0030345B" w:rsidP="003B0C52">
            <w:pPr>
              <w:spacing w:before="120" w:after="120"/>
              <w:ind w:left="0"/>
            </w:pPr>
            <w:r>
              <w:t xml:space="preserve">Both </w:t>
            </w:r>
            <w:r w:rsidRPr="00CA09CF">
              <w:t>AM</w:t>
            </w:r>
            <w:r>
              <w:t>VLPs can use the AMSID Pair</w:t>
            </w:r>
          </w:p>
          <w:p w14:paraId="1E991E28" w14:textId="77777777" w:rsidR="00BD566D" w:rsidRPr="00BD566D" w:rsidRDefault="00BD566D" w:rsidP="00655212"/>
          <w:p w14:paraId="5D99D93A" w14:textId="722F6095" w:rsidR="0030345B" w:rsidRPr="00BD566D" w:rsidRDefault="0030345B" w:rsidP="00655212">
            <w:pPr>
              <w:jc w:val="right"/>
            </w:pPr>
          </w:p>
        </w:tc>
      </w:tr>
      <w:tr w:rsidR="0030345B" w14:paraId="4AF5A671" w14:textId="77777777" w:rsidTr="003B0C52">
        <w:tc>
          <w:tcPr>
            <w:tcW w:w="576" w:type="dxa"/>
          </w:tcPr>
          <w:p w14:paraId="44E075BE" w14:textId="77777777" w:rsidR="0030345B" w:rsidRDefault="0030345B" w:rsidP="003B0C52">
            <w:pPr>
              <w:spacing w:before="120" w:after="120"/>
              <w:ind w:left="0"/>
            </w:pPr>
            <w:r>
              <w:lastRenderedPageBreak/>
              <w:t>10</w:t>
            </w:r>
          </w:p>
        </w:tc>
        <w:tc>
          <w:tcPr>
            <w:tcW w:w="1829" w:type="dxa"/>
          </w:tcPr>
          <w:p w14:paraId="7211C0AE" w14:textId="77777777" w:rsidR="0030345B" w:rsidRDefault="0030345B" w:rsidP="003B0C52">
            <w:pPr>
              <w:spacing w:before="120" w:after="120"/>
              <w:ind w:left="0"/>
            </w:pPr>
            <w:r w:rsidRPr="00E61CD5">
              <w:t>MSID Pair Indicator = “D”</w:t>
            </w:r>
          </w:p>
        </w:tc>
        <w:tc>
          <w:tcPr>
            <w:tcW w:w="4961" w:type="dxa"/>
          </w:tcPr>
          <w:p w14:paraId="2E19B811" w14:textId="77777777" w:rsidR="0030345B" w:rsidRDefault="0030345B" w:rsidP="003B0C52">
            <w:pPr>
              <w:spacing w:before="120" w:after="120"/>
              <w:ind w:left="0"/>
            </w:pPr>
            <w:r>
              <w:t xml:space="preserve">Another </w:t>
            </w:r>
            <w:r w:rsidRPr="00CA09CF">
              <w:t>AM</w:t>
            </w:r>
            <w:r>
              <w:t>VLP is already using one of the Boundary Point MSID Pairs, with Indicator of ‘T’</w:t>
            </w:r>
          </w:p>
        </w:tc>
        <w:tc>
          <w:tcPr>
            <w:tcW w:w="1985" w:type="dxa"/>
          </w:tcPr>
          <w:p w14:paraId="2BB72A89" w14:textId="77777777" w:rsidR="0030345B" w:rsidRPr="0041313B" w:rsidRDefault="0030345B" w:rsidP="003B0C52">
            <w:pPr>
              <w:spacing w:before="120" w:after="120"/>
              <w:ind w:left="0"/>
              <w:jc w:val="left"/>
            </w:pPr>
            <w:r w:rsidRPr="0041313B">
              <w:t>SVAA validation prevents the allocation</w:t>
            </w:r>
          </w:p>
        </w:tc>
        <w:tc>
          <w:tcPr>
            <w:tcW w:w="4394" w:type="dxa"/>
          </w:tcPr>
          <w:p w14:paraId="2CE792C0" w14:textId="77777777" w:rsidR="0030345B" w:rsidRDefault="0030345B" w:rsidP="003B0C52">
            <w:pPr>
              <w:spacing w:before="120" w:after="120"/>
              <w:ind w:left="0"/>
            </w:pPr>
            <w:r>
              <w:t xml:space="preserve">The AMVLPs involved must agree how to resolve the inconsistency. </w:t>
            </w:r>
          </w:p>
        </w:tc>
      </w:tr>
      <w:tr w:rsidR="0030345B" w14:paraId="32339549" w14:textId="77777777" w:rsidTr="003B0C52">
        <w:tc>
          <w:tcPr>
            <w:tcW w:w="576" w:type="dxa"/>
          </w:tcPr>
          <w:p w14:paraId="4CFF1CF5" w14:textId="77777777" w:rsidR="0030345B" w:rsidRDefault="0030345B" w:rsidP="003B0C52">
            <w:pPr>
              <w:spacing w:before="120" w:after="120"/>
              <w:ind w:left="0"/>
            </w:pPr>
            <w:r>
              <w:t>11</w:t>
            </w:r>
          </w:p>
        </w:tc>
        <w:tc>
          <w:tcPr>
            <w:tcW w:w="1829" w:type="dxa"/>
          </w:tcPr>
          <w:p w14:paraId="7206D006" w14:textId="77777777" w:rsidR="0030345B" w:rsidRDefault="0030345B" w:rsidP="003B0C52">
            <w:pPr>
              <w:spacing w:before="120" w:after="120"/>
              <w:ind w:left="0"/>
            </w:pPr>
            <w:r w:rsidRPr="00E61CD5">
              <w:t>MSID Pair Indicator = “D”</w:t>
            </w:r>
          </w:p>
        </w:tc>
        <w:tc>
          <w:tcPr>
            <w:tcW w:w="4961" w:type="dxa"/>
          </w:tcPr>
          <w:p w14:paraId="0A675B09" w14:textId="77777777" w:rsidR="0030345B" w:rsidRDefault="0030345B" w:rsidP="003B0C52">
            <w:pPr>
              <w:spacing w:before="120" w:after="120"/>
              <w:ind w:left="0"/>
            </w:pPr>
            <w:r>
              <w:t>Another AMVLP is already using one of the Boundary Point MSID Pairs, with Indicator of ‘A’</w:t>
            </w:r>
          </w:p>
        </w:tc>
        <w:tc>
          <w:tcPr>
            <w:tcW w:w="1985" w:type="dxa"/>
          </w:tcPr>
          <w:p w14:paraId="3A1C2EA1" w14:textId="77777777" w:rsidR="0030345B" w:rsidRPr="0041313B" w:rsidRDefault="0030345B" w:rsidP="003B0C52">
            <w:pPr>
              <w:spacing w:before="120" w:after="120"/>
              <w:ind w:left="0"/>
              <w:jc w:val="left"/>
            </w:pPr>
            <w:r w:rsidRPr="0041313B">
              <w:t>No reallocation process required…</w:t>
            </w:r>
          </w:p>
        </w:tc>
        <w:tc>
          <w:tcPr>
            <w:tcW w:w="4394" w:type="dxa"/>
          </w:tcPr>
          <w:p w14:paraId="66359F77" w14:textId="77777777" w:rsidR="0030345B" w:rsidRDefault="0030345B" w:rsidP="003B0C52">
            <w:pPr>
              <w:spacing w:before="120" w:after="120"/>
              <w:ind w:left="0"/>
            </w:pPr>
            <w:r>
              <w:t>…provided the new AMVLP includes the AMSID Pair(s) that the existing Secondary BM Unit is using in their Secondary BM Unit.</w:t>
            </w:r>
          </w:p>
        </w:tc>
      </w:tr>
      <w:tr w:rsidR="0030345B" w14:paraId="75541BC2" w14:textId="77777777" w:rsidTr="003B0C52">
        <w:tc>
          <w:tcPr>
            <w:tcW w:w="576" w:type="dxa"/>
          </w:tcPr>
          <w:p w14:paraId="7FF2F16D" w14:textId="77777777" w:rsidR="0030345B" w:rsidRDefault="0030345B" w:rsidP="003B0C52">
            <w:pPr>
              <w:spacing w:before="120" w:after="120"/>
              <w:ind w:left="0"/>
            </w:pPr>
            <w:r>
              <w:t>12</w:t>
            </w:r>
          </w:p>
        </w:tc>
        <w:tc>
          <w:tcPr>
            <w:tcW w:w="1829" w:type="dxa"/>
          </w:tcPr>
          <w:p w14:paraId="2624CF9F" w14:textId="77777777" w:rsidR="0030345B" w:rsidRDefault="0030345B" w:rsidP="003B0C52">
            <w:pPr>
              <w:spacing w:before="120" w:after="120"/>
              <w:ind w:left="0"/>
            </w:pPr>
            <w:r w:rsidRPr="00E61CD5">
              <w:t>MSID Pair Indicator = “D”</w:t>
            </w:r>
          </w:p>
        </w:tc>
        <w:tc>
          <w:tcPr>
            <w:tcW w:w="4961" w:type="dxa"/>
          </w:tcPr>
          <w:p w14:paraId="6D3DC553" w14:textId="77777777" w:rsidR="0030345B" w:rsidRDefault="0030345B" w:rsidP="003B0C52">
            <w:pPr>
              <w:spacing w:before="120" w:after="120"/>
              <w:ind w:left="0"/>
            </w:pPr>
            <w:r>
              <w:t>Another AMVLP is already using one of the Boundary Point MSID Pairs, with Indicator of ‘D’</w:t>
            </w:r>
          </w:p>
        </w:tc>
        <w:tc>
          <w:tcPr>
            <w:tcW w:w="1985" w:type="dxa"/>
          </w:tcPr>
          <w:p w14:paraId="75C7F4B0" w14:textId="77777777" w:rsidR="0030345B" w:rsidRPr="0041313B" w:rsidRDefault="0030345B" w:rsidP="003B0C52">
            <w:pPr>
              <w:spacing w:before="120" w:after="120"/>
              <w:ind w:left="0"/>
            </w:pPr>
            <w:r w:rsidRPr="0041313B">
              <w:t>SVAA validation prevents the allocation</w:t>
            </w:r>
          </w:p>
          <w:p w14:paraId="130307BD" w14:textId="77777777" w:rsidR="0030345B" w:rsidRPr="0041313B" w:rsidRDefault="0030345B" w:rsidP="003B0C52">
            <w:pPr>
              <w:spacing w:before="120" w:after="120"/>
              <w:ind w:left="0"/>
            </w:pPr>
          </w:p>
        </w:tc>
        <w:tc>
          <w:tcPr>
            <w:tcW w:w="4394" w:type="dxa"/>
          </w:tcPr>
          <w:p w14:paraId="764CA49D" w14:textId="77777777" w:rsidR="0030345B" w:rsidRDefault="0030345B" w:rsidP="003B0C52">
            <w:pPr>
              <w:spacing w:before="120" w:after="120"/>
              <w:ind w:left="0"/>
            </w:pPr>
            <w:r>
              <w:t xml:space="preserve">The AMVLPs involved must agree how to resolve the inconsistency. For example, the existing AMVLP could end-date their allocation, or switch to Asset Metering  </w:t>
            </w:r>
          </w:p>
        </w:tc>
      </w:tr>
    </w:tbl>
    <w:p w14:paraId="0E502B27" w14:textId="77777777" w:rsidR="00E80F03" w:rsidRDefault="00E80F03" w:rsidP="00FE7291">
      <w:pPr>
        <w:pStyle w:val="reporttable"/>
        <w:keepNext w:val="0"/>
        <w:keepLines w:val="0"/>
        <w:spacing w:after="240"/>
        <w:jc w:val="both"/>
        <w:rPr>
          <w:rFonts w:ascii="Times New Roman" w:hAnsi="Times New Roman"/>
          <w:sz w:val="24"/>
          <w:szCs w:val="24"/>
        </w:rPr>
        <w:sectPr w:rsidR="00E80F03" w:rsidSect="00442F0E">
          <w:headerReference w:type="default" r:id="rId40"/>
          <w:footerReference w:type="default" r:id="rId41"/>
          <w:pgSz w:w="16838" w:h="11906" w:orient="landscape" w:code="9"/>
          <w:pgMar w:top="1418" w:right="1418" w:bottom="1418" w:left="1418" w:header="709" w:footer="709" w:gutter="0"/>
          <w:cols w:space="708"/>
          <w:docGrid w:linePitch="360"/>
        </w:sectPr>
      </w:pPr>
    </w:p>
    <w:p w14:paraId="0F03CF53" w14:textId="2EB0D740" w:rsidR="007A2610" w:rsidRPr="006A5384" w:rsidRDefault="007A2610" w:rsidP="00E80F03">
      <w:pPr>
        <w:pStyle w:val="Heading2"/>
      </w:pPr>
      <w:bookmarkStart w:id="209" w:name="_Toc109217294"/>
      <w:bookmarkStart w:id="210" w:name="_Toc165554486"/>
      <w:r w:rsidRPr="00F07433">
        <w:lastRenderedPageBreak/>
        <w:t>3.13</w:t>
      </w:r>
      <w:r w:rsidRPr="00F07433">
        <w:tab/>
        <w:t>Validation of Baselined or Inactive MSID Pair and AMSID Pair Files</w:t>
      </w:r>
      <w:bookmarkEnd w:id="209"/>
      <w:bookmarkEnd w:id="210"/>
      <w:r w:rsidRPr="00F07433">
        <w:t xml:space="preserve"> </w:t>
      </w:r>
    </w:p>
    <w:p w14:paraId="20354ADE" w14:textId="77777777" w:rsidR="007A2610" w:rsidRDefault="007A2610" w:rsidP="007A2610">
      <w:pPr>
        <w:tabs>
          <w:tab w:val="clear" w:pos="709"/>
        </w:tabs>
        <w:ind w:left="0"/>
      </w:pPr>
      <w:r>
        <w:t xml:space="preserve">If the </w:t>
      </w:r>
      <w:r w:rsidRPr="00AB20D2">
        <w:t xml:space="preserve">MSID Pair </w:t>
      </w:r>
      <w:r w:rsidRPr="003E2C19">
        <w:t>or</w:t>
      </w:r>
      <w:r w:rsidRPr="00655212">
        <w:t xml:space="preserve"> </w:t>
      </w:r>
      <w:r w:rsidRPr="003E2C19">
        <w:t>A</w:t>
      </w:r>
      <w:r w:rsidRPr="00AB20D2">
        <w:t xml:space="preserve">MSID Pair </w:t>
      </w:r>
      <w:r>
        <w:t xml:space="preserve">for Baselining was submitted via a method other than the Self-Service Gateway, the SVAA will validate the </w:t>
      </w:r>
      <w:r w:rsidRPr="008C112F">
        <w:t xml:space="preserve">MSID Pair </w:t>
      </w:r>
      <w:r w:rsidRPr="00D926A7">
        <w:t>or</w:t>
      </w:r>
      <w:r w:rsidRPr="00655212">
        <w:t xml:space="preserve"> A</w:t>
      </w:r>
      <w:r w:rsidRPr="008C112F">
        <w:t>MSID</w:t>
      </w:r>
      <w:r>
        <w:t xml:space="preserve"> Pair for Baselining</w:t>
      </w:r>
      <w:r w:rsidRPr="00655212">
        <w:t xml:space="preserve"> </w:t>
      </w:r>
      <w:r>
        <w:t>data file it receives and will log that data in the SVA Metering System and Asset Metering System Register,</w:t>
      </w:r>
      <w:r w:rsidRPr="00033ED0">
        <w:t xml:space="preserve"> </w:t>
      </w:r>
      <w:r>
        <w:t>if the file has passed both Validation Stages below.</w:t>
      </w:r>
      <w:r w:rsidRPr="00033ED0">
        <w:t xml:space="preserve"> </w:t>
      </w:r>
      <w:r>
        <w:t xml:space="preserve">If the data file fails validation, the SVAA will issue a Rejection of MSID Pair for Baselining or a ‘P0327 - </w:t>
      </w:r>
      <w:r w:rsidRPr="00874C05">
        <w:t>Rejection of</w:t>
      </w:r>
      <w:r>
        <w:t xml:space="preserve"> BM</w:t>
      </w:r>
      <w:r w:rsidRPr="00874C05">
        <w:t xml:space="preserve"> </w:t>
      </w:r>
      <w:r>
        <w:t>Unit Allocation Baselining Detail’ to the VLP or Supplier.</w:t>
      </w:r>
    </w:p>
    <w:p w14:paraId="269A7D74" w14:textId="3C1EE31F" w:rsidR="007A2610" w:rsidRPr="00655212" w:rsidRDefault="007A2610" w:rsidP="00431D26">
      <w:pPr>
        <w:tabs>
          <w:tab w:val="clear" w:pos="709"/>
        </w:tabs>
        <w:ind w:left="0"/>
      </w:pPr>
      <w:r>
        <w:t xml:space="preserve">If the </w:t>
      </w:r>
      <w:r w:rsidRPr="00AB20D2">
        <w:t xml:space="preserve">MSID Pair </w:t>
      </w:r>
      <w:r w:rsidRPr="00D926A7">
        <w:t>or A</w:t>
      </w:r>
      <w:r w:rsidRPr="00AB20D2">
        <w:t xml:space="preserve">MSID Pair </w:t>
      </w:r>
      <w:r>
        <w:t>for Baselining</w:t>
      </w:r>
      <w:r w:rsidRPr="00655212">
        <w:t xml:space="preserve"> </w:t>
      </w:r>
      <w:r>
        <w:t xml:space="preserve">was submitted via the Self-Service Gateway, Validate Stage 1 will not be required, as there will not be a Baselining File to validate; the Self-Service Gateway form will require all mandatory data items to be entered in the correct format. </w:t>
      </w:r>
    </w:p>
    <w:p w14:paraId="0FCB84EA" w14:textId="77777777" w:rsidR="007A2610" w:rsidRPr="00655212" w:rsidRDefault="007A2610" w:rsidP="00655212">
      <w:pPr>
        <w:ind w:left="0"/>
        <w:rPr>
          <w:b/>
        </w:rPr>
      </w:pPr>
      <w:r w:rsidRPr="00F07433">
        <w:rPr>
          <w:b/>
        </w:rPr>
        <w:t>3.13.1</w:t>
      </w:r>
      <w:r w:rsidRPr="00F07433">
        <w:rPr>
          <w:b/>
        </w:rPr>
        <w:tab/>
        <w:t>Validate Stage 1 – Schema Validation</w:t>
      </w:r>
    </w:p>
    <w:p w14:paraId="0DB6BA36" w14:textId="77777777" w:rsidR="007A2610" w:rsidRDefault="007A2610" w:rsidP="007A2610">
      <w:pPr>
        <w:tabs>
          <w:tab w:val="clear" w:pos="709"/>
        </w:tabs>
        <w:ind w:left="0"/>
      </w:pPr>
      <w:r>
        <w:t>The SVAA will validate the MSID Pair for Baselining data or the AMSID Pair for Baselining data from VLP or Supplier.  The incoming data will be validated to ensure:</w:t>
      </w:r>
    </w:p>
    <w:p w14:paraId="36125BBF" w14:textId="77777777" w:rsidR="007A2610" w:rsidRDefault="007A2610" w:rsidP="007A2610">
      <w:pPr>
        <w:pStyle w:val="ListParagraph"/>
        <w:numPr>
          <w:ilvl w:val="0"/>
          <w:numId w:val="11"/>
        </w:numPr>
        <w:tabs>
          <w:tab w:val="clear" w:pos="709"/>
        </w:tabs>
        <w:ind w:left="1418" w:hanging="567"/>
        <w:contextualSpacing w:val="0"/>
      </w:pPr>
      <w:r>
        <w:t>Physical integrity; and</w:t>
      </w:r>
    </w:p>
    <w:p w14:paraId="04EEEAB1" w14:textId="754126AB" w:rsidR="007A2610" w:rsidRPr="00431D26" w:rsidRDefault="007A2610" w:rsidP="00655212">
      <w:pPr>
        <w:pStyle w:val="ListParagraph"/>
        <w:numPr>
          <w:ilvl w:val="0"/>
          <w:numId w:val="11"/>
        </w:numPr>
        <w:tabs>
          <w:tab w:val="clear" w:pos="709"/>
        </w:tabs>
        <w:ind w:left="1418" w:hanging="567"/>
        <w:contextualSpacing w:val="0"/>
      </w:pPr>
      <w:r>
        <w:t>That the data file contains all mandatory data items in the required formats in accordance with the SVA Data Catalogue</w:t>
      </w:r>
    </w:p>
    <w:p w14:paraId="5CAE297E" w14:textId="77777777" w:rsidR="007A2610" w:rsidRPr="00655212" w:rsidRDefault="007A2610" w:rsidP="00655212">
      <w:pPr>
        <w:ind w:left="0"/>
        <w:rPr>
          <w:b/>
        </w:rPr>
      </w:pPr>
      <w:r w:rsidRPr="00F07433">
        <w:rPr>
          <w:b/>
        </w:rPr>
        <w:t>3.13.2</w:t>
      </w:r>
      <w:r w:rsidRPr="00F07433">
        <w:rPr>
          <w:b/>
        </w:rPr>
        <w:tab/>
        <w:t>Validate Stage 2 – Business Logic Validation</w:t>
      </w:r>
    </w:p>
    <w:p w14:paraId="207AB286" w14:textId="77777777" w:rsidR="007A2610" w:rsidRDefault="007A2610" w:rsidP="007A2610">
      <w:pPr>
        <w:tabs>
          <w:tab w:val="clear" w:pos="709"/>
        </w:tabs>
        <w:ind w:left="0"/>
      </w:pPr>
      <w:r>
        <w:t>The SVAA will validate the Baselined MSID Pair or the Baselined AMSID Pair for allocation to a Baselined BM Unit in accordance with the requirements in Section S to ensure that:</w:t>
      </w:r>
    </w:p>
    <w:p w14:paraId="1E1F79CD" w14:textId="77777777" w:rsidR="007A2610" w:rsidRDefault="007A2610" w:rsidP="007A2610">
      <w:pPr>
        <w:tabs>
          <w:tab w:val="clear" w:pos="709"/>
        </w:tabs>
        <w:ind w:left="0"/>
      </w:pPr>
      <w:r>
        <w:t>3.13.2.1</w:t>
      </w:r>
      <w:r>
        <w:tab/>
        <w:t>For a Baselined MSID Pair:</w:t>
      </w:r>
    </w:p>
    <w:p w14:paraId="38906D03" w14:textId="77777777" w:rsidR="007A2610" w:rsidRDefault="007A2610" w:rsidP="007A2610">
      <w:pPr>
        <w:pStyle w:val="ListParagraph"/>
        <w:numPr>
          <w:ilvl w:val="0"/>
          <w:numId w:val="11"/>
        </w:numPr>
        <w:tabs>
          <w:tab w:val="clear" w:pos="709"/>
        </w:tabs>
        <w:ind w:left="1418" w:hanging="567"/>
        <w:contextualSpacing w:val="0"/>
      </w:pPr>
      <w:r>
        <w:t>it is from a valid Lead Party (i.e. a qualified Supplier or VLP)</w:t>
      </w:r>
    </w:p>
    <w:p w14:paraId="17B2E721" w14:textId="77777777" w:rsidR="007A2610" w:rsidRDefault="007A2610" w:rsidP="007A2610">
      <w:pPr>
        <w:pStyle w:val="ListParagraph"/>
        <w:numPr>
          <w:ilvl w:val="0"/>
          <w:numId w:val="11"/>
        </w:numPr>
        <w:tabs>
          <w:tab w:val="clear" w:pos="709"/>
        </w:tabs>
        <w:ind w:left="1418" w:hanging="567"/>
        <w:contextualSpacing w:val="0"/>
      </w:pPr>
      <w:r>
        <w:t>the BM Unit to be allocated is a Baselined BM Unit</w:t>
      </w:r>
    </w:p>
    <w:p w14:paraId="4559AB10" w14:textId="77777777" w:rsidR="007A2610" w:rsidRDefault="007A2610" w:rsidP="007A2610">
      <w:pPr>
        <w:pStyle w:val="ListParagraph"/>
        <w:numPr>
          <w:ilvl w:val="0"/>
          <w:numId w:val="11"/>
        </w:numPr>
        <w:tabs>
          <w:tab w:val="clear" w:pos="709"/>
        </w:tabs>
        <w:ind w:left="1418" w:hanging="567"/>
        <w:contextualSpacing w:val="0"/>
      </w:pPr>
      <w:r>
        <w:t xml:space="preserve">the Lead Party sending the notification is the Lead Party of the Baselined BM Unit </w:t>
      </w:r>
    </w:p>
    <w:p w14:paraId="1C0468FF" w14:textId="77777777" w:rsidR="007A2610" w:rsidRDefault="007A2610" w:rsidP="007A2610">
      <w:pPr>
        <w:pStyle w:val="ListParagraph"/>
        <w:numPr>
          <w:ilvl w:val="0"/>
          <w:numId w:val="11"/>
        </w:numPr>
        <w:tabs>
          <w:tab w:val="clear" w:pos="709"/>
        </w:tabs>
        <w:ind w:left="1418" w:hanging="567"/>
        <w:contextualSpacing w:val="0"/>
      </w:pPr>
      <w:r>
        <w:t xml:space="preserve">the Baselining Methodology selected by the Lead Party is one of the approved; and </w:t>
      </w:r>
    </w:p>
    <w:p w14:paraId="62B23DE8" w14:textId="446E90B3" w:rsidR="007A2610" w:rsidRDefault="007A2610" w:rsidP="00655212">
      <w:pPr>
        <w:pStyle w:val="ListParagraph"/>
        <w:numPr>
          <w:ilvl w:val="0"/>
          <w:numId w:val="11"/>
        </w:numPr>
        <w:tabs>
          <w:tab w:val="clear" w:pos="709"/>
        </w:tabs>
        <w:ind w:left="1418" w:hanging="567"/>
        <w:contextualSpacing w:val="0"/>
      </w:pPr>
      <w:r w:rsidRPr="00E02300">
        <w:t xml:space="preserve">the EFSD of the </w:t>
      </w:r>
      <w:r>
        <w:t xml:space="preserve">Baselined </w:t>
      </w:r>
      <w:r w:rsidRPr="00E02300">
        <w:t xml:space="preserve">MSID Pair is  </w:t>
      </w:r>
      <w:r>
        <w:t xml:space="preserve">at least 1 Working Day ahead of the date of receipt of the Baselined MSID Pair </w:t>
      </w:r>
    </w:p>
    <w:p w14:paraId="6AFDC8EB" w14:textId="77777777" w:rsidR="007A2610" w:rsidRDefault="007A2610" w:rsidP="007A2610">
      <w:pPr>
        <w:tabs>
          <w:tab w:val="clear" w:pos="709"/>
        </w:tabs>
        <w:ind w:left="0"/>
      </w:pPr>
      <w:r>
        <w:t>3.13.2.2</w:t>
      </w:r>
      <w:r>
        <w:tab/>
        <w:t>For a Baselined AMSID Pair:</w:t>
      </w:r>
    </w:p>
    <w:p w14:paraId="2511BED5" w14:textId="77777777" w:rsidR="007A2610" w:rsidRDefault="007A2610" w:rsidP="007A2610">
      <w:pPr>
        <w:pStyle w:val="ListParagraph"/>
        <w:numPr>
          <w:ilvl w:val="0"/>
          <w:numId w:val="11"/>
        </w:numPr>
        <w:tabs>
          <w:tab w:val="clear" w:pos="709"/>
        </w:tabs>
        <w:ind w:left="1418" w:hanging="567"/>
        <w:contextualSpacing w:val="0"/>
      </w:pPr>
      <w:r>
        <w:t xml:space="preserve">it is submitted by a valid </w:t>
      </w:r>
      <w:r w:rsidRPr="009D54AF">
        <w:t>AM</w:t>
      </w:r>
      <w:r>
        <w:t>VLP</w:t>
      </w:r>
    </w:p>
    <w:p w14:paraId="34D2B4BE" w14:textId="77777777" w:rsidR="007A2610" w:rsidRDefault="007A2610" w:rsidP="007A2610">
      <w:pPr>
        <w:pStyle w:val="ListParagraph"/>
        <w:numPr>
          <w:ilvl w:val="0"/>
          <w:numId w:val="11"/>
        </w:numPr>
        <w:tabs>
          <w:tab w:val="clear" w:pos="709"/>
        </w:tabs>
        <w:ind w:left="1418" w:hanging="567"/>
        <w:contextualSpacing w:val="0"/>
      </w:pPr>
      <w:r>
        <w:t>the BM Unit specified is a valid Baselined BM Unit</w:t>
      </w:r>
    </w:p>
    <w:p w14:paraId="126C9BD1" w14:textId="77777777" w:rsidR="007A2610" w:rsidRDefault="007A2610" w:rsidP="007A2610">
      <w:pPr>
        <w:pStyle w:val="ListParagraph"/>
        <w:numPr>
          <w:ilvl w:val="0"/>
          <w:numId w:val="11"/>
        </w:numPr>
        <w:tabs>
          <w:tab w:val="clear" w:pos="709"/>
        </w:tabs>
        <w:ind w:left="1418" w:hanging="567"/>
        <w:contextualSpacing w:val="0"/>
      </w:pPr>
      <w:r>
        <w:t xml:space="preserve">the Lead Party sending the notification is the Lead Party of the Baselined BM Unit </w:t>
      </w:r>
    </w:p>
    <w:p w14:paraId="6BA25CA4" w14:textId="77777777" w:rsidR="007A2610" w:rsidRDefault="007A2610" w:rsidP="007A2610">
      <w:pPr>
        <w:pStyle w:val="ListParagraph"/>
        <w:numPr>
          <w:ilvl w:val="0"/>
          <w:numId w:val="11"/>
        </w:numPr>
        <w:tabs>
          <w:tab w:val="clear" w:pos="709"/>
        </w:tabs>
        <w:ind w:left="1418" w:hanging="567"/>
        <w:contextualSpacing w:val="0"/>
      </w:pPr>
      <w:r>
        <w:lastRenderedPageBreak/>
        <w:t>the Baselining Methodology selected by the Lead Party is one of the approved</w:t>
      </w:r>
    </w:p>
    <w:p w14:paraId="0EB35CB9" w14:textId="50B8028B" w:rsidR="007A2610" w:rsidRDefault="007A2610" w:rsidP="00655212">
      <w:pPr>
        <w:pStyle w:val="ListParagraph"/>
        <w:numPr>
          <w:ilvl w:val="0"/>
          <w:numId w:val="11"/>
        </w:numPr>
        <w:tabs>
          <w:tab w:val="clear" w:pos="709"/>
        </w:tabs>
        <w:ind w:left="1418" w:hanging="567"/>
        <w:contextualSpacing w:val="0"/>
      </w:pPr>
      <w:r w:rsidRPr="00E02300">
        <w:t xml:space="preserve">the EFSD of the </w:t>
      </w:r>
      <w:r>
        <w:t>Baselined AMSID Pair is at least 1 Working Day ahead of the date of receipt of the Baselined MSID Pair</w:t>
      </w:r>
    </w:p>
    <w:p w14:paraId="11F8CFEB" w14:textId="77777777" w:rsidR="007A2610" w:rsidRDefault="007A2610" w:rsidP="007A2610">
      <w:pPr>
        <w:tabs>
          <w:tab w:val="clear" w:pos="709"/>
        </w:tabs>
        <w:ind w:left="0"/>
      </w:pPr>
      <w:r>
        <w:t>3.13.2.3</w:t>
      </w:r>
      <w:r>
        <w:tab/>
        <w:t>For an Inactive MSID Pair:</w:t>
      </w:r>
    </w:p>
    <w:p w14:paraId="114D3261" w14:textId="77777777" w:rsidR="007A2610" w:rsidRDefault="007A2610" w:rsidP="007A2610">
      <w:pPr>
        <w:pStyle w:val="ListParagraph"/>
        <w:numPr>
          <w:ilvl w:val="0"/>
          <w:numId w:val="11"/>
        </w:numPr>
        <w:tabs>
          <w:tab w:val="clear" w:pos="709"/>
        </w:tabs>
        <w:ind w:left="1418" w:hanging="567"/>
        <w:contextualSpacing w:val="0"/>
      </w:pPr>
      <w:r>
        <w:t>it is from a valid Lead Party (only a VLP)</w:t>
      </w:r>
    </w:p>
    <w:p w14:paraId="59927C11" w14:textId="77777777" w:rsidR="007A2610" w:rsidRDefault="007A2610" w:rsidP="007A2610">
      <w:pPr>
        <w:pStyle w:val="ListParagraph"/>
        <w:numPr>
          <w:ilvl w:val="0"/>
          <w:numId w:val="11"/>
        </w:numPr>
        <w:tabs>
          <w:tab w:val="clear" w:pos="709"/>
        </w:tabs>
        <w:ind w:left="1418" w:hanging="567"/>
        <w:contextualSpacing w:val="0"/>
      </w:pPr>
      <w:r>
        <w:t>the BM Unit to be allocated is a Secondary BM Unit</w:t>
      </w:r>
    </w:p>
    <w:p w14:paraId="63AE874B" w14:textId="77777777" w:rsidR="007A2610" w:rsidRDefault="007A2610" w:rsidP="007A2610">
      <w:pPr>
        <w:pStyle w:val="ListParagraph"/>
        <w:numPr>
          <w:ilvl w:val="0"/>
          <w:numId w:val="11"/>
        </w:numPr>
        <w:tabs>
          <w:tab w:val="clear" w:pos="709"/>
        </w:tabs>
        <w:ind w:left="1418" w:hanging="567"/>
        <w:contextualSpacing w:val="0"/>
      </w:pPr>
      <w:r>
        <w:t>the Lead Party sending the notification is the Lead Party of the Secondary BM Unit; and</w:t>
      </w:r>
    </w:p>
    <w:p w14:paraId="5F127EF6" w14:textId="3B023F9A" w:rsidR="007A2610" w:rsidRDefault="007A2610" w:rsidP="00655212">
      <w:pPr>
        <w:pStyle w:val="ListParagraph"/>
        <w:numPr>
          <w:ilvl w:val="0"/>
          <w:numId w:val="11"/>
        </w:numPr>
        <w:tabs>
          <w:tab w:val="clear" w:pos="709"/>
        </w:tabs>
        <w:ind w:left="1418" w:hanging="567"/>
        <w:contextualSpacing w:val="0"/>
      </w:pPr>
      <w:r w:rsidRPr="00E02300">
        <w:t xml:space="preserve">the EFSD of the </w:t>
      </w:r>
      <w:r>
        <w:t xml:space="preserve">Inactive </w:t>
      </w:r>
      <w:r w:rsidRPr="00E02300">
        <w:t xml:space="preserve">MSID Pair is  </w:t>
      </w:r>
      <w:r>
        <w:t xml:space="preserve">at least 1 Working Day ahead of the date of receipt of the MSID Pair </w:t>
      </w:r>
    </w:p>
    <w:p w14:paraId="639D8F43" w14:textId="77777777" w:rsidR="007A2610" w:rsidRDefault="007A2610" w:rsidP="007A2610">
      <w:pPr>
        <w:tabs>
          <w:tab w:val="clear" w:pos="709"/>
        </w:tabs>
        <w:ind w:left="0"/>
      </w:pPr>
      <w:r>
        <w:t>3.13.2.4</w:t>
      </w:r>
      <w:r>
        <w:tab/>
        <w:t>For an Inactive AMSID Pair:</w:t>
      </w:r>
    </w:p>
    <w:p w14:paraId="2E8DECC2" w14:textId="77777777" w:rsidR="007A2610" w:rsidRDefault="007A2610" w:rsidP="007A2610">
      <w:pPr>
        <w:pStyle w:val="ListParagraph"/>
        <w:numPr>
          <w:ilvl w:val="0"/>
          <w:numId w:val="11"/>
        </w:numPr>
        <w:tabs>
          <w:tab w:val="clear" w:pos="709"/>
        </w:tabs>
        <w:ind w:left="1418" w:hanging="567"/>
        <w:contextualSpacing w:val="0"/>
      </w:pPr>
      <w:r>
        <w:t xml:space="preserve">it is submitted by a valid </w:t>
      </w:r>
      <w:r w:rsidRPr="009D54AF">
        <w:t>AM</w:t>
      </w:r>
      <w:r>
        <w:t>VLP</w:t>
      </w:r>
    </w:p>
    <w:p w14:paraId="15C0AC24" w14:textId="77777777" w:rsidR="007A2610" w:rsidRDefault="007A2610" w:rsidP="007A2610">
      <w:pPr>
        <w:pStyle w:val="ListParagraph"/>
        <w:numPr>
          <w:ilvl w:val="0"/>
          <w:numId w:val="11"/>
        </w:numPr>
        <w:tabs>
          <w:tab w:val="clear" w:pos="709"/>
        </w:tabs>
        <w:ind w:left="1418" w:hanging="567"/>
        <w:contextualSpacing w:val="0"/>
      </w:pPr>
      <w:r>
        <w:t>the BM Unit specified is a valid Secondary BM Unit</w:t>
      </w:r>
    </w:p>
    <w:p w14:paraId="1B989681" w14:textId="77777777" w:rsidR="007A2610" w:rsidRDefault="007A2610" w:rsidP="007A2610">
      <w:pPr>
        <w:pStyle w:val="ListParagraph"/>
        <w:numPr>
          <w:ilvl w:val="0"/>
          <w:numId w:val="11"/>
        </w:numPr>
        <w:tabs>
          <w:tab w:val="clear" w:pos="709"/>
        </w:tabs>
        <w:ind w:left="1418" w:hanging="567"/>
        <w:contextualSpacing w:val="0"/>
      </w:pPr>
      <w:r>
        <w:t>the Associated MSID Pair(s)</w:t>
      </w:r>
      <w:r w:rsidRPr="000C6183">
        <w:t xml:space="preserve"> ha</w:t>
      </w:r>
      <w:r>
        <w:t>s</w:t>
      </w:r>
      <w:r w:rsidRPr="000C6183">
        <w:t xml:space="preserve"> </w:t>
      </w:r>
      <w:r>
        <w:t>already</w:t>
      </w:r>
      <w:r w:rsidRPr="000C6183">
        <w:t xml:space="preserve"> been </w:t>
      </w:r>
      <w:r>
        <w:t>associated to that Secondary BM Unit; and</w:t>
      </w:r>
    </w:p>
    <w:p w14:paraId="1661B724" w14:textId="2F97D9C9" w:rsidR="007A2610" w:rsidRDefault="007A2610" w:rsidP="00655212">
      <w:pPr>
        <w:pStyle w:val="ListParagraph"/>
        <w:numPr>
          <w:ilvl w:val="0"/>
          <w:numId w:val="11"/>
        </w:numPr>
        <w:tabs>
          <w:tab w:val="clear" w:pos="709"/>
        </w:tabs>
        <w:ind w:left="1418" w:hanging="567"/>
        <w:contextualSpacing w:val="0"/>
      </w:pPr>
      <w:r w:rsidRPr="00E02300">
        <w:t xml:space="preserve">the EFSD of the </w:t>
      </w:r>
      <w:r>
        <w:t xml:space="preserve">Inactive </w:t>
      </w:r>
      <w:r w:rsidRPr="00E02300">
        <w:t xml:space="preserve">MSID Pair is </w:t>
      </w:r>
      <w:r>
        <w:t xml:space="preserve">at least 1 Working Day ahead of the date of receipt of the MSID Pair </w:t>
      </w:r>
      <w:r w:rsidR="0040130E">
        <w:t>{{</w:t>
      </w:r>
    </w:p>
    <w:p w14:paraId="79C9B36F" w14:textId="0EF2048D" w:rsidR="007F79B5" w:rsidRPr="007F79B5" w:rsidRDefault="004403F1" w:rsidP="006E7465">
      <w:pPr>
        <w:pStyle w:val="Heading2"/>
      </w:pPr>
      <w:bookmarkStart w:id="211" w:name="_Toc165554487"/>
      <w:r>
        <w:t>3.14</w:t>
      </w:r>
      <w:r w:rsidRPr="00917F21">
        <w:tab/>
      </w:r>
      <w:r>
        <w:t>EMR Declarations</w:t>
      </w:r>
      <w:bookmarkEnd w:id="211"/>
    </w:p>
    <w:p w14:paraId="23F239DF" w14:textId="6B466082" w:rsidR="004403F1" w:rsidRPr="007F79B5" w:rsidRDefault="007F79B5" w:rsidP="006E7465">
      <w:pPr>
        <w:pStyle w:val="Heading3"/>
        <w:spacing w:after="120"/>
        <w:ind w:left="851" w:hanging="851"/>
      </w:pPr>
      <w:r>
        <w:t>3.14.1</w:t>
      </w:r>
      <w:r>
        <w:tab/>
      </w:r>
      <w:r w:rsidR="004403F1" w:rsidRPr="007F79B5">
        <w:t>Submission and validation of EMR Declarations</w:t>
      </w:r>
    </w:p>
    <w:p w14:paraId="1EA2D3CA" w14:textId="77777777" w:rsidR="004403F1" w:rsidRDefault="004403F1" w:rsidP="004403F1">
      <w:pPr>
        <w:tabs>
          <w:tab w:val="clear" w:pos="709"/>
        </w:tabs>
        <w:ind w:left="0"/>
      </w:pPr>
      <w:r w:rsidRPr="002570D2">
        <w:t xml:space="preserve">In order for BSC Systems to identify the volume of electricity consumed by Generating plant and / or Battery Storage operated </w:t>
      </w:r>
      <w:r>
        <w:t xml:space="preserve">at a site </w:t>
      </w:r>
      <w:r w:rsidRPr="002570D2">
        <w:t xml:space="preserve">in accordance with a Generation Licence for </w:t>
      </w:r>
      <w:r>
        <w:t>e</w:t>
      </w:r>
      <w:r w:rsidRPr="002570D2">
        <w:t>a</w:t>
      </w:r>
      <w:r>
        <w:t>ch</w:t>
      </w:r>
      <w:r w:rsidRPr="002570D2">
        <w:t xml:space="preserve"> Settlement Period, </w:t>
      </w:r>
      <w:r w:rsidRPr="00434983">
        <w:t xml:space="preserve">and to deduct such volumes from the Gross BM Unit Demand sent to </w:t>
      </w:r>
      <w:r>
        <w:t xml:space="preserve">the </w:t>
      </w:r>
      <w:r w:rsidRPr="00434983">
        <w:t>EMR</w:t>
      </w:r>
      <w:r>
        <w:t xml:space="preserve"> </w:t>
      </w:r>
      <w:r w:rsidRPr="00434983">
        <w:t>S</w:t>
      </w:r>
      <w:r>
        <w:t>ettlement Company</w:t>
      </w:r>
      <w:r w:rsidRPr="00434983">
        <w:t xml:space="preserve"> for the purposes of calculating</w:t>
      </w:r>
      <w:r w:rsidRPr="00E4718E">
        <w:t xml:space="preserve"> the </w:t>
      </w:r>
      <w:r w:rsidRPr="00DF299F">
        <w:t>Final C</w:t>
      </w:r>
      <w:r w:rsidRPr="00914F84">
        <w:t>onsumption Levy charges, the Supplier or CVA Registrant must submit an EMR Declaration, including Generation Licensee details</w:t>
      </w:r>
      <w:r>
        <w:t>, to the SVAA</w:t>
      </w:r>
      <w:r w:rsidRPr="00914F84">
        <w:t>.</w:t>
      </w:r>
      <w:r>
        <w:t xml:space="preserve"> The three types of EMR Declaration are specified in Section 1.1.6.</w:t>
      </w:r>
    </w:p>
    <w:p w14:paraId="67A3B390" w14:textId="77777777" w:rsidR="004403F1" w:rsidRDefault="004403F1" w:rsidP="004403F1">
      <w:pPr>
        <w:tabs>
          <w:tab w:val="clear" w:pos="709"/>
        </w:tabs>
        <w:ind w:left="0"/>
      </w:pPr>
      <w:r w:rsidRPr="003405B3">
        <w:t xml:space="preserve">The </w:t>
      </w:r>
      <w:r w:rsidRPr="000A1A9E">
        <w:t>Supplier (</w:t>
      </w:r>
      <w:r w:rsidRPr="003405B3">
        <w:t>for an EMR MSID Declaration</w:t>
      </w:r>
      <w:r w:rsidRPr="00E4718E">
        <w:t xml:space="preserve"> or an EMR AMSID Declaration) or the CVA Registrant (</w:t>
      </w:r>
      <w:r w:rsidRPr="000A1A9E">
        <w:t>for a CVA BM Unit Declaration)</w:t>
      </w:r>
      <w:r w:rsidRPr="003405B3">
        <w:t xml:space="preserve"> </w:t>
      </w:r>
      <w:r w:rsidRPr="000A1A9E">
        <w:t>should</w:t>
      </w:r>
      <w:r w:rsidRPr="003405B3">
        <w:t xml:space="preserve"> </w:t>
      </w:r>
      <w:r>
        <w:t xml:space="preserve">use reasonable endeavours to </w:t>
      </w:r>
      <w:r w:rsidRPr="003405B3">
        <w:t xml:space="preserve">submit </w:t>
      </w:r>
      <w:r>
        <w:t>the</w:t>
      </w:r>
      <w:r w:rsidRPr="003405B3">
        <w:t xml:space="preserve"> EMR </w:t>
      </w:r>
      <w:r w:rsidRPr="00E4718E">
        <w:t>Declaration</w:t>
      </w:r>
      <w:r w:rsidRPr="000A1A9E">
        <w:t xml:space="preserve"> via the Self </w:t>
      </w:r>
      <w:r>
        <w:t>Service Gateway</w:t>
      </w:r>
      <w:r w:rsidRPr="000A1A9E">
        <w:t>.</w:t>
      </w:r>
      <w:r>
        <w:t xml:space="preserve"> </w:t>
      </w:r>
    </w:p>
    <w:p w14:paraId="0E2C8A96" w14:textId="77777777" w:rsidR="004403F1" w:rsidRDefault="004403F1" w:rsidP="004403F1">
      <w:pPr>
        <w:tabs>
          <w:tab w:val="clear" w:pos="709"/>
        </w:tabs>
        <w:ind w:left="0"/>
      </w:pPr>
      <w:r>
        <w:t>If it is not possible, e.g. due to a systems outage, for the Supplier or CVA Registrant (Category A or F Authorised Person) to use the Self Service Gateway, they may email the completed form to the BSC Service Desk, for it to be uploaded on their behalf. This mechanism should only be used in exceptional circumstances.</w:t>
      </w:r>
    </w:p>
    <w:p w14:paraId="5DCD45DA" w14:textId="77777777" w:rsidR="004403F1" w:rsidRPr="003405B3" w:rsidRDefault="004403F1" w:rsidP="004403F1">
      <w:pPr>
        <w:tabs>
          <w:tab w:val="clear" w:pos="709"/>
        </w:tabs>
        <w:ind w:left="0"/>
      </w:pPr>
      <w:r>
        <w:t>Appendices 3.14</w:t>
      </w:r>
      <w:r w:rsidRPr="00917F21">
        <w:t>.</w:t>
      </w:r>
      <w:r>
        <w:t>5, 3.14.6 &amp; 3.14.7</w:t>
      </w:r>
      <w:r w:rsidRPr="00917F21">
        <w:t xml:space="preserve"> provide </w:t>
      </w:r>
      <w:r>
        <w:t>the three</w:t>
      </w:r>
      <w:r w:rsidRPr="00917F21">
        <w:t xml:space="preserve"> </w:t>
      </w:r>
      <w:r>
        <w:t>EMR Declaration forms (F602/05, F602/06, F602/07)</w:t>
      </w:r>
      <w:r w:rsidRPr="0041426B">
        <w:t xml:space="preserve"> </w:t>
      </w:r>
      <w:r>
        <w:t>for use when the mechanism</w:t>
      </w:r>
      <w:r w:rsidRPr="00452645">
        <w:t xml:space="preserve"> </w:t>
      </w:r>
      <w:r>
        <w:t xml:space="preserve">is ‘email’. Any EMR Declaration submitted in </w:t>
      </w:r>
      <w:r>
        <w:lastRenderedPageBreak/>
        <w:t xml:space="preserve">this way will require longer to process than an EMR Declaration entered </w:t>
      </w:r>
      <w:r w:rsidRPr="0048780D">
        <w:t>via the Self Service Gateway</w:t>
      </w:r>
      <w:r>
        <w:t>.</w:t>
      </w:r>
    </w:p>
    <w:p w14:paraId="26FDA03A" w14:textId="77777777" w:rsidR="004403F1" w:rsidRDefault="004403F1" w:rsidP="004403F1">
      <w:pPr>
        <w:tabs>
          <w:tab w:val="clear" w:pos="709"/>
        </w:tabs>
        <w:ind w:left="0"/>
      </w:pPr>
      <w:r>
        <w:t xml:space="preserve">In accordance with </w:t>
      </w:r>
      <w:hyperlink r:id="rId42" w:anchor="2-2.4" w:history="1">
        <w:r w:rsidRPr="002C7128">
          <w:t>Section 2.15</w:t>
        </w:r>
      </w:hyperlink>
      <w:r w:rsidRPr="00917F21">
        <w:t>, upon receipt of a</w:t>
      </w:r>
      <w:r>
        <w:t>n EMR</w:t>
      </w:r>
      <w:r w:rsidRPr="00917F21">
        <w:t xml:space="preserve"> Declaration, </w:t>
      </w:r>
      <w:r>
        <w:t>the SVAA or CRA, as appropriate,</w:t>
      </w:r>
      <w:r w:rsidRPr="00917F21">
        <w:t xml:space="preserve"> will validate the </w:t>
      </w:r>
      <w:r>
        <w:t>D</w:t>
      </w:r>
      <w:r w:rsidRPr="00917F21">
        <w:t>eclaration</w:t>
      </w:r>
      <w:r>
        <w:t>.</w:t>
      </w:r>
    </w:p>
    <w:p w14:paraId="6AF8975A" w14:textId="5022184E" w:rsidR="004403F1" w:rsidRPr="007F79B5" w:rsidRDefault="007F79B5" w:rsidP="006E7465">
      <w:pPr>
        <w:pStyle w:val="Heading3"/>
        <w:spacing w:after="120"/>
        <w:ind w:left="851" w:hanging="851"/>
      </w:pPr>
      <w:r>
        <w:t>3.14.2</w:t>
      </w:r>
      <w:r>
        <w:tab/>
      </w:r>
      <w:r w:rsidR="004403F1" w:rsidRPr="00642539">
        <w:t>Validation of EMR Declarations:</w:t>
      </w:r>
    </w:p>
    <w:p w14:paraId="5DD34012" w14:textId="77777777" w:rsidR="004403F1" w:rsidRDefault="004403F1" w:rsidP="004403F1">
      <w:pPr>
        <w:tabs>
          <w:tab w:val="clear" w:pos="709"/>
        </w:tabs>
        <w:ind w:left="0"/>
      </w:pPr>
      <w:r w:rsidRPr="00722337">
        <w:t xml:space="preserve">Where </w:t>
      </w:r>
      <w:r>
        <w:t>an</w:t>
      </w:r>
      <w:r w:rsidRPr="00722337">
        <w:t xml:space="preserve"> EMR Declaration </w:t>
      </w:r>
      <w:r>
        <w:t>is</w:t>
      </w:r>
      <w:r w:rsidRPr="00722337">
        <w:t xml:space="preserve"> submitted via the Self Service Gateway each data item entered will</w:t>
      </w:r>
      <w:r>
        <w:t xml:space="preserve"> be checked for compliance with the data item format, and will not save any details that are entered incorrectly. When all mandatory data items have been entered successfully, the user will be allowed to submit the completed declaration for validation.</w:t>
      </w:r>
    </w:p>
    <w:p w14:paraId="0C4DCD6E" w14:textId="680A8C54" w:rsidR="004403F1" w:rsidRPr="006635A1" w:rsidRDefault="006635A1" w:rsidP="006E7465">
      <w:pPr>
        <w:pStyle w:val="Heading3"/>
        <w:spacing w:after="120"/>
        <w:ind w:left="851" w:hanging="851"/>
      </w:pPr>
      <w:r>
        <w:t>3.14.3</w:t>
      </w:r>
      <w:r>
        <w:tab/>
      </w:r>
      <w:r w:rsidR="004403F1" w:rsidRPr="007F79B5">
        <w:t>Validation of EMR MSID Declarations:</w:t>
      </w:r>
    </w:p>
    <w:p w14:paraId="1FCEB51A" w14:textId="77777777" w:rsidR="004403F1" w:rsidRDefault="004403F1" w:rsidP="004403F1">
      <w:pPr>
        <w:pStyle w:val="ListParagraph"/>
        <w:numPr>
          <w:ilvl w:val="0"/>
          <w:numId w:val="51"/>
        </w:numPr>
        <w:tabs>
          <w:tab w:val="clear" w:pos="709"/>
        </w:tabs>
        <w:ind w:left="567" w:hanging="283"/>
      </w:pPr>
      <w:r>
        <w:t>Final Demand flag is “F”</w:t>
      </w:r>
    </w:p>
    <w:p w14:paraId="58066C81" w14:textId="77777777" w:rsidR="004403F1" w:rsidRDefault="004403F1" w:rsidP="004403F1">
      <w:pPr>
        <w:pStyle w:val="ListParagraph"/>
        <w:numPr>
          <w:ilvl w:val="0"/>
          <w:numId w:val="51"/>
        </w:numPr>
        <w:tabs>
          <w:tab w:val="clear" w:pos="709"/>
        </w:tabs>
        <w:ind w:left="567" w:hanging="283"/>
      </w:pPr>
      <w:r>
        <w:t>The Import MSID is appointed to the Supplier that submitted the EMR MSID Declaration</w:t>
      </w:r>
    </w:p>
    <w:p w14:paraId="097D6456" w14:textId="77777777" w:rsidR="004403F1" w:rsidRDefault="004403F1" w:rsidP="004403F1">
      <w:pPr>
        <w:pStyle w:val="ListParagraph"/>
        <w:numPr>
          <w:ilvl w:val="0"/>
          <w:numId w:val="51"/>
        </w:numPr>
        <w:tabs>
          <w:tab w:val="clear" w:pos="709"/>
        </w:tabs>
        <w:ind w:left="567" w:hanging="283"/>
      </w:pPr>
      <w:r>
        <w:t>Each MSID is:</w:t>
      </w:r>
    </w:p>
    <w:p w14:paraId="2A7EF80F" w14:textId="77777777" w:rsidR="004403F1" w:rsidRDefault="004403F1" w:rsidP="004403F1">
      <w:pPr>
        <w:pStyle w:val="ListParagraph"/>
        <w:numPr>
          <w:ilvl w:val="1"/>
          <w:numId w:val="51"/>
        </w:numPr>
        <w:tabs>
          <w:tab w:val="clear" w:pos="709"/>
        </w:tabs>
        <w:ind w:left="1134" w:hanging="425"/>
      </w:pPr>
      <w:r>
        <w:t>Energised</w:t>
      </w:r>
    </w:p>
    <w:p w14:paraId="63FF0F7E" w14:textId="77777777" w:rsidR="004403F1" w:rsidRDefault="004403F1" w:rsidP="004403F1">
      <w:pPr>
        <w:pStyle w:val="ListParagraph"/>
        <w:numPr>
          <w:ilvl w:val="1"/>
          <w:numId w:val="51"/>
        </w:numPr>
        <w:tabs>
          <w:tab w:val="clear" w:pos="709"/>
        </w:tabs>
        <w:ind w:left="1134" w:hanging="425"/>
      </w:pPr>
      <w:r>
        <w:t>Correctly Specified as Import or Export</w:t>
      </w:r>
    </w:p>
    <w:p w14:paraId="4B024FE1" w14:textId="77777777" w:rsidR="004403F1" w:rsidRDefault="004403F1" w:rsidP="004403F1">
      <w:pPr>
        <w:pStyle w:val="ListParagraph"/>
        <w:numPr>
          <w:ilvl w:val="1"/>
          <w:numId w:val="51"/>
        </w:numPr>
        <w:tabs>
          <w:tab w:val="clear" w:pos="709"/>
        </w:tabs>
        <w:ind w:left="1134" w:hanging="425"/>
      </w:pPr>
      <w:r>
        <w:t>Half Hourly</w:t>
      </w:r>
    </w:p>
    <w:p w14:paraId="32BF554A" w14:textId="77777777" w:rsidR="004403F1" w:rsidRDefault="004403F1" w:rsidP="004403F1">
      <w:pPr>
        <w:pStyle w:val="ListParagraph"/>
        <w:numPr>
          <w:ilvl w:val="0"/>
          <w:numId w:val="51"/>
        </w:numPr>
        <w:tabs>
          <w:tab w:val="clear" w:pos="709"/>
        </w:tabs>
        <w:ind w:left="567" w:hanging="283"/>
      </w:pPr>
      <w:r>
        <w:t>Generation Licence is valid</w:t>
      </w:r>
    </w:p>
    <w:p w14:paraId="7137B698" w14:textId="77777777" w:rsidR="004403F1" w:rsidRDefault="004403F1" w:rsidP="004403F1">
      <w:pPr>
        <w:pStyle w:val="ListParagraph"/>
        <w:numPr>
          <w:ilvl w:val="0"/>
          <w:numId w:val="51"/>
        </w:numPr>
        <w:tabs>
          <w:tab w:val="clear" w:pos="709"/>
        </w:tabs>
        <w:ind w:left="567" w:hanging="283"/>
      </w:pPr>
      <w:r>
        <w:t>Generation Licensee is registered</w:t>
      </w:r>
    </w:p>
    <w:p w14:paraId="0164E6B3" w14:textId="77777777" w:rsidR="004403F1" w:rsidRDefault="004403F1" w:rsidP="004403F1">
      <w:pPr>
        <w:tabs>
          <w:tab w:val="clear" w:pos="709"/>
        </w:tabs>
        <w:ind w:left="284"/>
      </w:pPr>
      <w:r>
        <w:t>Note that the Import MSID and the Export MSID should not be considered as a MSID Pair, and MSID Pair validations will not apply.</w:t>
      </w:r>
    </w:p>
    <w:p w14:paraId="16F30FB6" w14:textId="1C7CCB00" w:rsidR="004403F1" w:rsidRPr="006635A1" w:rsidRDefault="006635A1" w:rsidP="006E7465">
      <w:pPr>
        <w:pStyle w:val="Heading3"/>
        <w:spacing w:after="120"/>
        <w:ind w:left="851" w:hanging="851"/>
      </w:pPr>
      <w:r w:rsidRPr="006635A1">
        <w:t>3.14.4</w:t>
      </w:r>
      <w:r>
        <w:tab/>
      </w:r>
      <w:r w:rsidR="004403F1" w:rsidRPr="00397E68">
        <w:t>Validation of EMR AMSID Declarations</w:t>
      </w:r>
    </w:p>
    <w:p w14:paraId="05AE72D1" w14:textId="77777777" w:rsidR="004403F1" w:rsidRDefault="004403F1" w:rsidP="004403F1">
      <w:pPr>
        <w:pStyle w:val="ListParagraph"/>
        <w:numPr>
          <w:ilvl w:val="0"/>
          <w:numId w:val="51"/>
        </w:numPr>
        <w:tabs>
          <w:tab w:val="clear" w:pos="709"/>
        </w:tabs>
        <w:ind w:left="567" w:hanging="283"/>
      </w:pPr>
      <w:r>
        <w:t>Final Demand flag is “T”</w:t>
      </w:r>
    </w:p>
    <w:p w14:paraId="107775A9" w14:textId="77777777" w:rsidR="004403F1" w:rsidRDefault="004403F1" w:rsidP="004403F1">
      <w:pPr>
        <w:pStyle w:val="ListParagraph"/>
        <w:numPr>
          <w:ilvl w:val="0"/>
          <w:numId w:val="51"/>
        </w:numPr>
        <w:tabs>
          <w:tab w:val="clear" w:pos="709"/>
        </w:tabs>
        <w:ind w:left="567" w:hanging="283"/>
      </w:pPr>
      <w:r>
        <w:t>Each MSID Pair is a</w:t>
      </w:r>
      <w:r w:rsidRPr="003A4618">
        <w:t xml:space="preserve"> </w:t>
      </w:r>
      <w:r>
        <w:t>valid MSID Pair recorded in the SVA Metering Systems and Asset Metering Systems Register</w:t>
      </w:r>
    </w:p>
    <w:p w14:paraId="51E9994A" w14:textId="77777777" w:rsidR="004403F1" w:rsidRDefault="004403F1" w:rsidP="004403F1">
      <w:pPr>
        <w:pStyle w:val="ListParagraph"/>
        <w:numPr>
          <w:ilvl w:val="0"/>
          <w:numId w:val="51"/>
        </w:numPr>
        <w:tabs>
          <w:tab w:val="clear" w:pos="709"/>
        </w:tabs>
        <w:ind w:left="567" w:hanging="283"/>
      </w:pPr>
      <w:r>
        <w:t>Each MSID is:</w:t>
      </w:r>
    </w:p>
    <w:p w14:paraId="09AA999E" w14:textId="77777777" w:rsidR="004403F1" w:rsidRDefault="004403F1" w:rsidP="004403F1">
      <w:pPr>
        <w:pStyle w:val="ListParagraph"/>
        <w:numPr>
          <w:ilvl w:val="1"/>
          <w:numId w:val="51"/>
        </w:numPr>
        <w:tabs>
          <w:tab w:val="clear" w:pos="709"/>
        </w:tabs>
        <w:ind w:left="1134" w:hanging="425"/>
      </w:pPr>
      <w:r>
        <w:t>Energised</w:t>
      </w:r>
    </w:p>
    <w:p w14:paraId="70D40994" w14:textId="77777777" w:rsidR="004403F1" w:rsidRDefault="004403F1" w:rsidP="004403F1">
      <w:pPr>
        <w:pStyle w:val="ListParagraph"/>
        <w:numPr>
          <w:ilvl w:val="1"/>
          <w:numId w:val="51"/>
        </w:numPr>
        <w:tabs>
          <w:tab w:val="clear" w:pos="709"/>
        </w:tabs>
        <w:ind w:left="1134" w:hanging="425"/>
      </w:pPr>
      <w:r>
        <w:t>Correctly Specified as Import or Export</w:t>
      </w:r>
    </w:p>
    <w:p w14:paraId="1180620A" w14:textId="77777777" w:rsidR="004403F1" w:rsidRDefault="004403F1" w:rsidP="004403F1">
      <w:pPr>
        <w:pStyle w:val="ListParagraph"/>
        <w:numPr>
          <w:ilvl w:val="1"/>
          <w:numId w:val="51"/>
        </w:numPr>
        <w:tabs>
          <w:tab w:val="clear" w:pos="709"/>
        </w:tabs>
        <w:ind w:left="1134" w:hanging="425"/>
      </w:pPr>
      <w:r>
        <w:t>Half Hourly</w:t>
      </w:r>
    </w:p>
    <w:p w14:paraId="053DC312" w14:textId="77777777" w:rsidR="004403F1" w:rsidRDefault="004403F1" w:rsidP="004403F1">
      <w:pPr>
        <w:pStyle w:val="ListParagraph"/>
        <w:numPr>
          <w:ilvl w:val="1"/>
          <w:numId w:val="51"/>
        </w:numPr>
        <w:tabs>
          <w:tab w:val="clear" w:pos="709"/>
        </w:tabs>
        <w:ind w:left="1134" w:hanging="425"/>
      </w:pPr>
      <w:r>
        <w:t>Each Import MSID is appointed to the Supplier that submitted the EMR MSID Declaration</w:t>
      </w:r>
    </w:p>
    <w:p w14:paraId="2D714E2D" w14:textId="77777777" w:rsidR="004403F1" w:rsidRDefault="004403F1" w:rsidP="004403F1">
      <w:pPr>
        <w:pStyle w:val="ListParagraph"/>
        <w:numPr>
          <w:ilvl w:val="0"/>
          <w:numId w:val="51"/>
        </w:numPr>
        <w:tabs>
          <w:tab w:val="clear" w:pos="709"/>
        </w:tabs>
        <w:ind w:left="567" w:hanging="283"/>
      </w:pPr>
      <w:r>
        <w:t>Each AMSID Pair is a valid MSID Pair recorded in the SVA Metering Systems and Asset Metering Systems Register</w:t>
      </w:r>
    </w:p>
    <w:p w14:paraId="6ED0D682" w14:textId="77777777" w:rsidR="004403F1" w:rsidRDefault="004403F1" w:rsidP="004403F1">
      <w:pPr>
        <w:pStyle w:val="ListParagraph"/>
        <w:numPr>
          <w:ilvl w:val="0"/>
          <w:numId w:val="51"/>
        </w:numPr>
        <w:tabs>
          <w:tab w:val="clear" w:pos="709"/>
        </w:tabs>
        <w:ind w:left="567" w:hanging="283"/>
      </w:pPr>
      <w:r>
        <w:t>Generation Licence is valid</w:t>
      </w:r>
    </w:p>
    <w:p w14:paraId="5CC221FA" w14:textId="77777777" w:rsidR="004403F1" w:rsidRDefault="004403F1" w:rsidP="004403F1">
      <w:pPr>
        <w:pStyle w:val="ListParagraph"/>
        <w:numPr>
          <w:ilvl w:val="0"/>
          <w:numId w:val="51"/>
        </w:numPr>
        <w:tabs>
          <w:tab w:val="clear" w:pos="709"/>
        </w:tabs>
        <w:ind w:left="567" w:hanging="283"/>
      </w:pPr>
      <w:r>
        <w:t>Generation Licensee is registered</w:t>
      </w:r>
    </w:p>
    <w:p w14:paraId="1E9E4B44" w14:textId="77777777" w:rsidR="004403F1" w:rsidRDefault="004403F1" w:rsidP="004403F1">
      <w:pPr>
        <w:tabs>
          <w:tab w:val="clear" w:pos="709"/>
        </w:tabs>
        <w:ind w:left="0"/>
      </w:pPr>
      <w:r>
        <w:t xml:space="preserve">A Supplier that has submitted, or intends to submit an EMR AMSID Declaration must ensure that every Generator or Battery at a site operating under the terms of a Generation Licence has been </w:t>
      </w:r>
      <w:r w:rsidRPr="00113686">
        <w:t xml:space="preserve">registered as an Asset in the </w:t>
      </w:r>
      <w:r>
        <w:t xml:space="preserve">SVA </w:t>
      </w:r>
      <w:r w:rsidRPr="00113686">
        <w:t>Metering Systems and Asset Metering Systems Register in order to obtain an AMSID Pair for inclusion in the EMR AMSID Declaration.</w:t>
      </w:r>
      <w:r>
        <w:t xml:space="preserve"> </w:t>
      </w:r>
    </w:p>
    <w:p w14:paraId="39BA2235" w14:textId="77777777" w:rsidR="004403F1" w:rsidRDefault="004403F1" w:rsidP="004403F1">
      <w:pPr>
        <w:tabs>
          <w:tab w:val="clear" w:pos="709"/>
        </w:tabs>
        <w:ind w:left="0"/>
        <w:rPr>
          <w:b/>
        </w:rPr>
      </w:pPr>
    </w:p>
    <w:p w14:paraId="34BF0F11" w14:textId="116F649C" w:rsidR="004403F1" w:rsidRPr="006635A1" w:rsidRDefault="006635A1" w:rsidP="006E7465">
      <w:pPr>
        <w:pStyle w:val="Heading3"/>
        <w:keepNext/>
        <w:spacing w:after="120"/>
        <w:ind w:left="851" w:hanging="851"/>
      </w:pPr>
      <w:r>
        <w:t>3.14.5</w:t>
      </w:r>
      <w:r w:rsidR="004403F1" w:rsidRPr="0025466E">
        <w:tab/>
        <w:t>Validation of EMR CVA BM Unit Declarations:</w:t>
      </w:r>
    </w:p>
    <w:p w14:paraId="20B1C16A" w14:textId="77777777" w:rsidR="004403F1" w:rsidRDefault="004403F1" w:rsidP="004403F1">
      <w:pPr>
        <w:pStyle w:val="ListParagraph"/>
        <w:numPr>
          <w:ilvl w:val="0"/>
          <w:numId w:val="51"/>
        </w:numPr>
        <w:tabs>
          <w:tab w:val="clear" w:pos="709"/>
        </w:tabs>
        <w:spacing w:line="360" w:lineRule="atLeast"/>
        <w:ind w:left="567" w:hanging="283"/>
      </w:pPr>
      <w:r>
        <w:t>Final Demand flag is “F”</w:t>
      </w:r>
    </w:p>
    <w:p w14:paraId="5E55C8DC" w14:textId="77777777" w:rsidR="004403F1" w:rsidRDefault="004403F1" w:rsidP="004403F1">
      <w:pPr>
        <w:pStyle w:val="ListParagraph"/>
        <w:numPr>
          <w:ilvl w:val="0"/>
          <w:numId w:val="51"/>
        </w:numPr>
        <w:tabs>
          <w:tab w:val="clear" w:pos="709"/>
        </w:tabs>
        <w:spacing w:line="360" w:lineRule="atLeast"/>
        <w:ind w:left="567" w:hanging="283"/>
      </w:pPr>
      <w:r>
        <w:lastRenderedPageBreak/>
        <w:t xml:space="preserve">Each CVA BM Unit is: </w:t>
      </w:r>
    </w:p>
    <w:p w14:paraId="1C079975" w14:textId="77777777" w:rsidR="004403F1" w:rsidRDefault="004403F1" w:rsidP="004403F1">
      <w:pPr>
        <w:pStyle w:val="ListParagraph"/>
        <w:numPr>
          <w:ilvl w:val="1"/>
          <w:numId w:val="51"/>
        </w:numPr>
        <w:tabs>
          <w:tab w:val="clear" w:pos="709"/>
        </w:tabs>
        <w:spacing w:line="360" w:lineRule="atLeast"/>
        <w:ind w:left="1134" w:hanging="425"/>
      </w:pPr>
      <w:r>
        <w:t>registered in CMRS</w:t>
      </w:r>
    </w:p>
    <w:p w14:paraId="6A96E8CE" w14:textId="77777777" w:rsidR="004403F1" w:rsidRDefault="004403F1" w:rsidP="004403F1">
      <w:pPr>
        <w:pStyle w:val="ListParagraph"/>
        <w:numPr>
          <w:ilvl w:val="1"/>
          <w:numId w:val="51"/>
        </w:numPr>
        <w:tabs>
          <w:tab w:val="clear" w:pos="709"/>
        </w:tabs>
        <w:spacing w:line="360" w:lineRule="atLeast"/>
        <w:ind w:left="1134" w:hanging="425"/>
      </w:pPr>
      <w:r>
        <w:t>Type T or E (but not Type I)</w:t>
      </w:r>
    </w:p>
    <w:p w14:paraId="3A6E15BB" w14:textId="77777777" w:rsidR="004403F1" w:rsidRDefault="004403F1" w:rsidP="004403F1">
      <w:pPr>
        <w:pStyle w:val="ListParagraph"/>
        <w:numPr>
          <w:ilvl w:val="0"/>
          <w:numId w:val="51"/>
        </w:numPr>
        <w:tabs>
          <w:tab w:val="clear" w:pos="709"/>
        </w:tabs>
        <w:spacing w:line="360" w:lineRule="atLeast"/>
        <w:ind w:left="567" w:hanging="283"/>
      </w:pPr>
      <w:r>
        <w:t>Registrant is a valid Role for the BM Unit Type</w:t>
      </w:r>
    </w:p>
    <w:p w14:paraId="2C447A2E" w14:textId="77777777" w:rsidR="004403F1" w:rsidRDefault="004403F1" w:rsidP="004403F1">
      <w:pPr>
        <w:pStyle w:val="ListParagraph"/>
        <w:numPr>
          <w:ilvl w:val="0"/>
          <w:numId w:val="51"/>
        </w:numPr>
        <w:tabs>
          <w:tab w:val="clear" w:pos="709"/>
        </w:tabs>
        <w:spacing w:line="360" w:lineRule="atLeast"/>
        <w:ind w:left="567" w:hanging="283"/>
      </w:pPr>
      <w:r>
        <w:t>Generation Licence is valid</w:t>
      </w:r>
    </w:p>
    <w:p w14:paraId="5A1008FB" w14:textId="77777777" w:rsidR="004403F1" w:rsidRDefault="004403F1" w:rsidP="004403F1">
      <w:pPr>
        <w:pStyle w:val="ListParagraph"/>
        <w:numPr>
          <w:ilvl w:val="0"/>
          <w:numId w:val="51"/>
        </w:numPr>
        <w:tabs>
          <w:tab w:val="clear" w:pos="709"/>
        </w:tabs>
        <w:spacing w:line="360" w:lineRule="atLeast"/>
        <w:ind w:left="567" w:hanging="283"/>
      </w:pPr>
      <w:r>
        <w:t>Generation Licensee is registered</w:t>
      </w:r>
    </w:p>
    <w:p w14:paraId="0114DDA1" w14:textId="40DC00C2" w:rsidR="004403F1" w:rsidRPr="006635A1" w:rsidRDefault="004403F1" w:rsidP="006E7465">
      <w:pPr>
        <w:pStyle w:val="Heading3"/>
        <w:spacing w:after="120"/>
        <w:ind w:left="851" w:hanging="851"/>
      </w:pPr>
      <w:r w:rsidRPr="00BF5F5B">
        <w:t>3.</w:t>
      </w:r>
      <w:r w:rsidR="006635A1">
        <w:t>14.6</w:t>
      </w:r>
      <w:r w:rsidRPr="00EA19C0">
        <w:tab/>
      </w:r>
      <w:r>
        <w:t xml:space="preserve">Change </w:t>
      </w:r>
      <w:r w:rsidRPr="006635A1">
        <w:t>of details for an existing EMR Declaration</w:t>
      </w:r>
    </w:p>
    <w:p w14:paraId="188711E1" w14:textId="77777777" w:rsidR="004403F1" w:rsidRDefault="004403F1" w:rsidP="004403F1">
      <w:pPr>
        <w:tabs>
          <w:tab w:val="clear" w:pos="709"/>
        </w:tabs>
        <w:ind w:left="0"/>
      </w:pPr>
      <w:r w:rsidRPr="003A52E0">
        <w:t>Whe</w:t>
      </w:r>
      <w:r>
        <w:t>n</w:t>
      </w:r>
      <w:r w:rsidRPr="003A52E0">
        <w:t xml:space="preserve"> </w:t>
      </w:r>
      <w:r>
        <w:t xml:space="preserve">a Supplier is de-appointed from an Import MSID which is in an EMR MSID Declaration or an EMR AMSID Declaration, </w:t>
      </w:r>
      <w:r w:rsidRPr="003A52E0">
        <w:t>the</w:t>
      </w:r>
      <w:r>
        <w:t>n the relevant EMR Declaration</w:t>
      </w:r>
      <w:r w:rsidRPr="003A52E0">
        <w:t xml:space="preserve"> </w:t>
      </w:r>
      <w:r>
        <w:t>will cease to be valid and the Supplier should withdraw the EMR Declaration by end-dating it. If the Supplier fails to do so, the SVAA system will alert the SVAA operator of a mismatch between the Supplier for the MSID in the SVA Metering Systems and Asset Metering Systems Register and the EMR Declaration will be end dated.</w:t>
      </w:r>
    </w:p>
    <w:p w14:paraId="10C5948C" w14:textId="77777777" w:rsidR="004403F1" w:rsidRPr="005A00C8" w:rsidRDefault="004403F1" w:rsidP="004403F1">
      <w:pPr>
        <w:tabs>
          <w:tab w:val="clear" w:pos="709"/>
        </w:tabs>
        <w:ind w:left="0"/>
      </w:pPr>
      <w:r>
        <w:t xml:space="preserve">If the Generation Licensee </w:t>
      </w:r>
      <w:r w:rsidRPr="003A52E0">
        <w:t xml:space="preserve">details </w:t>
      </w:r>
      <w:r w:rsidRPr="00812DFF">
        <w:t xml:space="preserve">relating to a current </w:t>
      </w:r>
      <w:r>
        <w:t xml:space="preserve">EMR </w:t>
      </w:r>
      <w:r w:rsidRPr="00812DFF">
        <w:t>Declaration change</w:t>
      </w:r>
      <w:r>
        <w:t xml:space="preserve">, but there is still a valid Licensee, </w:t>
      </w:r>
      <w:r w:rsidRPr="002C36D5">
        <w:t xml:space="preserve">then the </w:t>
      </w:r>
      <w:r>
        <w:t>Supplier should amend the details. This will not invalidate the EMR Declaration.</w:t>
      </w:r>
    </w:p>
    <w:p w14:paraId="06E0797F" w14:textId="77777777" w:rsidR="004403F1" w:rsidRPr="00113686" w:rsidRDefault="004403F1" w:rsidP="004403F1">
      <w:pPr>
        <w:tabs>
          <w:tab w:val="clear" w:pos="709"/>
        </w:tabs>
        <w:ind w:left="0"/>
      </w:pPr>
      <w:r w:rsidRPr="00113686">
        <w:t>If the configuration of a</w:t>
      </w:r>
      <w:r>
        <w:t xml:space="preserve"> site represented by an EMR AMSID Declaration changes, through the addition or removal of Generation and / or Storage, the Supplier must amend the EMR AMSID Declaration to add or remove AMSID Pairs with the appropriate Effective </w:t>
      </w:r>
      <w:proofErr w:type="gramStart"/>
      <w:r>
        <w:t>From</w:t>
      </w:r>
      <w:proofErr w:type="gramEnd"/>
      <w:r>
        <w:t xml:space="preserve"> Date. This will create a new version of the EMR AMSID Declaration and SVAA will process the EMR AMSID Declaration on a Settlement Day basis.</w:t>
      </w:r>
    </w:p>
    <w:p w14:paraId="6CA1A290" w14:textId="2FCC82B9" w:rsidR="004403F1" w:rsidRPr="006635A1" w:rsidRDefault="004403F1" w:rsidP="006E7465">
      <w:pPr>
        <w:pStyle w:val="Heading3"/>
        <w:spacing w:after="120"/>
        <w:ind w:left="851" w:hanging="851"/>
      </w:pPr>
      <w:r>
        <w:t>3</w:t>
      </w:r>
      <w:r w:rsidRPr="00BF5F5B">
        <w:t>.</w:t>
      </w:r>
      <w:r>
        <w:t>1</w:t>
      </w:r>
      <w:r w:rsidRPr="00BF5F5B">
        <w:t>4</w:t>
      </w:r>
      <w:r w:rsidR="006635A1">
        <w:t>.7</w:t>
      </w:r>
      <w:r w:rsidRPr="00BF5F5B">
        <w:tab/>
      </w:r>
      <w:r>
        <w:t>Enforced Withdrawal of an EMR Declaration</w:t>
      </w:r>
    </w:p>
    <w:p w14:paraId="0FE650F5" w14:textId="77777777" w:rsidR="004403F1" w:rsidRDefault="004403F1" w:rsidP="004403F1">
      <w:pPr>
        <w:tabs>
          <w:tab w:val="clear" w:pos="709"/>
        </w:tabs>
        <w:ind w:left="0"/>
      </w:pPr>
      <w:r>
        <w:t>T</w:t>
      </w:r>
      <w:r w:rsidRPr="00917F21">
        <w:t>he SVAA</w:t>
      </w:r>
      <w:r>
        <w:t xml:space="preserve"> and BSCCo</w:t>
      </w:r>
      <w:r w:rsidRPr="00917F21">
        <w:t xml:space="preserve"> </w:t>
      </w:r>
      <w:r>
        <w:t>perform assurance checks</w:t>
      </w:r>
      <w:r w:rsidRPr="00917F21">
        <w:t xml:space="preserve"> </w:t>
      </w:r>
      <w:r>
        <w:t>which, if they identify that a site has not been represented correctly, could result in an EMR Declaration being withdrawn</w:t>
      </w:r>
      <w:r w:rsidRPr="00917F21">
        <w:t>.</w:t>
      </w:r>
      <w:r>
        <w:t xml:space="preserve"> Reasons for enforced withdrawal include, but are not limited to:</w:t>
      </w:r>
    </w:p>
    <w:p w14:paraId="11BC92C2" w14:textId="77777777" w:rsidR="004403F1" w:rsidRDefault="004403F1" w:rsidP="004403F1">
      <w:pPr>
        <w:pStyle w:val="ListParagraph"/>
        <w:numPr>
          <w:ilvl w:val="0"/>
          <w:numId w:val="52"/>
        </w:numPr>
        <w:tabs>
          <w:tab w:val="clear" w:pos="709"/>
        </w:tabs>
        <w:spacing w:before="120" w:line="360" w:lineRule="atLeast"/>
      </w:pPr>
      <w:r>
        <w:t>Supplier is no longer appointed to</w:t>
      </w:r>
    </w:p>
    <w:p w14:paraId="0A56E875" w14:textId="77777777" w:rsidR="004403F1" w:rsidRDefault="004403F1" w:rsidP="004403F1">
      <w:pPr>
        <w:pStyle w:val="ListParagraph"/>
        <w:numPr>
          <w:ilvl w:val="1"/>
          <w:numId w:val="52"/>
        </w:numPr>
        <w:tabs>
          <w:tab w:val="clear" w:pos="709"/>
        </w:tabs>
        <w:spacing w:before="120" w:line="360" w:lineRule="atLeast"/>
      </w:pPr>
      <w:r>
        <w:t>The Import MSID in an EMR MSID Declaration; or</w:t>
      </w:r>
    </w:p>
    <w:p w14:paraId="43208B06" w14:textId="77777777" w:rsidR="004403F1" w:rsidRDefault="004403F1" w:rsidP="004403F1">
      <w:pPr>
        <w:pStyle w:val="ListParagraph"/>
        <w:numPr>
          <w:ilvl w:val="1"/>
          <w:numId w:val="52"/>
        </w:numPr>
        <w:tabs>
          <w:tab w:val="clear" w:pos="709"/>
        </w:tabs>
        <w:spacing w:before="120" w:line="360" w:lineRule="atLeast"/>
      </w:pPr>
      <w:r>
        <w:t>Every Import MSID in an EMR AMSID Declaration</w:t>
      </w:r>
    </w:p>
    <w:p w14:paraId="528239B3" w14:textId="77777777" w:rsidR="004403F1" w:rsidRDefault="004403F1" w:rsidP="004403F1">
      <w:pPr>
        <w:pStyle w:val="ListParagraph"/>
        <w:numPr>
          <w:ilvl w:val="0"/>
          <w:numId w:val="52"/>
        </w:numPr>
        <w:tabs>
          <w:tab w:val="clear" w:pos="709"/>
        </w:tabs>
        <w:spacing w:before="120" w:line="360" w:lineRule="atLeast"/>
      </w:pPr>
      <w:r>
        <w:t>there is Final Demand present at a site represented by an EMR MSID Declaration or a CVA BM Unit Declaration;</w:t>
      </w:r>
    </w:p>
    <w:p w14:paraId="76E9204C" w14:textId="5F47B3EB" w:rsidR="004403F1" w:rsidRDefault="004403F1" w:rsidP="006E7465">
      <w:pPr>
        <w:pStyle w:val="ListParagraph"/>
        <w:numPr>
          <w:ilvl w:val="0"/>
          <w:numId w:val="52"/>
        </w:numPr>
        <w:tabs>
          <w:tab w:val="clear" w:pos="709"/>
        </w:tabs>
        <w:spacing w:before="120" w:line="360" w:lineRule="atLeast"/>
      </w:pPr>
      <w:r>
        <w:t>the Generation and / or Storage at a site is not operated under a Generation Licence.</w:t>
      </w:r>
    </w:p>
    <w:p w14:paraId="729162D4" w14:textId="247A5EF8" w:rsidR="00E37CC2" w:rsidRDefault="004403F1" w:rsidP="006E7465">
      <w:pPr>
        <w:pStyle w:val="Heading3"/>
        <w:pageBreakBefore/>
        <w:spacing w:after="120"/>
        <w:ind w:left="851" w:hanging="851"/>
      </w:pPr>
      <w:r>
        <w:lastRenderedPageBreak/>
        <w:t>3</w:t>
      </w:r>
      <w:r w:rsidRPr="00BF5F5B">
        <w:t>.</w:t>
      </w:r>
      <w:r>
        <w:t>1</w:t>
      </w:r>
      <w:r w:rsidRPr="00BF5F5B">
        <w:t>4</w:t>
      </w:r>
      <w:r w:rsidR="006635A1">
        <w:t>.8</w:t>
      </w:r>
      <w:r w:rsidR="006635A1">
        <w:tab/>
      </w:r>
      <w:r>
        <w:t>Director’s Declaration of Generation</w:t>
      </w:r>
    </w:p>
    <w:p w14:paraId="471481E0" w14:textId="77777777" w:rsidR="006635A1" w:rsidRPr="006635A1" w:rsidRDefault="006635A1" w:rsidP="00BE45FD">
      <w:pPr>
        <w:tabs>
          <w:tab w:val="clear" w:pos="709"/>
          <w:tab w:val="left" w:pos="567"/>
        </w:tabs>
        <w:ind w:left="567"/>
        <w:rPr>
          <w:u w:val="single"/>
        </w:rPr>
      </w:pPr>
      <w:r w:rsidRPr="006635A1">
        <w:rPr>
          <w:u w:val="single"/>
        </w:rPr>
        <w:t xml:space="preserve">The Supplier or the CVA Registrant, if they are not the Generation Licensee, should obtain the </w:t>
      </w:r>
      <w:r w:rsidRPr="006635A1">
        <w:t>Director’s Declaration of Generation Licence</w:t>
      </w:r>
      <w:r w:rsidRPr="006635A1">
        <w:rPr>
          <w:u w:val="single"/>
        </w:rPr>
        <w:t xml:space="preserve"> form below, completed by the Generation Licensee, and should enter the required details into the relevant EMR Declaration</w:t>
      </w:r>
      <w:r w:rsidRPr="006635A1">
        <w:rPr>
          <w:u w:val="single"/>
          <w:vertAlign w:val="superscript"/>
        </w:rPr>
        <w:footnoteReference w:id="52"/>
      </w:r>
      <w:r w:rsidRPr="006635A1">
        <w:rPr>
          <w:u w:val="single"/>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6635A1" w:rsidRPr="006635A1" w14:paraId="373D453F" w14:textId="77777777" w:rsidTr="00FC7C19">
        <w:tc>
          <w:tcPr>
            <w:tcW w:w="9351" w:type="dxa"/>
            <w:shd w:val="clear" w:color="auto" w:fill="auto"/>
          </w:tcPr>
          <w:p w14:paraId="78C74BF5" w14:textId="77777777" w:rsidR="006635A1" w:rsidRPr="006635A1" w:rsidRDefault="006635A1" w:rsidP="006635A1">
            <w:pPr>
              <w:rPr>
                <w:i/>
              </w:rPr>
            </w:pPr>
            <w:r w:rsidRPr="006635A1">
              <w:rPr>
                <w:b/>
                <w:i/>
              </w:rPr>
              <w:t xml:space="preserve">Completed by the Generation Licensee </w:t>
            </w:r>
            <w:r w:rsidRPr="006635A1">
              <w:rPr>
                <w:i/>
              </w:rPr>
              <w:t>(please replace square bracketed text with correct/relevant information)</w:t>
            </w:r>
          </w:p>
          <w:p w14:paraId="10B9F130" w14:textId="77777777" w:rsidR="006635A1" w:rsidRPr="006635A1" w:rsidRDefault="006635A1" w:rsidP="006635A1">
            <w:pPr>
              <w:rPr>
                <w:b/>
              </w:rPr>
            </w:pPr>
            <w:r w:rsidRPr="006635A1">
              <w:rPr>
                <w:b/>
              </w:rPr>
              <w:t>[Insert company name]</w:t>
            </w:r>
          </w:p>
          <w:p w14:paraId="48668997" w14:textId="77777777" w:rsidR="006635A1" w:rsidRPr="006635A1" w:rsidRDefault="006635A1" w:rsidP="006635A1">
            <w:pPr>
              <w:rPr>
                <w:b/>
              </w:rPr>
            </w:pPr>
            <w:r w:rsidRPr="006635A1">
              <w:rPr>
                <w:b/>
              </w:rPr>
              <w:t>[Insert company address]</w:t>
            </w:r>
          </w:p>
          <w:p w14:paraId="20B946D1" w14:textId="77777777" w:rsidR="006635A1" w:rsidRPr="006635A1" w:rsidRDefault="006635A1" w:rsidP="006635A1">
            <w:pPr>
              <w:rPr>
                <w:b/>
              </w:rPr>
            </w:pPr>
          </w:p>
          <w:p w14:paraId="7EDE750C" w14:textId="77777777" w:rsidR="006635A1" w:rsidRPr="006635A1" w:rsidRDefault="006635A1" w:rsidP="006635A1">
            <w:pPr>
              <w:rPr>
                <w:b/>
              </w:rPr>
            </w:pPr>
            <w:r w:rsidRPr="006635A1">
              <w:rPr>
                <w:b/>
              </w:rPr>
              <w:t>[Insert current date]</w:t>
            </w:r>
          </w:p>
        </w:tc>
      </w:tr>
      <w:tr w:rsidR="006635A1" w:rsidRPr="006635A1" w14:paraId="5504276F" w14:textId="77777777" w:rsidTr="00FC7C19">
        <w:tc>
          <w:tcPr>
            <w:tcW w:w="9351" w:type="dxa"/>
            <w:shd w:val="clear" w:color="auto" w:fill="auto"/>
          </w:tcPr>
          <w:p w14:paraId="44964D57" w14:textId="77777777" w:rsidR="006635A1" w:rsidRPr="006635A1" w:rsidRDefault="006635A1" w:rsidP="006635A1">
            <w:r w:rsidRPr="006635A1">
              <w:rPr>
                <w:b/>
                <w:u w:val="single"/>
              </w:rPr>
              <w:t xml:space="preserve">Director’s Declaration of Generation Licence </w:t>
            </w:r>
          </w:p>
          <w:p w14:paraId="5521D912" w14:textId="77777777" w:rsidR="006635A1" w:rsidRPr="006635A1" w:rsidRDefault="006635A1" w:rsidP="006635A1">
            <w:r w:rsidRPr="006635A1">
              <w:t xml:space="preserve">I </w:t>
            </w:r>
            <w:r w:rsidRPr="006635A1">
              <w:rPr>
                <w:b/>
              </w:rPr>
              <w:t>[insert full name]</w:t>
            </w:r>
            <w:r w:rsidRPr="006635A1">
              <w:t xml:space="preserve">, being a director of </w:t>
            </w:r>
            <w:r w:rsidRPr="006635A1">
              <w:rPr>
                <w:b/>
              </w:rPr>
              <w:t>[insert your company name]</w:t>
            </w:r>
            <w:r w:rsidRPr="006635A1">
              <w:t xml:space="preserve"> (company number </w:t>
            </w:r>
            <w:r w:rsidRPr="006635A1">
              <w:rPr>
                <w:b/>
              </w:rPr>
              <w:t>[insert company number]</w:t>
            </w:r>
            <w:r w:rsidRPr="006635A1">
              <w:t>), hereby declare that, having made all due and careful enquiries, the information contained in this declaration is true, complete and accurate in all material respects and is not misleading by reference to the facts and circumstances at the date of this declaration. Capitalised terms used in this declaration have the meaning given to them in the Balancing and Settlement Code unless stated otherwise.</w:t>
            </w:r>
          </w:p>
          <w:p w14:paraId="0E9178E9" w14:textId="77777777" w:rsidR="006635A1" w:rsidRPr="006635A1" w:rsidRDefault="006635A1" w:rsidP="006635A1">
            <w:r w:rsidRPr="006635A1">
              <w:t xml:space="preserve">I declare that as of </w:t>
            </w:r>
            <w:r w:rsidRPr="006635A1">
              <w:rPr>
                <w:b/>
              </w:rPr>
              <w:t>[insert effective from date]</w:t>
            </w:r>
            <w:r w:rsidRPr="006635A1">
              <w:t xml:space="preserve"> the [Generation and/or Battery Storage plant identified in the attachments to this letter] comply with  the requirements of the EMR Declaration Type to which this declaration relates:</w:t>
            </w:r>
          </w:p>
          <w:p w14:paraId="7DD82F4C" w14:textId="77777777" w:rsidR="006635A1" w:rsidRPr="006635A1" w:rsidRDefault="006635A1" w:rsidP="006635A1">
            <w:pPr>
              <w:numPr>
                <w:ilvl w:val="0"/>
                <w:numId w:val="53"/>
              </w:numPr>
            </w:pPr>
            <w:r w:rsidRPr="006635A1">
              <w:t xml:space="preserve">is operated by </w:t>
            </w:r>
            <w:r w:rsidRPr="006635A1">
              <w:rPr>
                <w:b/>
              </w:rPr>
              <w:t>[insert your company name]</w:t>
            </w:r>
            <w:r w:rsidRPr="006635A1">
              <w:t xml:space="preserve">, which also holds a valid Generation Licence; </w:t>
            </w:r>
          </w:p>
          <w:p w14:paraId="699B80B3" w14:textId="77777777" w:rsidR="006635A1" w:rsidRPr="006635A1" w:rsidRDefault="006635A1" w:rsidP="006635A1">
            <w:pPr>
              <w:numPr>
                <w:ilvl w:val="0"/>
                <w:numId w:val="53"/>
              </w:numPr>
            </w:pPr>
            <w:r w:rsidRPr="006635A1">
              <w:t xml:space="preserve">has its Imports and Exports measured by Half Hourly Metering Systems which are registered in: </w:t>
            </w:r>
          </w:p>
          <w:p w14:paraId="0DA54A3E" w14:textId="77777777" w:rsidR="006635A1" w:rsidRPr="006635A1" w:rsidRDefault="006635A1" w:rsidP="006635A1">
            <w:pPr>
              <w:numPr>
                <w:ilvl w:val="0"/>
                <w:numId w:val="54"/>
              </w:numPr>
            </w:pPr>
            <w:r w:rsidRPr="006635A1">
              <w:t xml:space="preserve">the Supplier Meter Registration Service (SMRS) as part of a Supplier BM Unit (for an EMR MSID Declaration or an EMR AMSID Declaration); or </w:t>
            </w:r>
          </w:p>
          <w:p w14:paraId="191DDFA1" w14:textId="77777777" w:rsidR="006635A1" w:rsidRPr="006635A1" w:rsidRDefault="006635A1" w:rsidP="006635A1">
            <w:pPr>
              <w:numPr>
                <w:ilvl w:val="0"/>
                <w:numId w:val="54"/>
              </w:numPr>
            </w:pPr>
            <w:r w:rsidRPr="006635A1">
              <w:t>the Central Meter Registration Service (CMRS) as part of a CVA BM Unit (for an EMR CVA BM Unit Declaration); and</w:t>
            </w:r>
          </w:p>
          <w:p w14:paraId="2A18D252" w14:textId="77777777" w:rsidR="006635A1" w:rsidRPr="006635A1" w:rsidRDefault="006635A1" w:rsidP="006635A1">
            <w:pPr>
              <w:numPr>
                <w:ilvl w:val="0"/>
                <w:numId w:val="53"/>
              </w:numPr>
            </w:pPr>
            <w:r w:rsidRPr="006635A1">
              <w:t>[is / is not] used solely in relation to the generation of electricity carried out in accordance with the relevant generation licence.</w:t>
            </w:r>
          </w:p>
          <w:p w14:paraId="15495B6C" w14:textId="77777777" w:rsidR="006635A1" w:rsidRPr="006635A1" w:rsidRDefault="006635A1" w:rsidP="006635A1">
            <w:r w:rsidRPr="006635A1">
              <w:lastRenderedPageBreak/>
              <w:t>I declare that any material changes to the operation, configuration or measurement of electricity to or from any Generation and/or Battery Storage plant identified in the annex to this letter will be notified to you as soon as reasonably practicable.</w:t>
            </w:r>
          </w:p>
          <w:p w14:paraId="3A450A96" w14:textId="77777777" w:rsidR="006635A1" w:rsidRPr="006635A1" w:rsidRDefault="006635A1" w:rsidP="006635A1">
            <w:r w:rsidRPr="006635A1">
              <w:t>This director’s declaration is governed by and construed in accordance with English Law.</w:t>
            </w:r>
          </w:p>
          <w:p w14:paraId="05B3F9DB" w14:textId="77777777" w:rsidR="006635A1" w:rsidRPr="006635A1" w:rsidRDefault="006635A1" w:rsidP="006635A1">
            <w:r w:rsidRPr="006635A1">
              <w:t>Yours sincerely,</w:t>
            </w:r>
          </w:p>
          <w:p w14:paraId="64850678" w14:textId="77777777" w:rsidR="006635A1" w:rsidRPr="006635A1" w:rsidRDefault="006635A1" w:rsidP="006635A1">
            <w:pPr>
              <w:rPr>
                <w:b/>
              </w:rPr>
            </w:pPr>
          </w:p>
          <w:p w14:paraId="5E562779" w14:textId="77777777" w:rsidR="006635A1" w:rsidRPr="006635A1" w:rsidRDefault="006635A1" w:rsidP="006635A1">
            <w:pPr>
              <w:rPr>
                <w:b/>
              </w:rPr>
            </w:pPr>
            <w:r w:rsidRPr="006635A1">
              <w:rPr>
                <w:b/>
              </w:rPr>
              <w:t>[Insert Director’s Signature]</w:t>
            </w:r>
          </w:p>
          <w:p w14:paraId="2A352CCB" w14:textId="77777777" w:rsidR="006635A1" w:rsidRPr="006635A1" w:rsidRDefault="006635A1" w:rsidP="006635A1">
            <w:pPr>
              <w:rPr>
                <w:b/>
              </w:rPr>
            </w:pPr>
            <w:r w:rsidRPr="006635A1">
              <w:rPr>
                <w:b/>
              </w:rPr>
              <w:t>[Insert full name]</w:t>
            </w:r>
          </w:p>
        </w:tc>
      </w:tr>
      <w:tr w:rsidR="006635A1" w:rsidRPr="006635A1" w14:paraId="41836DCE" w14:textId="77777777" w:rsidTr="00FC7C19">
        <w:tc>
          <w:tcPr>
            <w:tcW w:w="9351" w:type="dxa"/>
            <w:shd w:val="clear" w:color="auto" w:fill="auto"/>
          </w:tcPr>
          <w:p w14:paraId="1B69B64D" w14:textId="77777777" w:rsidR="006635A1" w:rsidRPr="006635A1" w:rsidRDefault="006635A1" w:rsidP="006635A1">
            <w:pPr>
              <w:rPr>
                <w:b/>
              </w:rPr>
            </w:pPr>
            <w:r w:rsidRPr="006635A1">
              <w:rPr>
                <w:b/>
              </w:rPr>
              <w:lastRenderedPageBreak/>
              <w:t>Generation and/or Battery Storage plant at site</w:t>
            </w:r>
          </w:p>
        </w:tc>
      </w:tr>
    </w:tbl>
    <w:p w14:paraId="43AB9861" w14:textId="54FA264A" w:rsidR="006635A1" w:rsidRPr="006635A1" w:rsidRDefault="006635A1" w:rsidP="006E7465">
      <w:pPr>
        <w:ind w:left="0"/>
        <w:rPr>
          <w:b/>
          <w:bCs/>
        </w:rPr>
      </w:pPr>
    </w:p>
    <w:p w14:paraId="29019E87" w14:textId="2E117AC0" w:rsidR="006635A1" w:rsidRPr="006635A1" w:rsidRDefault="00570D6A" w:rsidP="006E7465">
      <w:pPr>
        <w:pStyle w:val="Heading3"/>
        <w:pageBreakBefore/>
        <w:spacing w:after="120"/>
      </w:pPr>
      <w:r>
        <w:lastRenderedPageBreak/>
        <w:t>3</w:t>
      </w:r>
      <w:r w:rsidRPr="00BF5F5B">
        <w:t>.</w:t>
      </w:r>
      <w:r>
        <w:t>1</w:t>
      </w:r>
      <w:r w:rsidRPr="00BF5F5B">
        <w:t>4</w:t>
      </w:r>
      <w:r>
        <w:t>.9</w:t>
      </w:r>
      <w:r>
        <w:tab/>
      </w:r>
      <w:r w:rsidR="006635A1" w:rsidRPr="006635A1">
        <w:t>F602/04 EMR MSID Declaration form</w:t>
      </w:r>
    </w:p>
    <w:p w14:paraId="3E2B59FD" w14:textId="77777777" w:rsidR="006635A1" w:rsidRPr="006635A1" w:rsidRDefault="006635A1" w:rsidP="006635A1">
      <w:r w:rsidRPr="006635A1">
        <w:t>This form should only be completed where the Supplier cannot use the Self Service Gateway to submit the EMR MSID Declaration (as set out in 3.14.1).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9"/>
      </w:tblGrid>
      <w:tr w:rsidR="006635A1" w:rsidRPr="006635A1" w14:paraId="498E5693" w14:textId="77777777" w:rsidTr="00FC7C19">
        <w:tc>
          <w:tcPr>
            <w:tcW w:w="9351" w:type="dxa"/>
            <w:shd w:val="clear" w:color="auto" w:fill="auto"/>
          </w:tcPr>
          <w:p w14:paraId="20281A8D" w14:textId="77777777" w:rsidR="006635A1" w:rsidRPr="006635A1" w:rsidRDefault="006635A1" w:rsidP="006635A1">
            <w:pPr>
              <w:rPr>
                <w:b/>
              </w:rPr>
            </w:pPr>
            <w:r w:rsidRPr="006635A1">
              <w:rPr>
                <w:b/>
              </w:rPr>
              <w:t>EMR MSID Declaration – F602/04</w:t>
            </w:r>
          </w:p>
          <w:p w14:paraId="3D8F4C52" w14:textId="77777777" w:rsidR="006635A1" w:rsidRPr="006635A1" w:rsidRDefault="006635A1" w:rsidP="006635A1">
            <w:pPr>
              <w:rPr>
                <w:i/>
              </w:rPr>
            </w:pPr>
            <w:r w:rsidRPr="006635A1">
              <w:rPr>
                <w:i/>
              </w:rPr>
              <w:t>Completed by Supplier – Category A or Category F Authorised Person</w:t>
            </w:r>
          </w:p>
          <w:p w14:paraId="3D6FA900" w14:textId="77777777" w:rsidR="006635A1" w:rsidRPr="006635A1" w:rsidRDefault="006635A1" w:rsidP="006635A1">
            <w:r w:rsidRPr="006635A1">
              <w:t>Market Participant Id (MPID)………………...</w:t>
            </w:r>
          </w:p>
          <w:p w14:paraId="7FB33C37" w14:textId="77777777" w:rsidR="006635A1" w:rsidRPr="006635A1" w:rsidRDefault="006635A1" w:rsidP="006635A1">
            <w:r w:rsidRPr="006635A1">
              <w:t xml:space="preserve">Authorised Person’s Name ................................................  </w:t>
            </w:r>
            <w:proofErr w:type="gramStart"/>
            <w:r w:rsidRPr="006635A1">
              <w:t>Company  ..............................................</w:t>
            </w:r>
            <w:proofErr w:type="gramEnd"/>
          </w:p>
          <w:p w14:paraId="1A19F44E" w14:textId="77777777" w:rsidR="006635A1" w:rsidRPr="006635A1" w:rsidRDefault="006635A1" w:rsidP="006635A1">
            <w:r w:rsidRPr="006635A1">
              <w:t>Party ID………………………………………….Password…………………………………………….</w:t>
            </w:r>
          </w:p>
          <w:p w14:paraId="70BE2495" w14:textId="77777777" w:rsidR="006635A1" w:rsidRPr="006635A1" w:rsidRDefault="006635A1" w:rsidP="006635A1">
            <w:r w:rsidRPr="006635A1">
              <w:t>Date………………………(Authorised in accordance with BSCP38)</w:t>
            </w:r>
          </w:p>
        </w:tc>
      </w:tr>
      <w:tr w:rsidR="006635A1" w:rsidRPr="006635A1" w14:paraId="30DEB102" w14:textId="77777777" w:rsidTr="00FC7C19">
        <w:trPr>
          <w:trHeight w:val="7375"/>
        </w:trPr>
        <w:tc>
          <w:tcPr>
            <w:tcW w:w="9351" w:type="dxa"/>
            <w:shd w:val="clear" w:color="auto" w:fill="auto"/>
          </w:tcPr>
          <w:tbl>
            <w:tblPr>
              <w:tblStyle w:val="GridTable41"/>
              <w:tblW w:w="9071" w:type="dxa"/>
              <w:tblLook w:val="04A0" w:firstRow="1" w:lastRow="0" w:firstColumn="1" w:lastColumn="0" w:noHBand="0" w:noVBand="1"/>
            </w:tblPr>
            <w:tblGrid>
              <w:gridCol w:w="4982"/>
              <w:gridCol w:w="4089"/>
            </w:tblGrid>
            <w:tr w:rsidR="006635A1" w:rsidRPr="006635A1" w14:paraId="6CB98963" w14:textId="77777777" w:rsidTr="00FC7C1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4982" w:type="dxa"/>
                  <w:hideMark/>
                </w:tcPr>
                <w:p w14:paraId="749C1559" w14:textId="77777777" w:rsidR="006635A1" w:rsidRPr="006635A1" w:rsidRDefault="006635A1" w:rsidP="006635A1">
                  <w:pPr>
                    <w:rPr>
                      <w:rFonts w:ascii="Times New Roman" w:eastAsia="Times New Roman" w:hAnsi="Times New Roman"/>
                      <w:color w:val="auto"/>
                      <w:lang w:eastAsia="en-GB"/>
                    </w:rPr>
                  </w:pPr>
                  <w:r w:rsidRPr="006635A1">
                    <w:rPr>
                      <w:rFonts w:ascii="Times New Roman" w:eastAsia="Times New Roman" w:hAnsi="Times New Roman"/>
                      <w:color w:val="auto"/>
                      <w:lang w:eastAsia="en-GB"/>
                    </w:rPr>
                    <w:t>EMR Declaration Reference</w:t>
                  </w:r>
                </w:p>
                <w:p w14:paraId="22EBF045" w14:textId="77777777" w:rsidR="006635A1" w:rsidRPr="006635A1" w:rsidRDefault="006635A1" w:rsidP="006635A1">
                  <w:pPr>
                    <w:rPr>
                      <w:rFonts w:ascii="Times New Roman" w:eastAsia="Times New Roman" w:hAnsi="Times New Roman"/>
                      <w:b w:val="0"/>
                      <w:i/>
                      <w:color w:val="auto"/>
                      <w:lang w:eastAsia="en-GB"/>
                    </w:rPr>
                  </w:pPr>
                  <w:r w:rsidRPr="006635A1">
                    <w:rPr>
                      <w:rFonts w:ascii="Times New Roman" w:eastAsia="Times New Roman" w:hAnsi="Times New Roman"/>
                      <w:b w:val="0"/>
                      <w:i/>
                      <w:color w:val="auto"/>
                      <w:lang w:eastAsia="en-GB"/>
                    </w:rPr>
                    <w:t>Should be an unique identifier specified by submitter</w:t>
                  </w:r>
                </w:p>
                <w:p w14:paraId="506D4123" w14:textId="77777777" w:rsidR="006635A1" w:rsidRPr="006635A1" w:rsidRDefault="006635A1" w:rsidP="006635A1">
                  <w:pPr>
                    <w:rPr>
                      <w:rFonts w:ascii="Times New Roman" w:eastAsia="Times New Roman" w:hAnsi="Times New Roman"/>
                      <w:b w:val="0"/>
                      <w:i/>
                      <w:color w:val="auto"/>
                      <w:lang w:eastAsia="en-GB"/>
                    </w:rPr>
                  </w:pPr>
                </w:p>
              </w:tc>
              <w:tc>
                <w:tcPr>
                  <w:tcW w:w="4089" w:type="dxa"/>
                  <w:hideMark/>
                </w:tcPr>
                <w:p w14:paraId="0A68ACCA" w14:textId="77777777" w:rsidR="006635A1" w:rsidRPr="006635A1" w:rsidRDefault="006635A1" w:rsidP="006635A1">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lang w:eastAsia="en-GB"/>
                    </w:rPr>
                  </w:pPr>
                </w:p>
              </w:tc>
            </w:tr>
            <w:tr w:rsidR="006635A1" w:rsidRPr="006635A1" w14:paraId="021A3B76" w14:textId="77777777" w:rsidTr="00FC7C19">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4982" w:type="dxa"/>
                </w:tcPr>
                <w:p w14:paraId="24D88A29"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Initial / Revised Declaration indicator</w:t>
                  </w:r>
                </w:p>
              </w:tc>
              <w:tc>
                <w:tcPr>
                  <w:tcW w:w="4089" w:type="dxa"/>
                </w:tcPr>
                <w:p w14:paraId="22390FA7"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eastAsia="en-GB"/>
                    </w:rPr>
                  </w:pPr>
                  <w:r w:rsidRPr="006635A1">
                    <w:rPr>
                      <w:rFonts w:ascii="Times New Roman" w:eastAsia="Times New Roman" w:hAnsi="Times New Roman"/>
                      <w:b/>
                      <w:lang w:eastAsia="en-GB"/>
                    </w:rPr>
                    <w:t>I / R</w:t>
                  </w:r>
                </w:p>
              </w:tc>
            </w:tr>
            <w:tr w:rsidR="006635A1" w:rsidRPr="006635A1" w14:paraId="047034D5" w14:textId="77777777" w:rsidTr="00FC7C19">
              <w:trPr>
                <w:trHeight w:val="427"/>
              </w:trPr>
              <w:tc>
                <w:tcPr>
                  <w:cnfStyle w:val="001000000000" w:firstRow="0" w:lastRow="0" w:firstColumn="1" w:lastColumn="0" w:oddVBand="0" w:evenVBand="0" w:oddHBand="0" w:evenHBand="0" w:firstRowFirstColumn="0" w:firstRowLastColumn="0" w:lastRowFirstColumn="0" w:lastRowLastColumn="0"/>
                  <w:tcW w:w="4982" w:type="dxa"/>
                  <w:hideMark/>
                </w:tcPr>
                <w:p w14:paraId="4367BD6A"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Declaration Effective From Date</w:t>
                  </w:r>
                </w:p>
                <w:p w14:paraId="7DDA510A" w14:textId="77777777" w:rsidR="006635A1" w:rsidRPr="006635A1" w:rsidRDefault="006635A1" w:rsidP="006635A1">
                  <w:pPr>
                    <w:rPr>
                      <w:rFonts w:ascii="Times New Roman" w:eastAsia="Times New Roman" w:hAnsi="Times New Roman"/>
                      <w:b w:val="0"/>
                      <w:lang w:eastAsia="en-GB"/>
                    </w:rPr>
                  </w:pPr>
                  <w:r w:rsidRPr="006635A1">
                    <w:rPr>
                      <w:rFonts w:ascii="Times New Roman" w:eastAsia="Times New Roman" w:hAnsi="Times New Roman"/>
                      <w:b w:val="0"/>
                      <w:lang w:eastAsia="en-GB"/>
                    </w:rPr>
                    <w:t>Cannot be retrospective</w:t>
                  </w:r>
                </w:p>
              </w:tc>
              <w:tc>
                <w:tcPr>
                  <w:tcW w:w="4089" w:type="dxa"/>
                  <w:hideMark/>
                </w:tcPr>
                <w:p w14:paraId="3B63F30E"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10A8BF19" w14:textId="77777777" w:rsidTr="00FC7C19">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4982" w:type="dxa"/>
                </w:tcPr>
                <w:p w14:paraId="5FA79390"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Declaration Effective To Date</w:t>
                  </w:r>
                </w:p>
                <w:p w14:paraId="3AD4E064" w14:textId="77777777" w:rsidR="006635A1" w:rsidRPr="006635A1" w:rsidRDefault="006635A1" w:rsidP="006635A1">
                  <w:pPr>
                    <w:rPr>
                      <w:rFonts w:ascii="Times New Roman" w:eastAsia="Times New Roman" w:hAnsi="Times New Roman"/>
                      <w:i/>
                      <w:lang w:eastAsia="en-GB"/>
                    </w:rPr>
                  </w:pPr>
                  <w:r w:rsidRPr="006635A1">
                    <w:rPr>
                      <w:rFonts w:ascii="Times New Roman" w:eastAsia="Times New Roman" w:hAnsi="Times New Roman"/>
                      <w:b w:val="0"/>
                      <w:i/>
                      <w:lang w:eastAsia="en-GB"/>
                    </w:rPr>
                    <w:t>Optional for Initial Declarations</w:t>
                  </w:r>
                </w:p>
              </w:tc>
              <w:tc>
                <w:tcPr>
                  <w:tcW w:w="4089" w:type="dxa"/>
                </w:tcPr>
                <w:p w14:paraId="13B13772"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545B2213" w14:textId="77777777" w:rsidTr="00FC7C19">
              <w:trPr>
                <w:trHeight w:val="419"/>
              </w:trPr>
              <w:tc>
                <w:tcPr>
                  <w:cnfStyle w:val="001000000000" w:firstRow="0" w:lastRow="0" w:firstColumn="1" w:lastColumn="0" w:oddVBand="0" w:evenVBand="0" w:oddHBand="0" w:evenHBand="0" w:firstRowFirstColumn="0" w:firstRowLastColumn="0" w:lastRowFirstColumn="0" w:lastRowLastColumn="0"/>
                  <w:tcW w:w="4982" w:type="dxa"/>
                  <w:hideMark/>
                </w:tcPr>
                <w:p w14:paraId="34B7DBC7"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u w:val="single"/>
                      <w:lang w:eastAsia="en-GB"/>
                    </w:rPr>
                    <w:t>Postcode of site</w:t>
                  </w:r>
                </w:p>
              </w:tc>
              <w:tc>
                <w:tcPr>
                  <w:tcW w:w="4089" w:type="dxa"/>
                  <w:hideMark/>
                </w:tcPr>
                <w:p w14:paraId="0C7735E4"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1BBB5FA1" w14:textId="77777777" w:rsidTr="00FC7C19">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4982" w:type="dxa"/>
                </w:tcPr>
                <w:p w14:paraId="47372039" w14:textId="77777777" w:rsidR="006635A1" w:rsidRPr="006635A1" w:rsidRDefault="006635A1" w:rsidP="006635A1">
                  <w:pPr>
                    <w:rPr>
                      <w:rFonts w:ascii="Times New Roman" w:eastAsia="Times New Roman" w:hAnsi="Times New Roman"/>
                      <w:u w:val="single"/>
                      <w:lang w:eastAsia="en-GB"/>
                    </w:rPr>
                  </w:pPr>
                  <w:r w:rsidRPr="006635A1">
                    <w:rPr>
                      <w:rFonts w:ascii="Times New Roman" w:eastAsia="Times New Roman" w:hAnsi="Times New Roman"/>
                      <w:u w:val="single"/>
                      <w:lang w:eastAsia="en-GB"/>
                    </w:rPr>
                    <w:t>GSP Group</w:t>
                  </w:r>
                </w:p>
              </w:tc>
              <w:tc>
                <w:tcPr>
                  <w:tcW w:w="4089" w:type="dxa"/>
                </w:tcPr>
                <w:p w14:paraId="28DC0513"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6259AEE7" w14:textId="77777777" w:rsidTr="00FC7C19">
              <w:trPr>
                <w:trHeight w:val="695"/>
              </w:trPr>
              <w:tc>
                <w:tcPr>
                  <w:cnfStyle w:val="001000000000" w:firstRow="0" w:lastRow="0" w:firstColumn="1" w:lastColumn="0" w:oddVBand="0" w:evenVBand="0" w:oddHBand="0" w:evenHBand="0" w:firstRowFirstColumn="0" w:firstRowLastColumn="0" w:lastRowFirstColumn="0" w:lastRowLastColumn="0"/>
                  <w:tcW w:w="4982" w:type="dxa"/>
                  <w:hideMark/>
                </w:tcPr>
                <w:p w14:paraId="7E506007"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Final Demand indicator</w:t>
                  </w:r>
                </w:p>
                <w:p w14:paraId="6C80E3C0"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Must be “N” for an EMR MSID Declaration</w:t>
                  </w:r>
                </w:p>
              </w:tc>
              <w:tc>
                <w:tcPr>
                  <w:tcW w:w="4089" w:type="dxa"/>
                  <w:hideMark/>
                </w:tcPr>
                <w:p w14:paraId="27AE3CA8"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r w:rsidRPr="006635A1">
                    <w:rPr>
                      <w:rFonts w:ascii="Times New Roman" w:eastAsia="Times New Roman" w:hAnsi="Times New Roman"/>
                      <w:b/>
                      <w:lang w:eastAsia="en-GB"/>
                    </w:rPr>
                    <w:t>N</w:t>
                  </w:r>
                </w:p>
              </w:tc>
            </w:tr>
            <w:tr w:rsidR="006635A1" w:rsidRPr="006635A1" w14:paraId="016330A2" w14:textId="77777777" w:rsidTr="00FC7C1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4982" w:type="dxa"/>
                  <w:hideMark/>
                </w:tcPr>
                <w:p w14:paraId="2597C4C3"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Import MSID</w:t>
                  </w:r>
                </w:p>
              </w:tc>
              <w:tc>
                <w:tcPr>
                  <w:tcW w:w="4089" w:type="dxa"/>
                  <w:hideMark/>
                </w:tcPr>
                <w:p w14:paraId="4A643572"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3CE09159" w14:textId="77777777" w:rsidTr="00FC7C19">
              <w:trPr>
                <w:trHeight w:val="405"/>
              </w:trPr>
              <w:tc>
                <w:tcPr>
                  <w:cnfStyle w:val="001000000000" w:firstRow="0" w:lastRow="0" w:firstColumn="1" w:lastColumn="0" w:oddVBand="0" w:evenVBand="0" w:oddHBand="0" w:evenHBand="0" w:firstRowFirstColumn="0" w:firstRowLastColumn="0" w:lastRowFirstColumn="0" w:lastRowLastColumn="0"/>
                  <w:tcW w:w="4982" w:type="dxa"/>
                  <w:hideMark/>
                </w:tcPr>
                <w:p w14:paraId="554D5EA3"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Export MSID</w:t>
                  </w:r>
                </w:p>
              </w:tc>
              <w:tc>
                <w:tcPr>
                  <w:tcW w:w="4089" w:type="dxa"/>
                  <w:hideMark/>
                </w:tcPr>
                <w:p w14:paraId="14347E5E"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23803E64" w14:textId="77777777" w:rsidTr="00FC7C19">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9071" w:type="dxa"/>
                  <w:gridSpan w:val="2"/>
                </w:tcPr>
                <w:p w14:paraId="0E34DBD3"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Generation licensee details:</w:t>
                  </w:r>
                </w:p>
                <w:p w14:paraId="1CE1F4FD"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b w:val="0"/>
                      <w:i/>
                      <w:lang w:eastAsia="en-GB"/>
                    </w:rPr>
                    <w:t>To be taken from the Director’s Declaration of Generation Licence</w:t>
                  </w:r>
                  <w:r w:rsidRPr="006635A1">
                    <w:rPr>
                      <w:rFonts w:ascii="Times New Roman" w:eastAsia="Times New Roman" w:hAnsi="Times New Roman"/>
                      <w:b w:val="0"/>
                      <w:u w:val="single"/>
                      <w:lang w:eastAsia="en-GB"/>
                    </w:rPr>
                    <w:t xml:space="preserve"> </w:t>
                  </w:r>
                </w:p>
              </w:tc>
            </w:tr>
            <w:tr w:rsidR="006635A1" w:rsidRPr="006635A1" w14:paraId="3F70526C" w14:textId="77777777" w:rsidTr="00FC7C19">
              <w:trPr>
                <w:trHeight w:val="425"/>
              </w:trPr>
              <w:tc>
                <w:tcPr>
                  <w:cnfStyle w:val="001000000000" w:firstRow="0" w:lastRow="0" w:firstColumn="1" w:lastColumn="0" w:oddVBand="0" w:evenVBand="0" w:oddHBand="0" w:evenHBand="0" w:firstRowFirstColumn="0" w:firstRowLastColumn="0" w:lastRowFirstColumn="0" w:lastRowLastColumn="0"/>
                  <w:tcW w:w="4982" w:type="dxa"/>
                </w:tcPr>
                <w:p w14:paraId="09E649D0" w14:textId="77777777" w:rsidR="006635A1" w:rsidRPr="006635A1" w:rsidDel="0046683F"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Generation licensee Company name</w:t>
                  </w:r>
                </w:p>
              </w:tc>
              <w:tc>
                <w:tcPr>
                  <w:tcW w:w="4089" w:type="dxa"/>
                </w:tcPr>
                <w:p w14:paraId="62AA6EFA" w14:textId="77777777" w:rsidR="006635A1" w:rsidRPr="006635A1" w:rsidDel="00EF27AD"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79AAD4BB" w14:textId="77777777" w:rsidTr="00FC7C19">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4982" w:type="dxa"/>
                  <w:hideMark/>
                </w:tcPr>
                <w:p w14:paraId="5316DEC3"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lastRenderedPageBreak/>
                    <w:t xml:space="preserve">Generation licensee Company number </w:t>
                  </w:r>
                </w:p>
              </w:tc>
              <w:tc>
                <w:tcPr>
                  <w:tcW w:w="4089" w:type="dxa"/>
                  <w:hideMark/>
                </w:tcPr>
                <w:p w14:paraId="2F6CBD67"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07FFBB0C" w14:textId="77777777" w:rsidTr="00FC7C19">
              <w:trPr>
                <w:trHeight w:val="409"/>
              </w:trPr>
              <w:tc>
                <w:tcPr>
                  <w:cnfStyle w:val="001000000000" w:firstRow="0" w:lastRow="0" w:firstColumn="1" w:lastColumn="0" w:oddVBand="0" w:evenVBand="0" w:oddHBand="0" w:evenHBand="0" w:firstRowFirstColumn="0" w:firstRowLastColumn="0" w:lastRowFirstColumn="0" w:lastRowLastColumn="0"/>
                  <w:tcW w:w="4982" w:type="dxa"/>
                  <w:hideMark/>
                </w:tcPr>
                <w:p w14:paraId="29B0129B"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Facility Category (Generation or Battery Storage)</w:t>
                  </w:r>
                </w:p>
                <w:p w14:paraId="62C683C5"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If more than one at site, please insert additional rows and enter details separately</w:t>
                  </w:r>
                </w:p>
                <w:p w14:paraId="74BA16FF" w14:textId="77777777" w:rsidR="006635A1" w:rsidRPr="006635A1" w:rsidRDefault="006635A1" w:rsidP="006635A1">
                  <w:pPr>
                    <w:rPr>
                      <w:rFonts w:ascii="Times New Roman" w:eastAsia="Times New Roman" w:hAnsi="Times New Roman"/>
                      <w:b w:val="0"/>
                      <w:i/>
                      <w:lang w:eastAsia="en-GB"/>
                    </w:rPr>
                  </w:pPr>
                </w:p>
              </w:tc>
              <w:tc>
                <w:tcPr>
                  <w:tcW w:w="4089" w:type="dxa"/>
                  <w:hideMark/>
                </w:tcPr>
                <w:p w14:paraId="22112D33"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bl>
          <w:p w14:paraId="78B773B4" w14:textId="77777777" w:rsidR="006635A1" w:rsidRPr="006635A1" w:rsidRDefault="006635A1" w:rsidP="006635A1">
            <w:pPr>
              <w:rPr>
                <w:i/>
              </w:rPr>
            </w:pPr>
          </w:p>
        </w:tc>
      </w:tr>
    </w:tbl>
    <w:p w14:paraId="6A3973DD" w14:textId="77777777" w:rsidR="006635A1" w:rsidRPr="006635A1" w:rsidRDefault="006635A1" w:rsidP="006635A1"/>
    <w:p w14:paraId="391ED2D5" w14:textId="19E82420" w:rsidR="006635A1" w:rsidRPr="006635A1" w:rsidRDefault="00570D6A" w:rsidP="006E7465">
      <w:pPr>
        <w:pageBreakBefore/>
        <w:ind w:left="0"/>
        <w:rPr>
          <w:b/>
          <w:bCs/>
        </w:rPr>
      </w:pPr>
      <w:r w:rsidRPr="00570D6A">
        <w:rPr>
          <w:b/>
        </w:rPr>
        <w:lastRenderedPageBreak/>
        <w:t>3.14</w:t>
      </w:r>
      <w:r w:rsidRPr="006E7465">
        <w:rPr>
          <w:b/>
        </w:rPr>
        <w:t>.9</w:t>
      </w:r>
      <w:r>
        <w:tab/>
      </w:r>
      <w:r w:rsidR="006635A1" w:rsidRPr="006635A1">
        <w:rPr>
          <w:b/>
          <w:bCs/>
        </w:rPr>
        <w:t>F602/05 EMR AMSID Declaration form</w:t>
      </w:r>
    </w:p>
    <w:p w14:paraId="6E8AFE48" w14:textId="77777777" w:rsidR="006635A1" w:rsidRPr="006635A1" w:rsidRDefault="006635A1" w:rsidP="006635A1">
      <w:r w:rsidRPr="006635A1">
        <w:t xml:space="preserve">This form should only be completed where the Supplier cannot use the Self Service Gateway to submit the EMR AMSID Declaration (as set out in 3.14.1). </w:t>
      </w:r>
    </w:p>
    <w:p w14:paraId="654A063E" w14:textId="77777777" w:rsidR="006635A1" w:rsidRPr="006635A1" w:rsidRDefault="006635A1" w:rsidP="006635A1">
      <w:pPr>
        <w:rPr>
          <w:i/>
        </w:rPr>
      </w:pPr>
      <w:r w:rsidRPr="006635A1">
        <w:rPr>
          <w:i/>
        </w:rPr>
        <w:t xml:space="preserve">An EMR AMSID Declaration may include a site with more than one Import MSID, but each Import MSID </w:t>
      </w:r>
      <w:r w:rsidRPr="006635A1">
        <w:rPr>
          <w:b/>
          <w:i/>
        </w:rPr>
        <w:t>must</w:t>
      </w:r>
      <w:r w:rsidRPr="006635A1">
        <w:rPr>
          <w:i/>
        </w:rPr>
        <w:t xml:space="preserve"> be serviced by the same Supplier.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9"/>
      </w:tblGrid>
      <w:tr w:rsidR="006635A1" w:rsidRPr="006635A1" w14:paraId="58CE9834" w14:textId="77777777" w:rsidTr="00FC7C19">
        <w:tc>
          <w:tcPr>
            <w:tcW w:w="9351" w:type="dxa"/>
            <w:shd w:val="clear" w:color="auto" w:fill="auto"/>
          </w:tcPr>
          <w:p w14:paraId="63DE5C8D" w14:textId="77777777" w:rsidR="006635A1" w:rsidRPr="006635A1" w:rsidRDefault="006635A1" w:rsidP="006635A1">
            <w:pPr>
              <w:rPr>
                <w:b/>
              </w:rPr>
            </w:pPr>
            <w:r w:rsidRPr="006635A1">
              <w:rPr>
                <w:b/>
              </w:rPr>
              <w:t>EMR AMSID Declaration – F602/05</w:t>
            </w:r>
          </w:p>
          <w:p w14:paraId="649179DE" w14:textId="77777777" w:rsidR="006635A1" w:rsidRPr="006635A1" w:rsidRDefault="006635A1" w:rsidP="006635A1">
            <w:pPr>
              <w:rPr>
                <w:i/>
              </w:rPr>
            </w:pPr>
            <w:r w:rsidRPr="006635A1">
              <w:rPr>
                <w:i/>
              </w:rPr>
              <w:t>Completed by Supplier – Category A or Category F Authorised Person</w:t>
            </w:r>
          </w:p>
          <w:p w14:paraId="3BFD2206" w14:textId="77777777" w:rsidR="006635A1" w:rsidRPr="006635A1" w:rsidRDefault="006635A1" w:rsidP="006635A1">
            <w:r w:rsidRPr="006635A1">
              <w:t>Market Participant Id (MPID)………………...</w:t>
            </w:r>
          </w:p>
          <w:p w14:paraId="790F1AFD" w14:textId="77777777" w:rsidR="006635A1" w:rsidRPr="006635A1" w:rsidRDefault="006635A1" w:rsidP="006635A1">
            <w:r w:rsidRPr="006635A1">
              <w:t xml:space="preserve">Authorised Person’s Name ................................................  </w:t>
            </w:r>
            <w:proofErr w:type="gramStart"/>
            <w:r w:rsidRPr="006635A1">
              <w:t>Company  ..............................................</w:t>
            </w:r>
            <w:proofErr w:type="gramEnd"/>
          </w:p>
          <w:p w14:paraId="538B61CE" w14:textId="77777777" w:rsidR="006635A1" w:rsidRPr="006635A1" w:rsidRDefault="006635A1" w:rsidP="006635A1">
            <w:r w:rsidRPr="006635A1">
              <w:t>Party ID………………………………………….Password…………………………………………….</w:t>
            </w:r>
          </w:p>
          <w:p w14:paraId="25340C75" w14:textId="77777777" w:rsidR="006635A1" w:rsidRPr="006635A1" w:rsidRDefault="006635A1" w:rsidP="006635A1">
            <w:r w:rsidRPr="006635A1">
              <w:t>Date………………………(Authorised in accordance with BSCP38)</w:t>
            </w:r>
          </w:p>
        </w:tc>
      </w:tr>
      <w:tr w:rsidR="006635A1" w:rsidRPr="006635A1" w14:paraId="39C5A41C" w14:textId="77777777" w:rsidTr="00FC7C19">
        <w:trPr>
          <w:trHeight w:val="56"/>
        </w:trPr>
        <w:tc>
          <w:tcPr>
            <w:tcW w:w="9351" w:type="dxa"/>
            <w:shd w:val="clear" w:color="auto" w:fill="auto"/>
          </w:tcPr>
          <w:tbl>
            <w:tblPr>
              <w:tblStyle w:val="GridTable41"/>
              <w:tblW w:w="9071" w:type="dxa"/>
              <w:tblLook w:val="04A0" w:firstRow="1" w:lastRow="0" w:firstColumn="1" w:lastColumn="0" w:noHBand="0" w:noVBand="1"/>
            </w:tblPr>
            <w:tblGrid>
              <w:gridCol w:w="5692"/>
              <w:gridCol w:w="3379"/>
            </w:tblGrid>
            <w:tr w:rsidR="006635A1" w:rsidRPr="006635A1" w14:paraId="58E6E5B9" w14:textId="77777777" w:rsidTr="00FC7C1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692" w:type="dxa"/>
                  <w:hideMark/>
                </w:tcPr>
                <w:p w14:paraId="08B1E979" w14:textId="77777777" w:rsidR="006635A1" w:rsidRPr="006635A1" w:rsidRDefault="006635A1" w:rsidP="006635A1">
                  <w:pPr>
                    <w:rPr>
                      <w:rFonts w:ascii="Times New Roman" w:eastAsia="Times New Roman" w:hAnsi="Times New Roman"/>
                      <w:color w:val="auto"/>
                      <w:lang w:eastAsia="en-GB"/>
                    </w:rPr>
                  </w:pPr>
                  <w:r w:rsidRPr="006635A1">
                    <w:rPr>
                      <w:rFonts w:ascii="Times New Roman" w:eastAsia="Times New Roman" w:hAnsi="Times New Roman"/>
                      <w:color w:val="auto"/>
                      <w:lang w:eastAsia="en-GB"/>
                    </w:rPr>
                    <w:t>EMR Declaration Reference</w:t>
                  </w:r>
                </w:p>
                <w:p w14:paraId="2C566D9F" w14:textId="77777777" w:rsidR="006635A1" w:rsidRPr="006635A1" w:rsidRDefault="006635A1" w:rsidP="006635A1">
                  <w:pPr>
                    <w:rPr>
                      <w:rFonts w:ascii="Times New Roman" w:eastAsia="Times New Roman" w:hAnsi="Times New Roman"/>
                      <w:b w:val="0"/>
                      <w:i/>
                      <w:color w:val="auto"/>
                      <w:lang w:eastAsia="en-GB"/>
                    </w:rPr>
                  </w:pPr>
                  <w:r w:rsidRPr="006635A1">
                    <w:rPr>
                      <w:rFonts w:ascii="Times New Roman" w:eastAsia="Times New Roman" w:hAnsi="Times New Roman"/>
                      <w:b w:val="0"/>
                      <w:i/>
                      <w:color w:val="auto"/>
                      <w:lang w:eastAsia="en-GB"/>
                    </w:rPr>
                    <w:t>Should be an unique identifier specified by submitter</w:t>
                  </w:r>
                </w:p>
              </w:tc>
              <w:tc>
                <w:tcPr>
                  <w:tcW w:w="3379" w:type="dxa"/>
                  <w:hideMark/>
                </w:tcPr>
                <w:p w14:paraId="0AB83C1D" w14:textId="77777777" w:rsidR="006635A1" w:rsidRPr="006635A1" w:rsidRDefault="006635A1" w:rsidP="006635A1">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lang w:eastAsia="en-GB"/>
                    </w:rPr>
                  </w:pPr>
                </w:p>
              </w:tc>
            </w:tr>
            <w:tr w:rsidR="006635A1" w:rsidRPr="006635A1" w14:paraId="757820C3" w14:textId="77777777" w:rsidTr="00FC7C19">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692" w:type="dxa"/>
                </w:tcPr>
                <w:p w14:paraId="2D07C519"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Initial / Revised Declaration indicator</w:t>
                  </w:r>
                </w:p>
              </w:tc>
              <w:tc>
                <w:tcPr>
                  <w:tcW w:w="3379" w:type="dxa"/>
                </w:tcPr>
                <w:p w14:paraId="1E211039"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eastAsia="en-GB"/>
                    </w:rPr>
                  </w:pPr>
                  <w:r w:rsidRPr="006635A1">
                    <w:rPr>
                      <w:rFonts w:ascii="Times New Roman" w:eastAsia="Times New Roman" w:hAnsi="Times New Roman"/>
                      <w:b/>
                      <w:lang w:eastAsia="en-GB"/>
                    </w:rPr>
                    <w:t>I / R</w:t>
                  </w:r>
                </w:p>
              </w:tc>
            </w:tr>
            <w:tr w:rsidR="006635A1" w:rsidRPr="006635A1" w14:paraId="04870BBA" w14:textId="77777777" w:rsidTr="00FC7C19">
              <w:trPr>
                <w:trHeight w:val="427"/>
              </w:trPr>
              <w:tc>
                <w:tcPr>
                  <w:cnfStyle w:val="001000000000" w:firstRow="0" w:lastRow="0" w:firstColumn="1" w:lastColumn="0" w:oddVBand="0" w:evenVBand="0" w:oddHBand="0" w:evenHBand="0" w:firstRowFirstColumn="0" w:firstRowLastColumn="0" w:lastRowFirstColumn="0" w:lastRowLastColumn="0"/>
                  <w:tcW w:w="5692" w:type="dxa"/>
                  <w:hideMark/>
                </w:tcPr>
                <w:p w14:paraId="1C8DD2AD"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Declaration Effective From Date</w:t>
                  </w:r>
                </w:p>
                <w:p w14:paraId="07D7F7D0"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Cannot be retrospective</w:t>
                  </w:r>
                </w:p>
                <w:p w14:paraId="034AAC8D" w14:textId="77777777" w:rsidR="006635A1" w:rsidRPr="006635A1" w:rsidRDefault="006635A1" w:rsidP="006635A1">
                  <w:pPr>
                    <w:rPr>
                      <w:rFonts w:ascii="Times New Roman" w:eastAsia="Times New Roman" w:hAnsi="Times New Roman"/>
                      <w:b w:val="0"/>
                      <w:i/>
                      <w:lang w:eastAsia="en-GB"/>
                    </w:rPr>
                  </w:pPr>
                </w:p>
              </w:tc>
              <w:tc>
                <w:tcPr>
                  <w:tcW w:w="3379" w:type="dxa"/>
                  <w:hideMark/>
                </w:tcPr>
                <w:p w14:paraId="62CA435C"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4FFFC79F" w14:textId="77777777" w:rsidTr="00FC7C19">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692" w:type="dxa"/>
                  <w:hideMark/>
                </w:tcPr>
                <w:p w14:paraId="4BD986E2"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Declaration Effective From Date</w:t>
                  </w:r>
                </w:p>
                <w:p w14:paraId="73185B4C" w14:textId="77777777" w:rsidR="006635A1" w:rsidRPr="006635A1" w:rsidRDefault="006635A1" w:rsidP="006635A1">
                  <w:pPr>
                    <w:rPr>
                      <w:rFonts w:ascii="Times New Roman" w:eastAsia="Times New Roman" w:hAnsi="Times New Roman"/>
                      <w:lang w:eastAsia="en-GB"/>
                    </w:rPr>
                  </w:pPr>
                </w:p>
              </w:tc>
              <w:tc>
                <w:tcPr>
                  <w:tcW w:w="3379" w:type="dxa"/>
                  <w:hideMark/>
                </w:tcPr>
                <w:p w14:paraId="08737297"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78BB36D8" w14:textId="77777777" w:rsidTr="00FC7C19">
              <w:trPr>
                <w:trHeight w:val="427"/>
              </w:trPr>
              <w:tc>
                <w:tcPr>
                  <w:cnfStyle w:val="001000000000" w:firstRow="0" w:lastRow="0" w:firstColumn="1" w:lastColumn="0" w:oddVBand="0" w:evenVBand="0" w:oddHBand="0" w:evenHBand="0" w:firstRowFirstColumn="0" w:firstRowLastColumn="0" w:lastRowFirstColumn="0" w:lastRowLastColumn="0"/>
                  <w:tcW w:w="5692" w:type="dxa"/>
                </w:tcPr>
                <w:p w14:paraId="229A0484"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Declaration Effective To Date</w:t>
                  </w:r>
                </w:p>
                <w:p w14:paraId="09AC090F" w14:textId="77777777" w:rsidR="006635A1" w:rsidRPr="006635A1" w:rsidRDefault="006635A1" w:rsidP="006635A1">
                  <w:pPr>
                    <w:rPr>
                      <w:rFonts w:ascii="Times New Roman" w:eastAsia="Times New Roman" w:hAnsi="Times New Roman"/>
                      <w:i/>
                      <w:lang w:eastAsia="en-GB"/>
                    </w:rPr>
                  </w:pPr>
                  <w:r w:rsidRPr="006635A1">
                    <w:rPr>
                      <w:rFonts w:ascii="Times New Roman" w:eastAsia="Times New Roman" w:hAnsi="Times New Roman"/>
                      <w:b w:val="0"/>
                      <w:i/>
                      <w:lang w:eastAsia="en-GB"/>
                    </w:rPr>
                    <w:t>Optional for Initial Declarations</w:t>
                  </w:r>
                </w:p>
              </w:tc>
              <w:tc>
                <w:tcPr>
                  <w:tcW w:w="3379" w:type="dxa"/>
                </w:tcPr>
                <w:p w14:paraId="27E43468"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78C48795" w14:textId="77777777" w:rsidTr="00FC7C19">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5692" w:type="dxa"/>
                  <w:hideMark/>
                </w:tcPr>
                <w:p w14:paraId="4133FE18"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u w:val="single"/>
                      <w:lang w:eastAsia="en-GB"/>
                    </w:rPr>
                    <w:t>Postcode of site</w:t>
                  </w:r>
                </w:p>
              </w:tc>
              <w:tc>
                <w:tcPr>
                  <w:tcW w:w="3379" w:type="dxa"/>
                  <w:hideMark/>
                </w:tcPr>
                <w:p w14:paraId="02A7C1DA"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413E4E7F" w14:textId="77777777" w:rsidTr="00FC7C19">
              <w:trPr>
                <w:trHeight w:val="419"/>
              </w:trPr>
              <w:tc>
                <w:tcPr>
                  <w:cnfStyle w:val="001000000000" w:firstRow="0" w:lastRow="0" w:firstColumn="1" w:lastColumn="0" w:oddVBand="0" w:evenVBand="0" w:oddHBand="0" w:evenHBand="0" w:firstRowFirstColumn="0" w:firstRowLastColumn="0" w:lastRowFirstColumn="0" w:lastRowLastColumn="0"/>
                  <w:tcW w:w="5692" w:type="dxa"/>
                </w:tcPr>
                <w:p w14:paraId="26925299" w14:textId="77777777" w:rsidR="006635A1" w:rsidRPr="006635A1" w:rsidRDefault="006635A1" w:rsidP="006635A1">
                  <w:pPr>
                    <w:rPr>
                      <w:rFonts w:ascii="Times New Roman" w:eastAsia="Times New Roman" w:hAnsi="Times New Roman"/>
                      <w:u w:val="single"/>
                      <w:lang w:eastAsia="en-GB"/>
                    </w:rPr>
                  </w:pPr>
                  <w:r w:rsidRPr="006635A1">
                    <w:rPr>
                      <w:rFonts w:ascii="Times New Roman" w:eastAsia="Times New Roman" w:hAnsi="Times New Roman"/>
                      <w:lang w:eastAsia="en-GB"/>
                    </w:rPr>
                    <w:t>GSP Group</w:t>
                  </w:r>
                </w:p>
              </w:tc>
              <w:tc>
                <w:tcPr>
                  <w:tcW w:w="3379" w:type="dxa"/>
                </w:tcPr>
                <w:p w14:paraId="56777E8A"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37970991" w14:textId="77777777" w:rsidTr="00FC7C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5692" w:type="dxa"/>
                  <w:hideMark/>
                </w:tcPr>
                <w:p w14:paraId="0E563A3A"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Final Demand Indicator</w:t>
                  </w:r>
                </w:p>
                <w:p w14:paraId="1D047F9D"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Must be “Y” for an EMR AMSID Declaration</w:t>
                  </w:r>
                </w:p>
              </w:tc>
              <w:tc>
                <w:tcPr>
                  <w:tcW w:w="3379" w:type="dxa"/>
                  <w:hideMark/>
                </w:tcPr>
                <w:p w14:paraId="50A07AE2"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eastAsia="en-GB"/>
                    </w:rPr>
                  </w:pPr>
                  <w:r w:rsidRPr="006635A1">
                    <w:rPr>
                      <w:rFonts w:ascii="Times New Roman" w:eastAsia="Times New Roman" w:hAnsi="Times New Roman"/>
                      <w:b/>
                      <w:lang w:eastAsia="en-GB"/>
                    </w:rPr>
                    <w:t>Y</w:t>
                  </w:r>
                </w:p>
              </w:tc>
            </w:tr>
            <w:tr w:rsidR="006635A1" w:rsidRPr="006635A1" w14:paraId="751F2EAE" w14:textId="77777777" w:rsidTr="00FC7C19">
              <w:trPr>
                <w:trHeight w:val="695"/>
              </w:trPr>
              <w:tc>
                <w:tcPr>
                  <w:cnfStyle w:val="001000000000" w:firstRow="0" w:lastRow="0" w:firstColumn="1" w:lastColumn="0" w:oddVBand="0" w:evenVBand="0" w:oddHBand="0" w:evenHBand="0" w:firstRowFirstColumn="0" w:firstRowLastColumn="0" w:lastRowFirstColumn="0" w:lastRowLastColumn="0"/>
                  <w:tcW w:w="5692" w:type="dxa"/>
                </w:tcPr>
                <w:p w14:paraId="3856D4DF"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 xml:space="preserve">Generation licensee details </w:t>
                  </w:r>
                </w:p>
                <w:p w14:paraId="763136A4"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b w:val="0"/>
                      <w:i/>
                      <w:lang w:eastAsia="en-GB"/>
                    </w:rPr>
                    <w:t>To be taken from the Director’s Declaration of Generation Licence</w:t>
                  </w:r>
                </w:p>
              </w:tc>
              <w:tc>
                <w:tcPr>
                  <w:tcW w:w="3379" w:type="dxa"/>
                </w:tcPr>
                <w:p w14:paraId="590A244B"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p>
              </w:tc>
            </w:tr>
            <w:tr w:rsidR="006635A1" w:rsidRPr="006635A1" w14:paraId="22E90C82" w14:textId="77777777" w:rsidTr="00FC7C19">
              <w:trPr>
                <w:cnfStyle w:val="000000100000" w:firstRow="0" w:lastRow="0" w:firstColumn="0" w:lastColumn="0" w:oddVBand="0" w:evenVBand="0" w:oddHBand="1" w:evenHBand="0" w:firstRowFirstColumn="0" w:firstRowLastColumn="0" w:lastRowFirstColumn="0" w:lastRowLastColumn="0"/>
                <w:trHeight w:val="389"/>
              </w:trPr>
              <w:tc>
                <w:tcPr>
                  <w:cnfStyle w:val="001000000000" w:firstRow="0" w:lastRow="0" w:firstColumn="1" w:lastColumn="0" w:oddVBand="0" w:evenVBand="0" w:oddHBand="0" w:evenHBand="0" w:firstRowFirstColumn="0" w:firstRowLastColumn="0" w:lastRowFirstColumn="0" w:lastRowLastColumn="0"/>
                  <w:tcW w:w="5692" w:type="dxa"/>
                </w:tcPr>
                <w:p w14:paraId="484EB675"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lastRenderedPageBreak/>
                    <w:t>Generation licensee Company name</w:t>
                  </w:r>
                </w:p>
              </w:tc>
              <w:tc>
                <w:tcPr>
                  <w:tcW w:w="3379" w:type="dxa"/>
                </w:tcPr>
                <w:p w14:paraId="0EBA7A0D"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eastAsia="en-GB"/>
                    </w:rPr>
                  </w:pPr>
                </w:p>
              </w:tc>
            </w:tr>
            <w:tr w:rsidR="006635A1" w:rsidRPr="006635A1" w14:paraId="7A73D38B" w14:textId="77777777" w:rsidTr="00FC7C19">
              <w:trPr>
                <w:trHeight w:val="399"/>
              </w:trPr>
              <w:tc>
                <w:tcPr>
                  <w:cnfStyle w:val="001000000000" w:firstRow="0" w:lastRow="0" w:firstColumn="1" w:lastColumn="0" w:oddVBand="0" w:evenVBand="0" w:oddHBand="0" w:evenHBand="0" w:firstRowFirstColumn="0" w:firstRowLastColumn="0" w:lastRowFirstColumn="0" w:lastRowLastColumn="0"/>
                  <w:tcW w:w="5692" w:type="dxa"/>
                </w:tcPr>
                <w:p w14:paraId="61918B26"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 xml:space="preserve">Generation licensee Company number </w:t>
                  </w:r>
                </w:p>
              </w:tc>
              <w:tc>
                <w:tcPr>
                  <w:tcW w:w="3379" w:type="dxa"/>
                </w:tcPr>
                <w:p w14:paraId="27942C4A"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p>
              </w:tc>
            </w:tr>
            <w:tr w:rsidR="006635A1" w:rsidRPr="006635A1" w14:paraId="32492888" w14:textId="77777777" w:rsidTr="00FC7C19">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5692" w:type="dxa"/>
                </w:tcPr>
                <w:p w14:paraId="48877255"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MSID Pair Details</w:t>
                  </w:r>
                </w:p>
                <w:p w14:paraId="0F3A0405" w14:textId="77777777" w:rsidR="006635A1" w:rsidRPr="006635A1" w:rsidRDefault="006635A1" w:rsidP="006635A1">
                  <w:pPr>
                    <w:rPr>
                      <w:rFonts w:ascii="Times New Roman" w:eastAsia="Times New Roman" w:hAnsi="Times New Roman"/>
                      <w:b w:val="0"/>
                      <w:lang w:eastAsia="en-GB"/>
                    </w:rPr>
                  </w:pPr>
                  <w:r w:rsidRPr="006635A1">
                    <w:rPr>
                      <w:rFonts w:ascii="Times New Roman" w:eastAsia="Times New Roman" w:hAnsi="Times New Roman"/>
                      <w:b w:val="0"/>
                      <w:i/>
                      <w:lang w:eastAsia="en-GB"/>
                    </w:rPr>
                    <w:t>If there is more than one MSID Pair, please insert additional rows</w:t>
                  </w:r>
                </w:p>
              </w:tc>
              <w:tc>
                <w:tcPr>
                  <w:tcW w:w="3379" w:type="dxa"/>
                </w:tcPr>
                <w:p w14:paraId="3FB8DED3"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eastAsia="en-GB"/>
                    </w:rPr>
                  </w:pPr>
                </w:p>
              </w:tc>
            </w:tr>
            <w:tr w:rsidR="006635A1" w:rsidRPr="006635A1" w14:paraId="35393F3C" w14:textId="77777777" w:rsidTr="00FC7C19">
              <w:trPr>
                <w:trHeight w:val="445"/>
              </w:trPr>
              <w:tc>
                <w:tcPr>
                  <w:cnfStyle w:val="001000000000" w:firstRow="0" w:lastRow="0" w:firstColumn="1" w:lastColumn="0" w:oddVBand="0" w:evenVBand="0" w:oddHBand="0" w:evenHBand="0" w:firstRowFirstColumn="0" w:firstRowLastColumn="0" w:lastRowFirstColumn="0" w:lastRowLastColumn="0"/>
                  <w:tcW w:w="5692" w:type="dxa"/>
                </w:tcPr>
                <w:p w14:paraId="3BA4C81E"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Import MSID</w:t>
                  </w:r>
                </w:p>
              </w:tc>
              <w:tc>
                <w:tcPr>
                  <w:tcW w:w="3379" w:type="dxa"/>
                </w:tcPr>
                <w:p w14:paraId="3B9DF127"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p>
              </w:tc>
            </w:tr>
            <w:tr w:rsidR="006635A1" w:rsidRPr="006635A1" w14:paraId="2A0FF740" w14:textId="77777777" w:rsidTr="00FC7C19">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5692" w:type="dxa"/>
                </w:tcPr>
                <w:p w14:paraId="703BA102"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Export MSID</w:t>
                  </w:r>
                </w:p>
              </w:tc>
              <w:tc>
                <w:tcPr>
                  <w:tcW w:w="3379" w:type="dxa"/>
                </w:tcPr>
                <w:p w14:paraId="3A9CBD1E"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eastAsia="en-GB"/>
                    </w:rPr>
                  </w:pPr>
                </w:p>
              </w:tc>
            </w:tr>
            <w:tr w:rsidR="006635A1" w:rsidRPr="006635A1" w14:paraId="1642FD58" w14:textId="77777777" w:rsidTr="00FC7C19">
              <w:trPr>
                <w:trHeight w:val="614"/>
              </w:trPr>
              <w:tc>
                <w:tcPr>
                  <w:cnfStyle w:val="001000000000" w:firstRow="0" w:lastRow="0" w:firstColumn="1" w:lastColumn="0" w:oddVBand="0" w:evenVBand="0" w:oddHBand="0" w:evenHBand="0" w:firstRowFirstColumn="0" w:firstRowLastColumn="0" w:lastRowFirstColumn="0" w:lastRowLastColumn="0"/>
                  <w:tcW w:w="5692" w:type="dxa"/>
                </w:tcPr>
                <w:p w14:paraId="418D1370"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Asset &amp; AMSID Pair Details</w:t>
                  </w:r>
                </w:p>
                <w:p w14:paraId="5C2F8A93"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b w:val="0"/>
                      <w:i/>
                      <w:lang w:eastAsia="en-GB"/>
                    </w:rPr>
                    <w:t>If there is more than one AMSID Pair, please insert additional rows</w:t>
                  </w:r>
                </w:p>
              </w:tc>
              <w:tc>
                <w:tcPr>
                  <w:tcW w:w="3379" w:type="dxa"/>
                </w:tcPr>
                <w:p w14:paraId="26E40FE8"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p>
              </w:tc>
            </w:tr>
            <w:tr w:rsidR="006635A1" w:rsidRPr="006635A1" w14:paraId="54B713AD" w14:textId="77777777" w:rsidTr="00FC7C19">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5692" w:type="dxa"/>
                </w:tcPr>
                <w:p w14:paraId="22FDC614"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Import AMSID</w:t>
                  </w:r>
                </w:p>
              </w:tc>
              <w:tc>
                <w:tcPr>
                  <w:tcW w:w="3379" w:type="dxa"/>
                </w:tcPr>
                <w:p w14:paraId="7CA4AE13"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eastAsia="en-GB"/>
                    </w:rPr>
                  </w:pPr>
                </w:p>
              </w:tc>
            </w:tr>
            <w:tr w:rsidR="006635A1" w:rsidRPr="006635A1" w14:paraId="01FDBB80" w14:textId="77777777" w:rsidTr="00FC7C19">
              <w:trPr>
                <w:trHeight w:val="445"/>
              </w:trPr>
              <w:tc>
                <w:tcPr>
                  <w:cnfStyle w:val="001000000000" w:firstRow="0" w:lastRow="0" w:firstColumn="1" w:lastColumn="0" w:oddVBand="0" w:evenVBand="0" w:oddHBand="0" w:evenHBand="0" w:firstRowFirstColumn="0" w:firstRowLastColumn="0" w:lastRowFirstColumn="0" w:lastRowLastColumn="0"/>
                  <w:tcW w:w="5692" w:type="dxa"/>
                </w:tcPr>
                <w:p w14:paraId="0E7AA898"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Facility Name</w:t>
                  </w:r>
                </w:p>
              </w:tc>
              <w:tc>
                <w:tcPr>
                  <w:tcW w:w="3379" w:type="dxa"/>
                </w:tcPr>
                <w:p w14:paraId="12A29368"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p>
              </w:tc>
            </w:tr>
            <w:tr w:rsidR="006635A1" w:rsidRPr="006635A1" w14:paraId="114C6C3B" w14:textId="77777777" w:rsidTr="00FC7C19">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5692" w:type="dxa"/>
                </w:tcPr>
                <w:p w14:paraId="7E0ED23F"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Facility Category (Generation or Battery Storage)</w:t>
                  </w:r>
                </w:p>
                <w:p w14:paraId="19A4B64C"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b w:val="0"/>
                      <w:i/>
                      <w:lang w:eastAsia="en-GB"/>
                    </w:rPr>
                    <w:t>If more than one at site, please insert additional rows and enter details separately</w:t>
                  </w:r>
                </w:p>
              </w:tc>
              <w:tc>
                <w:tcPr>
                  <w:tcW w:w="3379" w:type="dxa"/>
                </w:tcPr>
                <w:p w14:paraId="5EF2524E"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bl>
          <w:p w14:paraId="3BE0CA82" w14:textId="77777777" w:rsidR="006635A1" w:rsidRPr="006635A1" w:rsidRDefault="006635A1" w:rsidP="006635A1">
            <w:pPr>
              <w:rPr>
                <w:i/>
              </w:rPr>
            </w:pPr>
          </w:p>
        </w:tc>
      </w:tr>
    </w:tbl>
    <w:p w14:paraId="6E359991" w14:textId="41578BB4" w:rsidR="006635A1" w:rsidRPr="006635A1" w:rsidRDefault="00570D6A" w:rsidP="006E7465">
      <w:pPr>
        <w:pageBreakBefore/>
        <w:ind w:left="0"/>
        <w:rPr>
          <w:b/>
          <w:bCs/>
        </w:rPr>
      </w:pPr>
      <w:r>
        <w:rPr>
          <w:b/>
          <w:bCs/>
        </w:rPr>
        <w:lastRenderedPageBreak/>
        <w:t>13.14.10</w:t>
      </w:r>
      <w:r w:rsidR="00E80F03">
        <w:rPr>
          <w:b/>
          <w:sz w:val="20"/>
          <w:szCs w:val="20"/>
        </w:rPr>
        <w:tab/>
      </w:r>
      <w:r>
        <w:rPr>
          <w:b/>
          <w:bCs/>
        </w:rPr>
        <w:tab/>
      </w:r>
      <w:del w:id="212" w:author="Colin Berry" w:date="2024-07-23T16:56:00Z">
        <w:r w:rsidR="006635A1" w:rsidRPr="006635A1" w:rsidDel="004A73BB">
          <w:rPr>
            <w:b/>
            <w:bCs/>
          </w:rPr>
          <w:delText>.</w:delText>
        </w:r>
      </w:del>
      <w:r w:rsidR="006635A1" w:rsidRPr="006635A1">
        <w:rPr>
          <w:b/>
          <w:bCs/>
        </w:rPr>
        <w:t>F602/06 EMR CVA BM Unit Declaration form</w:t>
      </w:r>
    </w:p>
    <w:p w14:paraId="19512FE3" w14:textId="77777777" w:rsidR="006635A1" w:rsidRPr="006635A1" w:rsidRDefault="006635A1" w:rsidP="006635A1">
      <w:r w:rsidRPr="006635A1">
        <w:t>This form should only be completed where the CVA registrant cannot use the Self Service Gateway to submit the EMR CVA BM Unit Declaration (as set out in 3.14.1).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9"/>
      </w:tblGrid>
      <w:tr w:rsidR="006635A1" w:rsidRPr="006635A1" w14:paraId="451FF725" w14:textId="77777777" w:rsidTr="00FC7C19">
        <w:tc>
          <w:tcPr>
            <w:tcW w:w="9351" w:type="dxa"/>
            <w:shd w:val="clear" w:color="auto" w:fill="auto"/>
          </w:tcPr>
          <w:p w14:paraId="5AA6D3A2" w14:textId="77777777" w:rsidR="006635A1" w:rsidRPr="006635A1" w:rsidRDefault="006635A1" w:rsidP="006635A1">
            <w:pPr>
              <w:rPr>
                <w:b/>
              </w:rPr>
            </w:pPr>
            <w:r w:rsidRPr="006635A1">
              <w:rPr>
                <w:b/>
              </w:rPr>
              <w:t>EMR CVA BM Unit Declaration – F602/06</w:t>
            </w:r>
          </w:p>
          <w:p w14:paraId="4D11C238" w14:textId="77777777" w:rsidR="006635A1" w:rsidRPr="006635A1" w:rsidRDefault="006635A1" w:rsidP="006635A1">
            <w:pPr>
              <w:rPr>
                <w:i/>
              </w:rPr>
            </w:pPr>
            <w:r w:rsidRPr="006635A1">
              <w:rPr>
                <w:i/>
              </w:rPr>
              <w:t>Completed by CVA registrant – Category A or Category F Authorised Person</w:t>
            </w:r>
          </w:p>
          <w:p w14:paraId="3D54CC6A" w14:textId="77777777" w:rsidR="006635A1" w:rsidRPr="006635A1" w:rsidRDefault="006635A1" w:rsidP="006635A1">
            <w:r w:rsidRPr="006635A1">
              <w:t>Market Participant Id (MPID) ……………….......................</w:t>
            </w:r>
          </w:p>
          <w:p w14:paraId="7932D1D3" w14:textId="77777777" w:rsidR="006635A1" w:rsidRPr="006635A1" w:rsidRDefault="006635A1" w:rsidP="006635A1">
            <w:pPr>
              <w:rPr>
                <w:i/>
              </w:rPr>
            </w:pPr>
            <w:r w:rsidRPr="006635A1">
              <w:rPr>
                <w:i/>
              </w:rPr>
              <w:t xml:space="preserve">Only required for Suppliers </w:t>
            </w:r>
          </w:p>
          <w:p w14:paraId="2DA88B42" w14:textId="77777777" w:rsidR="006635A1" w:rsidRPr="006635A1" w:rsidRDefault="006635A1" w:rsidP="006635A1">
            <w:r w:rsidRPr="006635A1">
              <w:t xml:space="preserve">Authorised Person’s Name ................................................  </w:t>
            </w:r>
            <w:proofErr w:type="gramStart"/>
            <w:r w:rsidRPr="006635A1">
              <w:t>Company  ..............................................</w:t>
            </w:r>
            <w:proofErr w:type="gramEnd"/>
          </w:p>
          <w:p w14:paraId="35F32357" w14:textId="77777777" w:rsidR="006635A1" w:rsidRPr="006635A1" w:rsidRDefault="006635A1" w:rsidP="006635A1">
            <w:r w:rsidRPr="006635A1">
              <w:t>Party ID………………………………………….Password…………………………………………….</w:t>
            </w:r>
          </w:p>
          <w:p w14:paraId="4B9F9B91" w14:textId="77777777" w:rsidR="006635A1" w:rsidRPr="006635A1" w:rsidRDefault="006635A1" w:rsidP="006635A1">
            <w:r w:rsidRPr="006635A1">
              <w:t>Date………………………(Authorised in accordance with BSCP38)</w:t>
            </w:r>
          </w:p>
        </w:tc>
      </w:tr>
      <w:tr w:rsidR="006635A1" w:rsidRPr="006635A1" w14:paraId="1EADEB33" w14:textId="77777777" w:rsidTr="00FC7C19">
        <w:trPr>
          <w:trHeight w:val="7375"/>
        </w:trPr>
        <w:tc>
          <w:tcPr>
            <w:tcW w:w="9351" w:type="dxa"/>
            <w:shd w:val="clear" w:color="auto" w:fill="auto"/>
          </w:tcPr>
          <w:tbl>
            <w:tblPr>
              <w:tblStyle w:val="GridTable41"/>
              <w:tblW w:w="9071" w:type="dxa"/>
              <w:tblLook w:val="04A0" w:firstRow="1" w:lastRow="0" w:firstColumn="1" w:lastColumn="0" w:noHBand="0" w:noVBand="1"/>
            </w:tblPr>
            <w:tblGrid>
              <w:gridCol w:w="5976"/>
              <w:gridCol w:w="3095"/>
            </w:tblGrid>
            <w:tr w:rsidR="006635A1" w:rsidRPr="006635A1" w14:paraId="759D6995" w14:textId="77777777" w:rsidTr="00FC7C1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976" w:type="dxa"/>
                  <w:hideMark/>
                </w:tcPr>
                <w:p w14:paraId="76592EBD" w14:textId="77777777" w:rsidR="006635A1" w:rsidRPr="006635A1" w:rsidRDefault="006635A1" w:rsidP="006635A1">
                  <w:pPr>
                    <w:rPr>
                      <w:rFonts w:ascii="Times New Roman" w:eastAsia="Times New Roman" w:hAnsi="Times New Roman"/>
                      <w:color w:val="auto"/>
                      <w:lang w:eastAsia="en-GB"/>
                    </w:rPr>
                  </w:pPr>
                  <w:r w:rsidRPr="006635A1">
                    <w:rPr>
                      <w:rFonts w:ascii="Times New Roman" w:eastAsia="Times New Roman" w:hAnsi="Times New Roman"/>
                      <w:color w:val="auto"/>
                      <w:lang w:eastAsia="en-GB"/>
                    </w:rPr>
                    <w:t>EMR Declaration Reference</w:t>
                  </w:r>
                </w:p>
                <w:p w14:paraId="566302DE" w14:textId="77777777" w:rsidR="006635A1" w:rsidRPr="006635A1" w:rsidRDefault="006635A1" w:rsidP="006635A1">
                  <w:pPr>
                    <w:rPr>
                      <w:rFonts w:ascii="Times New Roman" w:eastAsia="Times New Roman" w:hAnsi="Times New Roman"/>
                      <w:b w:val="0"/>
                      <w:i/>
                      <w:color w:val="auto"/>
                      <w:lang w:eastAsia="en-GB"/>
                    </w:rPr>
                  </w:pPr>
                  <w:r w:rsidRPr="006635A1">
                    <w:rPr>
                      <w:rFonts w:ascii="Times New Roman" w:eastAsia="Times New Roman" w:hAnsi="Times New Roman"/>
                      <w:b w:val="0"/>
                      <w:i/>
                      <w:color w:val="auto"/>
                      <w:lang w:eastAsia="en-GB"/>
                    </w:rPr>
                    <w:t xml:space="preserve">Should be an unique identifier specified by submitting company </w:t>
                  </w:r>
                </w:p>
                <w:p w14:paraId="2F71E261" w14:textId="77777777" w:rsidR="006635A1" w:rsidRPr="006635A1" w:rsidRDefault="006635A1" w:rsidP="006635A1">
                  <w:pPr>
                    <w:rPr>
                      <w:rFonts w:ascii="Times New Roman" w:eastAsia="Times New Roman" w:hAnsi="Times New Roman"/>
                      <w:b w:val="0"/>
                      <w:i/>
                      <w:color w:val="auto"/>
                      <w:lang w:eastAsia="en-GB"/>
                    </w:rPr>
                  </w:pPr>
                </w:p>
              </w:tc>
              <w:tc>
                <w:tcPr>
                  <w:tcW w:w="3095" w:type="dxa"/>
                  <w:hideMark/>
                </w:tcPr>
                <w:p w14:paraId="3F067403" w14:textId="77777777" w:rsidR="006635A1" w:rsidRPr="006635A1" w:rsidRDefault="006635A1" w:rsidP="006635A1">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lang w:eastAsia="en-GB"/>
                    </w:rPr>
                  </w:pPr>
                </w:p>
              </w:tc>
            </w:tr>
            <w:tr w:rsidR="006635A1" w:rsidRPr="006635A1" w14:paraId="1B6DAC61" w14:textId="77777777" w:rsidTr="00FC7C19">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976" w:type="dxa"/>
                </w:tcPr>
                <w:p w14:paraId="32E878CF"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CVA BM Unit Name</w:t>
                  </w:r>
                </w:p>
              </w:tc>
              <w:tc>
                <w:tcPr>
                  <w:tcW w:w="3095" w:type="dxa"/>
                </w:tcPr>
                <w:p w14:paraId="1B6F6475"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49A8E05A" w14:textId="77777777" w:rsidTr="00FC7C19">
              <w:trPr>
                <w:trHeight w:val="406"/>
              </w:trPr>
              <w:tc>
                <w:tcPr>
                  <w:cnfStyle w:val="001000000000" w:firstRow="0" w:lastRow="0" w:firstColumn="1" w:lastColumn="0" w:oddVBand="0" w:evenVBand="0" w:oddHBand="0" w:evenHBand="0" w:firstRowFirstColumn="0" w:firstRowLastColumn="0" w:lastRowFirstColumn="0" w:lastRowLastColumn="0"/>
                  <w:tcW w:w="5976" w:type="dxa"/>
                </w:tcPr>
                <w:p w14:paraId="597AD0D7"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Initial / Revised Declaration indicator</w:t>
                  </w:r>
                </w:p>
              </w:tc>
              <w:tc>
                <w:tcPr>
                  <w:tcW w:w="3095" w:type="dxa"/>
                </w:tcPr>
                <w:p w14:paraId="57AAAC82"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r w:rsidRPr="006635A1">
                    <w:rPr>
                      <w:rFonts w:ascii="Times New Roman" w:eastAsia="Times New Roman" w:hAnsi="Times New Roman"/>
                      <w:b/>
                      <w:lang w:eastAsia="en-GB"/>
                    </w:rPr>
                    <w:t>I / R</w:t>
                  </w:r>
                </w:p>
              </w:tc>
            </w:tr>
            <w:tr w:rsidR="006635A1" w:rsidRPr="006635A1" w14:paraId="1282986C" w14:textId="77777777" w:rsidTr="00FC7C19">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976" w:type="dxa"/>
                  <w:hideMark/>
                </w:tcPr>
                <w:p w14:paraId="6EB3B076"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Declaration Effective From Date</w:t>
                  </w:r>
                </w:p>
                <w:p w14:paraId="7E85A1EA"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Cannot be retrospective</w:t>
                  </w:r>
                </w:p>
                <w:p w14:paraId="67A1825F" w14:textId="77777777" w:rsidR="006635A1" w:rsidRPr="006635A1" w:rsidRDefault="006635A1" w:rsidP="006635A1">
                  <w:pPr>
                    <w:rPr>
                      <w:rFonts w:ascii="Times New Roman" w:eastAsia="Times New Roman" w:hAnsi="Times New Roman"/>
                      <w:b w:val="0"/>
                      <w:i/>
                      <w:lang w:eastAsia="en-GB"/>
                    </w:rPr>
                  </w:pPr>
                </w:p>
              </w:tc>
              <w:tc>
                <w:tcPr>
                  <w:tcW w:w="3095" w:type="dxa"/>
                  <w:hideMark/>
                </w:tcPr>
                <w:p w14:paraId="3A1353CC"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1D7B8824" w14:textId="77777777" w:rsidTr="00FC7C19">
              <w:trPr>
                <w:trHeight w:val="427"/>
              </w:trPr>
              <w:tc>
                <w:tcPr>
                  <w:cnfStyle w:val="001000000000" w:firstRow="0" w:lastRow="0" w:firstColumn="1" w:lastColumn="0" w:oddVBand="0" w:evenVBand="0" w:oddHBand="0" w:evenHBand="0" w:firstRowFirstColumn="0" w:firstRowLastColumn="0" w:lastRowFirstColumn="0" w:lastRowLastColumn="0"/>
                  <w:tcW w:w="5976" w:type="dxa"/>
                </w:tcPr>
                <w:p w14:paraId="371E1C82"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Declaration Effective To Date</w:t>
                  </w:r>
                </w:p>
                <w:p w14:paraId="193886B0"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Optional for Initial Declarations</w:t>
                  </w:r>
                </w:p>
                <w:p w14:paraId="2893D126" w14:textId="77777777" w:rsidR="006635A1" w:rsidRPr="006635A1" w:rsidRDefault="006635A1" w:rsidP="006635A1">
                  <w:pPr>
                    <w:rPr>
                      <w:rFonts w:ascii="Times New Roman" w:eastAsia="Times New Roman" w:hAnsi="Times New Roman"/>
                      <w:i/>
                      <w:lang w:eastAsia="en-GB"/>
                    </w:rPr>
                  </w:pPr>
                </w:p>
              </w:tc>
              <w:tc>
                <w:tcPr>
                  <w:tcW w:w="3095" w:type="dxa"/>
                </w:tcPr>
                <w:p w14:paraId="49CB7605"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341EBE7E" w14:textId="77777777" w:rsidTr="00FC7C19">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5976" w:type="dxa"/>
                  <w:hideMark/>
                </w:tcPr>
                <w:p w14:paraId="27229D41"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u w:val="single"/>
                      <w:lang w:eastAsia="en-GB"/>
                    </w:rPr>
                    <w:t>Postcode of site</w:t>
                  </w:r>
                </w:p>
              </w:tc>
              <w:tc>
                <w:tcPr>
                  <w:tcW w:w="3095" w:type="dxa"/>
                  <w:hideMark/>
                </w:tcPr>
                <w:p w14:paraId="75F787B9"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1C767146" w14:textId="77777777" w:rsidTr="00FC7C19">
              <w:trPr>
                <w:trHeight w:val="695"/>
              </w:trPr>
              <w:tc>
                <w:tcPr>
                  <w:cnfStyle w:val="001000000000" w:firstRow="0" w:lastRow="0" w:firstColumn="1" w:lastColumn="0" w:oddVBand="0" w:evenVBand="0" w:oddHBand="0" w:evenHBand="0" w:firstRowFirstColumn="0" w:firstRowLastColumn="0" w:lastRowFirstColumn="0" w:lastRowLastColumn="0"/>
                  <w:tcW w:w="5976" w:type="dxa"/>
                  <w:hideMark/>
                </w:tcPr>
                <w:p w14:paraId="1A7EAC09"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Final Demand indicator</w:t>
                  </w:r>
                </w:p>
                <w:p w14:paraId="089A9AF5"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Must be “N” for a CVA BM Unit Declaration</w:t>
                  </w:r>
                </w:p>
              </w:tc>
              <w:tc>
                <w:tcPr>
                  <w:tcW w:w="3095" w:type="dxa"/>
                  <w:hideMark/>
                </w:tcPr>
                <w:p w14:paraId="2E3759A2"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lang w:eastAsia="en-GB"/>
                    </w:rPr>
                  </w:pPr>
                  <w:r w:rsidRPr="006635A1">
                    <w:rPr>
                      <w:rFonts w:ascii="Times New Roman" w:eastAsia="Times New Roman" w:hAnsi="Times New Roman"/>
                      <w:b/>
                      <w:lang w:eastAsia="en-GB"/>
                    </w:rPr>
                    <w:t>N</w:t>
                  </w:r>
                </w:p>
              </w:tc>
            </w:tr>
            <w:tr w:rsidR="006635A1" w:rsidRPr="006635A1" w14:paraId="7ABC5417" w14:textId="77777777" w:rsidTr="00FC7C19">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9071" w:type="dxa"/>
                  <w:gridSpan w:val="2"/>
                </w:tcPr>
                <w:p w14:paraId="06E4409B"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Generation licensee details:</w:t>
                  </w:r>
                </w:p>
                <w:p w14:paraId="7D8F3A4B"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b w:val="0"/>
                      <w:i/>
                      <w:lang w:eastAsia="en-GB"/>
                    </w:rPr>
                    <w:t>To be taken from the Director’s Declaration of Generation Licence</w:t>
                  </w:r>
                  <w:r w:rsidRPr="006635A1">
                    <w:rPr>
                      <w:rFonts w:ascii="Times New Roman" w:eastAsia="Times New Roman" w:hAnsi="Times New Roman"/>
                      <w:b w:val="0"/>
                      <w:u w:val="single"/>
                      <w:lang w:eastAsia="en-GB"/>
                    </w:rPr>
                    <w:t xml:space="preserve"> </w:t>
                  </w:r>
                </w:p>
              </w:tc>
            </w:tr>
            <w:tr w:rsidR="006635A1" w:rsidRPr="006635A1" w14:paraId="747A572D" w14:textId="77777777" w:rsidTr="00FC7C19">
              <w:trPr>
                <w:trHeight w:val="425"/>
              </w:trPr>
              <w:tc>
                <w:tcPr>
                  <w:cnfStyle w:val="001000000000" w:firstRow="0" w:lastRow="0" w:firstColumn="1" w:lastColumn="0" w:oddVBand="0" w:evenVBand="0" w:oddHBand="0" w:evenHBand="0" w:firstRowFirstColumn="0" w:firstRowLastColumn="0" w:lastRowFirstColumn="0" w:lastRowLastColumn="0"/>
                  <w:tcW w:w="5976" w:type="dxa"/>
                </w:tcPr>
                <w:p w14:paraId="25F2F882" w14:textId="77777777" w:rsidR="006635A1" w:rsidRPr="006635A1" w:rsidDel="0046683F"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Generation licensee Company name</w:t>
                  </w:r>
                </w:p>
              </w:tc>
              <w:tc>
                <w:tcPr>
                  <w:tcW w:w="3095" w:type="dxa"/>
                </w:tcPr>
                <w:p w14:paraId="75345A55" w14:textId="77777777" w:rsidR="006635A1" w:rsidRPr="006635A1" w:rsidDel="00EF27AD"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r w:rsidR="006635A1" w:rsidRPr="006635A1" w14:paraId="3193BE33" w14:textId="77777777" w:rsidTr="00FC7C19">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5976" w:type="dxa"/>
                  <w:hideMark/>
                </w:tcPr>
                <w:p w14:paraId="146F538F"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lastRenderedPageBreak/>
                    <w:t xml:space="preserve">Generation licensee Company number </w:t>
                  </w:r>
                </w:p>
              </w:tc>
              <w:tc>
                <w:tcPr>
                  <w:tcW w:w="3095" w:type="dxa"/>
                  <w:hideMark/>
                </w:tcPr>
                <w:p w14:paraId="0DE55252" w14:textId="77777777" w:rsidR="006635A1" w:rsidRPr="006635A1" w:rsidRDefault="006635A1" w:rsidP="006635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en-GB"/>
                    </w:rPr>
                  </w:pPr>
                </w:p>
              </w:tc>
            </w:tr>
            <w:tr w:rsidR="006635A1" w:rsidRPr="006635A1" w14:paraId="57A08D90" w14:textId="77777777" w:rsidTr="00FC7C19">
              <w:trPr>
                <w:trHeight w:val="409"/>
              </w:trPr>
              <w:tc>
                <w:tcPr>
                  <w:cnfStyle w:val="001000000000" w:firstRow="0" w:lastRow="0" w:firstColumn="1" w:lastColumn="0" w:oddVBand="0" w:evenVBand="0" w:oddHBand="0" w:evenHBand="0" w:firstRowFirstColumn="0" w:firstRowLastColumn="0" w:lastRowFirstColumn="0" w:lastRowLastColumn="0"/>
                  <w:tcW w:w="5976" w:type="dxa"/>
                  <w:hideMark/>
                </w:tcPr>
                <w:p w14:paraId="0BF47D07" w14:textId="77777777" w:rsidR="006635A1" w:rsidRPr="006635A1" w:rsidRDefault="006635A1" w:rsidP="006635A1">
                  <w:pPr>
                    <w:rPr>
                      <w:rFonts w:ascii="Times New Roman" w:eastAsia="Times New Roman" w:hAnsi="Times New Roman"/>
                      <w:lang w:eastAsia="en-GB"/>
                    </w:rPr>
                  </w:pPr>
                  <w:r w:rsidRPr="006635A1">
                    <w:rPr>
                      <w:rFonts w:ascii="Times New Roman" w:eastAsia="Times New Roman" w:hAnsi="Times New Roman"/>
                      <w:lang w:eastAsia="en-GB"/>
                    </w:rPr>
                    <w:t>Facility Category (Generation or Battery Storage)</w:t>
                  </w:r>
                </w:p>
                <w:p w14:paraId="3D6D287F" w14:textId="77777777" w:rsidR="006635A1" w:rsidRPr="006635A1" w:rsidRDefault="006635A1" w:rsidP="006635A1">
                  <w:pPr>
                    <w:rPr>
                      <w:rFonts w:ascii="Times New Roman" w:eastAsia="Times New Roman" w:hAnsi="Times New Roman"/>
                      <w:b w:val="0"/>
                      <w:i/>
                      <w:lang w:eastAsia="en-GB"/>
                    </w:rPr>
                  </w:pPr>
                  <w:r w:rsidRPr="006635A1">
                    <w:rPr>
                      <w:rFonts w:ascii="Times New Roman" w:eastAsia="Times New Roman" w:hAnsi="Times New Roman"/>
                      <w:b w:val="0"/>
                      <w:i/>
                      <w:lang w:eastAsia="en-GB"/>
                    </w:rPr>
                    <w:t>If more than one at site, please insert additional rows and enter details separately</w:t>
                  </w:r>
                </w:p>
              </w:tc>
              <w:tc>
                <w:tcPr>
                  <w:tcW w:w="3095" w:type="dxa"/>
                  <w:hideMark/>
                </w:tcPr>
                <w:p w14:paraId="1FB75765" w14:textId="77777777" w:rsidR="006635A1" w:rsidRPr="006635A1" w:rsidRDefault="006635A1" w:rsidP="006635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en-GB"/>
                    </w:rPr>
                  </w:pPr>
                </w:p>
              </w:tc>
            </w:tr>
          </w:tbl>
          <w:p w14:paraId="4563BF47" w14:textId="77777777" w:rsidR="006635A1" w:rsidRPr="006635A1" w:rsidRDefault="006635A1" w:rsidP="006635A1">
            <w:pPr>
              <w:rPr>
                <w:i/>
              </w:rPr>
            </w:pPr>
          </w:p>
        </w:tc>
      </w:tr>
    </w:tbl>
    <w:p w14:paraId="6353DF78" w14:textId="3578C652" w:rsidR="006635A1" w:rsidRDefault="006635A1" w:rsidP="006E7465">
      <w:pPr>
        <w:ind w:left="0"/>
      </w:pPr>
    </w:p>
    <w:p w14:paraId="375B35CE" w14:textId="337E457E" w:rsidR="0080777E" w:rsidRDefault="004C755A" w:rsidP="00AE4584">
      <w:pPr>
        <w:pStyle w:val="Heading2"/>
        <w:pageBreakBefore/>
        <w:ind w:left="567" w:hanging="567"/>
      </w:pPr>
      <w:ins w:id="213" w:author="Colin Berry" w:date="2024-08-06T15:27:00Z">
        <w:r>
          <w:lastRenderedPageBreak/>
          <w:t>[</w:t>
        </w:r>
      </w:ins>
      <w:ins w:id="214" w:author="CP1599" w:date="2024-09-05T11:18:00Z" w16du:dateUtc="2024-09-05T10:18:00Z">
        <w:r w:rsidR="00AE4584">
          <w:t>CP1599</w:t>
        </w:r>
      </w:ins>
      <w:ins w:id="215" w:author="Colin Berry" w:date="2024-08-06T15:27:00Z">
        <w:r w:rsidR="003A659F">
          <w:t>]</w:t>
        </w:r>
      </w:ins>
      <w:ins w:id="216" w:author="Colin Berry" w:date="2024-08-06T13:46:00Z">
        <w:r w:rsidR="00FB28DD">
          <w:t>3.1</w:t>
        </w:r>
      </w:ins>
      <w:ins w:id="217" w:author="CP1599" w:date="2024-09-05T11:20:00Z" w16du:dateUtc="2024-09-05T10:20:00Z">
        <w:r w:rsidR="00AE4584">
          <w:t>5</w:t>
        </w:r>
      </w:ins>
      <w:ins w:id="218" w:author="Colin Berry" w:date="2024-08-06T13:46:00Z">
        <w:r w:rsidR="00FB28DD" w:rsidRPr="00917F21">
          <w:tab/>
        </w:r>
      </w:ins>
      <w:ins w:id="219" w:author="Colin Berry" w:date="2024-08-06T13:47:00Z">
        <w:r w:rsidR="00FB28DD">
          <w:t>Validation of</w:t>
        </w:r>
        <w:r w:rsidR="00556B88">
          <w:t xml:space="preserve"> and retrieval</w:t>
        </w:r>
        <w:r w:rsidR="00FB28DD">
          <w:t xml:space="preserve"> </w:t>
        </w:r>
        <w:r w:rsidR="00556B88">
          <w:t xml:space="preserve">of </w:t>
        </w:r>
      </w:ins>
      <w:ins w:id="220" w:author="Colin Berry" w:date="2024-08-06T13:48:00Z">
        <w:r w:rsidR="00126D40">
          <w:t>Supplier and HHDA</w:t>
        </w:r>
      </w:ins>
      <w:ins w:id="221" w:author="Colin Berry" w:date="2024-08-07T17:26:00Z" w16du:dateUtc="2024-08-07T16:26:00Z">
        <w:r w:rsidR="00CA7687">
          <w:rPr>
            <w:rStyle w:val="FootnoteReference"/>
          </w:rPr>
          <w:footnoteReference w:id="53"/>
        </w:r>
      </w:ins>
      <w:ins w:id="226" w:author="Colin Berry" w:date="2024-08-06T13:48:00Z">
        <w:r w:rsidR="00126D40">
          <w:t xml:space="preserve"> details </w:t>
        </w:r>
      </w:ins>
      <w:ins w:id="227" w:author="Colin Berry" w:date="2024-08-08T11:03:00Z" w16du:dateUtc="2024-08-08T10:03:00Z">
        <w:r w:rsidR="00020816">
          <w:t>for MSIDs</w:t>
        </w:r>
      </w:ins>
    </w:p>
    <w:p w14:paraId="7017C463" w14:textId="411C6351" w:rsidR="00CC1174" w:rsidRDefault="00CC1174" w:rsidP="00CC1174">
      <w:pPr>
        <w:ind w:left="567"/>
        <w:rPr>
          <w:ins w:id="228" w:author="Colin Berry" w:date="2024-08-08T10:33:00Z" w16du:dateUtc="2024-08-08T09:33:00Z"/>
        </w:rPr>
      </w:pPr>
      <w:ins w:id="229" w:author="Colin Berry" w:date="2024-08-08T10:33:00Z" w16du:dateUtc="2024-08-08T09:33:00Z">
        <w:r>
          <w:t>The vali</w:t>
        </w:r>
      </w:ins>
      <w:ins w:id="230" w:author="Colin Berry" w:date="2024-08-08T10:34:00Z" w16du:dateUtc="2024-08-08T09:34:00Z">
        <w:r>
          <w:t xml:space="preserve">dation </w:t>
        </w:r>
        <w:r w:rsidR="00770E44">
          <w:t>a</w:t>
        </w:r>
      </w:ins>
      <w:ins w:id="231" w:author="Colin Berry" w:date="2024-08-08T10:35:00Z" w16du:dateUtc="2024-08-08T09:35:00Z">
        <w:r w:rsidR="00770E44">
          <w:t xml:space="preserve">nd data retrieval </w:t>
        </w:r>
      </w:ins>
      <w:ins w:id="232" w:author="Colin Berry" w:date="2024-08-08T10:34:00Z" w16du:dateUtc="2024-08-08T09:34:00Z">
        <w:r>
          <w:t xml:space="preserve">carried out on </w:t>
        </w:r>
        <w:r w:rsidR="000A1D55">
          <w:t xml:space="preserve">each MSID that is registered in the SVA Metering System and Asset Metering System Register in accordance with this </w:t>
        </w:r>
        <w:r w:rsidR="00770E44">
          <w:t>BSCP</w:t>
        </w:r>
      </w:ins>
      <w:ins w:id="233" w:author="Colin Berry" w:date="2024-08-08T10:35:00Z" w16du:dateUtc="2024-08-08T09:35:00Z">
        <w:r w:rsidR="00982111">
          <w:t xml:space="preserve"> will depend on whether that MSID has bee</w:t>
        </w:r>
        <w:r w:rsidR="00EC6077">
          <w:t>n mi</w:t>
        </w:r>
      </w:ins>
      <w:ins w:id="234" w:author="Colin Berry" w:date="2024-08-08T10:36:00Z" w16du:dateUtc="2024-08-08T09:36:00Z">
        <w:r w:rsidR="00EC6077">
          <w:t>grated to the new MHHS arrangements.</w:t>
        </w:r>
      </w:ins>
    </w:p>
    <w:p w14:paraId="144A4017" w14:textId="2F913129" w:rsidR="00CC1174" w:rsidRDefault="00CC1174" w:rsidP="00CC1174">
      <w:pPr>
        <w:ind w:left="567"/>
        <w:rPr>
          <w:ins w:id="235" w:author="Colin Berry" w:date="2024-08-08T10:33:00Z" w16du:dateUtc="2024-08-08T09:33:00Z"/>
        </w:rPr>
      </w:pPr>
      <w:ins w:id="236" w:author="Colin Berry" w:date="2024-08-08T10:33:00Z" w16du:dateUtc="2024-08-08T09:33:00Z">
        <w:r>
          <w:t>Each HH MSID that has been migrated to the new MHHS arrangements (MHHS MSID) will not be serviced by a HHDC and a HHDA, they will be serviced by a Data Service, which will send the metered data to the SVAA. Only HH MSIDs which have not been migrated to the new MHHS arrangements –</w:t>
        </w:r>
        <w:r w:rsidRPr="00343142">
          <w:t xml:space="preserve"> </w:t>
        </w:r>
        <w:r>
          <w:t>or those which have been migrated but have subsequently reverse-migrated - will be serviced by a HHDC and a HHDA.</w:t>
        </w:r>
      </w:ins>
    </w:p>
    <w:p w14:paraId="7F896AA0" w14:textId="3ECEB581" w:rsidR="00CC1174" w:rsidRDefault="00CC1174" w:rsidP="00CC1174">
      <w:pPr>
        <w:ind w:left="567"/>
        <w:rPr>
          <w:ins w:id="237" w:author="Colin Berry" w:date="2024-08-08T10:33:00Z" w16du:dateUtc="2024-08-08T09:33:00Z"/>
        </w:rPr>
      </w:pPr>
      <w:ins w:id="238" w:author="Colin Berry" w:date="2024-08-08T10:33:00Z" w16du:dateUtc="2024-08-08T09:33:00Z">
        <w:r>
          <w:t xml:space="preserve">Consequently, the SVA Metering System and Asset Metering System Register will need to carry out the validation and data retrieval activities described above on a daily basis, as it will need to know whether a MSID is a MHHS MSID or a </w:t>
        </w:r>
      </w:ins>
      <w:ins w:id="239" w:author="Colin Berry" w:date="2024-08-08T10:38:00Z" w16du:dateUtc="2024-08-08T09:38:00Z">
        <w:r w:rsidR="00EC6077">
          <w:t>n</w:t>
        </w:r>
      </w:ins>
      <w:ins w:id="240" w:author="Colin Berry" w:date="2024-08-08T10:33:00Z" w16du:dateUtc="2024-08-08T09:33:00Z">
        <w:r>
          <w:t xml:space="preserve">on-MHHS MSID when it is first registered in it, and will need to know at the earliest opportunity when a </w:t>
        </w:r>
        <w:r w:rsidRPr="008A4465">
          <w:t>MSID</w:t>
        </w:r>
        <w:r>
          <w:t xml:space="preserve"> has changed migration status, to ensure that SVAA requests the metered data for each MSID from the correct source.</w:t>
        </w:r>
      </w:ins>
    </w:p>
    <w:p w14:paraId="3B0497D7" w14:textId="7903E50A" w:rsidR="00314AE6" w:rsidRDefault="00BF41F6" w:rsidP="000B0EFF">
      <w:pPr>
        <w:ind w:left="567"/>
        <w:rPr>
          <w:ins w:id="241" w:author="Colin Berry" w:date="2024-08-06T14:49:00Z"/>
        </w:rPr>
      </w:pPr>
      <w:ins w:id="242" w:author="Colin Berry" w:date="2024-08-06T14:45:00Z">
        <w:r>
          <w:t xml:space="preserve">The SVA Metering System and Asset Metering System Register </w:t>
        </w:r>
      </w:ins>
      <w:ins w:id="243" w:author="Colin Berry" w:date="2024-08-06T14:46:00Z">
        <w:r>
          <w:t xml:space="preserve">uses the </w:t>
        </w:r>
      </w:ins>
      <w:ins w:id="244" w:author="Colin Berry" w:date="2024-08-07T17:24:00Z" w16du:dateUtc="2024-08-07T16:24:00Z">
        <w:r w:rsidR="00DA7A42">
          <w:t>Elec</w:t>
        </w:r>
      </w:ins>
      <w:ins w:id="245" w:author="Colin Berry" w:date="2024-08-07T17:25:00Z" w16du:dateUtc="2024-08-07T16:25:00Z">
        <w:r w:rsidR="00DA7A42">
          <w:t>tricity</w:t>
        </w:r>
      </w:ins>
      <w:ins w:id="246" w:author="Colin Berry" w:date="2024-08-06T14:46:00Z">
        <w:r w:rsidR="006F3E4F">
          <w:t xml:space="preserve"> Enquiry Service</w:t>
        </w:r>
        <w:r w:rsidR="00D93D9F">
          <w:t xml:space="preserve"> (EES)</w:t>
        </w:r>
      </w:ins>
      <w:ins w:id="247" w:author="Colin Berry" w:date="2024-08-06T14:47:00Z">
        <w:r w:rsidR="00D93D9F">
          <w:t xml:space="preserve"> </w:t>
        </w:r>
      </w:ins>
      <w:ins w:id="248" w:author="Colin Berry" w:date="2024-08-07T17:25:00Z" w16du:dateUtc="2024-08-07T16:25:00Z">
        <w:r w:rsidR="00DA7A42">
          <w:t>service</w:t>
        </w:r>
      </w:ins>
      <w:ins w:id="249" w:author="Colin Berry" w:date="2024-08-06T14:47:00Z">
        <w:r w:rsidR="00D93D9F">
          <w:t xml:space="preserve"> to validate</w:t>
        </w:r>
      </w:ins>
      <w:ins w:id="250" w:author="Colin Berry" w:date="2024-08-06T14:48:00Z">
        <w:r w:rsidR="00CE038E">
          <w:t xml:space="preserve"> </w:t>
        </w:r>
      </w:ins>
      <w:ins w:id="251" w:author="Colin Berry" w:date="2024-08-06T14:49:00Z">
        <w:r w:rsidR="00314AE6">
          <w:t xml:space="preserve">the following data for </w:t>
        </w:r>
      </w:ins>
      <w:ins w:id="252" w:author="Colin Berry" w:date="2024-08-06T14:48:00Z">
        <w:r w:rsidR="00CE038E">
          <w:t>each MSID registered in accordance with this BSCP</w:t>
        </w:r>
      </w:ins>
      <w:ins w:id="253" w:author="Colin Berry" w:date="2024-08-06T14:49:00Z">
        <w:r w:rsidR="00CE038E">
          <w:t>602</w:t>
        </w:r>
        <w:r w:rsidR="00314AE6">
          <w:t>:</w:t>
        </w:r>
      </w:ins>
    </w:p>
    <w:p w14:paraId="75D46954" w14:textId="4D3C4C45" w:rsidR="004343F9" w:rsidRDefault="004343F9" w:rsidP="004343F9">
      <w:pPr>
        <w:pStyle w:val="ListParagraph"/>
        <w:numPr>
          <w:ilvl w:val="0"/>
          <w:numId w:val="59"/>
        </w:numPr>
        <w:rPr>
          <w:ins w:id="254" w:author="Colin Berry" w:date="2024-08-06T14:50:00Z"/>
        </w:rPr>
      </w:pPr>
      <w:ins w:id="255" w:author="Colin Berry" w:date="2024-08-06T14:49:00Z">
        <w:r>
          <w:t xml:space="preserve">MSID </w:t>
        </w:r>
      </w:ins>
      <w:ins w:id="256" w:author="Colin Berry" w:date="2024-08-06T14:50:00Z">
        <w:r>
          <w:t>exists;</w:t>
        </w:r>
      </w:ins>
    </w:p>
    <w:p w14:paraId="536B2312" w14:textId="2BCD0F97" w:rsidR="0011262A" w:rsidRDefault="0011262A" w:rsidP="004343F9">
      <w:pPr>
        <w:pStyle w:val="ListParagraph"/>
        <w:numPr>
          <w:ilvl w:val="0"/>
          <w:numId w:val="59"/>
        </w:numPr>
        <w:rPr>
          <w:ins w:id="257" w:author="Colin Berry" w:date="2024-08-06T14:50:00Z"/>
        </w:rPr>
      </w:pPr>
      <w:ins w:id="258" w:author="Colin Berry" w:date="2024-08-06T14:50:00Z">
        <w:r>
          <w:t>MSID is energised</w:t>
        </w:r>
      </w:ins>
      <w:ins w:id="259" w:author="Colin Berry" w:date="2024-08-06T14:52:00Z">
        <w:r w:rsidR="00F537C9">
          <w:t>;</w:t>
        </w:r>
      </w:ins>
    </w:p>
    <w:p w14:paraId="44959C9F" w14:textId="42C36EE9" w:rsidR="00BF41F6" w:rsidRDefault="00284325" w:rsidP="004343F9">
      <w:pPr>
        <w:pStyle w:val="ListParagraph"/>
        <w:numPr>
          <w:ilvl w:val="0"/>
          <w:numId w:val="59"/>
        </w:numPr>
        <w:rPr>
          <w:ins w:id="260" w:author="Colin Berry" w:date="2024-08-06T14:53:00Z"/>
        </w:rPr>
      </w:pPr>
      <w:ins w:id="261" w:author="Colin Berry" w:date="2024-08-06T14:51:00Z">
        <w:r>
          <w:t xml:space="preserve">Energy </w:t>
        </w:r>
      </w:ins>
      <w:ins w:id="262" w:author="Colin Berry" w:date="2024-08-06T14:52:00Z">
        <w:r w:rsidR="00866579">
          <w:t>Direction (Import or Export) is correct</w:t>
        </w:r>
        <w:r w:rsidR="00F537C9">
          <w:t>;</w:t>
        </w:r>
      </w:ins>
    </w:p>
    <w:p w14:paraId="0084C7A5" w14:textId="32961214" w:rsidR="00420D35" w:rsidRDefault="00420D35" w:rsidP="004343F9">
      <w:pPr>
        <w:pStyle w:val="ListParagraph"/>
        <w:numPr>
          <w:ilvl w:val="0"/>
          <w:numId w:val="59"/>
        </w:numPr>
        <w:rPr>
          <w:ins w:id="263" w:author="Colin Berry" w:date="2024-08-07T17:28:00Z" w16du:dateUtc="2024-08-07T16:28:00Z"/>
        </w:rPr>
      </w:pPr>
      <w:ins w:id="264" w:author="Colin Berry" w:date="2024-08-07T17:28:00Z" w16du:dateUtc="2024-08-07T16:28:00Z">
        <w:r>
          <w:t xml:space="preserve">GSP Group Id is </w:t>
        </w:r>
        <w:proofErr w:type="gramStart"/>
        <w:r>
          <w:t>correct</w:t>
        </w:r>
      </w:ins>
      <w:ins w:id="265" w:author="Colin Berry" w:date="2024-08-07T17:30:00Z" w16du:dateUtc="2024-08-07T16:30:00Z">
        <w:r w:rsidR="00270F2B">
          <w:t>;</w:t>
        </w:r>
      </w:ins>
      <w:proofErr w:type="gramEnd"/>
    </w:p>
    <w:p w14:paraId="7F437001" w14:textId="1E79F8A5" w:rsidR="00420D35" w:rsidRDefault="0096088E" w:rsidP="004343F9">
      <w:pPr>
        <w:pStyle w:val="ListParagraph"/>
        <w:numPr>
          <w:ilvl w:val="0"/>
          <w:numId w:val="59"/>
        </w:numPr>
        <w:rPr>
          <w:ins w:id="266" w:author="Colin Berry" w:date="2024-08-07T17:28:00Z" w16du:dateUtc="2024-08-07T16:28:00Z"/>
        </w:rPr>
      </w:pPr>
      <w:ins w:id="267" w:author="Colin Berry" w:date="2024-08-07T17:30:00Z" w16du:dateUtc="2024-08-07T16:30:00Z">
        <w:r>
          <w:t xml:space="preserve">Whether the MSID is a </w:t>
        </w:r>
      </w:ins>
      <w:ins w:id="268" w:author="Colin Berry" w:date="2024-08-07T17:28:00Z" w16du:dateUtc="2024-08-07T16:28:00Z">
        <w:r w:rsidR="00324674">
          <w:t>MHH</w:t>
        </w:r>
      </w:ins>
      <w:ins w:id="269" w:author="Colin Berry" w:date="2024-08-07T17:29:00Z" w16du:dateUtc="2024-08-07T16:29:00Z">
        <w:r w:rsidR="00324674">
          <w:t>S MSID</w:t>
        </w:r>
      </w:ins>
      <w:ins w:id="270" w:author="Colin Berry" w:date="2024-08-07T17:30:00Z" w16du:dateUtc="2024-08-07T16:30:00Z">
        <w:r w:rsidR="00270F2B">
          <w:t>;</w:t>
        </w:r>
        <w:r w:rsidR="00270F2B" w:rsidRPr="00270F2B">
          <w:t xml:space="preserve"> </w:t>
        </w:r>
        <w:r w:rsidR="00270F2B">
          <w:t>and</w:t>
        </w:r>
      </w:ins>
    </w:p>
    <w:p w14:paraId="402F2BA4" w14:textId="6D23C072" w:rsidR="005037EE" w:rsidRDefault="00270F2B" w:rsidP="004343F9">
      <w:pPr>
        <w:pStyle w:val="ListParagraph"/>
        <w:numPr>
          <w:ilvl w:val="0"/>
          <w:numId w:val="59"/>
        </w:numPr>
        <w:rPr>
          <w:ins w:id="271" w:author="Colin Berry" w:date="2024-08-06T14:52:00Z"/>
        </w:rPr>
      </w:pPr>
      <w:ins w:id="272" w:author="Colin Berry" w:date="2024-08-07T17:31:00Z" w16du:dateUtc="2024-08-07T16:31:00Z">
        <w:r>
          <w:t xml:space="preserve">Where the </w:t>
        </w:r>
        <w:r w:rsidR="0010234A">
          <w:t xml:space="preserve">MSID is not a MHHS MSID, </w:t>
        </w:r>
      </w:ins>
      <w:ins w:id="273" w:author="Colin Berry" w:date="2024-08-07T17:32:00Z" w16du:dateUtc="2024-08-07T16:32:00Z">
        <w:r w:rsidR="00E85706">
          <w:t xml:space="preserve">whether </w:t>
        </w:r>
        <w:r w:rsidR="00AA3F7A">
          <w:t>the M</w:t>
        </w:r>
      </w:ins>
      <w:ins w:id="274" w:author="Colin Berry" w:date="2024-08-06T14:53:00Z">
        <w:r w:rsidR="005037EE">
          <w:t>SI</w:t>
        </w:r>
      </w:ins>
      <w:ins w:id="275" w:author="Colin Berry" w:date="2024-08-06T14:54:00Z">
        <w:r w:rsidR="005037EE">
          <w:t xml:space="preserve">D is Half </w:t>
        </w:r>
        <w:proofErr w:type="gramStart"/>
        <w:r w:rsidR="005037EE">
          <w:t>Hourly;</w:t>
        </w:r>
      </w:ins>
      <w:proofErr w:type="gramEnd"/>
      <w:ins w:id="276" w:author="Colin Berry" w:date="2024-08-06T14:55:00Z">
        <w:r w:rsidR="000E5D12">
          <w:t xml:space="preserve"> </w:t>
        </w:r>
      </w:ins>
    </w:p>
    <w:p w14:paraId="2D15E83B" w14:textId="22DCF990" w:rsidR="00B16C92" w:rsidRDefault="00EC6077" w:rsidP="00F55158">
      <w:pPr>
        <w:ind w:left="567"/>
        <w:rPr>
          <w:ins w:id="277" w:author="Colin Berry" w:date="2024-08-08T10:08:00Z" w16du:dateUtc="2024-08-08T09:08:00Z"/>
        </w:rPr>
      </w:pPr>
      <w:ins w:id="278" w:author="Colin Berry" w:date="2024-08-08T10:37:00Z" w16du:dateUtc="2024-08-08T09:37:00Z">
        <w:r>
          <w:t>T</w:t>
        </w:r>
      </w:ins>
      <w:ins w:id="279" w:author="Colin Berry" w:date="2024-08-08T10:16:00Z" w16du:dateUtc="2024-08-08T09:16:00Z">
        <w:r w:rsidR="008B2F64">
          <w:t xml:space="preserve">he </w:t>
        </w:r>
      </w:ins>
      <w:ins w:id="280" w:author="Colin Berry" w:date="2024-08-06T14:57:00Z">
        <w:r w:rsidR="00F55158">
          <w:t xml:space="preserve">SVA Metering System and Asset Metering System Register </w:t>
        </w:r>
      </w:ins>
      <w:ins w:id="281" w:author="Colin Berry" w:date="2024-08-08T10:37:00Z" w16du:dateUtc="2024-08-08T09:37:00Z">
        <w:r>
          <w:t xml:space="preserve">will also </w:t>
        </w:r>
      </w:ins>
      <w:ins w:id="282" w:author="Colin Berry" w:date="2024-08-06T14:57:00Z">
        <w:r w:rsidR="00F55158">
          <w:t xml:space="preserve">retrieve </w:t>
        </w:r>
      </w:ins>
      <w:ins w:id="283" w:author="Colin Berry" w:date="2024-08-06T14:58:00Z">
        <w:r w:rsidR="00B16C92">
          <w:t xml:space="preserve">and store </w:t>
        </w:r>
      </w:ins>
      <w:ins w:id="284" w:author="Colin Berry" w:date="2024-08-06T14:56:00Z">
        <w:r w:rsidR="0099070F">
          <w:t xml:space="preserve">the following details </w:t>
        </w:r>
        <w:r w:rsidR="00F55158">
          <w:t>from the EES</w:t>
        </w:r>
      </w:ins>
      <w:ins w:id="285" w:author="Colin Berry" w:date="2024-08-06T14:58:00Z">
        <w:r w:rsidR="00B16C92">
          <w:t>:</w:t>
        </w:r>
      </w:ins>
    </w:p>
    <w:p w14:paraId="40AB08BC" w14:textId="0EF2FD9D" w:rsidR="008B2F64" w:rsidRDefault="008B2F64" w:rsidP="007858A1">
      <w:pPr>
        <w:pStyle w:val="ListParagraph"/>
        <w:numPr>
          <w:ilvl w:val="0"/>
          <w:numId w:val="59"/>
        </w:numPr>
        <w:rPr>
          <w:ins w:id="286" w:author="Colin Berry" w:date="2024-08-08T10:15:00Z" w16du:dateUtc="2024-08-08T09:15:00Z"/>
        </w:rPr>
      </w:pPr>
      <w:ins w:id="287" w:author="Colin Berry" w:date="2024-08-08T10:15:00Z" w16du:dateUtc="2024-08-08T09:15:00Z">
        <w:r>
          <w:t xml:space="preserve">For </w:t>
        </w:r>
      </w:ins>
      <w:proofErr w:type="gramStart"/>
      <w:ins w:id="288" w:author="Colin Berry" w:date="2024-08-08T10:33:00Z" w16du:dateUtc="2024-08-08T09:33:00Z">
        <w:r w:rsidR="00CC1174">
          <w:t>N</w:t>
        </w:r>
      </w:ins>
      <w:ins w:id="289" w:author="Colin Berry" w:date="2024-08-08T10:15:00Z" w16du:dateUtc="2024-08-08T09:15:00Z">
        <w:r>
          <w:t>on-MHHS MSIDs</w:t>
        </w:r>
        <w:proofErr w:type="gramEnd"/>
        <w:r>
          <w:t>:</w:t>
        </w:r>
      </w:ins>
    </w:p>
    <w:p w14:paraId="7C7ADC99" w14:textId="77777777" w:rsidR="008B2F64" w:rsidRDefault="008B2F64" w:rsidP="008B2F64">
      <w:pPr>
        <w:pStyle w:val="ListParagraph"/>
        <w:numPr>
          <w:ilvl w:val="0"/>
          <w:numId w:val="60"/>
        </w:numPr>
        <w:tabs>
          <w:tab w:val="clear" w:pos="709"/>
          <w:tab w:val="left" w:pos="927"/>
        </w:tabs>
        <w:ind w:left="1985" w:hanging="567"/>
        <w:rPr>
          <w:ins w:id="290" w:author="Colin Berry" w:date="2024-08-08T10:15:00Z" w16du:dateUtc="2024-08-08T09:15:00Z"/>
        </w:rPr>
      </w:pPr>
      <w:proofErr w:type="gramStart"/>
      <w:ins w:id="291" w:author="Colin Berry" w:date="2024-08-08T10:15:00Z" w16du:dateUtc="2024-08-08T09:15:00Z">
        <w:r>
          <w:t>Supplier;</w:t>
        </w:r>
        <w:proofErr w:type="gramEnd"/>
      </w:ins>
    </w:p>
    <w:p w14:paraId="106DE4A7" w14:textId="77777777" w:rsidR="008B2F64" w:rsidRDefault="008B2F64" w:rsidP="008B2F64">
      <w:pPr>
        <w:pStyle w:val="ListParagraph"/>
        <w:numPr>
          <w:ilvl w:val="0"/>
          <w:numId w:val="60"/>
        </w:numPr>
        <w:tabs>
          <w:tab w:val="clear" w:pos="709"/>
          <w:tab w:val="left" w:pos="927"/>
        </w:tabs>
        <w:ind w:left="1985" w:hanging="567"/>
        <w:rPr>
          <w:ins w:id="292" w:author="Colin Berry" w:date="2024-08-08T10:15:00Z" w16du:dateUtc="2024-08-08T09:15:00Z"/>
        </w:rPr>
      </w:pPr>
      <w:ins w:id="293" w:author="Colin Berry" w:date="2024-08-08T10:15:00Z" w16du:dateUtc="2024-08-08T09:15:00Z">
        <w:r>
          <w:t xml:space="preserve">Supplier </w:t>
        </w:r>
        <w:proofErr w:type="gramStart"/>
        <w:r>
          <w:t>EFD;</w:t>
        </w:r>
        <w:proofErr w:type="gramEnd"/>
      </w:ins>
    </w:p>
    <w:p w14:paraId="62E992F0" w14:textId="77777777" w:rsidR="008B2F64" w:rsidRDefault="008B2F64" w:rsidP="008B2F64">
      <w:pPr>
        <w:pStyle w:val="ListParagraph"/>
        <w:numPr>
          <w:ilvl w:val="0"/>
          <w:numId w:val="60"/>
        </w:numPr>
        <w:tabs>
          <w:tab w:val="clear" w:pos="709"/>
          <w:tab w:val="left" w:pos="927"/>
        </w:tabs>
        <w:ind w:left="1985" w:hanging="567"/>
        <w:rPr>
          <w:ins w:id="294" w:author="Colin Berry" w:date="2024-08-08T10:15:00Z" w16du:dateUtc="2024-08-08T09:15:00Z"/>
        </w:rPr>
      </w:pPr>
      <w:ins w:id="295" w:author="Colin Berry" w:date="2024-08-08T10:15:00Z" w16du:dateUtc="2024-08-08T09:15:00Z">
        <w:r>
          <w:t xml:space="preserve">HHDA; and </w:t>
        </w:r>
      </w:ins>
    </w:p>
    <w:p w14:paraId="51087D92" w14:textId="2AB05F08" w:rsidR="0099070F" w:rsidRDefault="00B61A27" w:rsidP="00EF1FA1">
      <w:pPr>
        <w:pStyle w:val="ListParagraph"/>
        <w:numPr>
          <w:ilvl w:val="0"/>
          <w:numId w:val="60"/>
        </w:numPr>
        <w:tabs>
          <w:tab w:val="clear" w:pos="709"/>
          <w:tab w:val="left" w:pos="927"/>
        </w:tabs>
        <w:ind w:left="1985" w:hanging="567"/>
        <w:rPr>
          <w:ins w:id="296" w:author="Colin Berry" w:date="2024-08-08T10:11:00Z" w16du:dateUtc="2024-08-08T09:11:00Z"/>
        </w:rPr>
      </w:pPr>
      <w:ins w:id="297" w:author="Colin Berry" w:date="2024-08-06T14:58:00Z">
        <w:r>
          <w:t>HHDA EFD.</w:t>
        </w:r>
      </w:ins>
      <w:ins w:id="298" w:author="Colin Berry" w:date="2024-08-06T14:57:00Z">
        <w:r w:rsidR="00B16C92">
          <w:t xml:space="preserve"> </w:t>
        </w:r>
      </w:ins>
    </w:p>
    <w:p w14:paraId="03F40461" w14:textId="77777777" w:rsidR="004D2904" w:rsidRDefault="004D2904" w:rsidP="008B2F64">
      <w:pPr>
        <w:pStyle w:val="ListParagraph"/>
        <w:tabs>
          <w:tab w:val="clear" w:pos="709"/>
          <w:tab w:val="left" w:pos="927"/>
        </w:tabs>
        <w:ind w:left="1985"/>
        <w:rPr>
          <w:ins w:id="299" w:author="Colin Berry" w:date="2024-08-08T10:11:00Z" w16du:dateUtc="2024-08-08T09:11:00Z"/>
        </w:rPr>
      </w:pPr>
    </w:p>
    <w:p w14:paraId="2F1AD02F" w14:textId="73705BD7" w:rsidR="004D2904" w:rsidRDefault="004D2904" w:rsidP="004D2904">
      <w:pPr>
        <w:pStyle w:val="ListParagraph"/>
        <w:numPr>
          <w:ilvl w:val="0"/>
          <w:numId w:val="59"/>
        </w:numPr>
        <w:rPr>
          <w:ins w:id="300" w:author="Colin Berry" w:date="2024-08-08T10:11:00Z" w16du:dateUtc="2024-08-08T09:11:00Z"/>
        </w:rPr>
      </w:pPr>
      <w:ins w:id="301" w:author="Colin Berry" w:date="2024-08-08T10:11:00Z" w16du:dateUtc="2024-08-08T09:11:00Z">
        <w:r>
          <w:t>For MHHS MSIDs:</w:t>
        </w:r>
      </w:ins>
    </w:p>
    <w:p w14:paraId="32B17118" w14:textId="77777777" w:rsidR="004D2904" w:rsidRDefault="004D2904" w:rsidP="004D2904">
      <w:pPr>
        <w:pStyle w:val="ListParagraph"/>
        <w:numPr>
          <w:ilvl w:val="0"/>
          <w:numId w:val="60"/>
        </w:numPr>
        <w:tabs>
          <w:tab w:val="clear" w:pos="709"/>
          <w:tab w:val="left" w:pos="927"/>
        </w:tabs>
        <w:ind w:left="1985" w:hanging="567"/>
        <w:rPr>
          <w:ins w:id="302" w:author="Colin Berry" w:date="2024-08-08T10:11:00Z" w16du:dateUtc="2024-08-08T09:11:00Z"/>
        </w:rPr>
      </w:pPr>
      <w:proofErr w:type="gramStart"/>
      <w:ins w:id="303" w:author="Colin Berry" w:date="2024-08-08T10:11:00Z" w16du:dateUtc="2024-08-08T09:11:00Z">
        <w:r>
          <w:t>Supplier;</w:t>
        </w:r>
        <w:proofErr w:type="gramEnd"/>
      </w:ins>
    </w:p>
    <w:p w14:paraId="5C4C6D46" w14:textId="6DBEDCF5" w:rsidR="004D2904" w:rsidRDefault="004D2904" w:rsidP="004D2904">
      <w:pPr>
        <w:pStyle w:val="ListParagraph"/>
        <w:numPr>
          <w:ilvl w:val="0"/>
          <w:numId w:val="60"/>
        </w:numPr>
        <w:tabs>
          <w:tab w:val="clear" w:pos="709"/>
          <w:tab w:val="left" w:pos="927"/>
        </w:tabs>
        <w:ind w:left="1985" w:hanging="567"/>
        <w:rPr>
          <w:ins w:id="304" w:author="Colin Berry" w:date="2024-08-08T10:11:00Z" w16du:dateUtc="2024-08-08T09:11:00Z"/>
        </w:rPr>
      </w:pPr>
      <w:ins w:id="305" w:author="Colin Berry" w:date="2024-08-08T10:11:00Z" w16du:dateUtc="2024-08-08T09:11:00Z">
        <w:r>
          <w:t>Supplier EFD;</w:t>
        </w:r>
      </w:ins>
      <w:ins w:id="306" w:author="Colin Berry" w:date="2024-08-08T10:19:00Z" w16du:dateUtc="2024-08-08T09:19:00Z">
        <w:r w:rsidR="0048327E" w:rsidRPr="0048327E">
          <w:t xml:space="preserve"> </w:t>
        </w:r>
        <w:r w:rsidR="0048327E">
          <w:t>and</w:t>
        </w:r>
      </w:ins>
    </w:p>
    <w:p w14:paraId="7B09022C" w14:textId="62B869E7" w:rsidR="004D2904" w:rsidRDefault="00B2565C" w:rsidP="007858A1">
      <w:pPr>
        <w:pStyle w:val="ListParagraph"/>
        <w:numPr>
          <w:ilvl w:val="0"/>
          <w:numId w:val="60"/>
        </w:numPr>
        <w:tabs>
          <w:tab w:val="clear" w:pos="709"/>
          <w:tab w:val="left" w:pos="927"/>
        </w:tabs>
        <w:spacing w:after="0"/>
        <w:ind w:left="1985" w:hanging="567"/>
        <w:rPr>
          <w:ins w:id="307" w:author="Colin Berry" w:date="2024-08-08T10:47:00Z" w16du:dateUtc="2024-08-08T09:47:00Z"/>
        </w:rPr>
      </w:pPr>
      <w:ins w:id="308" w:author="Colin Berry" w:date="2024-08-08T10:11:00Z" w16du:dateUtc="2024-08-08T09:11:00Z">
        <w:r>
          <w:t xml:space="preserve">MHHS </w:t>
        </w:r>
      </w:ins>
      <w:ins w:id="309" w:author="Colin Berry" w:date="2024-08-08T10:12:00Z" w16du:dateUtc="2024-08-08T09:12:00Z">
        <w:r>
          <w:t>Indicator EFD</w:t>
        </w:r>
      </w:ins>
    </w:p>
    <w:p w14:paraId="356105F6" w14:textId="77777777" w:rsidR="00D80A5D" w:rsidRDefault="00D80A5D" w:rsidP="00D80A5D">
      <w:pPr>
        <w:pStyle w:val="ListParagraph"/>
        <w:tabs>
          <w:tab w:val="clear" w:pos="709"/>
          <w:tab w:val="left" w:pos="927"/>
        </w:tabs>
        <w:spacing w:after="0"/>
        <w:ind w:left="1985"/>
        <w:rPr>
          <w:ins w:id="310" w:author="Colin Berry" w:date="2024-08-08T10:39:00Z" w16du:dateUtc="2024-08-08T09:39:00Z"/>
        </w:rPr>
      </w:pPr>
    </w:p>
    <w:p w14:paraId="49934426" w14:textId="627FF60F" w:rsidR="007532DB" w:rsidRPr="00BE45FD" w:rsidRDefault="006053EB" w:rsidP="00D80A5D">
      <w:pPr>
        <w:tabs>
          <w:tab w:val="clear" w:pos="709"/>
          <w:tab w:val="left" w:pos="927"/>
        </w:tabs>
        <w:rPr>
          <w:ins w:id="311" w:author="Colin Berry" w:date="2024-08-06T13:49:00Z"/>
        </w:rPr>
      </w:pPr>
      <w:ins w:id="312" w:author="Colin Berry" w:date="2024-08-08T10:49:00Z" w16du:dateUtc="2024-08-08T09:49:00Z">
        <w:r>
          <w:t xml:space="preserve">As </w:t>
        </w:r>
        <w:r w:rsidR="002E164D">
          <w:t>ther</w:t>
        </w:r>
      </w:ins>
      <w:ins w:id="313" w:author="Colin Berry" w:date="2024-08-08T10:50:00Z" w16du:dateUtc="2024-08-08T09:50:00Z">
        <w:r w:rsidR="00D029C4">
          <w:t>e will be no HHDA MPID for a MHHS MSID, t</w:t>
        </w:r>
      </w:ins>
      <w:ins w:id="314" w:author="Colin Berry" w:date="2024-08-08T10:45:00Z" w16du:dateUtc="2024-08-08T09:45:00Z">
        <w:r w:rsidR="007858A1">
          <w:t xml:space="preserve">he SVA Metering System and Asset Metering System Register will allocate </w:t>
        </w:r>
      </w:ins>
      <w:ins w:id="315" w:author="Colin Berry" w:date="2024-08-08T10:42:00Z" w16du:dateUtc="2024-08-08T09:42:00Z">
        <w:r w:rsidR="00BA348D">
          <w:t>the same</w:t>
        </w:r>
      </w:ins>
      <w:ins w:id="316" w:author="Colin Berry" w:date="2024-08-08T10:40:00Z" w16du:dateUtc="2024-08-08T09:40:00Z">
        <w:r w:rsidR="00CB4EF6">
          <w:t xml:space="preserve"> generic</w:t>
        </w:r>
        <w:r w:rsidR="00A348A6">
          <w:t xml:space="preserve"> </w:t>
        </w:r>
      </w:ins>
      <w:ins w:id="317" w:author="Colin Berry" w:date="2024-08-08T10:42:00Z" w16du:dateUtc="2024-08-08T09:42:00Z">
        <w:r w:rsidR="00BA348D">
          <w:t>‘</w:t>
        </w:r>
        <w:r w:rsidR="00C320EB">
          <w:t>p</w:t>
        </w:r>
        <w:r w:rsidR="00BA348D">
          <w:t>seudo-</w:t>
        </w:r>
      </w:ins>
      <w:ins w:id="318" w:author="Colin Berry" w:date="2024-08-08T10:41:00Z" w16du:dateUtc="2024-08-08T09:41:00Z">
        <w:r w:rsidR="0014288B">
          <w:t>HHDA</w:t>
        </w:r>
      </w:ins>
      <w:ins w:id="319" w:author="Colin Berry" w:date="2024-08-08T10:42:00Z" w16du:dateUtc="2024-08-08T09:42:00Z">
        <w:r w:rsidR="00BA348D">
          <w:t>’</w:t>
        </w:r>
        <w:r w:rsidR="00BA348D" w:rsidRPr="00BA348D">
          <w:t xml:space="preserve"> </w:t>
        </w:r>
        <w:r w:rsidR="00BA348D">
          <w:t>MPID</w:t>
        </w:r>
      </w:ins>
      <w:ins w:id="320" w:author="Colin Berry" w:date="2024-08-08T10:46:00Z" w16du:dateUtc="2024-08-08T09:46:00Z">
        <w:r w:rsidR="00295DAF" w:rsidRPr="00295DAF">
          <w:t xml:space="preserve"> </w:t>
        </w:r>
        <w:r w:rsidR="00295DAF">
          <w:t>to each</w:t>
        </w:r>
      </w:ins>
      <w:ins w:id="321" w:author="Colin Berry" w:date="2024-08-08T10:51:00Z" w16du:dateUtc="2024-08-08T09:51:00Z">
        <w:r w:rsidR="00D029C4">
          <w:t xml:space="preserve">, to enable </w:t>
        </w:r>
        <w:r w:rsidR="00BB2881">
          <w:t xml:space="preserve">MHHS </w:t>
        </w:r>
      </w:ins>
      <w:ins w:id="322" w:author="Colin Berry" w:date="2024-08-08T10:52:00Z" w16du:dateUtc="2024-08-08T09:52:00Z">
        <w:r w:rsidR="00CE585B">
          <w:t xml:space="preserve">MSIDs </w:t>
        </w:r>
      </w:ins>
      <w:ins w:id="323" w:author="Colin Berry" w:date="2024-08-08T10:51:00Z" w16du:dateUtc="2024-08-08T09:51:00Z">
        <w:r w:rsidR="00BB2881">
          <w:t xml:space="preserve">and non-MHHS </w:t>
        </w:r>
      </w:ins>
      <w:ins w:id="324" w:author="Colin Berry" w:date="2024-08-08T10:53:00Z" w16du:dateUtc="2024-08-08T09:53:00Z">
        <w:r w:rsidR="00CE585B">
          <w:t xml:space="preserve">MSIDs </w:t>
        </w:r>
      </w:ins>
      <w:ins w:id="325" w:author="Colin Berry" w:date="2024-08-08T10:51:00Z" w16du:dateUtc="2024-08-08T09:51:00Z">
        <w:r w:rsidR="00BB2881">
          <w:t xml:space="preserve">to be stored </w:t>
        </w:r>
      </w:ins>
      <w:ins w:id="326" w:author="Colin Berry" w:date="2024-08-08T10:52:00Z" w16du:dateUtc="2024-08-08T09:52:00Z">
        <w:r w:rsidR="00CE585B">
          <w:t>together.</w:t>
        </w:r>
      </w:ins>
      <w:ins w:id="327" w:author="Colin Berry" w:date="2024-08-08T10:46:00Z" w16du:dateUtc="2024-08-08T09:46:00Z">
        <w:r w:rsidR="00295DAF">
          <w:t xml:space="preserve"> </w:t>
        </w:r>
      </w:ins>
    </w:p>
    <w:p w14:paraId="5D573577" w14:textId="31671878" w:rsidR="009E66E1" w:rsidRDefault="009E66E1" w:rsidP="00965289">
      <w:pPr>
        <w:pStyle w:val="Heading1"/>
        <w:numPr>
          <w:ilvl w:val="0"/>
          <w:numId w:val="0"/>
        </w:numPr>
        <w:ind w:left="709" w:hanging="709"/>
        <w:jc w:val="center"/>
      </w:pPr>
      <w:bookmarkStart w:id="328" w:name="_Toc165554488"/>
      <w:r>
        <w:lastRenderedPageBreak/>
        <w:t>AMENDMENT RECORD – BSCP602</w:t>
      </w:r>
      <w:bookmarkEnd w:id="328"/>
    </w:p>
    <w:tbl>
      <w:tblPr>
        <w:tblStyle w:val="TableGrid"/>
        <w:tblW w:w="5000" w:type="pct"/>
        <w:tblLook w:val="01E0" w:firstRow="1" w:lastRow="1" w:firstColumn="1" w:lastColumn="1" w:noHBand="0" w:noVBand="0"/>
      </w:tblPr>
      <w:tblGrid>
        <w:gridCol w:w="1111"/>
        <w:gridCol w:w="1328"/>
        <w:gridCol w:w="2285"/>
        <w:gridCol w:w="2154"/>
        <w:gridCol w:w="2182"/>
      </w:tblGrid>
      <w:tr w:rsidR="009E66E1" w14:paraId="5F93E370" w14:textId="77777777" w:rsidTr="00FC7C19">
        <w:trPr>
          <w:cantSplit/>
          <w:tblHeader/>
        </w:trPr>
        <w:tc>
          <w:tcPr>
            <w:tcW w:w="613" w:type="pct"/>
            <w:shd w:val="clear" w:color="auto" w:fill="auto"/>
            <w:tcMar>
              <w:top w:w="85" w:type="dxa"/>
              <w:left w:w="85" w:type="dxa"/>
              <w:bottom w:w="85" w:type="dxa"/>
              <w:right w:w="85" w:type="dxa"/>
            </w:tcMar>
            <w:vAlign w:val="center"/>
          </w:tcPr>
          <w:p w14:paraId="75AAF948" w14:textId="77777777" w:rsidR="009E66E1" w:rsidRDefault="009E66E1" w:rsidP="00FC7C19">
            <w:pPr>
              <w:tabs>
                <w:tab w:val="clear" w:pos="709"/>
              </w:tabs>
              <w:spacing w:after="0"/>
              <w:ind w:left="180"/>
              <w:rPr>
                <w:b/>
                <w:sz w:val="20"/>
                <w:szCs w:val="20"/>
              </w:rPr>
            </w:pPr>
            <w:r>
              <w:rPr>
                <w:b/>
                <w:sz w:val="20"/>
                <w:szCs w:val="20"/>
              </w:rPr>
              <w:t>Version</w:t>
            </w:r>
          </w:p>
        </w:tc>
        <w:tc>
          <w:tcPr>
            <w:tcW w:w="733" w:type="pct"/>
            <w:shd w:val="clear" w:color="auto" w:fill="auto"/>
            <w:tcMar>
              <w:top w:w="85" w:type="dxa"/>
              <w:left w:w="85" w:type="dxa"/>
              <w:bottom w:w="85" w:type="dxa"/>
              <w:right w:w="85" w:type="dxa"/>
            </w:tcMar>
            <w:vAlign w:val="center"/>
          </w:tcPr>
          <w:p w14:paraId="3B2A444E" w14:textId="77777777" w:rsidR="009E66E1" w:rsidRDefault="009E66E1" w:rsidP="00FC7C19">
            <w:pPr>
              <w:tabs>
                <w:tab w:val="clear" w:pos="709"/>
              </w:tabs>
              <w:spacing w:after="0"/>
              <w:ind w:left="0"/>
              <w:rPr>
                <w:b/>
                <w:sz w:val="20"/>
                <w:szCs w:val="20"/>
              </w:rPr>
            </w:pPr>
            <w:r>
              <w:rPr>
                <w:b/>
                <w:sz w:val="20"/>
                <w:szCs w:val="20"/>
              </w:rPr>
              <w:t>Date</w:t>
            </w:r>
          </w:p>
        </w:tc>
        <w:tc>
          <w:tcPr>
            <w:tcW w:w="1261" w:type="pct"/>
            <w:shd w:val="clear" w:color="auto" w:fill="auto"/>
            <w:tcMar>
              <w:top w:w="85" w:type="dxa"/>
              <w:left w:w="85" w:type="dxa"/>
              <w:bottom w:w="85" w:type="dxa"/>
              <w:right w:w="85" w:type="dxa"/>
            </w:tcMar>
            <w:vAlign w:val="center"/>
          </w:tcPr>
          <w:p w14:paraId="5F8B35A2" w14:textId="77777777" w:rsidR="009E66E1" w:rsidRDefault="009E66E1" w:rsidP="00FC7C19">
            <w:pPr>
              <w:tabs>
                <w:tab w:val="clear" w:pos="709"/>
              </w:tabs>
              <w:spacing w:after="0"/>
              <w:ind w:left="0"/>
              <w:rPr>
                <w:b/>
                <w:sz w:val="20"/>
                <w:szCs w:val="20"/>
              </w:rPr>
            </w:pPr>
            <w:r>
              <w:rPr>
                <w:b/>
                <w:sz w:val="20"/>
                <w:szCs w:val="20"/>
              </w:rPr>
              <w:t>Description of Change</w:t>
            </w:r>
          </w:p>
        </w:tc>
        <w:tc>
          <w:tcPr>
            <w:tcW w:w="1189" w:type="pct"/>
            <w:shd w:val="clear" w:color="auto" w:fill="auto"/>
            <w:tcMar>
              <w:top w:w="85" w:type="dxa"/>
              <w:left w:w="85" w:type="dxa"/>
              <w:bottom w:w="85" w:type="dxa"/>
              <w:right w:w="85" w:type="dxa"/>
            </w:tcMar>
            <w:vAlign w:val="center"/>
          </w:tcPr>
          <w:p w14:paraId="7A9564C2" w14:textId="77777777" w:rsidR="009E66E1" w:rsidRDefault="009E66E1" w:rsidP="00FC7C19">
            <w:pPr>
              <w:tabs>
                <w:tab w:val="clear" w:pos="709"/>
              </w:tabs>
              <w:spacing w:after="0"/>
              <w:ind w:left="0"/>
              <w:rPr>
                <w:b/>
                <w:sz w:val="20"/>
                <w:szCs w:val="20"/>
              </w:rPr>
            </w:pPr>
            <w:r>
              <w:rPr>
                <w:b/>
                <w:sz w:val="20"/>
                <w:szCs w:val="20"/>
              </w:rPr>
              <w:t>Changes Included</w:t>
            </w:r>
          </w:p>
        </w:tc>
        <w:tc>
          <w:tcPr>
            <w:tcW w:w="1204" w:type="pct"/>
            <w:shd w:val="clear" w:color="auto" w:fill="auto"/>
            <w:tcMar>
              <w:top w:w="85" w:type="dxa"/>
              <w:left w:w="85" w:type="dxa"/>
              <w:bottom w:w="85" w:type="dxa"/>
              <w:right w:w="85" w:type="dxa"/>
            </w:tcMar>
            <w:vAlign w:val="center"/>
          </w:tcPr>
          <w:p w14:paraId="50476FAB" w14:textId="77777777" w:rsidR="009E66E1" w:rsidRDefault="009E66E1" w:rsidP="00FC7C19">
            <w:pPr>
              <w:tabs>
                <w:tab w:val="clear" w:pos="709"/>
              </w:tabs>
              <w:spacing w:after="0"/>
              <w:ind w:left="0"/>
              <w:rPr>
                <w:b/>
                <w:sz w:val="20"/>
                <w:szCs w:val="20"/>
              </w:rPr>
            </w:pPr>
            <w:r>
              <w:rPr>
                <w:b/>
                <w:sz w:val="20"/>
                <w:szCs w:val="20"/>
              </w:rPr>
              <w:t>Mods/Panel/Committee Refs.</w:t>
            </w:r>
          </w:p>
        </w:tc>
      </w:tr>
      <w:tr w:rsidR="009E66E1" w14:paraId="57E928F9" w14:textId="77777777" w:rsidTr="00FC7C19">
        <w:trPr>
          <w:cantSplit/>
        </w:trPr>
        <w:tc>
          <w:tcPr>
            <w:tcW w:w="613" w:type="pct"/>
            <w:tcMar>
              <w:top w:w="85" w:type="dxa"/>
              <w:left w:w="85" w:type="dxa"/>
              <w:bottom w:w="85" w:type="dxa"/>
              <w:right w:w="85" w:type="dxa"/>
            </w:tcMar>
          </w:tcPr>
          <w:p w14:paraId="4789243E" w14:textId="77777777" w:rsidR="009E66E1" w:rsidRDefault="009E66E1" w:rsidP="00FC7C19">
            <w:pPr>
              <w:tabs>
                <w:tab w:val="clear" w:pos="709"/>
              </w:tabs>
              <w:spacing w:after="0"/>
              <w:ind w:left="0"/>
              <w:rPr>
                <w:sz w:val="20"/>
                <w:szCs w:val="20"/>
              </w:rPr>
            </w:pPr>
            <w:r>
              <w:rPr>
                <w:sz w:val="20"/>
                <w:szCs w:val="20"/>
              </w:rPr>
              <w:t>1.0</w:t>
            </w:r>
          </w:p>
        </w:tc>
        <w:tc>
          <w:tcPr>
            <w:tcW w:w="733" w:type="pct"/>
            <w:tcMar>
              <w:top w:w="85" w:type="dxa"/>
              <w:left w:w="85" w:type="dxa"/>
              <w:bottom w:w="85" w:type="dxa"/>
              <w:right w:w="85" w:type="dxa"/>
            </w:tcMar>
          </w:tcPr>
          <w:p w14:paraId="73402F38" w14:textId="77777777" w:rsidR="009E66E1" w:rsidRDefault="009E66E1" w:rsidP="00FC7C19">
            <w:pPr>
              <w:tabs>
                <w:tab w:val="clear" w:pos="709"/>
              </w:tabs>
              <w:spacing w:after="0"/>
              <w:ind w:left="0"/>
              <w:rPr>
                <w:sz w:val="20"/>
                <w:szCs w:val="20"/>
              </w:rPr>
            </w:pPr>
            <w:r>
              <w:rPr>
                <w:sz w:val="20"/>
                <w:szCs w:val="20"/>
              </w:rPr>
              <w:t>28 Feb 2019</w:t>
            </w:r>
          </w:p>
        </w:tc>
        <w:tc>
          <w:tcPr>
            <w:tcW w:w="1261" w:type="pct"/>
            <w:tcMar>
              <w:top w:w="85" w:type="dxa"/>
              <w:left w:w="85" w:type="dxa"/>
              <w:bottom w:w="85" w:type="dxa"/>
              <w:right w:w="85" w:type="dxa"/>
            </w:tcMar>
          </w:tcPr>
          <w:p w14:paraId="0060693D" w14:textId="77777777" w:rsidR="009E66E1" w:rsidRDefault="009E66E1" w:rsidP="00FC7C19">
            <w:pPr>
              <w:tabs>
                <w:tab w:val="clear" w:pos="709"/>
              </w:tabs>
              <w:spacing w:after="0"/>
              <w:ind w:left="0"/>
              <w:rPr>
                <w:sz w:val="20"/>
                <w:szCs w:val="20"/>
              </w:rPr>
            </w:pPr>
            <w:r>
              <w:rPr>
                <w:sz w:val="20"/>
                <w:szCs w:val="20"/>
              </w:rPr>
              <w:t>February 2019 Release</w:t>
            </w:r>
          </w:p>
        </w:tc>
        <w:tc>
          <w:tcPr>
            <w:tcW w:w="1189" w:type="pct"/>
            <w:tcMar>
              <w:top w:w="85" w:type="dxa"/>
              <w:left w:w="85" w:type="dxa"/>
              <w:bottom w:w="85" w:type="dxa"/>
              <w:right w:w="85" w:type="dxa"/>
            </w:tcMar>
          </w:tcPr>
          <w:p w14:paraId="0DB2003C" w14:textId="77777777" w:rsidR="009E66E1" w:rsidRDefault="009E66E1" w:rsidP="00FC7C19">
            <w:pPr>
              <w:tabs>
                <w:tab w:val="clear" w:pos="709"/>
              </w:tabs>
              <w:spacing w:after="0"/>
              <w:ind w:left="0"/>
              <w:rPr>
                <w:sz w:val="20"/>
                <w:szCs w:val="20"/>
              </w:rPr>
            </w:pPr>
            <w:r>
              <w:rPr>
                <w:sz w:val="20"/>
                <w:szCs w:val="20"/>
              </w:rPr>
              <w:t>P344</w:t>
            </w:r>
          </w:p>
        </w:tc>
        <w:tc>
          <w:tcPr>
            <w:tcW w:w="1204" w:type="pct"/>
            <w:tcMar>
              <w:top w:w="85" w:type="dxa"/>
              <w:left w:w="85" w:type="dxa"/>
              <w:bottom w:w="85" w:type="dxa"/>
              <w:right w:w="85" w:type="dxa"/>
            </w:tcMar>
          </w:tcPr>
          <w:p w14:paraId="00BFC4AF" w14:textId="77777777" w:rsidR="009E66E1" w:rsidRDefault="009E66E1" w:rsidP="00FC7C19">
            <w:pPr>
              <w:tabs>
                <w:tab w:val="clear" w:pos="709"/>
              </w:tabs>
              <w:spacing w:after="0"/>
              <w:ind w:left="0"/>
              <w:rPr>
                <w:sz w:val="20"/>
                <w:szCs w:val="20"/>
              </w:rPr>
            </w:pPr>
            <w:r>
              <w:rPr>
                <w:sz w:val="20"/>
                <w:szCs w:val="20"/>
              </w:rPr>
              <w:t>Panel 284C/01</w:t>
            </w:r>
          </w:p>
        </w:tc>
      </w:tr>
      <w:tr w:rsidR="009E66E1" w14:paraId="32148A0A" w14:textId="77777777" w:rsidTr="00FC7C19">
        <w:trPr>
          <w:cantSplit/>
        </w:trPr>
        <w:tc>
          <w:tcPr>
            <w:tcW w:w="613" w:type="pct"/>
            <w:tcMar>
              <w:top w:w="85" w:type="dxa"/>
              <w:left w:w="85" w:type="dxa"/>
              <w:bottom w:w="85" w:type="dxa"/>
              <w:right w:w="85" w:type="dxa"/>
            </w:tcMar>
          </w:tcPr>
          <w:p w14:paraId="26D5BBB9" w14:textId="77777777" w:rsidR="009E66E1" w:rsidRDefault="009E66E1" w:rsidP="00FC7C19">
            <w:pPr>
              <w:tabs>
                <w:tab w:val="clear" w:pos="709"/>
              </w:tabs>
              <w:spacing w:after="0"/>
              <w:ind w:left="0"/>
              <w:rPr>
                <w:sz w:val="20"/>
                <w:szCs w:val="20"/>
              </w:rPr>
            </w:pPr>
            <w:r>
              <w:rPr>
                <w:sz w:val="20"/>
                <w:szCs w:val="20"/>
              </w:rPr>
              <w:t>2.0</w:t>
            </w:r>
          </w:p>
        </w:tc>
        <w:tc>
          <w:tcPr>
            <w:tcW w:w="733" w:type="pct"/>
            <w:tcMar>
              <w:top w:w="85" w:type="dxa"/>
              <w:left w:w="85" w:type="dxa"/>
              <w:bottom w:w="85" w:type="dxa"/>
              <w:right w:w="85" w:type="dxa"/>
            </w:tcMar>
          </w:tcPr>
          <w:p w14:paraId="708F6280" w14:textId="77777777" w:rsidR="009E66E1" w:rsidRDefault="009E66E1" w:rsidP="00FC7C19">
            <w:pPr>
              <w:tabs>
                <w:tab w:val="clear" w:pos="709"/>
              </w:tabs>
              <w:spacing w:after="0"/>
              <w:ind w:left="0"/>
              <w:rPr>
                <w:sz w:val="20"/>
                <w:szCs w:val="20"/>
              </w:rPr>
            </w:pPr>
            <w:r>
              <w:rPr>
                <w:sz w:val="20"/>
                <w:szCs w:val="20"/>
              </w:rPr>
              <w:t>01 Apr 2020</w:t>
            </w:r>
          </w:p>
        </w:tc>
        <w:tc>
          <w:tcPr>
            <w:tcW w:w="1261" w:type="pct"/>
            <w:tcMar>
              <w:top w:w="85" w:type="dxa"/>
              <w:left w:w="85" w:type="dxa"/>
              <w:bottom w:w="85" w:type="dxa"/>
              <w:right w:w="85" w:type="dxa"/>
            </w:tcMar>
          </w:tcPr>
          <w:p w14:paraId="47C2AE7A" w14:textId="77777777" w:rsidR="009E66E1" w:rsidRDefault="009E66E1" w:rsidP="00FC7C19">
            <w:pPr>
              <w:tabs>
                <w:tab w:val="clear" w:pos="709"/>
              </w:tabs>
              <w:spacing w:after="0"/>
              <w:ind w:left="0"/>
              <w:rPr>
                <w:sz w:val="20"/>
                <w:szCs w:val="20"/>
              </w:rPr>
            </w:pPr>
            <w:r>
              <w:rPr>
                <w:sz w:val="20"/>
                <w:szCs w:val="20"/>
              </w:rPr>
              <w:t>April 2020 Release</w:t>
            </w:r>
          </w:p>
        </w:tc>
        <w:tc>
          <w:tcPr>
            <w:tcW w:w="1189" w:type="pct"/>
            <w:tcMar>
              <w:top w:w="85" w:type="dxa"/>
              <w:left w:w="85" w:type="dxa"/>
              <w:bottom w:w="85" w:type="dxa"/>
              <w:right w:w="85" w:type="dxa"/>
            </w:tcMar>
          </w:tcPr>
          <w:p w14:paraId="12AC6068" w14:textId="77777777" w:rsidR="009E66E1" w:rsidRDefault="009E66E1" w:rsidP="00FC7C19">
            <w:pPr>
              <w:tabs>
                <w:tab w:val="clear" w:pos="709"/>
              </w:tabs>
              <w:spacing w:after="0"/>
              <w:ind w:left="0"/>
              <w:rPr>
                <w:sz w:val="20"/>
                <w:szCs w:val="20"/>
              </w:rPr>
            </w:pPr>
            <w:r>
              <w:rPr>
                <w:sz w:val="20"/>
                <w:szCs w:val="20"/>
              </w:rPr>
              <w:t>P354, P388</w:t>
            </w:r>
          </w:p>
        </w:tc>
        <w:tc>
          <w:tcPr>
            <w:tcW w:w="1204" w:type="pct"/>
            <w:tcMar>
              <w:top w:w="85" w:type="dxa"/>
              <w:left w:w="85" w:type="dxa"/>
              <w:bottom w:w="85" w:type="dxa"/>
              <w:right w:w="85" w:type="dxa"/>
            </w:tcMar>
          </w:tcPr>
          <w:p w14:paraId="79FB2056" w14:textId="77777777" w:rsidR="009E66E1" w:rsidRDefault="009E66E1" w:rsidP="00FC7C19">
            <w:pPr>
              <w:tabs>
                <w:tab w:val="clear" w:pos="709"/>
              </w:tabs>
              <w:spacing w:after="0"/>
              <w:ind w:left="0"/>
              <w:rPr>
                <w:sz w:val="20"/>
                <w:szCs w:val="20"/>
              </w:rPr>
            </w:pPr>
            <w:r>
              <w:rPr>
                <w:sz w:val="20"/>
                <w:szCs w:val="20"/>
              </w:rPr>
              <w:t>Panel 276/04</w:t>
            </w:r>
          </w:p>
        </w:tc>
      </w:tr>
      <w:tr w:rsidR="009E66E1" w14:paraId="761C0B0F" w14:textId="77777777" w:rsidTr="00FC7C19">
        <w:trPr>
          <w:cantSplit/>
        </w:trPr>
        <w:tc>
          <w:tcPr>
            <w:tcW w:w="613" w:type="pct"/>
            <w:tcMar>
              <w:top w:w="85" w:type="dxa"/>
              <w:left w:w="85" w:type="dxa"/>
              <w:bottom w:w="85" w:type="dxa"/>
              <w:right w:w="85" w:type="dxa"/>
            </w:tcMar>
          </w:tcPr>
          <w:p w14:paraId="590072C7" w14:textId="77777777" w:rsidR="009E66E1" w:rsidRDefault="009E66E1" w:rsidP="00FC7C19">
            <w:pPr>
              <w:tabs>
                <w:tab w:val="clear" w:pos="709"/>
              </w:tabs>
              <w:spacing w:after="0"/>
              <w:ind w:left="0"/>
              <w:rPr>
                <w:sz w:val="20"/>
                <w:szCs w:val="20"/>
              </w:rPr>
            </w:pPr>
            <w:r>
              <w:rPr>
                <w:sz w:val="20"/>
                <w:szCs w:val="20"/>
              </w:rPr>
              <w:t>3.0</w:t>
            </w:r>
          </w:p>
        </w:tc>
        <w:tc>
          <w:tcPr>
            <w:tcW w:w="733" w:type="pct"/>
            <w:tcMar>
              <w:top w:w="85" w:type="dxa"/>
              <w:left w:w="85" w:type="dxa"/>
              <w:bottom w:w="85" w:type="dxa"/>
              <w:right w:w="85" w:type="dxa"/>
            </w:tcMar>
          </w:tcPr>
          <w:p w14:paraId="014031A3" w14:textId="77777777" w:rsidR="009E66E1" w:rsidRDefault="009E66E1" w:rsidP="00FC7C19">
            <w:pPr>
              <w:tabs>
                <w:tab w:val="clear" w:pos="709"/>
              </w:tabs>
              <w:spacing w:after="0"/>
              <w:ind w:left="0"/>
              <w:rPr>
                <w:sz w:val="20"/>
                <w:szCs w:val="20"/>
              </w:rPr>
            </w:pPr>
            <w:r>
              <w:rPr>
                <w:sz w:val="20"/>
                <w:szCs w:val="20"/>
              </w:rPr>
              <w:t>01 April 2021</w:t>
            </w:r>
          </w:p>
        </w:tc>
        <w:tc>
          <w:tcPr>
            <w:tcW w:w="1261" w:type="pct"/>
            <w:tcMar>
              <w:top w:w="85" w:type="dxa"/>
              <w:left w:w="85" w:type="dxa"/>
              <w:bottom w:w="85" w:type="dxa"/>
              <w:right w:w="85" w:type="dxa"/>
            </w:tcMar>
          </w:tcPr>
          <w:p w14:paraId="16BCD890" w14:textId="77777777" w:rsidR="009E66E1" w:rsidRDefault="009E66E1" w:rsidP="00FC7C19">
            <w:pPr>
              <w:tabs>
                <w:tab w:val="clear" w:pos="709"/>
              </w:tabs>
              <w:spacing w:after="0"/>
              <w:ind w:left="0"/>
              <w:rPr>
                <w:sz w:val="20"/>
                <w:szCs w:val="20"/>
              </w:rPr>
            </w:pPr>
            <w:r>
              <w:rPr>
                <w:sz w:val="20"/>
                <w:szCs w:val="20"/>
              </w:rPr>
              <w:t xml:space="preserve">April 2021 Release </w:t>
            </w:r>
          </w:p>
        </w:tc>
        <w:tc>
          <w:tcPr>
            <w:tcW w:w="1189" w:type="pct"/>
            <w:tcMar>
              <w:top w:w="85" w:type="dxa"/>
              <w:left w:w="85" w:type="dxa"/>
              <w:bottom w:w="85" w:type="dxa"/>
              <w:right w:w="85" w:type="dxa"/>
            </w:tcMar>
          </w:tcPr>
          <w:p w14:paraId="65CCD571" w14:textId="77777777" w:rsidR="009E66E1" w:rsidRDefault="009E66E1" w:rsidP="00FC7C19">
            <w:pPr>
              <w:tabs>
                <w:tab w:val="clear" w:pos="709"/>
              </w:tabs>
              <w:spacing w:after="0"/>
              <w:ind w:left="0"/>
              <w:rPr>
                <w:sz w:val="20"/>
                <w:szCs w:val="20"/>
              </w:rPr>
            </w:pPr>
            <w:r>
              <w:rPr>
                <w:sz w:val="20"/>
                <w:szCs w:val="20"/>
              </w:rPr>
              <w:t>P383</w:t>
            </w:r>
          </w:p>
        </w:tc>
        <w:tc>
          <w:tcPr>
            <w:tcW w:w="1204" w:type="pct"/>
            <w:tcMar>
              <w:top w:w="85" w:type="dxa"/>
              <w:left w:w="85" w:type="dxa"/>
              <w:bottom w:w="85" w:type="dxa"/>
              <w:right w:w="85" w:type="dxa"/>
            </w:tcMar>
          </w:tcPr>
          <w:p w14:paraId="7E25402D" w14:textId="77777777" w:rsidR="009E66E1" w:rsidRDefault="009E66E1" w:rsidP="00FC7C19">
            <w:pPr>
              <w:tabs>
                <w:tab w:val="clear" w:pos="709"/>
              </w:tabs>
              <w:spacing w:after="0"/>
              <w:ind w:left="0"/>
              <w:rPr>
                <w:sz w:val="20"/>
                <w:szCs w:val="20"/>
              </w:rPr>
            </w:pPr>
            <w:r>
              <w:rPr>
                <w:sz w:val="20"/>
                <w:szCs w:val="20"/>
              </w:rPr>
              <w:t>Panel 312/08</w:t>
            </w:r>
          </w:p>
        </w:tc>
      </w:tr>
      <w:tr w:rsidR="009E66E1" w14:paraId="709C0ADC" w14:textId="77777777" w:rsidTr="00FC7C19">
        <w:tblPrEx>
          <w:tblLook w:val="04A0" w:firstRow="1" w:lastRow="0" w:firstColumn="1" w:lastColumn="0" w:noHBand="0" w:noVBand="1"/>
        </w:tblPrEx>
        <w:tc>
          <w:tcPr>
            <w:tcW w:w="613" w:type="pct"/>
          </w:tcPr>
          <w:p w14:paraId="2CE14373" w14:textId="77777777" w:rsidR="009E66E1" w:rsidRDefault="009E66E1" w:rsidP="00FC7C19">
            <w:pPr>
              <w:tabs>
                <w:tab w:val="clear" w:pos="709"/>
              </w:tabs>
              <w:spacing w:after="0"/>
              <w:ind w:left="0"/>
              <w:rPr>
                <w:sz w:val="20"/>
                <w:szCs w:val="20"/>
              </w:rPr>
            </w:pPr>
            <w:r>
              <w:rPr>
                <w:sz w:val="20"/>
                <w:szCs w:val="20"/>
              </w:rPr>
              <w:t>4.0</w:t>
            </w:r>
          </w:p>
        </w:tc>
        <w:tc>
          <w:tcPr>
            <w:tcW w:w="733" w:type="pct"/>
          </w:tcPr>
          <w:p w14:paraId="58E55623" w14:textId="77777777" w:rsidR="009E66E1" w:rsidRDefault="009E66E1" w:rsidP="00FC7C19">
            <w:pPr>
              <w:tabs>
                <w:tab w:val="clear" w:pos="709"/>
              </w:tabs>
              <w:spacing w:after="0"/>
              <w:ind w:left="0"/>
              <w:rPr>
                <w:sz w:val="20"/>
                <w:szCs w:val="20"/>
              </w:rPr>
            </w:pPr>
            <w:r>
              <w:rPr>
                <w:sz w:val="20"/>
                <w:szCs w:val="20"/>
              </w:rPr>
              <w:t>30 June 2022</w:t>
            </w:r>
          </w:p>
        </w:tc>
        <w:tc>
          <w:tcPr>
            <w:tcW w:w="1261" w:type="pct"/>
          </w:tcPr>
          <w:p w14:paraId="712661DE" w14:textId="77777777" w:rsidR="009E66E1" w:rsidRDefault="009E66E1" w:rsidP="00FC7C19">
            <w:pPr>
              <w:tabs>
                <w:tab w:val="clear" w:pos="709"/>
              </w:tabs>
              <w:spacing w:after="0"/>
              <w:ind w:left="0"/>
              <w:rPr>
                <w:sz w:val="20"/>
                <w:szCs w:val="20"/>
              </w:rPr>
            </w:pPr>
            <w:r>
              <w:rPr>
                <w:sz w:val="20"/>
                <w:szCs w:val="20"/>
              </w:rPr>
              <w:t>June 2022 Release</w:t>
            </w:r>
          </w:p>
        </w:tc>
        <w:tc>
          <w:tcPr>
            <w:tcW w:w="1189" w:type="pct"/>
          </w:tcPr>
          <w:p w14:paraId="688563BA" w14:textId="77777777" w:rsidR="009E66E1" w:rsidRDefault="009E66E1" w:rsidP="00FC7C19">
            <w:pPr>
              <w:tabs>
                <w:tab w:val="clear" w:pos="709"/>
              </w:tabs>
              <w:spacing w:after="0"/>
              <w:ind w:left="0"/>
              <w:rPr>
                <w:sz w:val="20"/>
                <w:szCs w:val="20"/>
              </w:rPr>
            </w:pPr>
            <w:r>
              <w:rPr>
                <w:sz w:val="20"/>
                <w:szCs w:val="20"/>
              </w:rPr>
              <w:t>P375, P433</w:t>
            </w:r>
          </w:p>
        </w:tc>
        <w:tc>
          <w:tcPr>
            <w:tcW w:w="1204" w:type="pct"/>
          </w:tcPr>
          <w:p w14:paraId="604FCDEE" w14:textId="77777777" w:rsidR="009E66E1" w:rsidRDefault="009E66E1" w:rsidP="00FC7C19">
            <w:pPr>
              <w:tabs>
                <w:tab w:val="clear" w:pos="709"/>
              </w:tabs>
              <w:spacing w:after="0"/>
              <w:ind w:left="0"/>
              <w:rPr>
                <w:sz w:val="20"/>
                <w:szCs w:val="20"/>
              </w:rPr>
            </w:pPr>
            <w:r>
              <w:rPr>
                <w:sz w:val="20"/>
                <w:szCs w:val="20"/>
              </w:rPr>
              <w:t>Panel 318/06, Panel 322/05</w:t>
            </w:r>
          </w:p>
        </w:tc>
      </w:tr>
      <w:tr w:rsidR="009E66E1" w14:paraId="6A2B0817" w14:textId="77777777" w:rsidTr="00FC7C19">
        <w:tblPrEx>
          <w:tblLook w:val="04A0" w:firstRow="1" w:lastRow="0" w:firstColumn="1" w:lastColumn="0" w:noHBand="0" w:noVBand="1"/>
        </w:tblPrEx>
        <w:tc>
          <w:tcPr>
            <w:tcW w:w="613" w:type="pct"/>
          </w:tcPr>
          <w:p w14:paraId="2D598D3D" w14:textId="77777777" w:rsidR="009E66E1" w:rsidRDefault="009E66E1" w:rsidP="00FC7C19">
            <w:pPr>
              <w:tabs>
                <w:tab w:val="clear" w:pos="709"/>
              </w:tabs>
              <w:spacing w:after="0"/>
              <w:ind w:left="0"/>
              <w:rPr>
                <w:sz w:val="20"/>
                <w:szCs w:val="20"/>
              </w:rPr>
            </w:pPr>
            <w:r>
              <w:rPr>
                <w:sz w:val="20"/>
                <w:szCs w:val="20"/>
              </w:rPr>
              <w:t>5.0</w:t>
            </w:r>
          </w:p>
        </w:tc>
        <w:tc>
          <w:tcPr>
            <w:tcW w:w="733" w:type="pct"/>
          </w:tcPr>
          <w:p w14:paraId="5F8C259D" w14:textId="77777777" w:rsidR="009E66E1" w:rsidRDefault="009E66E1" w:rsidP="00FC7C19">
            <w:pPr>
              <w:tabs>
                <w:tab w:val="clear" w:pos="709"/>
              </w:tabs>
              <w:spacing w:after="0"/>
              <w:ind w:left="0"/>
              <w:rPr>
                <w:sz w:val="20"/>
                <w:szCs w:val="20"/>
              </w:rPr>
            </w:pPr>
            <w:r>
              <w:rPr>
                <w:sz w:val="20"/>
                <w:szCs w:val="20"/>
              </w:rPr>
              <w:t>23 Feb 2023</w:t>
            </w:r>
          </w:p>
        </w:tc>
        <w:tc>
          <w:tcPr>
            <w:tcW w:w="1261" w:type="pct"/>
          </w:tcPr>
          <w:p w14:paraId="1E8BEAAE" w14:textId="77777777" w:rsidR="009E66E1" w:rsidRDefault="009E66E1" w:rsidP="00FC7C19">
            <w:pPr>
              <w:tabs>
                <w:tab w:val="clear" w:pos="709"/>
              </w:tabs>
              <w:spacing w:after="0"/>
              <w:ind w:left="0"/>
              <w:rPr>
                <w:sz w:val="20"/>
                <w:szCs w:val="20"/>
              </w:rPr>
            </w:pPr>
            <w:r>
              <w:rPr>
                <w:sz w:val="20"/>
                <w:szCs w:val="20"/>
              </w:rPr>
              <w:t>February 2023 Release</w:t>
            </w:r>
          </w:p>
        </w:tc>
        <w:tc>
          <w:tcPr>
            <w:tcW w:w="1189" w:type="pct"/>
          </w:tcPr>
          <w:p w14:paraId="78B6C53D" w14:textId="77777777" w:rsidR="009E66E1" w:rsidRDefault="009E66E1" w:rsidP="00FC7C19">
            <w:pPr>
              <w:tabs>
                <w:tab w:val="clear" w:pos="709"/>
              </w:tabs>
              <w:spacing w:after="0"/>
              <w:ind w:left="0"/>
              <w:rPr>
                <w:sz w:val="20"/>
                <w:szCs w:val="20"/>
              </w:rPr>
            </w:pPr>
            <w:r>
              <w:rPr>
                <w:sz w:val="20"/>
                <w:szCs w:val="20"/>
              </w:rPr>
              <w:t>P376,P419</w:t>
            </w:r>
          </w:p>
        </w:tc>
        <w:tc>
          <w:tcPr>
            <w:tcW w:w="1204" w:type="pct"/>
          </w:tcPr>
          <w:p w14:paraId="16B99F90" w14:textId="77777777" w:rsidR="009E66E1" w:rsidRDefault="009E66E1" w:rsidP="00FC7C19">
            <w:pPr>
              <w:tabs>
                <w:tab w:val="clear" w:pos="709"/>
              </w:tabs>
              <w:spacing w:after="0"/>
              <w:ind w:left="0"/>
              <w:rPr>
                <w:sz w:val="20"/>
                <w:szCs w:val="20"/>
              </w:rPr>
            </w:pPr>
            <w:r>
              <w:rPr>
                <w:sz w:val="20"/>
                <w:szCs w:val="20"/>
              </w:rPr>
              <w:t>P312/04, P323/06</w:t>
            </w:r>
          </w:p>
        </w:tc>
      </w:tr>
      <w:tr w:rsidR="009E66E1" w14:paraId="46D51048" w14:textId="77777777" w:rsidTr="00FC7C19">
        <w:tblPrEx>
          <w:tblLook w:val="04A0" w:firstRow="1" w:lastRow="0" w:firstColumn="1" w:lastColumn="0" w:noHBand="0" w:noVBand="1"/>
        </w:tblPrEx>
        <w:tc>
          <w:tcPr>
            <w:tcW w:w="613" w:type="pct"/>
          </w:tcPr>
          <w:p w14:paraId="0FE23DB7" w14:textId="77777777" w:rsidR="009E66E1" w:rsidRDefault="009E66E1" w:rsidP="00FC7C19">
            <w:pPr>
              <w:tabs>
                <w:tab w:val="clear" w:pos="709"/>
              </w:tabs>
              <w:spacing w:after="0"/>
              <w:ind w:left="0"/>
              <w:rPr>
                <w:sz w:val="20"/>
                <w:szCs w:val="20"/>
              </w:rPr>
            </w:pPr>
            <w:r>
              <w:rPr>
                <w:sz w:val="20"/>
                <w:szCs w:val="20"/>
              </w:rPr>
              <w:t>6.0</w:t>
            </w:r>
          </w:p>
        </w:tc>
        <w:tc>
          <w:tcPr>
            <w:tcW w:w="733" w:type="pct"/>
          </w:tcPr>
          <w:p w14:paraId="75664369" w14:textId="77777777" w:rsidR="009E66E1" w:rsidRDefault="009E66E1" w:rsidP="00FC7C19">
            <w:pPr>
              <w:tabs>
                <w:tab w:val="clear" w:pos="709"/>
              </w:tabs>
              <w:spacing w:after="0"/>
              <w:ind w:left="0"/>
              <w:rPr>
                <w:sz w:val="20"/>
                <w:szCs w:val="20"/>
              </w:rPr>
            </w:pPr>
            <w:r>
              <w:rPr>
                <w:sz w:val="20"/>
                <w:szCs w:val="20"/>
              </w:rPr>
              <w:t>29 June 2023</w:t>
            </w:r>
          </w:p>
        </w:tc>
        <w:tc>
          <w:tcPr>
            <w:tcW w:w="1261" w:type="pct"/>
          </w:tcPr>
          <w:p w14:paraId="6F34FA3E" w14:textId="77777777" w:rsidR="009E66E1" w:rsidRDefault="009E66E1" w:rsidP="00FC7C19">
            <w:pPr>
              <w:tabs>
                <w:tab w:val="clear" w:pos="709"/>
              </w:tabs>
              <w:spacing w:after="0"/>
              <w:ind w:left="0"/>
              <w:rPr>
                <w:sz w:val="20"/>
                <w:szCs w:val="20"/>
              </w:rPr>
            </w:pPr>
            <w:r>
              <w:rPr>
                <w:sz w:val="20"/>
                <w:szCs w:val="20"/>
              </w:rPr>
              <w:t>June 2023 Release</w:t>
            </w:r>
          </w:p>
        </w:tc>
        <w:tc>
          <w:tcPr>
            <w:tcW w:w="1189" w:type="pct"/>
          </w:tcPr>
          <w:p w14:paraId="5E711A54" w14:textId="77777777" w:rsidR="009E66E1" w:rsidRDefault="009E66E1" w:rsidP="00FC7C19">
            <w:pPr>
              <w:tabs>
                <w:tab w:val="clear" w:pos="709"/>
              </w:tabs>
              <w:spacing w:after="0"/>
              <w:ind w:left="0"/>
              <w:rPr>
                <w:sz w:val="20"/>
                <w:szCs w:val="20"/>
              </w:rPr>
            </w:pPr>
            <w:r>
              <w:rPr>
                <w:sz w:val="20"/>
                <w:szCs w:val="20"/>
              </w:rPr>
              <w:t>CP1580</w:t>
            </w:r>
          </w:p>
        </w:tc>
        <w:tc>
          <w:tcPr>
            <w:tcW w:w="1204" w:type="pct"/>
          </w:tcPr>
          <w:p w14:paraId="340BE175" w14:textId="77777777" w:rsidR="009E66E1" w:rsidRDefault="009E66E1" w:rsidP="00FC7C19">
            <w:pPr>
              <w:tabs>
                <w:tab w:val="clear" w:pos="709"/>
              </w:tabs>
              <w:spacing w:after="0"/>
              <w:ind w:left="0"/>
              <w:rPr>
                <w:sz w:val="20"/>
                <w:szCs w:val="20"/>
              </w:rPr>
            </w:pPr>
            <w:r>
              <w:rPr>
                <w:sz w:val="20"/>
                <w:szCs w:val="20"/>
              </w:rPr>
              <w:t>P338/04</w:t>
            </w:r>
          </w:p>
        </w:tc>
      </w:tr>
      <w:tr w:rsidR="009E66E1" w14:paraId="0587B8CC" w14:textId="77777777" w:rsidTr="00FC7C19">
        <w:tblPrEx>
          <w:tblLook w:val="04A0" w:firstRow="1" w:lastRow="0" w:firstColumn="1" w:lastColumn="0" w:noHBand="0" w:noVBand="1"/>
        </w:tblPrEx>
        <w:tc>
          <w:tcPr>
            <w:tcW w:w="613" w:type="pct"/>
          </w:tcPr>
          <w:p w14:paraId="76DE7EA2" w14:textId="77777777" w:rsidR="009E66E1" w:rsidRDefault="009E66E1" w:rsidP="00FC7C19">
            <w:pPr>
              <w:tabs>
                <w:tab w:val="clear" w:pos="709"/>
              </w:tabs>
              <w:spacing w:after="0"/>
              <w:ind w:left="0"/>
              <w:rPr>
                <w:sz w:val="20"/>
                <w:szCs w:val="20"/>
              </w:rPr>
            </w:pPr>
            <w:r>
              <w:rPr>
                <w:sz w:val="20"/>
                <w:szCs w:val="20"/>
              </w:rPr>
              <w:t>7.0</w:t>
            </w:r>
          </w:p>
        </w:tc>
        <w:tc>
          <w:tcPr>
            <w:tcW w:w="733" w:type="pct"/>
          </w:tcPr>
          <w:p w14:paraId="50ACFCF2" w14:textId="77777777" w:rsidR="009E66E1" w:rsidRDefault="009E66E1" w:rsidP="00FC7C19">
            <w:pPr>
              <w:tabs>
                <w:tab w:val="clear" w:pos="709"/>
              </w:tabs>
              <w:spacing w:after="0"/>
              <w:ind w:left="0"/>
              <w:rPr>
                <w:sz w:val="20"/>
                <w:szCs w:val="20"/>
              </w:rPr>
            </w:pPr>
            <w:r>
              <w:rPr>
                <w:sz w:val="20"/>
                <w:szCs w:val="20"/>
              </w:rPr>
              <w:t>02 November 2023</w:t>
            </w:r>
          </w:p>
        </w:tc>
        <w:tc>
          <w:tcPr>
            <w:tcW w:w="1261" w:type="pct"/>
          </w:tcPr>
          <w:p w14:paraId="17709F91" w14:textId="77777777" w:rsidR="009E66E1" w:rsidRDefault="009E66E1" w:rsidP="00FC7C19">
            <w:pPr>
              <w:tabs>
                <w:tab w:val="clear" w:pos="709"/>
              </w:tabs>
              <w:spacing w:after="0"/>
              <w:ind w:left="0"/>
              <w:rPr>
                <w:sz w:val="20"/>
                <w:szCs w:val="20"/>
              </w:rPr>
            </w:pPr>
            <w:r>
              <w:rPr>
                <w:sz w:val="20"/>
                <w:szCs w:val="20"/>
              </w:rPr>
              <w:t>November 2023 Release</w:t>
            </w:r>
          </w:p>
        </w:tc>
        <w:tc>
          <w:tcPr>
            <w:tcW w:w="1189" w:type="pct"/>
          </w:tcPr>
          <w:p w14:paraId="56A6345F" w14:textId="77777777" w:rsidR="009E66E1" w:rsidRDefault="009E66E1" w:rsidP="00FC7C19">
            <w:pPr>
              <w:tabs>
                <w:tab w:val="clear" w:pos="709"/>
              </w:tabs>
              <w:spacing w:after="0"/>
              <w:ind w:left="0"/>
              <w:rPr>
                <w:sz w:val="20"/>
                <w:szCs w:val="20"/>
              </w:rPr>
            </w:pPr>
            <w:r>
              <w:rPr>
                <w:sz w:val="20"/>
                <w:szCs w:val="20"/>
              </w:rPr>
              <w:t>P395</w:t>
            </w:r>
          </w:p>
        </w:tc>
        <w:tc>
          <w:tcPr>
            <w:tcW w:w="1204" w:type="pct"/>
          </w:tcPr>
          <w:p w14:paraId="41341147" w14:textId="77777777" w:rsidR="009E66E1" w:rsidRDefault="009E66E1" w:rsidP="00FC7C19">
            <w:pPr>
              <w:tabs>
                <w:tab w:val="clear" w:pos="709"/>
              </w:tabs>
              <w:spacing w:after="0"/>
              <w:ind w:left="0"/>
              <w:rPr>
                <w:sz w:val="20"/>
                <w:szCs w:val="20"/>
              </w:rPr>
            </w:pPr>
            <w:r w:rsidRPr="006E7465">
              <w:rPr>
                <w:sz w:val="20"/>
                <w:szCs w:val="20"/>
              </w:rPr>
              <w:t>P</w:t>
            </w:r>
            <w:hyperlink r:id="rId43" w:history="1">
              <w:r w:rsidRPr="006E7465">
                <w:rPr>
                  <w:sz w:val="20"/>
                  <w:szCs w:val="20"/>
                </w:rPr>
                <w:t>340/05</w:t>
              </w:r>
            </w:hyperlink>
          </w:p>
        </w:tc>
      </w:tr>
      <w:tr w:rsidR="002B556D" w14:paraId="72B9EB49" w14:textId="77777777" w:rsidTr="00FC7C19">
        <w:tblPrEx>
          <w:tblLook w:val="04A0" w:firstRow="1" w:lastRow="0" w:firstColumn="1" w:lastColumn="0" w:noHBand="0" w:noVBand="1"/>
        </w:tblPrEx>
        <w:trPr>
          <w:ins w:id="329" w:author="Colin Berry" w:date="2024-07-23T16:56:00Z"/>
        </w:trPr>
        <w:tc>
          <w:tcPr>
            <w:tcW w:w="613" w:type="pct"/>
          </w:tcPr>
          <w:p w14:paraId="1071DD98" w14:textId="589976ED" w:rsidR="002B556D" w:rsidRDefault="002B556D" w:rsidP="00FC7C19">
            <w:pPr>
              <w:tabs>
                <w:tab w:val="clear" w:pos="709"/>
              </w:tabs>
              <w:spacing w:after="0"/>
              <w:ind w:left="0"/>
              <w:rPr>
                <w:ins w:id="330" w:author="Colin Berry" w:date="2024-07-23T16:56:00Z"/>
                <w:sz w:val="20"/>
                <w:szCs w:val="20"/>
              </w:rPr>
            </w:pPr>
            <w:ins w:id="331" w:author="Colin Berry" w:date="2024-07-23T16:56:00Z">
              <w:r>
                <w:rPr>
                  <w:sz w:val="20"/>
                  <w:szCs w:val="20"/>
                </w:rPr>
                <w:t>7.</w:t>
              </w:r>
            </w:ins>
            <w:ins w:id="332" w:author="CP1599" w:date="2024-09-05T11:17:00Z" w16du:dateUtc="2024-09-05T10:17:00Z">
              <w:r w:rsidR="00AE4584">
                <w:rPr>
                  <w:sz w:val="20"/>
                  <w:szCs w:val="20"/>
                </w:rPr>
                <w:t>4</w:t>
              </w:r>
            </w:ins>
          </w:p>
        </w:tc>
        <w:tc>
          <w:tcPr>
            <w:tcW w:w="733" w:type="pct"/>
          </w:tcPr>
          <w:p w14:paraId="7B4ED97F" w14:textId="77777777" w:rsidR="002B556D" w:rsidRDefault="002B556D" w:rsidP="00FC7C19">
            <w:pPr>
              <w:tabs>
                <w:tab w:val="clear" w:pos="709"/>
              </w:tabs>
              <w:spacing w:after="0"/>
              <w:ind w:left="0"/>
              <w:rPr>
                <w:ins w:id="333" w:author="Colin Berry" w:date="2024-07-23T16:56:00Z"/>
                <w:sz w:val="20"/>
                <w:szCs w:val="20"/>
              </w:rPr>
            </w:pPr>
          </w:p>
        </w:tc>
        <w:tc>
          <w:tcPr>
            <w:tcW w:w="1261" w:type="pct"/>
          </w:tcPr>
          <w:p w14:paraId="1AFACFB4" w14:textId="77777777" w:rsidR="002B556D" w:rsidRDefault="002B556D" w:rsidP="00FC7C19">
            <w:pPr>
              <w:tabs>
                <w:tab w:val="clear" w:pos="709"/>
              </w:tabs>
              <w:spacing w:after="0"/>
              <w:ind w:left="0"/>
              <w:rPr>
                <w:ins w:id="334" w:author="Colin Berry" w:date="2024-07-23T16:56:00Z"/>
                <w:sz w:val="20"/>
                <w:szCs w:val="20"/>
              </w:rPr>
            </w:pPr>
          </w:p>
        </w:tc>
        <w:tc>
          <w:tcPr>
            <w:tcW w:w="1189" w:type="pct"/>
          </w:tcPr>
          <w:p w14:paraId="22FEFBE4" w14:textId="2F62D5F4" w:rsidR="002B556D" w:rsidRDefault="002B556D" w:rsidP="00FC7C19">
            <w:pPr>
              <w:tabs>
                <w:tab w:val="clear" w:pos="709"/>
              </w:tabs>
              <w:spacing w:after="0"/>
              <w:ind w:left="0"/>
              <w:rPr>
                <w:ins w:id="335" w:author="Colin Berry" w:date="2024-07-23T16:56:00Z"/>
                <w:sz w:val="20"/>
                <w:szCs w:val="20"/>
              </w:rPr>
            </w:pPr>
            <w:ins w:id="336" w:author="Colin Berry" w:date="2024-07-23T16:56:00Z">
              <w:r>
                <w:rPr>
                  <w:sz w:val="20"/>
                </w:rPr>
                <w:t>[</w:t>
              </w:r>
            </w:ins>
            <w:ins w:id="337" w:author="CP1599" w:date="2024-09-05T11:17:00Z" w16du:dateUtc="2024-09-05T10:17:00Z">
              <w:r w:rsidR="00AE4584">
                <w:rPr>
                  <w:sz w:val="20"/>
                </w:rPr>
                <w:t>CP1599</w:t>
              </w:r>
            </w:ins>
            <w:ins w:id="338" w:author="Colin Berry" w:date="2024-07-23T16:56:00Z">
              <w:r>
                <w:rPr>
                  <w:sz w:val="20"/>
                </w:rPr>
                <w:t>]</w:t>
              </w:r>
            </w:ins>
          </w:p>
        </w:tc>
        <w:tc>
          <w:tcPr>
            <w:tcW w:w="1204" w:type="pct"/>
          </w:tcPr>
          <w:p w14:paraId="2B1228F4" w14:textId="77777777" w:rsidR="002B556D" w:rsidRPr="006E7465" w:rsidRDefault="002B556D" w:rsidP="00FC7C19">
            <w:pPr>
              <w:tabs>
                <w:tab w:val="clear" w:pos="709"/>
              </w:tabs>
              <w:spacing w:after="0"/>
              <w:ind w:left="0"/>
              <w:rPr>
                <w:ins w:id="339" w:author="Colin Berry" w:date="2024-07-23T16:56:00Z"/>
                <w:sz w:val="20"/>
                <w:szCs w:val="20"/>
              </w:rPr>
            </w:pPr>
          </w:p>
        </w:tc>
      </w:tr>
    </w:tbl>
    <w:tbl>
      <w:tblPr>
        <w:tblStyle w:val="TableGrid"/>
        <w:tblpPr w:leftFromText="181" w:rightFromText="181" w:vertAnchor="page" w:horzAnchor="margin" w:tblpY="5668"/>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965289" w14:paraId="2A86740D" w14:textId="77777777" w:rsidTr="00965289">
        <w:tc>
          <w:tcPr>
            <w:tcW w:w="5000" w:type="pct"/>
            <w:shd w:val="clear" w:color="auto" w:fill="auto"/>
          </w:tcPr>
          <w:p w14:paraId="651E9C9E" w14:textId="77777777" w:rsidR="00965289" w:rsidRPr="002D53B6" w:rsidRDefault="00965289" w:rsidP="00965289">
            <w:pPr>
              <w:pStyle w:val="CoverHeading"/>
              <w:jc w:val="both"/>
              <w:rPr>
                <w:rFonts w:ascii="Times New Roman" w:hAnsi="Times New Roman"/>
                <w:sz w:val="18"/>
                <w:szCs w:val="18"/>
              </w:rPr>
            </w:pPr>
            <w:r w:rsidRPr="002D53B6">
              <w:rPr>
                <w:rFonts w:ascii="Times New Roman" w:hAnsi="Times New Roman"/>
                <w:sz w:val="18"/>
                <w:szCs w:val="18"/>
              </w:rPr>
              <w:t>Intellectual Property Rights, Copyright and Disclaimer</w:t>
            </w:r>
          </w:p>
          <w:p w14:paraId="626B4512" w14:textId="77777777" w:rsidR="00965289" w:rsidRPr="002D53B6" w:rsidRDefault="00965289" w:rsidP="00965289">
            <w:pPr>
              <w:pStyle w:val="Disclaimer"/>
              <w:jc w:val="both"/>
              <w:rPr>
                <w:rFonts w:ascii="Times New Roman" w:hAnsi="Times New Roman"/>
                <w:sz w:val="18"/>
                <w:szCs w:val="18"/>
              </w:rPr>
            </w:pPr>
            <w:r w:rsidRPr="002D53B6">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2D53B6">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8459E0D" w14:textId="77777777" w:rsidR="00965289" w:rsidRPr="002D53B6" w:rsidRDefault="00965289" w:rsidP="00965289">
            <w:pPr>
              <w:pStyle w:val="Disclaimer"/>
              <w:jc w:val="both"/>
              <w:rPr>
                <w:rFonts w:ascii="Times New Roman" w:hAnsi="Times New Roman"/>
                <w:sz w:val="18"/>
                <w:szCs w:val="18"/>
              </w:rPr>
            </w:pPr>
            <w:r w:rsidRPr="002D53B6">
              <w:rPr>
                <w:rFonts w:ascii="Times New Roman" w:hAnsi="Times New Roman"/>
                <w:sz w:val="18"/>
                <w:szCs w:val="18"/>
              </w:rPr>
              <w:t>All other rights of the copyright owner not expressly dealt with above are reserved.</w:t>
            </w:r>
          </w:p>
          <w:p w14:paraId="31CD42BF" w14:textId="77777777" w:rsidR="00965289" w:rsidRPr="002D53B6" w:rsidRDefault="00965289" w:rsidP="00965289">
            <w:pPr>
              <w:pStyle w:val="Disclaimer"/>
              <w:spacing w:after="120"/>
              <w:jc w:val="both"/>
              <w:rPr>
                <w:rFonts w:ascii="Times New Roman" w:hAnsi="Times New Roman"/>
                <w:sz w:val="18"/>
                <w:szCs w:val="18"/>
              </w:rPr>
            </w:pPr>
            <w:r w:rsidRPr="002D53B6">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2D53B6">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755CF53A" w14:textId="32BF8DF8" w:rsidR="009E66E1" w:rsidRDefault="009E66E1" w:rsidP="006E7465">
      <w:pPr>
        <w:ind w:left="0"/>
      </w:pPr>
    </w:p>
    <w:p w14:paraId="79B62C24" w14:textId="01229A18" w:rsidR="009E66E1" w:rsidRPr="006635A1" w:rsidRDefault="009E66E1" w:rsidP="006E7465">
      <w:pPr>
        <w:ind w:left="0"/>
      </w:pPr>
    </w:p>
    <w:sectPr w:rsidR="009E66E1" w:rsidRPr="006635A1" w:rsidSect="009E66E1">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E6C2A" w14:textId="77777777" w:rsidR="00300DC6" w:rsidRDefault="00300DC6">
      <w:r>
        <w:separator/>
      </w:r>
    </w:p>
  </w:endnote>
  <w:endnote w:type="continuationSeparator" w:id="0">
    <w:p w14:paraId="23ADF521" w14:textId="77777777" w:rsidR="00300DC6" w:rsidRDefault="00300DC6">
      <w:r>
        <w:continuationSeparator/>
      </w:r>
    </w:p>
  </w:endnote>
  <w:endnote w:type="continuationNotice" w:id="1">
    <w:p w14:paraId="4C1FCD88" w14:textId="77777777" w:rsidR="00300DC6" w:rsidRDefault="00300D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E311D" w14:textId="16652025" w:rsidR="00E668BD" w:rsidRDefault="00E668BD">
    <w:pPr>
      <w:pStyle w:val="Footer"/>
      <w:pBdr>
        <w:top w:val="single" w:sz="4" w:space="6" w:color="auto"/>
      </w:pBdr>
      <w:tabs>
        <w:tab w:val="clear" w:pos="709"/>
        <w:tab w:val="clear" w:pos="4153"/>
        <w:tab w:val="clear" w:pos="8306"/>
        <w:tab w:val="center" w:pos="4536"/>
        <w:tab w:val="right" w:pos="9072"/>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67579E">
      <w:rPr>
        <w:rStyle w:val="PageNumber"/>
        <w:b/>
        <w:noProof/>
        <w:sz w:val="20"/>
        <w:szCs w:val="20"/>
      </w:rPr>
      <w:t>10</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67579E">
      <w:rPr>
        <w:rStyle w:val="PageNumber"/>
        <w:b/>
        <w:noProof/>
        <w:sz w:val="20"/>
        <w:szCs w:val="20"/>
      </w:rPr>
      <w:t>85</w:t>
    </w:r>
    <w:r>
      <w:rPr>
        <w:rStyle w:val="PageNumber"/>
        <w:b/>
        <w:sz w:val="20"/>
        <w:szCs w:val="20"/>
      </w:rPr>
      <w:fldChar w:fldCharType="end"/>
    </w:r>
    <w:r>
      <w:rPr>
        <w:rStyle w:val="PageNumber"/>
        <w:b/>
        <w:sz w:val="20"/>
        <w:szCs w:val="20"/>
      </w:rPr>
      <w:tab/>
    </w:r>
    <w:del w:id="28" w:author="Colin Berry" w:date="2024-07-23T16:14:00Z">
      <w:r w:rsidDel="000A6772">
        <w:rPr>
          <w:rStyle w:val="PageNumber"/>
          <w:b/>
          <w:sz w:val="20"/>
          <w:szCs w:val="20"/>
        </w:rPr>
        <w:fldChar w:fldCharType="begin"/>
      </w:r>
      <w:r w:rsidDel="000A6772">
        <w:rPr>
          <w:rStyle w:val="PageNumber"/>
          <w:b/>
          <w:sz w:val="20"/>
          <w:szCs w:val="20"/>
        </w:rPr>
        <w:delInstrText xml:space="preserve"> DOCPROPERTY  "Effective Date"  \* MERGEFORMAT </w:delInstrText>
      </w:r>
      <w:r w:rsidDel="000A6772">
        <w:rPr>
          <w:rStyle w:val="PageNumber"/>
          <w:b/>
          <w:sz w:val="20"/>
          <w:szCs w:val="20"/>
        </w:rPr>
        <w:fldChar w:fldCharType="separate"/>
      </w:r>
      <w:r w:rsidDel="000A6772">
        <w:rPr>
          <w:rStyle w:val="PageNumber"/>
          <w:b/>
          <w:sz w:val="20"/>
          <w:szCs w:val="20"/>
        </w:rPr>
        <w:delText>02 November 2023</w:delText>
      </w:r>
      <w:r w:rsidDel="000A6772">
        <w:rPr>
          <w:rStyle w:val="PageNumber"/>
          <w:b/>
          <w:sz w:val="20"/>
          <w:szCs w:val="20"/>
        </w:rPr>
        <w:fldChar w:fldCharType="end"/>
      </w:r>
    </w:del>
  </w:p>
  <w:p w14:paraId="184F0E5D" w14:textId="619C76A7" w:rsidR="00E668BD" w:rsidRDefault="00E668BD">
    <w:pPr>
      <w:pStyle w:val="Footer"/>
      <w:tabs>
        <w:tab w:val="clear" w:pos="709"/>
        <w:tab w:val="clear" w:pos="4153"/>
        <w:tab w:val="clear" w:pos="8306"/>
        <w:tab w:val="center" w:pos="4536"/>
        <w:tab w:val="right" w:pos="9072"/>
      </w:tabs>
      <w:spacing w:after="0"/>
      <w:ind w:left="0"/>
      <w:jc w:val="center"/>
      <w:rPr>
        <w:b/>
        <w:sz w:val="20"/>
        <w:szCs w:val="20"/>
      </w:rPr>
    </w:pPr>
    <w:r>
      <w:rPr>
        <w:rStyle w:val="PageNumber"/>
        <w:b/>
        <w:sz w:val="20"/>
        <w:szCs w:val="20"/>
      </w:rPr>
      <w:t xml:space="preserve">© Elexon Limited </w:t>
    </w:r>
    <w:r>
      <w:rPr>
        <w:rStyle w:val="PageNumber"/>
        <w:b/>
        <w:sz w:val="20"/>
        <w:szCs w:val="20"/>
      </w:rPr>
      <w:fldChar w:fldCharType="begin"/>
    </w:r>
    <w:r>
      <w:rPr>
        <w:rStyle w:val="PageNumber"/>
        <w:b/>
        <w:sz w:val="20"/>
        <w:szCs w:val="20"/>
      </w:rPr>
      <w:instrText xml:space="preserve"> DOCPROPERTY  "Copyright Year"  \* MERGEFORMAT </w:instrText>
    </w:r>
    <w:r>
      <w:rPr>
        <w:rStyle w:val="PageNumber"/>
        <w:b/>
        <w:sz w:val="20"/>
        <w:szCs w:val="20"/>
      </w:rPr>
      <w:fldChar w:fldCharType="separate"/>
    </w:r>
    <w:r>
      <w:rPr>
        <w:rStyle w:val="PageNumber"/>
        <w:b/>
        <w:sz w:val="20"/>
        <w:szCs w:val="20"/>
      </w:rPr>
      <w:t>2023</w:t>
    </w:r>
    <w:r>
      <w:rPr>
        <w:rStyle w:val="PageNumbe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29250" w14:textId="465E3B96" w:rsidR="00E668BD" w:rsidRDefault="00E668BD">
    <w:pPr>
      <w:pStyle w:val="Footer"/>
      <w:pBdr>
        <w:top w:val="single" w:sz="4" w:space="6" w:color="auto"/>
      </w:pBdr>
      <w:tabs>
        <w:tab w:val="clear" w:pos="709"/>
        <w:tab w:val="clear" w:pos="4153"/>
        <w:tab w:val="clear" w:pos="8306"/>
        <w:tab w:val="center" w:pos="7088"/>
        <w:tab w:val="right" w:pos="14033"/>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67579E">
      <w:rPr>
        <w:rStyle w:val="PageNumber"/>
        <w:b/>
        <w:noProof/>
        <w:sz w:val="20"/>
        <w:szCs w:val="20"/>
      </w:rPr>
      <w:t>21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67579E">
      <w:rPr>
        <w:rStyle w:val="PageNumber"/>
        <w:b/>
        <w:noProof/>
        <w:sz w:val="20"/>
        <w:szCs w:val="20"/>
      </w:rPr>
      <w:t>85</w:t>
    </w:r>
    <w:r>
      <w:rPr>
        <w:rStyle w:val="PageNumber"/>
        <w:b/>
        <w:sz w:val="20"/>
        <w:szCs w:val="20"/>
      </w:rPr>
      <w:fldChar w:fldCharType="end"/>
    </w:r>
    <w:r>
      <w:rPr>
        <w:rStyle w:val="PageNumber"/>
        <w:b/>
        <w:sz w:val="20"/>
        <w:szCs w:val="20"/>
      </w:rPr>
      <w:tab/>
    </w:r>
    <w:del w:id="139" w:author="Colin Berry" w:date="2024-07-23T16:14:00Z">
      <w:r w:rsidDel="000A6772">
        <w:rPr>
          <w:rStyle w:val="PageNumber"/>
          <w:b/>
          <w:sz w:val="20"/>
          <w:szCs w:val="20"/>
        </w:rPr>
        <w:fldChar w:fldCharType="begin"/>
      </w:r>
      <w:r w:rsidDel="000A6772">
        <w:rPr>
          <w:rStyle w:val="PageNumber"/>
          <w:b/>
          <w:sz w:val="20"/>
          <w:szCs w:val="20"/>
        </w:rPr>
        <w:delInstrText xml:space="preserve"> DOCPROPERTY  "Effective Date"  \* MERGEFORMAT </w:delInstrText>
      </w:r>
      <w:r w:rsidDel="000A6772">
        <w:rPr>
          <w:rStyle w:val="PageNumber"/>
          <w:b/>
          <w:sz w:val="20"/>
          <w:szCs w:val="20"/>
        </w:rPr>
        <w:fldChar w:fldCharType="separate"/>
      </w:r>
      <w:r w:rsidDel="000A6772">
        <w:rPr>
          <w:rStyle w:val="PageNumber"/>
          <w:b/>
          <w:sz w:val="20"/>
          <w:szCs w:val="20"/>
        </w:rPr>
        <w:delText>02 November 2023</w:delText>
      </w:r>
      <w:r w:rsidDel="000A6772">
        <w:rPr>
          <w:rStyle w:val="PageNumber"/>
          <w:b/>
          <w:sz w:val="20"/>
          <w:szCs w:val="20"/>
        </w:rPr>
        <w:fldChar w:fldCharType="end"/>
      </w:r>
    </w:del>
  </w:p>
  <w:p w14:paraId="3C03CD92" w14:textId="32393F8E" w:rsidR="00E668BD" w:rsidRDefault="00E668BD">
    <w:pPr>
      <w:pStyle w:val="Footer"/>
      <w:tabs>
        <w:tab w:val="clear" w:pos="709"/>
        <w:tab w:val="clear" w:pos="4153"/>
        <w:tab w:val="clear" w:pos="8306"/>
        <w:tab w:val="center" w:pos="4536"/>
        <w:tab w:val="right" w:pos="9072"/>
      </w:tabs>
      <w:spacing w:after="0"/>
      <w:ind w:left="0"/>
      <w:jc w:val="center"/>
      <w:rPr>
        <w:b/>
        <w:sz w:val="20"/>
        <w:szCs w:val="20"/>
      </w:rPr>
    </w:pPr>
    <w:r>
      <w:rPr>
        <w:rStyle w:val="PageNumber"/>
        <w:b/>
        <w:sz w:val="20"/>
        <w:szCs w:val="20"/>
      </w:rPr>
      <w:t>© Elexon Limited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04957" w14:textId="336E95D4" w:rsidR="00E668BD" w:rsidRDefault="00E668BD">
    <w:pPr>
      <w:pStyle w:val="APHFPort"/>
      <w:pBdr>
        <w:top w:val="single" w:sz="4" w:space="6" w:color="auto"/>
      </w:pBdr>
      <w:tabs>
        <w:tab w:val="clear" w:pos="4464"/>
        <w:tab w:val="clear" w:pos="8928"/>
        <w:tab w:val="center" w:pos="4536"/>
        <w:tab w:val="right" w:pos="9072"/>
      </w:tabs>
      <w:rPr>
        <w:rStyle w:val="PageNumber"/>
      </w:rPr>
    </w:pPr>
    <w:r>
      <w:t>Balancing and Settlement Code</w:t>
    </w:r>
    <w:r>
      <w:tab/>
      <w:t xml:space="preserve">Page </w:t>
    </w:r>
    <w:r w:rsidRPr="00B164D5">
      <w:rPr>
        <w:rStyle w:val="PageNumber"/>
      </w:rPr>
      <w:fldChar w:fldCharType="begin"/>
    </w:r>
    <w:r>
      <w:rPr>
        <w:rStyle w:val="PageNumber"/>
        <w:spacing w:val="0"/>
      </w:rPr>
      <w:instrText xml:space="preserve"> PAGE </w:instrText>
    </w:r>
    <w:r w:rsidRPr="00B164D5">
      <w:rPr>
        <w:rStyle w:val="PageNumber"/>
      </w:rPr>
      <w:fldChar w:fldCharType="separate"/>
    </w:r>
    <w:r w:rsidR="0067579E">
      <w:rPr>
        <w:rStyle w:val="PageNumber"/>
        <w:noProof/>
        <w:spacing w:val="0"/>
      </w:rPr>
      <w:t>49</w:t>
    </w:r>
    <w:r w:rsidRPr="00B164D5">
      <w:rPr>
        <w:rStyle w:val="PageNumber"/>
      </w:rPr>
      <w:fldChar w:fldCharType="end"/>
    </w:r>
    <w:r>
      <w:rPr>
        <w:rStyle w:val="PageNumber"/>
        <w:spacing w:val="0"/>
      </w:rPr>
      <w:t xml:space="preserve"> o</w:t>
    </w:r>
    <w:r>
      <w:t xml:space="preserve">f </w:t>
    </w:r>
    <w:r w:rsidRPr="00BF5F5B">
      <w:fldChar w:fldCharType="begin"/>
    </w:r>
    <w:r>
      <w:rPr>
        <w:noProof/>
      </w:rPr>
      <w:instrText xml:space="preserve"> NUMPAGES </w:instrText>
    </w:r>
    <w:r w:rsidRPr="00BF5F5B">
      <w:fldChar w:fldCharType="separate"/>
    </w:r>
    <w:r w:rsidR="0067579E">
      <w:rPr>
        <w:noProof/>
      </w:rPr>
      <w:t>85</w:t>
    </w:r>
    <w:r w:rsidRPr="00BF5F5B">
      <w:fldChar w:fldCharType="end"/>
    </w:r>
    <w:r>
      <w:rPr>
        <w:rStyle w:val="PageNumber"/>
      </w:rPr>
      <w:tab/>
    </w:r>
    <w:del w:id="186" w:author="Colin Berry" w:date="2024-07-23T16:14:00Z">
      <w:r w:rsidDel="000A6772">
        <w:rPr>
          <w:rStyle w:val="PageNumber"/>
        </w:rPr>
        <w:fldChar w:fldCharType="begin"/>
      </w:r>
      <w:r w:rsidDel="000A6772">
        <w:rPr>
          <w:rStyle w:val="PageNumber"/>
        </w:rPr>
        <w:delInstrText xml:space="preserve"> DOCPROPERTY  "Effective Date"  \* MERGEFORMAT </w:delInstrText>
      </w:r>
      <w:r w:rsidDel="000A6772">
        <w:rPr>
          <w:rStyle w:val="PageNumber"/>
        </w:rPr>
        <w:fldChar w:fldCharType="separate"/>
      </w:r>
      <w:r w:rsidDel="000A6772">
        <w:rPr>
          <w:rStyle w:val="PageNumber"/>
        </w:rPr>
        <w:delText>02 November 2023</w:delText>
      </w:r>
      <w:r w:rsidDel="000A6772">
        <w:rPr>
          <w:rStyle w:val="PageNumber"/>
        </w:rPr>
        <w:fldChar w:fldCharType="end"/>
      </w:r>
    </w:del>
  </w:p>
  <w:p w14:paraId="18FA544B" w14:textId="56B33A72" w:rsidR="00E668BD" w:rsidRDefault="00E668BD">
    <w:pPr>
      <w:pStyle w:val="APHFland"/>
      <w:tabs>
        <w:tab w:val="clear" w:pos="6912"/>
        <w:tab w:val="clear" w:pos="13954"/>
      </w:tabs>
      <w:jc w:val="center"/>
      <w:rPr>
        <w:rFonts w:ascii="Times New Roman" w:hAnsi="Times New Roman"/>
      </w:rPr>
    </w:pPr>
    <w:r>
      <w:rPr>
        <w:rStyle w:val="PageNumber"/>
      </w:rPr>
      <w:t>© Elexon Limited</w:t>
    </w:r>
    <w:r>
      <w:t xml:space="preserve"> 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3CCE8" w14:textId="06B6D16B" w:rsidR="00E668BD" w:rsidRDefault="00E668BD" w:rsidP="00BF5F5B">
    <w:pPr>
      <w:pStyle w:val="Footer"/>
      <w:pBdr>
        <w:top w:val="single" w:sz="4" w:space="6" w:color="auto"/>
      </w:pBdr>
      <w:tabs>
        <w:tab w:val="clear" w:pos="709"/>
        <w:tab w:val="clear" w:pos="4153"/>
        <w:tab w:val="clear" w:pos="8306"/>
        <w:tab w:val="center" w:pos="7088"/>
        <w:tab w:val="right" w:pos="14033"/>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67579E">
      <w:rPr>
        <w:rStyle w:val="PageNumber"/>
        <w:b/>
        <w:noProof/>
        <w:sz w:val="20"/>
        <w:szCs w:val="20"/>
      </w:rPr>
      <w:t>63</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67579E">
      <w:rPr>
        <w:rStyle w:val="PageNumber"/>
        <w:b/>
        <w:noProof/>
        <w:sz w:val="20"/>
        <w:szCs w:val="20"/>
      </w:rPr>
      <w:t>85</w:t>
    </w:r>
    <w:r>
      <w:rPr>
        <w:rStyle w:val="PageNumber"/>
        <w:b/>
        <w:sz w:val="20"/>
        <w:szCs w:val="20"/>
      </w:rPr>
      <w:fldChar w:fldCharType="end"/>
    </w:r>
    <w:r>
      <w:rPr>
        <w:rStyle w:val="PageNumber"/>
        <w:b/>
        <w:sz w:val="20"/>
        <w:szCs w:val="20"/>
      </w:rPr>
      <w:tab/>
    </w:r>
    <w:del w:id="196" w:author="Colin Berry" w:date="2024-07-23T16:14:00Z">
      <w:r w:rsidDel="000A6772">
        <w:rPr>
          <w:rStyle w:val="PageNumber"/>
          <w:b/>
          <w:sz w:val="20"/>
          <w:szCs w:val="20"/>
        </w:rPr>
        <w:fldChar w:fldCharType="begin"/>
      </w:r>
      <w:r w:rsidDel="000A6772">
        <w:rPr>
          <w:rStyle w:val="PageNumber"/>
          <w:b/>
          <w:sz w:val="20"/>
          <w:szCs w:val="20"/>
        </w:rPr>
        <w:delInstrText xml:space="preserve"> DOCPROPERTY  "Effective Date"  \* MERGEFORMAT </w:delInstrText>
      </w:r>
      <w:r w:rsidDel="000A6772">
        <w:rPr>
          <w:rStyle w:val="PageNumber"/>
          <w:b/>
          <w:sz w:val="20"/>
          <w:szCs w:val="20"/>
        </w:rPr>
        <w:fldChar w:fldCharType="separate"/>
      </w:r>
      <w:r w:rsidDel="000A6772">
        <w:rPr>
          <w:rStyle w:val="PageNumber"/>
          <w:b/>
          <w:sz w:val="20"/>
          <w:szCs w:val="20"/>
        </w:rPr>
        <w:delText>02 November 2023</w:delText>
      </w:r>
      <w:r w:rsidDel="000A6772">
        <w:rPr>
          <w:rStyle w:val="PageNumber"/>
          <w:b/>
          <w:sz w:val="20"/>
          <w:szCs w:val="20"/>
        </w:rPr>
        <w:fldChar w:fldCharType="end"/>
      </w:r>
    </w:del>
  </w:p>
  <w:p w14:paraId="2218D732" w14:textId="5E589899" w:rsidR="00E668BD" w:rsidRDefault="00E668BD">
    <w:pPr>
      <w:pStyle w:val="Footer"/>
      <w:tabs>
        <w:tab w:val="clear" w:pos="709"/>
        <w:tab w:val="clear" w:pos="4153"/>
        <w:tab w:val="clear" w:pos="8306"/>
        <w:tab w:val="center" w:pos="4536"/>
        <w:tab w:val="right" w:pos="9072"/>
      </w:tabs>
      <w:spacing w:after="0"/>
      <w:ind w:left="0"/>
      <w:jc w:val="center"/>
      <w:rPr>
        <w:b/>
        <w:sz w:val="20"/>
        <w:szCs w:val="20"/>
      </w:rPr>
    </w:pPr>
    <w:r>
      <w:rPr>
        <w:rStyle w:val="PageNumber"/>
        <w:b/>
        <w:sz w:val="20"/>
        <w:szCs w:val="20"/>
      </w:rPr>
      <w:t>© Elexon Limited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ADF78" w14:textId="28ED4C66" w:rsidR="00E668BD" w:rsidRDefault="00E668BD" w:rsidP="00836038">
    <w:pPr>
      <w:pStyle w:val="Footer"/>
      <w:pBdr>
        <w:top w:val="single" w:sz="4" w:space="6" w:color="auto"/>
      </w:pBdr>
      <w:tabs>
        <w:tab w:val="clear" w:pos="709"/>
        <w:tab w:val="clear" w:pos="4153"/>
        <w:tab w:val="clear" w:pos="8306"/>
        <w:tab w:val="center" w:pos="4536"/>
        <w:tab w:val="right" w:pos="9072"/>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67579E">
      <w:rPr>
        <w:rStyle w:val="PageNumber"/>
        <w:b/>
        <w:noProof/>
        <w:sz w:val="20"/>
        <w:szCs w:val="20"/>
      </w:rPr>
      <w:t>67</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67579E">
      <w:rPr>
        <w:rStyle w:val="PageNumber"/>
        <w:b/>
        <w:noProof/>
        <w:sz w:val="20"/>
        <w:szCs w:val="20"/>
      </w:rPr>
      <w:t>85</w:t>
    </w:r>
    <w:r>
      <w:rPr>
        <w:rStyle w:val="PageNumber"/>
        <w:b/>
        <w:sz w:val="20"/>
        <w:szCs w:val="20"/>
      </w:rPr>
      <w:fldChar w:fldCharType="end"/>
    </w:r>
    <w:r>
      <w:rPr>
        <w:rStyle w:val="PageNumber"/>
        <w:b/>
        <w:sz w:val="20"/>
        <w:szCs w:val="20"/>
      </w:rPr>
      <w:tab/>
    </w:r>
    <w:del w:id="203" w:author="Colin Berry" w:date="2024-07-23T16:14:00Z">
      <w:r w:rsidDel="000A6772">
        <w:rPr>
          <w:rStyle w:val="PageNumber"/>
          <w:b/>
          <w:sz w:val="20"/>
          <w:szCs w:val="20"/>
        </w:rPr>
        <w:fldChar w:fldCharType="begin"/>
      </w:r>
      <w:r w:rsidDel="000A6772">
        <w:rPr>
          <w:rStyle w:val="PageNumber"/>
          <w:b/>
          <w:sz w:val="20"/>
          <w:szCs w:val="20"/>
        </w:rPr>
        <w:delInstrText xml:space="preserve"> DOCPROPERTY  "Effective Date"  \* MERGEFORMAT </w:delInstrText>
      </w:r>
      <w:r w:rsidDel="000A6772">
        <w:rPr>
          <w:rStyle w:val="PageNumber"/>
          <w:b/>
          <w:sz w:val="20"/>
          <w:szCs w:val="20"/>
        </w:rPr>
        <w:fldChar w:fldCharType="separate"/>
      </w:r>
      <w:r w:rsidDel="000A6772">
        <w:rPr>
          <w:rStyle w:val="PageNumber"/>
          <w:b/>
          <w:sz w:val="20"/>
          <w:szCs w:val="20"/>
        </w:rPr>
        <w:delText>02 November 2023</w:delText>
      </w:r>
      <w:r w:rsidDel="000A6772">
        <w:rPr>
          <w:rStyle w:val="PageNumber"/>
          <w:b/>
          <w:sz w:val="20"/>
          <w:szCs w:val="20"/>
        </w:rPr>
        <w:fldChar w:fldCharType="end"/>
      </w:r>
    </w:del>
  </w:p>
  <w:p w14:paraId="1DBBBA17" w14:textId="4419A90F" w:rsidR="00E668BD" w:rsidRPr="00885922" w:rsidRDefault="00E668BD" w:rsidP="00BF5F5B">
    <w:pPr>
      <w:pStyle w:val="Footer"/>
      <w:tabs>
        <w:tab w:val="clear" w:pos="709"/>
        <w:tab w:val="clear" w:pos="4153"/>
        <w:tab w:val="clear" w:pos="8306"/>
        <w:tab w:val="center" w:pos="4536"/>
        <w:tab w:val="right" w:pos="9072"/>
      </w:tabs>
      <w:spacing w:after="0"/>
      <w:ind w:left="0"/>
      <w:jc w:val="center"/>
      <w:rPr>
        <w:b/>
        <w:sz w:val="20"/>
      </w:rPr>
    </w:pPr>
    <w:r>
      <w:rPr>
        <w:rStyle w:val="PageNumber"/>
        <w:b/>
        <w:sz w:val="20"/>
        <w:szCs w:val="20"/>
      </w:rPr>
      <w:t>© Elexon Limited 2023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BE9E4" w14:textId="5DA9C340" w:rsidR="00E668BD" w:rsidRPr="006E7465" w:rsidRDefault="00E668BD" w:rsidP="006E7465">
    <w:pPr>
      <w:pStyle w:val="APHFPort"/>
      <w:pBdr>
        <w:top w:val="single" w:sz="4" w:space="6" w:color="auto"/>
      </w:pBdr>
      <w:tabs>
        <w:tab w:val="clear" w:pos="4464"/>
        <w:tab w:val="clear" w:pos="8928"/>
        <w:tab w:val="center" w:pos="4536"/>
        <w:tab w:val="right" w:pos="9072"/>
      </w:tabs>
    </w:pPr>
    <w:r w:rsidRPr="006E7465">
      <w:t>Balancing and Settlement Code</w:t>
    </w:r>
    <w:r w:rsidRPr="006E7465">
      <w:tab/>
      <w:t xml:space="preserve">Sheet </w:t>
    </w:r>
    <w:r w:rsidRPr="006E7465">
      <w:fldChar w:fldCharType="begin"/>
    </w:r>
    <w:r w:rsidRPr="006E7465">
      <w:instrText xml:space="preserve"> PAGE </w:instrText>
    </w:r>
    <w:r w:rsidRPr="006E7465">
      <w:fldChar w:fldCharType="separate"/>
    </w:r>
    <w:r w:rsidR="0067579E">
      <w:rPr>
        <w:noProof/>
      </w:rPr>
      <w:t>73</w:t>
    </w:r>
    <w:r w:rsidRPr="006E7465">
      <w:fldChar w:fldCharType="end"/>
    </w:r>
    <w:r w:rsidRPr="006E7465">
      <w:t xml:space="preserve"> of </w:t>
    </w:r>
    <w:r>
      <w:fldChar w:fldCharType="begin"/>
    </w:r>
    <w:r>
      <w:instrText xml:space="preserve"> NUMPAGES </w:instrText>
    </w:r>
    <w:r>
      <w:fldChar w:fldCharType="separate"/>
    </w:r>
    <w:r w:rsidR="0067579E">
      <w:rPr>
        <w:noProof/>
      </w:rPr>
      <w:t>85</w:t>
    </w:r>
    <w:r>
      <w:rPr>
        <w:noProof/>
      </w:rPr>
      <w:fldChar w:fldCharType="end"/>
    </w:r>
    <w:r w:rsidRPr="006E7465">
      <w:tab/>
    </w:r>
    <w:del w:id="208" w:author="Colin Berry" w:date="2024-07-23T16:13:00Z">
      <w:r w:rsidDel="000A6772">
        <w:fldChar w:fldCharType="begin"/>
      </w:r>
      <w:r w:rsidDel="000A6772">
        <w:delInstrText xml:space="preserve"> DOCPROPERTY  "Effective Date"  \* MERGEFORMAT </w:delInstrText>
      </w:r>
      <w:r w:rsidDel="000A6772">
        <w:fldChar w:fldCharType="separate"/>
      </w:r>
      <w:r w:rsidRPr="006E7465" w:rsidDel="000A6772">
        <w:delText>02 November 2023</w:delText>
      </w:r>
      <w:r w:rsidDel="000A6772">
        <w:fldChar w:fldCharType="end"/>
      </w:r>
    </w:del>
  </w:p>
  <w:p w14:paraId="5AA75411" w14:textId="27129E2F" w:rsidR="00E668BD" w:rsidRPr="00885922" w:rsidRDefault="00E668BD" w:rsidP="00BF5F5B">
    <w:pPr>
      <w:pStyle w:val="Footer"/>
      <w:tabs>
        <w:tab w:val="clear" w:pos="709"/>
        <w:tab w:val="clear" w:pos="4153"/>
        <w:tab w:val="clear" w:pos="8306"/>
        <w:tab w:val="center" w:pos="4536"/>
        <w:tab w:val="right" w:pos="9072"/>
      </w:tabs>
      <w:spacing w:after="0"/>
      <w:ind w:left="0"/>
      <w:jc w:val="center"/>
      <w:rPr>
        <w:b/>
        <w:sz w:val="20"/>
      </w:rPr>
    </w:pPr>
    <w:r>
      <w:rPr>
        <w:rStyle w:val="PageNumber"/>
        <w:b/>
        <w:sz w:val="20"/>
        <w:szCs w:val="20"/>
      </w:rPr>
      <w:t>© Elexon Limited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F4479" w14:textId="77777777" w:rsidR="00300DC6" w:rsidRPr="00FB2A13" w:rsidRDefault="00300DC6" w:rsidP="00FB2A13">
      <w:pPr>
        <w:spacing w:after="0"/>
        <w:ind w:left="0"/>
        <w:rPr>
          <w:sz w:val="20"/>
          <w:szCs w:val="20"/>
        </w:rPr>
      </w:pPr>
      <w:r w:rsidRPr="00FB2A13">
        <w:rPr>
          <w:sz w:val="20"/>
          <w:szCs w:val="20"/>
        </w:rPr>
        <w:separator/>
      </w:r>
    </w:p>
  </w:footnote>
  <w:footnote w:type="continuationSeparator" w:id="0">
    <w:p w14:paraId="6A581F12" w14:textId="77777777" w:rsidR="00300DC6" w:rsidRDefault="00300DC6">
      <w:pPr>
        <w:spacing w:after="120"/>
        <w:ind w:left="0"/>
      </w:pPr>
      <w:r>
        <w:continuationSeparator/>
      </w:r>
    </w:p>
  </w:footnote>
  <w:footnote w:type="continuationNotice" w:id="1">
    <w:p w14:paraId="7392E93C" w14:textId="77777777" w:rsidR="00300DC6" w:rsidRDefault="00300DC6">
      <w:pPr>
        <w:spacing w:after="0"/>
      </w:pPr>
    </w:p>
  </w:footnote>
  <w:footnote w:id="2">
    <w:p w14:paraId="6CF90E65" w14:textId="77777777" w:rsidR="00E668BD" w:rsidRDefault="00E668BD" w:rsidP="00850247">
      <w:pPr>
        <w:pStyle w:val="FootnoteText"/>
        <w:spacing w:after="0"/>
        <w:ind w:left="0"/>
        <w:jc w:val="left"/>
      </w:pPr>
    </w:p>
  </w:footnote>
  <w:footnote w:id="3">
    <w:p w14:paraId="3173891B" w14:textId="1DD0AAF6" w:rsidR="00E668BD" w:rsidRPr="001D585F" w:rsidRDefault="00E668BD" w:rsidP="006C3ED5">
      <w:pPr>
        <w:pStyle w:val="FootnoteText"/>
        <w:spacing w:after="0"/>
        <w:ind w:left="0"/>
        <w:jc w:val="left"/>
        <w:rPr>
          <w:sz w:val="16"/>
          <w:szCs w:val="16"/>
        </w:rPr>
      </w:pPr>
      <w:r w:rsidRPr="00B36FF4">
        <w:rPr>
          <w:rStyle w:val="FootnoteReference"/>
          <w:sz w:val="16"/>
          <w:szCs w:val="16"/>
        </w:rPr>
        <w:footnoteRef/>
      </w:r>
      <w:r w:rsidRPr="00B36FF4">
        <w:rPr>
          <w:rStyle w:val="FootnoteReference"/>
          <w:sz w:val="16"/>
          <w:szCs w:val="16"/>
        </w:rPr>
        <w:t xml:space="preserve"> </w:t>
      </w:r>
      <w:r w:rsidRPr="001D585F">
        <w:rPr>
          <w:rStyle w:val="FootnoteReference"/>
          <w:sz w:val="16"/>
          <w:szCs w:val="16"/>
          <w:vertAlign w:val="baseline"/>
        </w:rPr>
        <w:t>Final Consumption Levy charges are calculated by the Electricity Market Reform Settlement Company</w:t>
      </w:r>
      <w:r>
        <w:rPr>
          <w:sz w:val="16"/>
          <w:szCs w:val="16"/>
        </w:rPr>
        <w:t xml:space="preserve"> </w:t>
      </w:r>
    </w:p>
  </w:footnote>
  <w:footnote w:id="4">
    <w:p w14:paraId="27DE7611" w14:textId="77777777" w:rsidR="00E668BD" w:rsidRDefault="00E668BD" w:rsidP="00AC004C">
      <w:pPr>
        <w:pStyle w:val="FootnoteText"/>
        <w:spacing w:after="0"/>
        <w:ind w:left="0"/>
        <w:jc w:val="left"/>
      </w:pPr>
      <w:r w:rsidRPr="00AC004C">
        <w:rPr>
          <w:sz w:val="16"/>
          <w:szCs w:val="16"/>
        </w:rPr>
        <w:footnoteRef/>
      </w:r>
      <w:r w:rsidRPr="00AC004C">
        <w:rPr>
          <w:sz w:val="16"/>
          <w:szCs w:val="16"/>
        </w:rPr>
        <w:t xml:space="preserve"> A VLP that has not also Qualified as an Asset Metering VLP may not register an Asset</w:t>
      </w:r>
    </w:p>
  </w:footnote>
  <w:footnote w:id="5">
    <w:p w14:paraId="38A226A5" w14:textId="77777777" w:rsidR="00E668BD" w:rsidRPr="00874C05" w:rsidRDefault="00E668BD" w:rsidP="00874C05">
      <w:pPr>
        <w:pStyle w:val="FootnoteText"/>
        <w:spacing w:after="0"/>
        <w:ind w:left="0"/>
        <w:jc w:val="left"/>
        <w:rPr>
          <w:sz w:val="16"/>
          <w:szCs w:val="16"/>
        </w:rPr>
      </w:pPr>
      <w:r w:rsidRPr="00874C05">
        <w:rPr>
          <w:rStyle w:val="FootnoteReference"/>
          <w:sz w:val="16"/>
          <w:szCs w:val="16"/>
        </w:rPr>
        <w:footnoteRef/>
      </w:r>
      <w:r w:rsidRPr="00874C05">
        <w:rPr>
          <w:sz w:val="16"/>
          <w:szCs w:val="16"/>
        </w:rPr>
        <w:t xml:space="preserve"> Balancing Services in this instance refers to the Balancing Mechanism and Replacement Reserve</w:t>
      </w:r>
    </w:p>
  </w:footnote>
  <w:footnote w:id="6">
    <w:p w14:paraId="6D130F02" w14:textId="77777777" w:rsidR="00E668BD" w:rsidRDefault="00E668BD" w:rsidP="006C3ED5">
      <w:pPr>
        <w:pStyle w:val="FootnoteText"/>
        <w:tabs>
          <w:tab w:val="clear" w:pos="709"/>
          <w:tab w:val="left" w:pos="0"/>
        </w:tabs>
        <w:ind w:left="0"/>
      </w:pPr>
      <w:r>
        <w:rPr>
          <w:rStyle w:val="FootnoteReference"/>
        </w:rPr>
        <w:footnoteRef/>
      </w:r>
      <w:r>
        <w:t xml:space="preserve"> For the avoidance of doubt, the same SVA MSID may be included in an EMR </w:t>
      </w:r>
      <w:r w:rsidRPr="00BE4534">
        <w:rPr>
          <w:lang w:val="en-US"/>
        </w:rPr>
        <w:t xml:space="preserve">MSID Declaration </w:t>
      </w:r>
      <w:r>
        <w:rPr>
          <w:lang w:val="en-US"/>
        </w:rPr>
        <w:t>and in a SVA Non-Final Demand</w:t>
      </w:r>
      <w:r>
        <w:t xml:space="preserve"> Declaration where it meets the criteria for both.</w:t>
      </w:r>
    </w:p>
  </w:footnote>
  <w:footnote w:id="7">
    <w:p w14:paraId="3FB14E00" w14:textId="77777777" w:rsidR="00E668BD" w:rsidRPr="00504F5F" w:rsidRDefault="00E668BD" w:rsidP="00504F5F">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 xml:space="preserve"> Balancing Services in this instance refers to the Balancing Mechanism and Replacement Reserve </w:t>
      </w:r>
    </w:p>
  </w:footnote>
  <w:footnote w:id="8">
    <w:p w14:paraId="100A2979" w14:textId="77777777" w:rsidR="00E668BD" w:rsidRPr="00504F5F" w:rsidRDefault="00E668BD" w:rsidP="00504F5F">
      <w:pPr>
        <w:pStyle w:val="FootnoteText"/>
        <w:tabs>
          <w:tab w:val="clear" w:pos="709"/>
        </w:tabs>
        <w:spacing w:after="0"/>
        <w:ind w:left="0"/>
        <w:jc w:val="left"/>
        <w:rPr>
          <w:sz w:val="16"/>
          <w:szCs w:val="16"/>
        </w:rPr>
      </w:pPr>
      <w:r w:rsidRPr="00BF5F5B">
        <w:rPr>
          <w:rStyle w:val="FootnoteReference"/>
          <w:sz w:val="16"/>
          <w:szCs w:val="16"/>
        </w:rPr>
        <w:footnoteRef/>
      </w:r>
      <w:r w:rsidRPr="00BF5F5B">
        <w:rPr>
          <w:sz w:val="16"/>
          <w:szCs w:val="16"/>
        </w:rPr>
        <w:t xml:space="preserve"> </w:t>
      </w:r>
      <w:r w:rsidRPr="00504F5F">
        <w:rPr>
          <w:sz w:val="16"/>
          <w:szCs w:val="16"/>
        </w:rPr>
        <w:t>Where such amendments correct an identified error that impacts Settlement accuracy, the SVAA shall facilitate such amendments for Settlement Days prior to having undergone the R1 VAR  Run</w:t>
      </w:r>
    </w:p>
  </w:footnote>
  <w:footnote w:id="9">
    <w:p w14:paraId="156A4A32" w14:textId="77777777" w:rsidR="00E668BD" w:rsidRPr="004644D8" w:rsidRDefault="00E668BD" w:rsidP="00566A9F">
      <w:pPr>
        <w:pStyle w:val="FootnoteText"/>
        <w:tabs>
          <w:tab w:val="clear" w:pos="709"/>
        </w:tabs>
        <w:spacing w:after="0"/>
        <w:ind w:left="0"/>
        <w:jc w:val="left"/>
        <w:rPr>
          <w:sz w:val="16"/>
          <w:szCs w:val="16"/>
        </w:rPr>
      </w:pPr>
      <w:r w:rsidRPr="00E05FC9">
        <w:rPr>
          <w:sz w:val="16"/>
          <w:szCs w:val="16"/>
          <w:vertAlign w:val="superscript"/>
        </w:rPr>
        <w:footnoteRef/>
      </w:r>
      <w:r w:rsidRPr="004644D8">
        <w:rPr>
          <w:sz w:val="16"/>
          <w:szCs w:val="16"/>
        </w:rPr>
        <w:t xml:space="preserve"> Provided that the AMSID Pair is in the same GSP Group as the Secondary BM Unit</w:t>
      </w:r>
    </w:p>
  </w:footnote>
  <w:footnote w:id="10">
    <w:p w14:paraId="2FCEF278" w14:textId="77777777" w:rsidR="00E668BD" w:rsidRPr="00504F5F" w:rsidRDefault="00E668BD" w:rsidP="00566A9F">
      <w:pPr>
        <w:pStyle w:val="FootnoteText"/>
        <w:tabs>
          <w:tab w:val="clear" w:pos="709"/>
        </w:tabs>
        <w:spacing w:after="0"/>
        <w:ind w:left="0"/>
        <w:jc w:val="left"/>
        <w:rPr>
          <w:sz w:val="16"/>
          <w:szCs w:val="16"/>
        </w:rPr>
      </w:pPr>
      <w:r w:rsidRPr="00E05FC9">
        <w:rPr>
          <w:rStyle w:val="FootnoteReference"/>
          <w:sz w:val="16"/>
          <w:szCs w:val="16"/>
        </w:rPr>
        <w:footnoteRef/>
      </w:r>
      <w:r w:rsidRPr="00E05FC9">
        <w:rPr>
          <w:sz w:val="16"/>
          <w:szCs w:val="16"/>
        </w:rPr>
        <w:t xml:space="preserve"> </w:t>
      </w:r>
      <w:r w:rsidRPr="00504F5F">
        <w:rPr>
          <w:sz w:val="16"/>
          <w:szCs w:val="16"/>
        </w:rPr>
        <w:t xml:space="preserve">Where such amendments correct an identified error that impacts Settlement accuracy, the SVAA shall facilitate such amendments for Settlement Days prior </w:t>
      </w:r>
      <w:r>
        <w:rPr>
          <w:sz w:val="16"/>
          <w:szCs w:val="16"/>
        </w:rPr>
        <w:t xml:space="preserve">to having undergone the R1 VAR </w:t>
      </w:r>
      <w:r w:rsidRPr="00504F5F">
        <w:rPr>
          <w:sz w:val="16"/>
          <w:szCs w:val="16"/>
        </w:rPr>
        <w:t>Run</w:t>
      </w:r>
    </w:p>
  </w:footnote>
  <w:footnote w:id="11">
    <w:p w14:paraId="3138B2D9" w14:textId="77777777" w:rsidR="00E668BD" w:rsidRDefault="00E668BD" w:rsidP="00AC004C">
      <w:pPr>
        <w:pStyle w:val="FootnoteText"/>
        <w:tabs>
          <w:tab w:val="clear" w:pos="709"/>
        </w:tabs>
        <w:spacing w:after="0"/>
        <w:ind w:left="0"/>
        <w:jc w:val="left"/>
      </w:pPr>
      <w:r>
        <w:rPr>
          <w:rStyle w:val="FootnoteReference"/>
        </w:rPr>
        <w:footnoteRef/>
      </w:r>
      <w:r>
        <w:t xml:space="preserve"> Note that does not </w:t>
      </w:r>
      <w:r w:rsidRPr="00AC004C">
        <w:rPr>
          <w:sz w:val="16"/>
          <w:szCs w:val="16"/>
        </w:rPr>
        <w:t>result</w:t>
      </w:r>
      <w:r>
        <w:t xml:space="preserve"> in a ‘Loss of AMSID Pair Allocation’ for the first AMVLP, as both AMVLPs are allowed to use the AMSID Pair</w:t>
      </w:r>
    </w:p>
  </w:footnote>
  <w:footnote w:id="12">
    <w:p w14:paraId="123BA2B5" w14:textId="77777777" w:rsidR="00E668BD" w:rsidRPr="00E945B3" w:rsidRDefault="00E668BD" w:rsidP="00955CD4">
      <w:pPr>
        <w:pStyle w:val="Table"/>
        <w:tabs>
          <w:tab w:val="clear" w:pos="709"/>
        </w:tabs>
        <w:spacing w:after="0"/>
        <w:ind w:left="0"/>
        <w:rPr>
          <w:lang w:val="en-US"/>
        </w:rPr>
      </w:pPr>
      <w:r>
        <w:rPr>
          <w:rStyle w:val="FootnoteReference"/>
        </w:rPr>
        <w:footnoteRef/>
      </w:r>
      <w:r>
        <w:t xml:space="preserve"> </w:t>
      </w:r>
      <w:r w:rsidRPr="00A016BE">
        <w:rPr>
          <w:lang w:val="en-US"/>
        </w:rPr>
        <w:t>If a Supplier is also using the AMSID Pair</w:t>
      </w:r>
      <w:r>
        <w:rPr>
          <w:lang w:val="en-US"/>
        </w:rPr>
        <w:t xml:space="preserve"> in an EMR AMSID Declaration in accordance with Section 2.15</w:t>
      </w:r>
      <w:r w:rsidRPr="00A016BE">
        <w:rPr>
          <w:lang w:val="en-US"/>
        </w:rPr>
        <w:t xml:space="preserve">, they </w:t>
      </w:r>
      <w:r>
        <w:rPr>
          <w:lang w:val="en-US"/>
        </w:rPr>
        <w:t>w</w:t>
      </w:r>
      <w:r w:rsidRPr="00A016BE">
        <w:rPr>
          <w:lang w:val="en-US"/>
        </w:rPr>
        <w:t xml:space="preserve">ould be </w:t>
      </w:r>
      <w:r>
        <w:rPr>
          <w:lang w:val="en-US"/>
        </w:rPr>
        <w:t>eligible t</w:t>
      </w:r>
      <w:r w:rsidRPr="00A016BE">
        <w:rPr>
          <w:lang w:val="en-US"/>
        </w:rPr>
        <w:t>o become the Registrant</w:t>
      </w:r>
      <w:r>
        <w:rPr>
          <w:lang w:val="en-US"/>
        </w:rPr>
        <w:t xml:space="preserve"> of the relevant Asset. If the Supplier became the Registrant of the Asset, the 2</w:t>
      </w:r>
      <w:r w:rsidRPr="005C3613">
        <w:rPr>
          <w:vertAlign w:val="superscript"/>
          <w:lang w:val="en-US"/>
        </w:rPr>
        <w:t>nd</w:t>
      </w:r>
      <w:r>
        <w:rPr>
          <w:lang w:val="en-US"/>
        </w:rPr>
        <w:t xml:space="preserve"> AMVLP would be allowed to continue to use the AMSID Pair.</w:t>
      </w:r>
    </w:p>
  </w:footnote>
  <w:footnote w:id="13">
    <w:p w14:paraId="70E5C7C4" w14:textId="77777777" w:rsidR="00E668BD" w:rsidRPr="00504F5F" w:rsidRDefault="00E668BD" w:rsidP="00504F5F">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 xml:space="preserve"> Balancing Services in this instance refers to the Balancing Mechanism, Replacement Reserve </w:t>
      </w:r>
    </w:p>
  </w:footnote>
  <w:footnote w:id="14">
    <w:p w14:paraId="52D6410D" w14:textId="77777777" w:rsidR="00E668BD" w:rsidRPr="007C433B" w:rsidRDefault="00E668BD" w:rsidP="003335BA">
      <w:pPr>
        <w:pStyle w:val="FootnoteText"/>
        <w:tabs>
          <w:tab w:val="clear" w:pos="709"/>
        </w:tabs>
        <w:spacing w:after="0"/>
        <w:ind w:left="0"/>
        <w:jc w:val="left"/>
      </w:pPr>
      <w:r w:rsidRPr="007D6481">
        <w:rPr>
          <w:rStyle w:val="FootnoteReference"/>
          <w:sz w:val="16"/>
          <w:szCs w:val="16"/>
        </w:rPr>
        <w:footnoteRef/>
      </w:r>
      <w:r w:rsidRPr="007D6481">
        <w:rPr>
          <w:rStyle w:val="FootnoteReference"/>
          <w:sz w:val="16"/>
          <w:szCs w:val="16"/>
        </w:rPr>
        <w:t xml:space="preserve"> </w:t>
      </w:r>
      <w:r w:rsidRPr="007D6481">
        <w:rPr>
          <w:rStyle w:val="FootnoteReference"/>
          <w:sz w:val="16"/>
          <w:szCs w:val="16"/>
          <w:vertAlign w:val="baseline"/>
        </w:rPr>
        <w:t>P375 will introduce new versions of the P0282, P0283, P0284 &amp; P0285 that will include AMSID Pair Delivered Volumes or MSID Pair Delivered Volumes, as applicable.</w:t>
      </w:r>
    </w:p>
  </w:footnote>
  <w:footnote w:id="15">
    <w:p w14:paraId="3A2DAEFA" w14:textId="0EAF28A6" w:rsidR="00E668BD" w:rsidRPr="00504F5F" w:rsidRDefault="00E668BD" w:rsidP="00504F5F">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Upon receipt of revised Delivered Volume data</w:t>
      </w:r>
    </w:p>
  </w:footnote>
  <w:footnote w:id="16">
    <w:p w14:paraId="059E8191" w14:textId="77777777" w:rsidR="00E668BD" w:rsidRPr="00504F5F" w:rsidRDefault="00E668BD" w:rsidP="00F42DD8">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 xml:space="preserve"> Upon receipt of revised</w:t>
      </w:r>
      <w:r w:rsidRPr="001776BD">
        <w:t xml:space="preserve"> </w:t>
      </w:r>
      <w:r w:rsidRPr="001776BD">
        <w:rPr>
          <w:sz w:val="16"/>
          <w:szCs w:val="16"/>
        </w:rPr>
        <w:t>ABS MSID Pair</w:t>
      </w:r>
      <w:r w:rsidRPr="00504F5F">
        <w:rPr>
          <w:sz w:val="16"/>
          <w:szCs w:val="16"/>
        </w:rPr>
        <w:t xml:space="preserve"> Delivered Volume data</w:t>
      </w:r>
    </w:p>
  </w:footnote>
  <w:footnote w:id="17">
    <w:p w14:paraId="56F4A288" w14:textId="05CE7171" w:rsidR="00E668BD" w:rsidRPr="00BF5F5B" w:rsidRDefault="00E668BD" w:rsidP="00D971DE">
      <w:pPr>
        <w:pStyle w:val="FootnoteText"/>
        <w:spacing w:after="0"/>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18">
    <w:p w14:paraId="41A4B6A3" w14:textId="1D819C0C" w:rsidR="00E668BD" w:rsidRDefault="00E668BD" w:rsidP="00D971DE">
      <w:pPr>
        <w:pStyle w:val="FootnoteText"/>
        <w:spacing w:after="0"/>
        <w:ind w:left="0"/>
      </w:pPr>
      <w:r w:rsidRPr="00E36D80">
        <w:rPr>
          <w:rStyle w:val="FootnoteReference"/>
          <w:sz w:val="16"/>
        </w:rPr>
        <w:footnoteRef/>
      </w:r>
      <w:r w:rsidRPr="00E36D80">
        <w:rPr>
          <w:rStyle w:val="FootnoteReference"/>
          <w:sz w:val="16"/>
        </w:rPr>
        <w:t xml:space="preserve"> </w:t>
      </w:r>
      <w:r w:rsidRPr="00BF5F5B">
        <w:rPr>
          <w:sz w:val="16"/>
        </w:rPr>
        <w:t>Please note that where an SVA Facility Operator is declaring an SVA</w:t>
      </w:r>
      <w:r w:rsidRPr="00D43ACE">
        <w:t xml:space="preserve"> </w:t>
      </w:r>
      <w:r w:rsidRPr="00D43ACE">
        <w:rPr>
          <w:sz w:val="16"/>
        </w:rPr>
        <w:t>Non- Final Demand</w:t>
      </w:r>
      <w:ins w:id="43" w:author="Colin Berry" w:date="2024-07-23T16:30:00Z">
        <w:r>
          <w:rPr>
            <w:sz w:val="16"/>
          </w:rPr>
          <w:t xml:space="preserve"> </w:t>
        </w:r>
      </w:ins>
      <w:r w:rsidRPr="00BF5F5B">
        <w:rPr>
          <w:sz w:val="16"/>
        </w:rPr>
        <w:t xml:space="preserve">Facility for the first time, i.e. where the SVAA has no record of the person acting as an SVA </w:t>
      </w:r>
      <w:r w:rsidRPr="00D43ACE">
        <w:rPr>
          <w:sz w:val="16"/>
        </w:rPr>
        <w:t xml:space="preserve">Non- Final Demand </w:t>
      </w:r>
      <w:r w:rsidRPr="00BF5F5B">
        <w:rPr>
          <w:sz w:val="16"/>
        </w:rPr>
        <w:t xml:space="preserve">Facility Operator, then the SVAA will create an ‘operator record’ as part of processing the declaration(s) for the SVA </w:t>
      </w:r>
      <w:r w:rsidRPr="00D43ACE">
        <w:rPr>
          <w:sz w:val="16"/>
        </w:rPr>
        <w:t xml:space="preserve">Non- Final Demand </w:t>
      </w:r>
      <w:r w:rsidRPr="00BF5F5B">
        <w:rPr>
          <w:sz w:val="16"/>
        </w:rPr>
        <w:t>Facility. There is no dedicated ‘create operator record’ process.</w:t>
      </w:r>
    </w:p>
  </w:footnote>
  <w:footnote w:id="19">
    <w:p w14:paraId="12591FB5" w14:textId="4B6343F9" w:rsidR="00E668BD" w:rsidRDefault="00E668BD" w:rsidP="00D971DE">
      <w:pPr>
        <w:pStyle w:val="FootnoteText"/>
        <w:spacing w:after="0"/>
        <w:ind w:left="0"/>
      </w:pPr>
      <w:r w:rsidRPr="00BF5F5B">
        <w:rPr>
          <w:rStyle w:val="FootnoteReference"/>
          <w:sz w:val="16"/>
        </w:rPr>
        <w:footnoteRef/>
      </w:r>
      <w:r w:rsidRPr="00BF5F5B">
        <w:rPr>
          <w:sz w:val="16"/>
        </w:rPr>
        <w:t xml:space="preserve"> That is, an SVA </w:t>
      </w:r>
      <w:r w:rsidRPr="00D43ACE">
        <w:rPr>
          <w:sz w:val="16"/>
        </w:rPr>
        <w:t xml:space="preserve">Non- Final Demand </w:t>
      </w:r>
      <w:r w:rsidRPr="00BF5F5B">
        <w:rPr>
          <w:sz w:val="16"/>
        </w:rPr>
        <w:t xml:space="preserve">Facility may have more than one Metering System and each Metering System may be registered by a different Registrant. In such a scenario the SVAA should expect to receive a Declaration from each Supplier that is a Registrant of at least one of the Metering Systems at the SVA </w:t>
      </w:r>
      <w:r w:rsidRPr="00D43ACE">
        <w:rPr>
          <w:sz w:val="16"/>
        </w:rPr>
        <w:t xml:space="preserve">Non- Final Demand </w:t>
      </w:r>
      <w:r w:rsidRPr="00BF5F5B">
        <w:rPr>
          <w:sz w:val="16"/>
        </w:rPr>
        <w:t xml:space="preserve">Facility. The SVAA determines whether they are expecting more than one declaration (i.e. a </w:t>
      </w:r>
      <w:r>
        <w:rPr>
          <w:sz w:val="16"/>
        </w:rPr>
        <w:t xml:space="preserve">Declaration </w:t>
      </w:r>
      <w:r w:rsidRPr="00BF5F5B">
        <w:rPr>
          <w:sz w:val="16"/>
        </w:rPr>
        <w:t>set) by reviewing the numbers of MSIDs declared in a Declaration and comparing it against the Total Number of MSIDs which is also identified in each Declaration.</w:t>
      </w:r>
    </w:p>
  </w:footnote>
  <w:footnote w:id="20">
    <w:p w14:paraId="7118DEAE" w14:textId="5029EB09" w:rsidR="00E668BD" w:rsidRPr="003E696D" w:rsidRDefault="00E668BD" w:rsidP="003E696D">
      <w:pPr>
        <w:pStyle w:val="FootnoteText"/>
        <w:spacing w:after="0"/>
        <w:ind w:left="0"/>
        <w:rPr>
          <w:lang w:val="en-US"/>
        </w:rPr>
      </w:pPr>
      <w:ins w:id="47" w:author="Colin Berry" w:date="2024-08-06T10:32:00Z">
        <w:r w:rsidRPr="003E696D">
          <w:rPr>
            <w:rStyle w:val="FootnoteReference"/>
            <w:sz w:val="16"/>
            <w:szCs w:val="16"/>
          </w:rPr>
          <w:footnoteRef/>
        </w:r>
        <w:r w:rsidRPr="003E696D">
          <w:rPr>
            <w:rStyle w:val="FootnoteReference"/>
            <w:sz w:val="16"/>
            <w:szCs w:val="16"/>
          </w:rPr>
          <w:t xml:space="preserve"> </w:t>
        </w:r>
      </w:ins>
      <w:ins w:id="48" w:author="Colin Berry" w:date="2024-08-06T10:40:00Z">
        <w:r w:rsidRPr="003E696D">
          <w:rPr>
            <w:rStyle w:val="FootnoteReference"/>
            <w:sz w:val="16"/>
            <w:szCs w:val="16"/>
            <w:vertAlign w:val="baseline"/>
          </w:rPr>
          <w:t>[</w:t>
        </w:r>
        <w:r>
          <w:rPr>
            <w:sz w:val="16"/>
            <w:szCs w:val="16"/>
          </w:rPr>
          <w:t>CP</w:t>
        </w:r>
      </w:ins>
      <w:proofErr w:type="gramStart"/>
      <w:ins w:id="49" w:author="CP1599" w:date="2024-09-05T11:11:00Z" w16du:dateUtc="2024-09-05T10:11:00Z">
        <w:r w:rsidR="00651C80">
          <w:rPr>
            <w:sz w:val="16"/>
            <w:szCs w:val="16"/>
          </w:rPr>
          <w:t>1599</w:t>
        </w:r>
      </w:ins>
      <w:ins w:id="50" w:author="Colin Berry" w:date="2024-08-06T10:40:00Z">
        <w:r>
          <w:rPr>
            <w:sz w:val="16"/>
            <w:szCs w:val="16"/>
          </w:rPr>
          <w:t>]</w:t>
        </w:r>
      </w:ins>
      <w:ins w:id="51" w:author="Colin Berry" w:date="2024-08-06T10:37:00Z">
        <w:r>
          <w:rPr>
            <w:sz w:val="16"/>
            <w:szCs w:val="16"/>
          </w:rPr>
          <w:t>An</w:t>
        </w:r>
        <w:proofErr w:type="gramEnd"/>
        <w:r>
          <w:rPr>
            <w:sz w:val="16"/>
            <w:szCs w:val="16"/>
          </w:rPr>
          <w:t xml:space="preserve"> HHDA will not be appointed </w:t>
        </w:r>
      </w:ins>
      <w:ins w:id="52" w:author="Colin Berry" w:date="2024-08-07T17:19:00Z">
        <w:r w:rsidR="0092008E" w:rsidRPr="0092008E">
          <w:rPr>
            <w:sz w:val="16"/>
            <w:szCs w:val="16"/>
          </w:rPr>
          <w:t>to MHHS MSIDs (MSIDs operating under the MHHS Arrangements).</w:t>
        </w:r>
      </w:ins>
      <w:ins w:id="53" w:author="Colin Berry" w:date="2024-08-06T10:34:00Z">
        <w:r>
          <w:rPr>
            <w:sz w:val="16"/>
            <w:szCs w:val="16"/>
          </w:rPr>
          <w:t xml:space="preserve">SVAA </w:t>
        </w:r>
      </w:ins>
      <w:ins w:id="54" w:author="Colin Berry" w:date="2024-08-06T13:41:00Z">
        <w:r>
          <w:rPr>
            <w:sz w:val="16"/>
            <w:szCs w:val="16"/>
          </w:rPr>
          <w:t xml:space="preserve">will </w:t>
        </w:r>
      </w:ins>
      <w:ins w:id="55" w:author="Colin Berry" w:date="2024-08-07T17:20:00Z" w16du:dateUtc="2024-08-07T16:20:00Z">
        <w:r w:rsidR="0092008E">
          <w:rPr>
            <w:sz w:val="16"/>
            <w:szCs w:val="16"/>
          </w:rPr>
          <w:t xml:space="preserve">already have </w:t>
        </w:r>
      </w:ins>
      <w:ins w:id="56" w:author="Colin Berry" w:date="2024-08-06T13:42:00Z">
        <w:r>
          <w:rPr>
            <w:sz w:val="16"/>
            <w:szCs w:val="16"/>
          </w:rPr>
          <w:t>receive</w:t>
        </w:r>
      </w:ins>
      <w:ins w:id="57" w:author="Colin Berry" w:date="2024-08-07T17:20:00Z" w16du:dateUtc="2024-08-07T16:20:00Z">
        <w:r w:rsidR="00334A98">
          <w:rPr>
            <w:sz w:val="16"/>
            <w:szCs w:val="16"/>
          </w:rPr>
          <w:t>d</w:t>
        </w:r>
      </w:ins>
      <w:ins w:id="58" w:author="Colin Berry" w:date="2024-08-06T13:42:00Z">
        <w:r>
          <w:rPr>
            <w:sz w:val="16"/>
            <w:szCs w:val="16"/>
          </w:rPr>
          <w:t xml:space="preserve"> the data from Data Services</w:t>
        </w:r>
      </w:ins>
      <w:ins w:id="59" w:author="Colin Berry" w:date="2024-08-06T13:43:00Z">
        <w:r>
          <w:rPr>
            <w:sz w:val="16"/>
            <w:szCs w:val="16"/>
          </w:rPr>
          <w:t>.</w:t>
        </w:r>
      </w:ins>
    </w:p>
  </w:footnote>
  <w:footnote w:id="21">
    <w:p w14:paraId="2CDD5BDD" w14:textId="2A83C538" w:rsidR="00E668BD" w:rsidRPr="00BF5F5B" w:rsidRDefault="00E668BD" w:rsidP="00662A62">
      <w:pPr>
        <w:pStyle w:val="FootnoteText"/>
        <w:spacing w:after="0"/>
        <w:ind w:left="0"/>
        <w:rPr>
          <w:sz w:val="16"/>
          <w:szCs w:val="16"/>
        </w:rPr>
      </w:pPr>
      <w:r w:rsidRPr="00BF5F5B">
        <w:rPr>
          <w:rStyle w:val="FootnoteReference"/>
          <w:sz w:val="16"/>
          <w:szCs w:val="16"/>
        </w:rPr>
        <w:footnoteRef/>
      </w:r>
      <w:r w:rsidRPr="00BF5F5B">
        <w:rPr>
          <w:sz w:val="16"/>
          <w:szCs w:val="16"/>
        </w:rPr>
        <w:t xml:space="preserve"> The SVAA may not need to </w:t>
      </w:r>
      <w:del w:id="60" w:author="Colin Berry" w:date="2024-08-06T15:37:00Z">
        <w:r w:rsidRPr="00BF5F5B" w:rsidDel="003D711C">
          <w:rPr>
            <w:sz w:val="16"/>
            <w:szCs w:val="16"/>
          </w:rPr>
          <w:delText>instruct the HHDA to report</w:delText>
        </w:r>
      </w:del>
      <w:ins w:id="61" w:author="Colin Berry" w:date="2024-08-06T15:37:00Z">
        <w:r>
          <w:rPr>
            <w:sz w:val="16"/>
            <w:szCs w:val="16"/>
          </w:rPr>
          <w:t>obtain</w:t>
        </w:r>
      </w:ins>
      <w:r w:rsidRPr="00BF5F5B">
        <w:rPr>
          <w:sz w:val="16"/>
          <w:szCs w:val="16"/>
        </w:rPr>
        <w:t xml:space="preserve"> metered data for an MSID if that MSID is the subject of an existing Metering System Reporting Notification (D0354) for another BSC process.</w:t>
      </w:r>
    </w:p>
  </w:footnote>
  <w:footnote w:id="22">
    <w:p w14:paraId="26347B3E" w14:textId="08871A1B" w:rsidR="00E668BD" w:rsidRPr="008C2E61" w:rsidRDefault="00E668BD" w:rsidP="00662A62">
      <w:pPr>
        <w:pStyle w:val="FootnoteText"/>
        <w:spacing w:after="0"/>
        <w:ind w:left="0"/>
        <w:rPr>
          <w:sz w:val="16"/>
          <w:szCs w:val="16"/>
        </w:rPr>
      </w:pPr>
      <w:r w:rsidRPr="00957770">
        <w:rPr>
          <w:rStyle w:val="FootnoteReference"/>
          <w:sz w:val="16"/>
          <w:szCs w:val="16"/>
        </w:rPr>
        <w:footnoteRef/>
      </w:r>
      <w:r w:rsidRPr="00957770">
        <w:rPr>
          <w:sz w:val="16"/>
          <w:szCs w:val="16"/>
        </w:rPr>
        <w:t xml:space="preserve"> The SVAA shall specify the Effec</w:t>
      </w:r>
      <w:r w:rsidRPr="003C0CDC">
        <w:rPr>
          <w:sz w:val="16"/>
          <w:szCs w:val="16"/>
        </w:rPr>
        <w:t>tive to Settlement Date (J1870) in the D0354 Metering System Reporting Notification.</w:t>
      </w:r>
    </w:p>
  </w:footnote>
  <w:footnote w:id="23">
    <w:p w14:paraId="6A922DCE" w14:textId="3D0BD858" w:rsidR="00E668BD" w:rsidRPr="00BF5F5B" w:rsidRDefault="00E668BD" w:rsidP="00BF5F5B">
      <w:pPr>
        <w:pStyle w:val="FootnoteText"/>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24">
    <w:p w14:paraId="4575061A" w14:textId="463BE087" w:rsidR="00E668BD" w:rsidRPr="003E696D" w:rsidRDefault="00E668BD" w:rsidP="003E696D">
      <w:pPr>
        <w:pStyle w:val="FootnoteText"/>
        <w:spacing w:after="0"/>
        <w:ind w:left="0"/>
        <w:rPr>
          <w:lang w:val="en-US"/>
        </w:rPr>
      </w:pPr>
      <w:ins w:id="68" w:author="Colin Berry" w:date="2024-08-06T10:47:00Z">
        <w:r w:rsidRPr="003E696D">
          <w:rPr>
            <w:sz w:val="16"/>
            <w:szCs w:val="16"/>
            <w:vertAlign w:val="superscript"/>
          </w:rPr>
          <w:footnoteRef/>
        </w:r>
        <w:r w:rsidRPr="003E696D">
          <w:rPr>
            <w:sz w:val="16"/>
            <w:szCs w:val="16"/>
            <w:vertAlign w:val="superscript"/>
          </w:rPr>
          <w:t xml:space="preserve"> </w:t>
        </w:r>
        <w:r w:rsidRPr="003E696D">
          <w:t>[</w:t>
        </w:r>
        <w:r w:rsidRPr="003E696D">
          <w:rPr>
            <w:sz w:val="16"/>
            <w:szCs w:val="16"/>
          </w:rPr>
          <w:t>CP</w:t>
        </w:r>
      </w:ins>
      <w:proofErr w:type="gramStart"/>
      <w:ins w:id="69" w:author="CP1599" w:date="2024-09-05T11:12:00Z" w16du:dateUtc="2024-09-05T10:12:00Z">
        <w:r w:rsidR="00651C80">
          <w:rPr>
            <w:sz w:val="16"/>
            <w:szCs w:val="16"/>
          </w:rPr>
          <w:t>1599</w:t>
        </w:r>
      </w:ins>
      <w:ins w:id="70" w:author="Colin Berry" w:date="2024-08-06T10:47:00Z">
        <w:r w:rsidRPr="003E696D">
          <w:rPr>
            <w:sz w:val="16"/>
            <w:szCs w:val="16"/>
          </w:rPr>
          <w:t>]An</w:t>
        </w:r>
        <w:proofErr w:type="gramEnd"/>
        <w:r w:rsidRPr="003E696D">
          <w:rPr>
            <w:sz w:val="16"/>
            <w:szCs w:val="16"/>
          </w:rPr>
          <w:t xml:space="preserve"> HHDA </w:t>
        </w:r>
      </w:ins>
      <w:ins w:id="71" w:author="Colin Berry" w:date="2024-08-07T17:21:00Z" w16du:dateUtc="2024-08-07T16:21:00Z">
        <w:r w:rsidR="007D05F8" w:rsidRPr="007D05F8">
          <w:rPr>
            <w:sz w:val="16"/>
            <w:szCs w:val="16"/>
          </w:rPr>
          <w:t>will not be appointed to MHHS MSIDs</w:t>
        </w:r>
      </w:ins>
      <w:ins w:id="72" w:author="Colin Berry" w:date="2024-08-07T17:22:00Z" w16du:dateUtc="2024-08-07T16:22:00Z">
        <w:r w:rsidR="001C6763">
          <w:rPr>
            <w:sz w:val="16"/>
            <w:szCs w:val="16"/>
          </w:rPr>
          <w:t>.</w:t>
        </w:r>
      </w:ins>
    </w:p>
  </w:footnote>
  <w:footnote w:id="25">
    <w:p w14:paraId="4319EC00" w14:textId="5FB1E81B" w:rsidR="00E668BD" w:rsidRPr="00C34DAA" w:rsidRDefault="00E668BD" w:rsidP="00662A62">
      <w:pPr>
        <w:pStyle w:val="FootnoteText"/>
        <w:spacing w:after="0"/>
        <w:ind w:left="0"/>
        <w:rPr>
          <w:sz w:val="16"/>
          <w:szCs w:val="16"/>
        </w:rPr>
      </w:pPr>
      <w:r w:rsidRPr="00C34DAA">
        <w:rPr>
          <w:sz w:val="16"/>
          <w:szCs w:val="16"/>
          <w:vertAlign w:val="superscript"/>
        </w:rPr>
        <w:footnoteRef/>
      </w:r>
      <w:r w:rsidRPr="00C34DAA">
        <w:rPr>
          <w:sz w:val="16"/>
          <w:szCs w:val="16"/>
          <w:vertAlign w:val="superscript"/>
        </w:rPr>
        <w:t xml:space="preserve"> </w:t>
      </w:r>
      <w:r w:rsidRPr="00C34DAA">
        <w:rPr>
          <w:sz w:val="16"/>
          <w:szCs w:val="16"/>
        </w:rPr>
        <w:t>The SVAA must not instruct the HHDA to cease reporting metered data for an MSID if that MSID is the subject of an existing Metering System Reporting Notification (D0354) for another BSC process.</w:t>
      </w:r>
    </w:p>
  </w:footnote>
  <w:footnote w:id="26">
    <w:p w14:paraId="4E7F259A" w14:textId="61AE6490" w:rsidR="00E668BD" w:rsidRPr="008C2E61" w:rsidRDefault="00E668BD" w:rsidP="00662A62">
      <w:pPr>
        <w:pStyle w:val="FootnoteText"/>
        <w:spacing w:after="0"/>
        <w:ind w:left="0"/>
        <w:rPr>
          <w:sz w:val="16"/>
          <w:szCs w:val="16"/>
        </w:rPr>
      </w:pPr>
      <w:r w:rsidRPr="00C34DAA">
        <w:rPr>
          <w:sz w:val="16"/>
          <w:szCs w:val="16"/>
          <w:vertAlign w:val="superscript"/>
        </w:rPr>
        <w:footnoteRef/>
      </w:r>
      <w:r w:rsidRPr="00C34DAA">
        <w:rPr>
          <w:sz w:val="16"/>
          <w:szCs w:val="16"/>
          <w:vertAlign w:val="superscript"/>
        </w:rPr>
        <w:t xml:space="preserve"> </w:t>
      </w:r>
      <w:r w:rsidRPr="00C34DAA">
        <w:rPr>
          <w:sz w:val="16"/>
          <w:szCs w:val="16"/>
        </w:rPr>
        <w:t>The SVAA shall specify the Effective to Settlement Date (J1870) in the D0354 Metering System Reporting Notification.</w:t>
      </w:r>
      <w:ins w:id="76" w:author="Colin Berry" w:date="2024-08-06T13:44:00Z">
        <w:r>
          <w:rPr>
            <w:sz w:val="16"/>
            <w:szCs w:val="16"/>
          </w:rPr>
          <w:t xml:space="preserve"> </w:t>
        </w:r>
      </w:ins>
    </w:p>
  </w:footnote>
  <w:footnote w:id="27">
    <w:p w14:paraId="0EFF035B" w14:textId="5B969528" w:rsidR="00E668BD" w:rsidRPr="00BF5F5B" w:rsidRDefault="00E668BD" w:rsidP="00662A62">
      <w:pPr>
        <w:pStyle w:val="FootnoteText"/>
        <w:spacing w:after="0"/>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28">
    <w:p w14:paraId="348A95C0" w14:textId="65728C97" w:rsidR="00E668BD" w:rsidRPr="00BF5F5B" w:rsidRDefault="00E668BD" w:rsidP="00662A62">
      <w:pPr>
        <w:pStyle w:val="FootnoteText"/>
        <w:spacing w:after="0"/>
        <w:ind w:left="0"/>
        <w:rPr>
          <w:sz w:val="16"/>
          <w:szCs w:val="16"/>
        </w:rPr>
      </w:pPr>
      <w:r w:rsidRPr="00BF5F5B">
        <w:rPr>
          <w:rStyle w:val="FootnoteReference"/>
          <w:sz w:val="16"/>
          <w:szCs w:val="16"/>
        </w:rPr>
        <w:footnoteRef/>
      </w:r>
      <w:r w:rsidRPr="00BF5F5B">
        <w:rPr>
          <w:sz w:val="16"/>
          <w:szCs w:val="16"/>
        </w:rPr>
        <w:t xml:space="preserve"> The SVAA may identify that a </w:t>
      </w:r>
      <w:r>
        <w:rPr>
          <w:sz w:val="16"/>
          <w:szCs w:val="16"/>
        </w:rPr>
        <w:t>Non-Final Demand</w:t>
      </w:r>
      <w:r w:rsidRPr="00BF5F5B">
        <w:rPr>
          <w:sz w:val="16"/>
          <w:szCs w:val="16"/>
        </w:rPr>
        <w:t xml:space="preserve"> Facility has become or will become invalid following a routine assurance check. Alternatively, following routine assurance checking by BSCCo, SVAA may be notified by BSCCo following a decision by BSC Panel that an SVA </w:t>
      </w:r>
      <w:r>
        <w:rPr>
          <w:sz w:val="16"/>
          <w:szCs w:val="16"/>
        </w:rPr>
        <w:t xml:space="preserve">Non-Final Demand </w:t>
      </w:r>
      <w:r w:rsidRPr="00BF5F5B">
        <w:rPr>
          <w:sz w:val="16"/>
          <w:szCs w:val="16"/>
        </w:rPr>
        <w:t>Facility is or should become invalid and have its Declaration withdrawn.</w:t>
      </w:r>
    </w:p>
  </w:footnote>
  <w:footnote w:id="29">
    <w:p w14:paraId="0CE4B7E2" w14:textId="24E81A36" w:rsidR="00E668BD" w:rsidRPr="001F0E29" w:rsidRDefault="00E668BD">
      <w:pPr>
        <w:pStyle w:val="FootnoteText"/>
        <w:spacing w:after="0"/>
        <w:ind w:hanging="709"/>
        <w:rPr>
          <w:sz w:val="16"/>
          <w:szCs w:val="16"/>
          <w:lang w:val="en-US"/>
          <w:rPrChange w:id="81" w:author="Colin Berry" w:date="2024-08-06T15:40:00Z">
            <w:rPr/>
          </w:rPrChange>
        </w:rPr>
        <w:pPrChange w:id="82" w:author="Colin Berry" w:date="2024-08-06T15:40:00Z">
          <w:pPr>
            <w:pStyle w:val="FootnoteText"/>
          </w:pPr>
        </w:pPrChange>
      </w:pPr>
      <w:ins w:id="83" w:author="Colin Berry" w:date="2024-08-06T15:40:00Z">
        <w:r w:rsidRPr="001F0E29">
          <w:rPr>
            <w:rStyle w:val="FootnoteReference"/>
            <w:sz w:val="16"/>
            <w:szCs w:val="16"/>
            <w:rPrChange w:id="84" w:author="Colin Berry" w:date="2024-08-06T15:40:00Z">
              <w:rPr>
                <w:rStyle w:val="FootnoteReference"/>
              </w:rPr>
            </w:rPrChange>
          </w:rPr>
          <w:footnoteRef/>
        </w:r>
        <w:r w:rsidRPr="001F0E29">
          <w:rPr>
            <w:sz w:val="16"/>
            <w:szCs w:val="16"/>
            <w:rPrChange w:id="85" w:author="Colin Berry" w:date="2024-08-06T15:40:00Z">
              <w:rPr/>
            </w:rPrChange>
          </w:rPr>
          <w:t>[</w:t>
        </w:r>
      </w:ins>
      <w:ins w:id="86" w:author="CP1599" w:date="2024-09-05T11:13:00Z" w16du:dateUtc="2024-09-05T10:13:00Z">
        <w:r w:rsidR="00651C80">
          <w:rPr>
            <w:sz w:val="16"/>
            <w:szCs w:val="16"/>
          </w:rPr>
          <w:t>CP</w:t>
        </w:r>
        <w:proofErr w:type="gramStart"/>
        <w:r w:rsidR="00651C80">
          <w:rPr>
            <w:sz w:val="16"/>
            <w:szCs w:val="16"/>
          </w:rPr>
          <w:t>1599</w:t>
        </w:r>
      </w:ins>
      <w:ins w:id="87" w:author="Colin Berry" w:date="2024-08-06T15:40:00Z">
        <w:r w:rsidRPr="001F0E29">
          <w:rPr>
            <w:sz w:val="16"/>
            <w:szCs w:val="16"/>
          </w:rPr>
          <w:t>]An</w:t>
        </w:r>
        <w:proofErr w:type="gramEnd"/>
        <w:r w:rsidRPr="001F0E29">
          <w:rPr>
            <w:sz w:val="16"/>
            <w:szCs w:val="16"/>
          </w:rPr>
          <w:t xml:space="preserve"> HHDA will not be appointed to any MSID which has been migrated to the MHHS arrangements, and SVAA shall instruct the DAH to stop sending the metered data for such MSIDs.</w:t>
        </w:r>
      </w:ins>
    </w:p>
  </w:footnote>
  <w:footnote w:id="30">
    <w:p w14:paraId="49CE47A9" w14:textId="352EF612" w:rsidR="00E668BD" w:rsidRPr="00BF5F5B" w:rsidRDefault="00E668BD" w:rsidP="00662A62">
      <w:pPr>
        <w:pStyle w:val="FootnoteText"/>
        <w:spacing w:after="0"/>
        <w:ind w:left="0"/>
        <w:rPr>
          <w:sz w:val="16"/>
          <w:szCs w:val="16"/>
        </w:rPr>
      </w:pPr>
      <w:r w:rsidRPr="00BF5F5B">
        <w:rPr>
          <w:rStyle w:val="FootnoteReference"/>
          <w:sz w:val="16"/>
          <w:szCs w:val="16"/>
        </w:rPr>
        <w:footnoteRef/>
      </w:r>
      <w:r w:rsidRPr="00BF5F5B">
        <w:rPr>
          <w:sz w:val="16"/>
          <w:szCs w:val="16"/>
        </w:rPr>
        <w:t xml:space="preserve"> </w:t>
      </w:r>
      <w:r>
        <w:rPr>
          <w:sz w:val="16"/>
          <w:szCs w:val="16"/>
        </w:rPr>
        <w:t xml:space="preserve">The </w:t>
      </w:r>
      <w:r w:rsidRPr="00BF5F5B">
        <w:rPr>
          <w:sz w:val="16"/>
          <w:szCs w:val="16"/>
        </w:rPr>
        <w:t>SVAA must not instruct the HHDA to cease reporting metered data for an MSID if that MSID is the subject of an existing Metering System Reporting Notification (D0354) for another BSC process.</w:t>
      </w:r>
    </w:p>
  </w:footnote>
  <w:footnote w:id="31">
    <w:p w14:paraId="64DB15CD" w14:textId="652E7CF1" w:rsidR="00E668BD" w:rsidRPr="008C2E61" w:rsidRDefault="00E668BD" w:rsidP="00662A62">
      <w:pPr>
        <w:pStyle w:val="FootnoteText"/>
        <w:spacing w:after="0"/>
        <w:ind w:left="0"/>
        <w:rPr>
          <w:sz w:val="16"/>
          <w:szCs w:val="16"/>
        </w:rPr>
      </w:pPr>
      <w:r w:rsidRPr="00957770">
        <w:rPr>
          <w:rStyle w:val="FootnoteReference"/>
          <w:sz w:val="16"/>
          <w:szCs w:val="16"/>
        </w:rPr>
        <w:footnoteRef/>
      </w:r>
      <w:r w:rsidRPr="00957770">
        <w:rPr>
          <w:sz w:val="16"/>
          <w:szCs w:val="16"/>
        </w:rPr>
        <w:t xml:space="preserve"> The SVAA shall specify the Effective to Settlement Date (J1870) in the D0354 Metering System Reporting Notification.</w:t>
      </w:r>
    </w:p>
  </w:footnote>
  <w:footnote w:id="32">
    <w:p w14:paraId="6420B45B" w14:textId="146A73FB" w:rsidR="00E668BD" w:rsidRDefault="00E668BD" w:rsidP="00BF5F5B">
      <w:pPr>
        <w:pStyle w:val="FootnoteText"/>
        <w:ind w:left="0"/>
      </w:pPr>
      <w:r w:rsidRPr="00BF5F5B">
        <w:rPr>
          <w:rStyle w:val="FootnoteReference"/>
          <w:sz w:val="16"/>
        </w:rPr>
        <w:footnoteRef/>
      </w:r>
      <w:r w:rsidRPr="00BF5F5B">
        <w:rPr>
          <w:sz w:val="16"/>
        </w:rPr>
        <w:t xml:space="preserve"> Nb there is not an equivalent ‘create operator’ process as this is inherent within 2.4, i.e. the SVAA will create an operator role if none exists.</w:t>
      </w:r>
      <w:r w:rsidRPr="00A03443">
        <w:rPr>
          <w:sz w:val="16"/>
        </w:rPr>
        <w:t xml:space="preserve"> </w:t>
      </w:r>
      <w:r w:rsidRPr="00BF5F5B">
        <w:rPr>
          <w:sz w:val="16"/>
          <w:szCs w:val="16"/>
        </w:rPr>
        <w:t>Please see Appendix 3.7.1 for guidance.</w:t>
      </w:r>
    </w:p>
  </w:footnote>
  <w:footnote w:id="33">
    <w:p w14:paraId="4454A731" w14:textId="6D07F391" w:rsidR="00E668BD" w:rsidRPr="00BF5F5B" w:rsidRDefault="00E668BD" w:rsidP="00662A62">
      <w:pPr>
        <w:pStyle w:val="FootnoteText"/>
        <w:spacing w:after="0"/>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34">
    <w:p w14:paraId="1EEDBBFA" w14:textId="68F3EB01" w:rsidR="00E668BD" w:rsidRPr="00BF5F5B" w:rsidRDefault="00E668BD" w:rsidP="00662A62">
      <w:pPr>
        <w:pStyle w:val="FootnoteText"/>
        <w:spacing w:after="0"/>
        <w:ind w:left="0"/>
        <w:rPr>
          <w:sz w:val="16"/>
          <w:szCs w:val="16"/>
        </w:rPr>
      </w:pPr>
      <w:r w:rsidRPr="00BF5F5B">
        <w:rPr>
          <w:rStyle w:val="FootnoteReference"/>
          <w:sz w:val="16"/>
          <w:szCs w:val="16"/>
        </w:rPr>
        <w:footnoteRef/>
      </w:r>
      <w:r w:rsidRPr="00BF5F5B">
        <w:rPr>
          <w:sz w:val="16"/>
          <w:szCs w:val="16"/>
        </w:rPr>
        <w:t xml:space="preserve"> That is, an SVA</w:t>
      </w:r>
      <w:r w:rsidRPr="006E07FE">
        <w:t xml:space="preserve"> </w:t>
      </w:r>
      <w:r w:rsidRPr="006E07FE">
        <w:rPr>
          <w:sz w:val="16"/>
          <w:szCs w:val="16"/>
        </w:rPr>
        <w:t xml:space="preserve">Non-Final Demand </w:t>
      </w:r>
      <w:r w:rsidRPr="00BF5F5B">
        <w:rPr>
          <w:sz w:val="16"/>
          <w:szCs w:val="16"/>
        </w:rPr>
        <w:t>Facility may have more than one Metering System and each Metering System may be registered by a different Registrant. In such a scenario the SVAA should expect to receive a Declaration from each Supplier that is a Registrant of at least one of the Metering Systems at the SVA</w:t>
      </w:r>
      <w:r w:rsidRPr="006E07FE">
        <w:t xml:space="preserve"> </w:t>
      </w:r>
      <w:r w:rsidRPr="006E07FE">
        <w:rPr>
          <w:sz w:val="16"/>
          <w:szCs w:val="16"/>
        </w:rPr>
        <w:t xml:space="preserve">Non-Final Demand </w:t>
      </w:r>
      <w:r w:rsidRPr="00BF5F5B">
        <w:rPr>
          <w:sz w:val="16"/>
          <w:szCs w:val="16"/>
        </w:rPr>
        <w:t>Facility. The SVAA determines whether they are expecting more than one declaration (i.e. a set) by reviewing the numbers of MSIDs declared in a Declaration and comparing it against the Total Number of MSIDs which is also identified in each Declaration.</w:t>
      </w:r>
    </w:p>
  </w:footnote>
  <w:footnote w:id="35">
    <w:p w14:paraId="1F25A351" w14:textId="1164C594" w:rsidR="00E668BD" w:rsidRPr="0090410C" w:rsidRDefault="00E668BD">
      <w:pPr>
        <w:pStyle w:val="FootnoteText"/>
        <w:tabs>
          <w:tab w:val="clear" w:pos="709"/>
          <w:tab w:val="left" w:pos="0"/>
        </w:tabs>
        <w:spacing w:after="0"/>
        <w:ind w:left="0"/>
        <w:rPr>
          <w:sz w:val="16"/>
          <w:szCs w:val="16"/>
          <w:lang w:val="en-US"/>
          <w:rPrChange w:id="103" w:author="Colin Berry" w:date="2024-08-06T15:44:00Z">
            <w:rPr/>
          </w:rPrChange>
        </w:rPr>
        <w:pPrChange w:id="104" w:author="Colin Berry" w:date="2024-08-06T15:44:00Z">
          <w:pPr>
            <w:pStyle w:val="FootnoteText"/>
          </w:pPr>
        </w:pPrChange>
      </w:pPr>
      <w:ins w:id="105" w:author="Colin Berry" w:date="2024-08-06T15:43:00Z">
        <w:r w:rsidRPr="0090410C">
          <w:rPr>
            <w:rStyle w:val="FootnoteReference"/>
            <w:sz w:val="16"/>
            <w:szCs w:val="16"/>
            <w:rPrChange w:id="106" w:author="Colin Berry" w:date="2024-08-06T15:44:00Z">
              <w:rPr>
                <w:rStyle w:val="FootnoteReference"/>
              </w:rPr>
            </w:rPrChange>
          </w:rPr>
          <w:footnoteRef/>
        </w:r>
        <w:r w:rsidRPr="0090410C">
          <w:rPr>
            <w:sz w:val="16"/>
            <w:szCs w:val="16"/>
            <w:rPrChange w:id="107" w:author="Colin Berry" w:date="2024-08-06T15:44:00Z">
              <w:rPr/>
            </w:rPrChange>
          </w:rPr>
          <w:t>[</w:t>
        </w:r>
      </w:ins>
      <w:ins w:id="108" w:author="CP1599" w:date="2024-09-05T11:14:00Z" w16du:dateUtc="2024-09-05T10:14:00Z">
        <w:r w:rsidR="00651C80">
          <w:rPr>
            <w:sz w:val="16"/>
            <w:szCs w:val="16"/>
          </w:rPr>
          <w:t>CP</w:t>
        </w:r>
        <w:proofErr w:type="gramStart"/>
        <w:r w:rsidR="00651C80">
          <w:rPr>
            <w:sz w:val="16"/>
            <w:szCs w:val="16"/>
          </w:rPr>
          <w:t>1599</w:t>
        </w:r>
      </w:ins>
      <w:ins w:id="109" w:author="Colin Berry" w:date="2024-08-06T15:43:00Z">
        <w:r w:rsidRPr="0090410C">
          <w:rPr>
            <w:sz w:val="16"/>
            <w:szCs w:val="16"/>
          </w:rPr>
          <w:t>]An</w:t>
        </w:r>
        <w:proofErr w:type="gramEnd"/>
        <w:r w:rsidRPr="0090410C">
          <w:rPr>
            <w:sz w:val="16"/>
            <w:szCs w:val="16"/>
          </w:rPr>
          <w:t xml:space="preserve"> HHDA will not be appointed to any MSID which has been migrated to the MHHS arrangements, and SVAA shall instruct the DAH to stop sending the metered data for such MSIDs.</w:t>
        </w:r>
      </w:ins>
    </w:p>
  </w:footnote>
  <w:footnote w:id="36">
    <w:p w14:paraId="6692989C" w14:textId="63E322A5" w:rsidR="00E668BD" w:rsidRPr="00BF5F5B" w:rsidRDefault="00E668BD" w:rsidP="00662A62">
      <w:pPr>
        <w:pStyle w:val="FootnoteText"/>
        <w:spacing w:after="0"/>
        <w:ind w:left="0"/>
        <w:rPr>
          <w:sz w:val="16"/>
          <w:szCs w:val="16"/>
        </w:rPr>
      </w:pPr>
      <w:r w:rsidRPr="00BF5F5B">
        <w:rPr>
          <w:rStyle w:val="FootnoteReference"/>
          <w:sz w:val="16"/>
          <w:szCs w:val="16"/>
        </w:rPr>
        <w:footnoteRef/>
      </w:r>
      <w:r w:rsidRPr="00BF5F5B">
        <w:rPr>
          <w:sz w:val="16"/>
          <w:szCs w:val="16"/>
        </w:rPr>
        <w:t xml:space="preserve"> The SVAA must not instruct the HHDA to cease reporting metered data for an MSID if that MSID is the subject of an existing Metering System Reporting Notification (D0354) for another BSC process.</w:t>
      </w:r>
    </w:p>
  </w:footnote>
  <w:footnote w:id="37">
    <w:p w14:paraId="435B856C" w14:textId="437C04BD" w:rsidR="00E668BD" w:rsidRPr="003C0CDC" w:rsidRDefault="00E668BD" w:rsidP="00662A62">
      <w:pPr>
        <w:pStyle w:val="FootnoteText"/>
        <w:spacing w:after="0"/>
        <w:ind w:left="0"/>
        <w:rPr>
          <w:sz w:val="16"/>
        </w:rPr>
      </w:pPr>
      <w:r w:rsidRPr="00C26112">
        <w:rPr>
          <w:rStyle w:val="FootnoteReference"/>
          <w:sz w:val="16"/>
          <w:szCs w:val="16"/>
        </w:rPr>
        <w:footnoteRef/>
      </w:r>
      <w:r w:rsidRPr="00C26112">
        <w:rPr>
          <w:sz w:val="16"/>
          <w:szCs w:val="16"/>
        </w:rPr>
        <w:t xml:space="preserve"> The SVAA shall specify the Effective to Settlement Date (J1870) in the D0354 Metering System Reporting Notificati</w:t>
      </w:r>
      <w:r w:rsidRPr="00576809">
        <w:rPr>
          <w:sz w:val="16"/>
          <w:szCs w:val="16"/>
        </w:rPr>
        <w:t>on.</w:t>
      </w:r>
    </w:p>
  </w:footnote>
  <w:footnote w:id="38">
    <w:p w14:paraId="1A01F619" w14:textId="77777777" w:rsidR="00E668BD" w:rsidRPr="009E46EB" w:rsidRDefault="00E668BD" w:rsidP="00662A62">
      <w:pPr>
        <w:pStyle w:val="FootnoteText"/>
        <w:spacing w:after="0"/>
        <w:ind w:hanging="709"/>
        <w:rPr>
          <w:sz w:val="16"/>
          <w:szCs w:val="16"/>
        </w:rPr>
      </w:pPr>
      <w:r w:rsidRPr="009E46EB">
        <w:rPr>
          <w:rStyle w:val="FootnoteReference"/>
          <w:sz w:val="16"/>
          <w:szCs w:val="16"/>
        </w:rPr>
        <w:footnoteRef/>
      </w:r>
      <w:r w:rsidRPr="009E46EB">
        <w:rPr>
          <w:sz w:val="16"/>
          <w:szCs w:val="16"/>
        </w:rPr>
        <w:t xml:space="preserve"> If an Asset has no Generation capacity, no Export </w:t>
      </w:r>
      <w:r w:rsidRPr="009E46EB">
        <w:rPr>
          <w:sz w:val="16"/>
          <w:szCs w:val="16"/>
          <w:lang w:val="en-US"/>
        </w:rPr>
        <w:t>Asset Metering System will be required, so only an Import AMSID will be generated for that Asset’s AMSID Pair.</w:t>
      </w:r>
    </w:p>
  </w:footnote>
  <w:footnote w:id="39">
    <w:p w14:paraId="584ADDF8" w14:textId="77777777" w:rsidR="00E668BD" w:rsidRPr="007D6481" w:rsidRDefault="00E668BD" w:rsidP="00676B28">
      <w:pPr>
        <w:pStyle w:val="FootnoteText"/>
        <w:tabs>
          <w:tab w:val="clear" w:pos="709"/>
        </w:tabs>
        <w:spacing w:after="0"/>
        <w:ind w:left="0"/>
        <w:rPr>
          <w:sz w:val="16"/>
          <w:szCs w:val="16"/>
        </w:rPr>
      </w:pPr>
      <w:r w:rsidRPr="007D6481">
        <w:rPr>
          <w:rStyle w:val="FootnoteReference"/>
          <w:sz w:val="16"/>
          <w:szCs w:val="16"/>
        </w:rPr>
        <w:footnoteRef/>
      </w:r>
      <w:r w:rsidRPr="007D6481">
        <w:rPr>
          <w:sz w:val="16"/>
          <w:szCs w:val="16"/>
        </w:rPr>
        <w:t xml:space="preserve"> A Qualified AMMOA may be appointed for certain Asset Meters instead of a Qualified MOA in accordance with CoP11. </w:t>
      </w:r>
    </w:p>
  </w:footnote>
  <w:footnote w:id="40">
    <w:p w14:paraId="4B325879" w14:textId="77777777" w:rsidR="00E668BD" w:rsidRPr="007D6481" w:rsidRDefault="00E668BD" w:rsidP="00676B28">
      <w:pPr>
        <w:pStyle w:val="FootnoteText"/>
        <w:tabs>
          <w:tab w:val="clear" w:pos="709"/>
        </w:tabs>
        <w:spacing w:after="0"/>
        <w:ind w:left="0"/>
        <w:rPr>
          <w:sz w:val="16"/>
          <w:szCs w:val="16"/>
        </w:rPr>
      </w:pPr>
      <w:r w:rsidRPr="007D6481">
        <w:rPr>
          <w:rStyle w:val="FootnoteReference"/>
          <w:sz w:val="16"/>
          <w:szCs w:val="16"/>
        </w:rPr>
        <w:footnoteRef/>
      </w:r>
      <w:r w:rsidRPr="007D6481">
        <w:rPr>
          <w:sz w:val="16"/>
          <w:szCs w:val="16"/>
        </w:rPr>
        <w:t xml:space="preserve"> A Qualified AMHHDC may be required to be appointed in addition to a Qualified HHDC for certain Asset Meters in accordance with CoP11 and BSCP601</w:t>
      </w:r>
    </w:p>
  </w:footnote>
  <w:footnote w:id="41">
    <w:p w14:paraId="6FA6F33B" w14:textId="77777777" w:rsidR="00E668BD" w:rsidRPr="002B197C" w:rsidRDefault="00E668BD" w:rsidP="00F63538">
      <w:pPr>
        <w:tabs>
          <w:tab w:val="clear" w:pos="709"/>
          <w:tab w:val="left" w:pos="0"/>
        </w:tabs>
        <w:spacing w:after="0"/>
        <w:ind w:left="0"/>
        <w:rPr>
          <w:sz w:val="20"/>
          <w:szCs w:val="20"/>
        </w:rPr>
      </w:pPr>
      <w:r w:rsidRPr="007E315B">
        <w:rPr>
          <w:rStyle w:val="FootnoteReference"/>
          <w:sz w:val="20"/>
          <w:szCs w:val="20"/>
        </w:rPr>
        <w:footnoteRef/>
      </w:r>
      <w:r w:rsidRPr="007E315B">
        <w:rPr>
          <w:sz w:val="20"/>
          <w:szCs w:val="20"/>
        </w:rPr>
        <w:t xml:space="preserve">The three types of EMR Declaration are specified in Section </w:t>
      </w:r>
      <w:r>
        <w:rPr>
          <w:sz w:val="20"/>
          <w:szCs w:val="20"/>
        </w:rPr>
        <w:t>1.16</w:t>
      </w:r>
      <w:r w:rsidRPr="007E315B">
        <w:rPr>
          <w:sz w:val="20"/>
          <w:szCs w:val="20"/>
        </w:rPr>
        <w:t>.</w:t>
      </w:r>
    </w:p>
  </w:footnote>
  <w:footnote w:id="42">
    <w:p w14:paraId="72CE0EE6" w14:textId="77777777" w:rsidR="00E668BD" w:rsidRDefault="00E668BD" w:rsidP="00F63538">
      <w:pPr>
        <w:pStyle w:val="FootnoteText"/>
        <w:spacing w:after="0"/>
        <w:ind w:left="0"/>
      </w:pPr>
      <w:r>
        <w:rPr>
          <w:rStyle w:val="FootnoteReference"/>
        </w:rPr>
        <w:footnoteRef/>
      </w:r>
      <w:r>
        <w:t>See section 3.14.1</w:t>
      </w:r>
    </w:p>
  </w:footnote>
  <w:footnote w:id="43">
    <w:p w14:paraId="661E801E" w14:textId="77777777" w:rsidR="00E668BD" w:rsidRDefault="00E668BD" w:rsidP="00F63538">
      <w:pPr>
        <w:pStyle w:val="FootnoteText"/>
        <w:ind w:left="0"/>
      </w:pPr>
      <w:r>
        <w:rPr>
          <w:rStyle w:val="FootnoteReference"/>
        </w:rPr>
        <w:footnoteRef/>
      </w:r>
      <w:r>
        <w:t xml:space="preserve"> Where a Supplier or CVA Registrant is not able to withdraw an EMR Declaration using the </w:t>
      </w:r>
      <w:proofErr w:type="gramStart"/>
      <w:r>
        <w:t>Self Service</w:t>
      </w:r>
      <w:proofErr w:type="gramEnd"/>
      <w:r>
        <w:t xml:space="preserve"> Gateway, </w:t>
      </w:r>
      <w:r w:rsidRPr="00EC6B25">
        <w:t xml:space="preserve">e.g. if there is a systems outage, </w:t>
      </w:r>
      <w:r>
        <w:t>they may submit a Declaration including the Effective To Date. All other details in the emailed EMR Declaration must match the details in the Self Service Gateway</w:t>
      </w:r>
      <w:r w:rsidRPr="00452508">
        <w:t xml:space="preserve"> </w:t>
      </w:r>
      <w:r>
        <w:t xml:space="preserve">exactly. </w:t>
      </w:r>
    </w:p>
  </w:footnote>
  <w:footnote w:id="44">
    <w:p w14:paraId="3B25F4C3" w14:textId="77777777" w:rsidR="00E668BD" w:rsidRDefault="00E668BD" w:rsidP="00F63538">
      <w:pPr>
        <w:pStyle w:val="FootnoteText"/>
        <w:tabs>
          <w:tab w:val="clear" w:pos="709"/>
          <w:tab w:val="left" w:pos="0"/>
        </w:tabs>
        <w:ind w:left="0"/>
      </w:pPr>
      <w:r>
        <w:rPr>
          <w:rStyle w:val="FootnoteReference"/>
        </w:rPr>
        <w:footnoteRef/>
      </w:r>
      <w:r>
        <w:t xml:space="preserve"> If a Supplier was de-appointed from an MSID, the D0385 from the HHDA in respect of that MSID would include details of the new Supplier and the D0385 would be rejected. </w:t>
      </w:r>
    </w:p>
  </w:footnote>
  <w:footnote w:id="45">
    <w:p w14:paraId="547F971D" w14:textId="77777777" w:rsidR="00E668BD" w:rsidRPr="00F23632" w:rsidRDefault="00E668BD" w:rsidP="00BF5F5B">
      <w:pPr>
        <w:pStyle w:val="FootnoteText"/>
        <w:ind w:left="0"/>
        <w:rPr>
          <w:sz w:val="16"/>
          <w:szCs w:val="16"/>
        </w:rPr>
      </w:pPr>
      <w:r w:rsidRPr="00F23632">
        <w:rPr>
          <w:rStyle w:val="FootnoteReference"/>
          <w:sz w:val="16"/>
          <w:szCs w:val="16"/>
        </w:rPr>
        <w:footnoteRef/>
      </w:r>
      <w:r w:rsidRPr="00F23632">
        <w:rPr>
          <w:sz w:val="16"/>
          <w:szCs w:val="16"/>
        </w:rPr>
        <w:t xml:space="preserve"> This validation is not applicable where the NETSO has submitted the MSID Pair</w:t>
      </w:r>
    </w:p>
  </w:footnote>
  <w:footnote w:id="46">
    <w:p w14:paraId="0D2B1D1E" w14:textId="7E63D8DE" w:rsidR="00E668BD" w:rsidRPr="00022A69" w:rsidRDefault="00E668BD">
      <w:pPr>
        <w:pStyle w:val="FootnoteText"/>
        <w:tabs>
          <w:tab w:val="clear" w:pos="709"/>
          <w:tab w:val="left" w:pos="0"/>
        </w:tabs>
        <w:spacing w:after="0"/>
        <w:ind w:left="0"/>
        <w:rPr>
          <w:sz w:val="16"/>
          <w:szCs w:val="16"/>
          <w:lang w:val="en-US"/>
          <w:rPrChange w:id="149" w:author="Colin Berry" w:date="2024-08-06T15:45:00Z">
            <w:rPr/>
          </w:rPrChange>
        </w:rPr>
        <w:pPrChange w:id="150" w:author="Colin Berry" w:date="2024-08-06T15:45:00Z">
          <w:pPr>
            <w:pStyle w:val="FootnoteText"/>
          </w:pPr>
        </w:pPrChange>
      </w:pPr>
      <w:ins w:id="151" w:author="Colin Berry" w:date="2024-08-06T15:45:00Z">
        <w:r w:rsidRPr="00022A69">
          <w:rPr>
            <w:rStyle w:val="FootnoteReference"/>
            <w:sz w:val="16"/>
            <w:szCs w:val="16"/>
            <w:rPrChange w:id="152" w:author="Colin Berry" w:date="2024-08-06T15:45:00Z">
              <w:rPr>
                <w:rStyle w:val="FootnoteReference"/>
              </w:rPr>
            </w:rPrChange>
          </w:rPr>
          <w:footnoteRef/>
        </w:r>
        <w:r w:rsidRPr="00022A69">
          <w:rPr>
            <w:sz w:val="16"/>
            <w:szCs w:val="16"/>
            <w:rPrChange w:id="153" w:author="Colin Berry" w:date="2024-08-06T15:45:00Z">
              <w:rPr/>
            </w:rPrChange>
          </w:rPr>
          <w:t>[</w:t>
        </w:r>
      </w:ins>
      <w:ins w:id="154" w:author="CP1599" w:date="2024-09-05T11:14:00Z" w16du:dateUtc="2024-09-05T10:14:00Z">
        <w:r w:rsidR="00651C80">
          <w:rPr>
            <w:sz w:val="16"/>
            <w:szCs w:val="16"/>
          </w:rPr>
          <w:t>CP</w:t>
        </w:r>
        <w:proofErr w:type="gramStart"/>
        <w:r w:rsidR="00651C80">
          <w:rPr>
            <w:sz w:val="16"/>
            <w:szCs w:val="16"/>
          </w:rPr>
          <w:t>1599</w:t>
        </w:r>
      </w:ins>
      <w:ins w:id="155" w:author="Colin Berry" w:date="2024-08-06T15:45:00Z">
        <w:r w:rsidRPr="00022A69">
          <w:rPr>
            <w:sz w:val="16"/>
            <w:szCs w:val="16"/>
          </w:rPr>
          <w:t>]An</w:t>
        </w:r>
        <w:proofErr w:type="gramEnd"/>
        <w:r w:rsidRPr="00022A69">
          <w:rPr>
            <w:sz w:val="16"/>
            <w:szCs w:val="16"/>
          </w:rPr>
          <w:t xml:space="preserve"> HHDA will not be appointed to any MSID which has been migrated to the MHHS arrangements, and SVAA shall instruct the DAH to stop sending the metered data for such MSIDs.</w:t>
        </w:r>
      </w:ins>
    </w:p>
  </w:footnote>
  <w:footnote w:id="47">
    <w:p w14:paraId="3DD50894" w14:textId="77777777" w:rsidR="00E668BD" w:rsidRPr="00F23632" w:rsidRDefault="00E668BD">
      <w:pPr>
        <w:pStyle w:val="FootnoteText"/>
        <w:tabs>
          <w:tab w:val="clear" w:pos="709"/>
          <w:tab w:val="left" w:pos="0"/>
        </w:tabs>
        <w:spacing w:after="0"/>
        <w:ind w:left="0"/>
        <w:rPr>
          <w:sz w:val="16"/>
          <w:szCs w:val="16"/>
        </w:rPr>
        <w:pPrChange w:id="157" w:author="Colin Berry" w:date="2024-08-06T15:45:00Z">
          <w:pPr>
            <w:pStyle w:val="FootnoteText"/>
            <w:ind w:left="0"/>
          </w:pPr>
        </w:pPrChange>
      </w:pPr>
      <w:r w:rsidRPr="00022A69">
        <w:rPr>
          <w:rStyle w:val="FootnoteReference"/>
          <w:sz w:val="16"/>
          <w:szCs w:val="16"/>
        </w:rPr>
        <w:footnoteRef/>
      </w:r>
      <w:r w:rsidRPr="00022A69">
        <w:rPr>
          <w:sz w:val="16"/>
          <w:szCs w:val="16"/>
        </w:rPr>
        <w:t xml:space="preserve"> Or ABS MSID Pair Delivered Volumes, as appropriate</w:t>
      </w:r>
    </w:p>
  </w:footnote>
  <w:footnote w:id="48">
    <w:p w14:paraId="32BE96AD" w14:textId="17F56F9E" w:rsidR="00E668BD" w:rsidRDefault="00E668BD" w:rsidP="0014371D">
      <w:pPr>
        <w:pStyle w:val="FootnoteText"/>
        <w:spacing w:after="0"/>
        <w:ind w:left="0"/>
      </w:pPr>
      <w:r w:rsidRPr="00BF5F5B">
        <w:rPr>
          <w:rStyle w:val="FootnoteReference"/>
          <w:sz w:val="16"/>
        </w:rPr>
        <w:footnoteRef/>
      </w:r>
      <w:r>
        <w:t xml:space="preserve"> </w:t>
      </w:r>
      <w:r w:rsidRPr="00C26112">
        <w:rPr>
          <w:sz w:val="16"/>
        </w:rPr>
        <w:t>T</w:t>
      </w:r>
      <w:r w:rsidRPr="006755FC">
        <w:rPr>
          <w:sz w:val="16"/>
        </w:rPr>
        <w:t xml:space="preserve">he Declaration Set ID and Declaration Set EFD should be refreshed whenever updating, withdrawing or re-declaring a </w:t>
      </w:r>
      <w:r w:rsidRPr="007F02C4">
        <w:rPr>
          <w:sz w:val="16"/>
        </w:rPr>
        <w:t xml:space="preserve">Non-Final Demand </w:t>
      </w:r>
      <w:r w:rsidRPr="006755FC">
        <w:rPr>
          <w:sz w:val="16"/>
        </w:rPr>
        <w:t xml:space="preserve">Facility. For example, if on 1 January an SVA </w:t>
      </w:r>
      <w:r w:rsidRPr="007F02C4">
        <w:rPr>
          <w:sz w:val="16"/>
        </w:rPr>
        <w:t xml:space="preserve">Non-Final Demand </w:t>
      </w:r>
      <w:r w:rsidRPr="006755FC">
        <w:rPr>
          <w:sz w:val="16"/>
        </w:rPr>
        <w:t xml:space="preserve">Facility Operator declares a Facility for the first time then the Declaration Set ID and Declaration Set EFD should be the same in each Declaration Document submitted on 1 January for the Facility; once declared, should the SVA </w:t>
      </w:r>
      <w:r w:rsidRPr="007F02C4">
        <w:rPr>
          <w:sz w:val="16"/>
        </w:rPr>
        <w:t>Non-Final Demand</w:t>
      </w:r>
      <w:r w:rsidRPr="006755FC">
        <w:rPr>
          <w:sz w:val="16"/>
        </w:rPr>
        <w:t xml:space="preserve"> Facility Operator wish to update the declaration details on 28 February then the Declaration Document(s) submitted must consistently use a new Declaration Set ID and Declaration Set EFD.</w:t>
      </w:r>
    </w:p>
  </w:footnote>
  <w:footnote w:id="49">
    <w:p w14:paraId="38F5AD86" w14:textId="26991CEE" w:rsidR="00E668BD" w:rsidRDefault="00E668BD" w:rsidP="0014371D">
      <w:pPr>
        <w:pStyle w:val="FootnoteText"/>
        <w:spacing w:after="0"/>
        <w:ind w:left="0"/>
      </w:pPr>
      <w:r w:rsidRPr="00BF5F5B">
        <w:rPr>
          <w:rStyle w:val="FootnoteReference"/>
          <w:sz w:val="16"/>
        </w:rPr>
        <w:footnoteRef/>
      </w:r>
      <w:r w:rsidRPr="00BF5F5B">
        <w:rPr>
          <w:sz w:val="16"/>
        </w:rPr>
        <w:t xml:space="preserve"> </w:t>
      </w:r>
      <w:r>
        <w:rPr>
          <w:sz w:val="16"/>
        </w:rPr>
        <w:t xml:space="preserve">See footnote </w:t>
      </w:r>
      <w:r>
        <w:rPr>
          <w:sz w:val="16"/>
        </w:rPr>
        <w:fldChar w:fldCharType="begin"/>
      </w:r>
      <w:r>
        <w:rPr>
          <w:sz w:val="16"/>
        </w:rPr>
        <w:instrText xml:space="preserve"> NOTEREF _Ref64555054 \h </w:instrText>
      </w:r>
      <w:r>
        <w:rPr>
          <w:sz w:val="16"/>
        </w:rPr>
      </w:r>
      <w:r>
        <w:rPr>
          <w:sz w:val="16"/>
        </w:rPr>
        <w:fldChar w:fldCharType="separate"/>
      </w:r>
      <w:r>
        <w:rPr>
          <w:sz w:val="16"/>
        </w:rPr>
        <w:t>34</w:t>
      </w:r>
      <w:r>
        <w:rPr>
          <w:sz w:val="16"/>
        </w:rPr>
        <w:fldChar w:fldCharType="end"/>
      </w:r>
      <w:r>
        <w:rPr>
          <w:sz w:val="16"/>
        </w:rPr>
        <w:t>.</w:t>
      </w:r>
    </w:p>
  </w:footnote>
  <w:footnote w:id="50">
    <w:p w14:paraId="5A733A22" w14:textId="677336D6" w:rsidR="00E668BD" w:rsidRPr="00BF5F5B" w:rsidRDefault="00E668BD" w:rsidP="0014371D">
      <w:pPr>
        <w:pStyle w:val="FootnoteText"/>
        <w:spacing w:after="0"/>
        <w:ind w:left="0"/>
        <w:rPr>
          <w:sz w:val="16"/>
          <w:szCs w:val="16"/>
        </w:rPr>
      </w:pPr>
      <w:r w:rsidRPr="00BF5F5B">
        <w:rPr>
          <w:rStyle w:val="FootnoteReference"/>
          <w:sz w:val="16"/>
          <w:szCs w:val="16"/>
        </w:rPr>
        <w:footnoteRef/>
      </w:r>
      <w:r w:rsidRPr="00BF5F5B">
        <w:rPr>
          <w:sz w:val="16"/>
          <w:szCs w:val="16"/>
        </w:rPr>
        <w:t xml:space="preserve"> See foot</w:t>
      </w:r>
      <w:r w:rsidRPr="00C26112">
        <w:rPr>
          <w:sz w:val="16"/>
          <w:szCs w:val="16"/>
        </w:rPr>
        <w:t>note</w:t>
      </w:r>
      <w:r>
        <w:rPr>
          <w:sz w:val="16"/>
          <w:szCs w:val="16"/>
        </w:rPr>
        <w:t xml:space="preserve"> </w:t>
      </w:r>
      <w:r>
        <w:rPr>
          <w:sz w:val="16"/>
          <w:szCs w:val="16"/>
        </w:rPr>
        <w:fldChar w:fldCharType="begin"/>
      </w:r>
      <w:r>
        <w:rPr>
          <w:sz w:val="16"/>
          <w:szCs w:val="16"/>
        </w:rPr>
        <w:instrText xml:space="preserve"> NOTEREF _Ref64555054 \h </w:instrText>
      </w:r>
      <w:r>
        <w:rPr>
          <w:sz w:val="16"/>
          <w:szCs w:val="16"/>
        </w:rPr>
      </w:r>
      <w:r>
        <w:rPr>
          <w:sz w:val="16"/>
          <w:szCs w:val="16"/>
        </w:rPr>
        <w:fldChar w:fldCharType="separate"/>
      </w:r>
      <w:r>
        <w:rPr>
          <w:sz w:val="16"/>
          <w:szCs w:val="16"/>
        </w:rPr>
        <w:t>34</w:t>
      </w:r>
      <w:r>
        <w:rPr>
          <w:sz w:val="16"/>
          <w:szCs w:val="16"/>
        </w:rPr>
        <w:fldChar w:fldCharType="end"/>
      </w:r>
      <w:r>
        <w:rPr>
          <w:sz w:val="16"/>
          <w:szCs w:val="16"/>
        </w:rPr>
        <w:t>.</w:t>
      </w:r>
    </w:p>
  </w:footnote>
  <w:footnote w:id="51">
    <w:p w14:paraId="45705054" w14:textId="3CA63161" w:rsidR="00E668BD" w:rsidRPr="00C34DAA" w:rsidRDefault="00E668BD" w:rsidP="0014371D">
      <w:pPr>
        <w:pStyle w:val="FootnoteText"/>
        <w:spacing w:after="0"/>
        <w:ind w:left="0"/>
        <w:rPr>
          <w:sz w:val="16"/>
        </w:rPr>
      </w:pPr>
      <w:r w:rsidRPr="00BF5F5B">
        <w:rPr>
          <w:rStyle w:val="FootnoteReference"/>
          <w:sz w:val="16"/>
          <w:szCs w:val="16"/>
        </w:rPr>
        <w:footnoteRef/>
      </w:r>
      <w:r w:rsidRPr="00C26112">
        <w:rPr>
          <w:sz w:val="16"/>
          <w:szCs w:val="16"/>
        </w:rPr>
        <w:t xml:space="preserve"> See footnote</w:t>
      </w:r>
      <w:r>
        <w:rPr>
          <w:sz w:val="16"/>
          <w:szCs w:val="16"/>
        </w:rPr>
        <w:t xml:space="preserve"> </w:t>
      </w:r>
      <w:r>
        <w:rPr>
          <w:sz w:val="16"/>
          <w:szCs w:val="16"/>
        </w:rPr>
        <w:fldChar w:fldCharType="begin"/>
      </w:r>
      <w:r>
        <w:rPr>
          <w:sz w:val="16"/>
          <w:szCs w:val="16"/>
        </w:rPr>
        <w:instrText xml:space="preserve"> NOTEREF _Ref64555054 \h </w:instrText>
      </w:r>
      <w:r>
        <w:rPr>
          <w:sz w:val="16"/>
          <w:szCs w:val="16"/>
        </w:rPr>
      </w:r>
      <w:r>
        <w:rPr>
          <w:sz w:val="16"/>
          <w:szCs w:val="16"/>
        </w:rPr>
        <w:fldChar w:fldCharType="separate"/>
      </w:r>
      <w:r>
        <w:rPr>
          <w:sz w:val="16"/>
          <w:szCs w:val="16"/>
        </w:rPr>
        <w:t>34</w:t>
      </w:r>
      <w:r>
        <w:rPr>
          <w:sz w:val="16"/>
          <w:szCs w:val="16"/>
        </w:rPr>
        <w:fldChar w:fldCharType="end"/>
      </w:r>
      <w:r>
        <w:rPr>
          <w:sz w:val="16"/>
          <w:szCs w:val="16"/>
        </w:rPr>
        <w:t>.</w:t>
      </w:r>
    </w:p>
  </w:footnote>
  <w:footnote w:id="52">
    <w:p w14:paraId="4AD7D8A7" w14:textId="77777777" w:rsidR="00E668BD" w:rsidRDefault="00E668BD" w:rsidP="006635A1">
      <w:pPr>
        <w:pStyle w:val="FootnoteText"/>
        <w:tabs>
          <w:tab w:val="clear" w:pos="709"/>
          <w:tab w:val="left" w:pos="0"/>
        </w:tabs>
        <w:ind w:left="0"/>
      </w:pPr>
      <w:r>
        <w:rPr>
          <w:rStyle w:val="FootnoteReference"/>
        </w:rPr>
        <w:footnoteRef/>
      </w:r>
      <w:r>
        <w:t xml:space="preserve"> </w:t>
      </w:r>
      <w:r w:rsidRPr="00830C35">
        <w:t>The Supplier or CVA Registrant is not required to submit this form to the SVAA, but they should retain it as supporting evidence for the EMR Declaration, if subject to a BSC Audit or TAPAP check.</w:t>
      </w:r>
    </w:p>
  </w:footnote>
  <w:footnote w:id="53">
    <w:p w14:paraId="442FF7E0" w14:textId="0E46DDF4" w:rsidR="00CA7687" w:rsidRPr="008B2F64" w:rsidRDefault="00CA7687" w:rsidP="008B2F64">
      <w:pPr>
        <w:pStyle w:val="FootnoteText"/>
        <w:tabs>
          <w:tab w:val="clear" w:pos="709"/>
          <w:tab w:val="left" w:pos="0"/>
        </w:tabs>
        <w:ind w:left="0"/>
        <w:rPr>
          <w:sz w:val="16"/>
          <w:szCs w:val="16"/>
          <w:lang w:val="en-US"/>
        </w:rPr>
      </w:pPr>
      <w:ins w:id="222" w:author="Colin Berry" w:date="2024-08-07T17:26:00Z" w16du:dateUtc="2024-08-07T16:26:00Z">
        <w:r w:rsidRPr="008B2F64">
          <w:rPr>
            <w:rStyle w:val="FootnoteReference"/>
            <w:sz w:val="16"/>
            <w:szCs w:val="16"/>
          </w:rPr>
          <w:footnoteRef/>
        </w:r>
        <w:r w:rsidRPr="008B2F64">
          <w:rPr>
            <w:sz w:val="16"/>
            <w:szCs w:val="16"/>
          </w:rPr>
          <w:t xml:space="preserve"> </w:t>
        </w:r>
      </w:ins>
      <w:ins w:id="223" w:author="Colin Berry" w:date="2024-08-08T10:08:00Z" w16du:dateUtc="2024-08-08T09:08:00Z">
        <w:r w:rsidR="0072704E">
          <w:rPr>
            <w:sz w:val="16"/>
            <w:szCs w:val="16"/>
            <w:lang w:val="en-US"/>
          </w:rPr>
          <w:t>Not</w:t>
        </w:r>
      </w:ins>
      <w:ins w:id="224" w:author="Colin Berry" w:date="2024-08-07T17:27:00Z" w16du:dateUtc="2024-08-07T16:27:00Z">
        <w:r w:rsidRPr="008B2F64">
          <w:rPr>
            <w:sz w:val="16"/>
            <w:szCs w:val="16"/>
            <w:lang w:val="en-US"/>
          </w:rPr>
          <w:t xml:space="preserve"> </w:t>
        </w:r>
        <w:r w:rsidR="00D43D77" w:rsidRPr="008B2F64">
          <w:rPr>
            <w:sz w:val="16"/>
            <w:szCs w:val="16"/>
            <w:lang w:val="en-US"/>
          </w:rPr>
          <w:t>applicable</w:t>
        </w:r>
      </w:ins>
      <w:ins w:id="225" w:author="Colin Berry" w:date="2024-08-08T10:08:00Z" w16du:dateUtc="2024-08-08T09:08:00Z">
        <w:r w:rsidR="0072704E">
          <w:rPr>
            <w:sz w:val="16"/>
            <w:szCs w:val="16"/>
            <w:lang w:val="en-US"/>
          </w:rPr>
          <w:t xml:space="preserve"> to MHHS MSIDs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8DED7" w14:textId="78D36024" w:rsidR="00E668BD" w:rsidRDefault="00E668BD" w:rsidP="00CD2882">
    <w:pPr>
      <w:pStyle w:val="Header"/>
      <w:pBdr>
        <w:bottom w:val="single" w:sz="4" w:space="6" w:color="auto"/>
      </w:pBdr>
      <w:tabs>
        <w:tab w:val="clear" w:pos="709"/>
        <w:tab w:val="clear" w:pos="4153"/>
        <w:tab w:val="clear" w:pos="8306"/>
        <w:tab w:val="center" w:pos="4536"/>
        <w:tab w:val="right" w:pos="9072"/>
      </w:tabs>
      <w:spacing w:after="0"/>
      <w:ind w:left="0"/>
      <w:jc w:val="left"/>
      <w:rPr>
        <w:b/>
        <w:sz w:val="20"/>
        <w:szCs w:val="20"/>
      </w:rPr>
    </w:pPr>
    <w:r>
      <w:rPr>
        <w:b/>
        <w:sz w:val="20"/>
        <w:szCs w:val="20"/>
      </w:rPr>
      <w:t>BSCP602</w:t>
    </w:r>
    <w:r>
      <w:rPr>
        <w:b/>
        <w:sz w:val="20"/>
        <w:szCs w:val="20"/>
      </w:rPr>
      <w:tab/>
      <w:t>SVA Metering System &amp;Asset Metering System Register</w:t>
    </w:r>
    <w:r>
      <w:rPr>
        <w:b/>
        <w:sz w:val="20"/>
        <w:szCs w:val="20"/>
      </w:rPr>
      <w:tab/>
    </w:r>
    <w:r>
      <w:rPr>
        <w:b/>
        <w:sz w:val="20"/>
        <w:szCs w:val="20"/>
      </w:rPr>
      <w:fldChar w:fldCharType="begin"/>
    </w:r>
    <w:r>
      <w:rPr>
        <w:b/>
        <w:sz w:val="20"/>
        <w:szCs w:val="20"/>
      </w:rPr>
      <w:instrText xml:space="preserve"> DOCPROPERTY  "Version number"  \* MERGEFORMAT </w:instrText>
    </w:r>
    <w:sdt>
      <w:sdtPr>
        <w:rPr>
          <w:b/>
          <w:sz w:val="20"/>
          <w:szCs w:val="20"/>
        </w:rPr>
        <w:alias w:val="Title"/>
        <w:tag w:val=""/>
        <w:id w:val="1249008480"/>
        <w:placeholder>
          <w:docPart w:val="933462419FE043F0A95B795CFC6F9631"/>
        </w:placeholder>
        <w:dataBinding w:prefixMappings="xmlns:ns0='http://purl.org/dc/elements/1.1/' xmlns:ns1='http://schemas.openxmlformats.org/package/2006/metadata/core-properties' " w:xpath="/ns1:coreProperties[1]/ns0:title[1]" w:storeItemID="{6C3C8BC8-F283-45AE-878A-BAB7291924A1}"/>
        <w:text/>
      </w:sdtPr>
      <w:sdtEndPr/>
      <w:sdtContent>
        <w:r>
          <w:rPr>
            <w:b/>
            <w:sz w:val="20"/>
            <w:szCs w:val="20"/>
          </w:rPr>
          <w:instrText>BSCP602: SVA Metering System &amp; Asset Metering System Register</w:instrText>
        </w:r>
      </w:sdtContent>
    </w:sdt>
    <w:r>
      <w:rPr>
        <w:b/>
        <w:sz w:val="20"/>
        <w:szCs w:val="20"/>
      </w:rPr>
      <w:fldChar w:fldCharType="separate"/>
    </w:r>
    <w:ins w:id="26" w:author="Colin Berry" w:date="2024-08-07T17:00:00Z" w16du:dateUtc="2024-08-07T16:00:00Z">
      <w:r w:rsidR="00676909">
        <w:rPr>
          <w:b/>
          <w:sz w:val="20"/>
          <w:szCs w:val="20"/>
        </w:rPr>
        <w:t>Version 7.4</w:t>
      </w:r>
    </w:ins>
    <w:del w:id="27" w:author="Colin Berry" w:date="2024-07-23T16:07:00Z">
      <w:r w:rsidDel="00271814">
        <w:rPr>
          <w:b/>
          <w:sz w:val="20"/>
          <w:szCs w:val="20"/>
        </w:rPr>
        <w:delText>Version 7.0</w:delText>
      </w:r>
    </w:del>
    <w:r>
      <w:rPr>
        <w:b/>
        <w:sz w:val="20"/>
        <w:szCs w:val="20"/>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3EFA9" w14:textId="77777777" w:rsidR="00E668BD" w:rsidRDefault="00E668B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90461" w14:textId="154DCEC4" w:rsidR="00E668BD" w:rsidRDefault="00E668BD" w:rsidP="00AC004C">
    <w:pPr>
      <w:pStyle w:val="Header"/>
      <w:pBdr>
        <w:bottom w:val="single" w:sz="4" w:space="6" w:color="auto"/>
      </w:pBdr>
      <w:tabs>
        <w:tab w:val="clear" w:pos="709"/>
        <w:tab w:val="clear" w:pos="4153"/>
        <w:tab w:val="clear" w:pos="8306"/>
        <w:tab w:val="center" w:pos="4536"/>
        <w:tab w:val="right" w:pos="9072"/>
      </w:tabs>
      <w:spacing w:after="0"/>
      <w:ind w:left="0"/>
    </w:pPr>
    <w:r>
      <w:rPr>
        <w:b/>
        <w:sz w:val="20"/>
        <w:szCs w:val="20"/>
      </w:rPr>
      <w:t>BSCP602</w:t>
    </w:r>
    <w:r>
      <w:rPr>
        <w:b/>
        <w:sz w:val="20"/>
        <w:szCs w:val="20"/>
      </w:rPr>
      <w:tab/>
      <w:t>SVA Metering System and Asset Metering System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201" w:author="Colin Berry" w:date="2024-08-07T17:04:00Z" w16du:dateUtc="2024-08-07T16:04:00Z">
      <w:r w:rsidR="001E400E">
        <w:rPr>
          <w:b/>
          <w:sz w:val="20"/>
          <w:szCs w:val="20"/>
        </w:rPr>
        <w:t>Version 7.4</w:t>
      </w:r>
    </w:ins>
    <w:del w:id="202" w:author="Colin Berry" w:date="2024-07-23T16:13:00Z">
      <w:r w:rsidDel="00A7526C">
        <w:rPr>
          <w:b/>
          <w:sz w:val="20"/>
          <w:szCs w:val="20"/>
        </w:rPr>
        <w:delText>Version 7.0</w:delText>
      </w:r>
    </w:del>
    <w:r>
      <w:rPr>
        <w:b/>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50431" w14:textId="7178F200" w:rsidR="00E668BD" w:rsidRDefault="00E668BD" w:rsidP="00E80F03">
    <w:pPr>
      <w:pStyle w:val="Header"/>
      <w:pBdr>
        <w:bottom w:val="single" w:sz="4" w:space="6" w:color="auto"/>
      </w:pBdr>
      <w:tabs>
        <w:tab w:val="clear" w:pos="709"/>
        <w:tab w:val="clear" w:pos="4153"/>
        <w:tab w:val="clear" w:pos="8306"/>
        <w:tab w:val="left" w:pos="1701"/>
        <w:tab w:val="right" w:pos="14033"/>
      </w:tabs>
      <w:spacing w:after="0"/>
      <w:ind w:left="-567"/>
    </w:pPr>
    <w:r>
      <w:rPr>
        <w:b/>
        <w:sz w:val="20"/>
        <w:szCs w:val="20"/>
      </w:rPr>
      <w:t>BSCP602</w:t>
    </w:r>
    <w:r>
      <w:rPr>
        <w:b/>
        <w:sz w:val="20"/>
        <w:szCs w:val="20"/>
      </w:rPr>
      <w:tab/>
      <w:t>SVA Metering System and Asset Metering System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206" w:author="Colin Berry" w:date="2024-08-07T17:05:00Z" w16du:dateUtc="2024-08-07T16:05:00Z">
      <w:r w:rsidR="001E400E">
        <w:rPr>
          <w:b/>
          <w:sz w:val="20"/>
          <w:szCs w:val="20"/>
        </w:rPr>
        <w:t>Version 7.4</w:t>
      </w:r>
    </w:ins>
    <w:del w:id="207" w:author="Colin Berry" w:date="2024-07-23T16:13:00Z">
      <w:r w:rsidDel="00A7526C">
        <w:rPr>
          <w:b/>
          <w:sz w:val="20"/>
          <w:szCs w:val="20"/>
        </w:rPr>
        <w:delText>Version 7.0</w:delText>
      </w:r>
    </w:del>
    <w:r>
      <w:rPr>
        <w:b/>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E1784" w14:textId="77777777" w:rsidR="00E668BD" w:rsidRDefault="00E66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5E75D" w14:textId="183A474E" w:rsidR="00E668BD" w:rsidRPr="00E67CB6" w:rsidRDefault="00E668BD" w:rsidP="00506D10">
    <w:pPr>
      <w:pStyle w:val="Header"/>
      <w:pBdr>
        <w:bottom w:val="single" w:sz="4" w:space="6" w:color="auto"/>
      </w:pBdr>
      <w:tabs>
        <w:tab w:val="clear" w:pos="709"/>
        <w:tab w:val="clear" w:pos="4153"/>
        <w:tab w:val="clear" w:pos="8306"/>
        <w:tab w:val="center" w:pos="7088"/>
        <w:tab w:val="right" w:pos="14033"/>
      </w:tabs>
      <w:spacing w:after="0"/>
      <w:ind w:left="0"/>
      <w:jc w:val="center"/>
    </w:pPr>
    <w:r>
      <w:rPr>
        <w:b/>
        <w:sz w:val="20"/>
        <w:szCs w:val="20"/>
      </w:rPr>
      <w:t>BSCP602</w:t>
    </w:r>
    <w:r>
      <w:rPr>
        <w:b/>
        <w:sz w:val="20"/>
        <w:szCs w:val="20"/>
      </w:rPr>
      <w:tab/>
      <w:t>SVA Metering System and Asset Metering System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137" w:author="Colin Berry" w:date="2024-08-07T17:04:00Z" w16du:dateUtc="2024-08-07T16:04:00Z">
      <w:r w:rsidR="001E400E">
        <w:rPr>
          <w:b/>
          <w:sz w:val="20"/>
          <w:szCs w:val="20"/>
        </w:rPr>
        <w:t>Version 7.4</w:t>
      </w:r>
    </w:ins>
    <w:del w:id="138" w:author="Colin Berry" w:date="2024-07-23T16:08:00Z">
      <w:r w:rsidDel="00271814">
        <w:rPr>
          <w:b/>
          <w:sz w:val="20"/>
          <w:szCs w:val="20"/>
        </w:rPr>
        <w:delText>Version 7.0</w:delText>
      </w:r>
    </w:del>
    <w:r>
      <w:rPr>
        <w:b/>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CF573" w14:textId="77777777" w:rsidR="00E668BD" w:rsidRDefault="00E668B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5AF08" w14:textId="77777777" w:rsidR="00E668BD" w:rsidRDefault="00E668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BC10D" w14:textId="012C50A0" w:rsidR="00E668BD" w:rsidRDefault="00E668BD" w:rsidP="00C954CF">
    <w:pPr>
      <w:pStyle w:val="APHFPort"/>
      <w:pBdr>
        <w:bottom w:val="single" w:sz="2" w:space="6" w:color="auto"/>
      </w:pBdr>
      <w:tabs>
        <w:tab w:val="clear" w:pos="4464"/>
        <w:tab w:val="clear" w:pos="8928"/>
        <w:tab w:val="center" w:pos="4536"/>
        <w:tab w:val="right" w:pos="9072"/>
      </w:tabs>
      <w:jc w:val="left"/>
      <w:rPr>
        <w:lang w:val="fr-FR"/>
      </w:rPr>
    </w:pPr>
    <w:r>
      <w:rPr>
        <w:lang w:val="fr-FR"/>
      </w:rPr>
      <w:t>BSCP602</w:t>
    </w:r>
    <w:r>
      <w:rPr>
        <w:lang w:val="fr-FR"/>
      </w:rPr>
      <w:tab/>
      <w:t>SVA Metering System</w:t>
    </w:r>
    <w:r w:rsidRPr="00C34A72">
      <w:rPr>
        <w:b w:val="0"/>
      </w:rPr>
      <w:t xml:space="preserve"> </w:t>
    </w:r>
    <w:r w:rsidRPr="00E05FC9">
      <w:t>and Asset Metering System</w:t>
    </w:r>
    <w:r w:rsidRPr="00E05FC9">
      <w:rPr>
        <w:lang w:val="fr-FR"/>
      </w:rPr>
      <w:t xml:space="preserve"> </w:t>
    </w:r>
    <w:r>
      <w:rPr>
        <w:lang w:val="fr-FR"/>
      </w:rPr>
      <w:t>Register</w:t>
    </w:r>
    <w:r>
      <w:rPr>
        <w:lang w:val="fr-FR"/>
      </w:rPr>
      <w:tab/>
    </w:r>
    <w:r>
      <w:rPr>
        <w:lang w:val="fr-FR"/>
      </w:rPr>
      <w:fldChar w:fldCharType="begin"/>
    </w:r>
    <w:r>
      <w:rPr>
        <w:lang w:val="fr-FR"/>
      </w:rPr>
      <w:instrText xml:space="preserve"> DOCPROPERTY  "Version Number"  \* MERGEFORMAT </w:instrText>
    </w:r>
    <w:r>
      <w:rPr>
        <w:lang w:val="fr-FR"/>
      </w:rPr>
      <w:fldChar w:fldCharType="separate"/>
    </w:r>
    <w:ins w:id="184" w:author="Colin Berry" w:date="2024-08-07T17:04:00Z" w16du:dateUtc="2024-08-07T16:04:00Z">
      <w:r w:rsidR="001E400E">
        <w:rPr>
          <w:lang w:val="fr-FR"/>
        </w:rPr>
        <w:t>Version 7.4</w:t>
      </w:r>
    </w:ins>
    <w:del w:id="185" w:author="Colin Berry" w:date="2024-07-23T16:12:00Z">
      <w:r w:rsidDel="00A7526C">
        <w:rPr>
          <w:lang w:val="fr-FR"/>
        </w:rPr>
        <w:delText>Version 7.0</w:delText>
      </w:r>
    </w:del>
    <w:r>
      <w:rPr>
        <w:lang w:val="fr-FR"/>
      </w:rPr>
      <w:fldChar w:fldCharType="end"/>
    </w:r>
    <w:r>
      <w:rPr>
        <w:lang w:val="fr-FR"/>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73CC" w14:textId="77777777" w:rsidR="00E668BD" w:rsidRDefault="00E668B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72382" w14:textId="77777777" w:rsidR="00E668BD" w:rsidRDefault="00E668B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B192" w14:textId="6477505E" w:rsidR="00E668BD" w:rsidRPr="00E67CB6" w:rsidRDefault="00E668BD" w:rsidP="00BF5F5B">
    <w:pPr>
      <w:pStyle w:val="Header"/>
      <w:pBdr>
        <w:bottom w:val="single" w:sz="4" w:space="6" w:color="auto"/>
      </w:pBdr>
      <w:tabs>
        <w:tab w:val="clear" w:pos="709"/>
        <w:tab w:val="clear" w:pos="4153"/>
        <w:tab w:val="clear" w:pos="8306"/>
        <w:tab w:val="center" w:pos="7088"/>
        <w:tab w:val="right" w:pos="14033"/>
      </w:tabs>
      <w:spacing w:after="0"/>
      <w:ind w:left="0"/>
    </w:pPr>
    <w:r>
      <w:rPr>
        <w:b/>
        <w:sz w:val="20"/>
        <w:szCs w:val="20"/>
      </w:rPr>
      <w:t>BSCP602</w:t>
    </w:r>
    <w:r>
      <w:rPr>
        <w:b/>
        <w:sz w:val="20"/>
        <w:szCs w:val="20"/>
      </w:rPr>
      <w:tab/>
      <w:t>SVA Metering System and Asset Metering System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194" w:author="Colin Berry" w:date="2024-08-07T17:04:00Z" w16du:dateUtc="2024-08-07T16:04:00Z">
      <w:r w:rsidR="001E400E">
        <w:rPr>
          <w:b/>
          <w:sz w:val="20"/>
          <w:szCs w:val="20"/>
        </w:rPr>
        <w:t>Version 7.4</w:t>
      </w:r>
    </w:ins>
    <w:del w:id="195" w:author="Colin Berry" w:date="2024-07-23T16:13:00Z">
      <w:r w:rsidDel="00A7526C">
        <w:rPr>
          <w:b/>
          <w:sz w:val="20"/>
          <w:szCs w:val="20"/>
        </w:rPr>
        <w:delText>Version 7.0</w:delText>
      </w:r>
    </w:del>
    <w:r>
      <w:rPr>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5424B"/>
    <w:multiLevelType w:val="hybridMultilevel"/>
    <w:tmpl w:val="F63C0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65811"/>
    <w:multiLevelType w:val="hybridMultilevel"/>
    <w:tmpl w:val="BC2C55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356993"/>
    <w:multiLevelType w:val="hybridMultilevel"/>
    <w:tmpl w:val="BC2C55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F5687F"/>
    <w:multiLevelType w:val="hybridMultilevel"/>
    <w:tmpl w:val="258A69B2"/>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 w15:restartNumberingAfterBreak="0">
    <w:nsid w:val="08DD4970"/>
    <w:multiLevelType w:val="hybridMultilevel"/>
    <w:tmpl w:val="01C41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C764D"/>
    <w:multiLevelType w:val="hybridMultilevel"/>
    <w:tmpl w:val="64E41C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D36045"/>
    <w:multiLevelType w:val="hybridMultilevel"/>
    <w:tmpl w:val="15244CC8"/>
    <w:lvl w:ilvl="0" w:tplc="F36ACF78">
      <w:start w:val="1"/>
      <w:numFmt w:val="bullet"/>
      <w:lvlText w:val="–"/>
      <w:lvlJc w:val="left"/>
      <w:pPr>
        <w:tabs>
          <w:tab w:val="num" w:pos="720"/>
        </w:tabs>
        <w:ind w:left="720" w:hanging="360"/>
      </w:pPr>
      <w:rPr>
        <w:rFonts w:ascii="Arial" w:hAnsi="Arial" w:hint="default"/>
      </w:rPr>
    </w:lvl>
    <w:lvl w:ilvl="1" w:tplc="BC4AECBA">
      <w:start w:val="1"/>
      <w:numFmt w:val="bullet"/>
      <w:lvlText w:val="–"/>
      <w:lvlJc w:val="left"/>
      <w:pPr>
        <w:tabs>
          <w:tab w:val="num" w:pos="1440"/>
        </w:tabs>
        <w:ind w:left="1440" w:hanging="360"/>
      </w:pPr>
      <w:rPr>
        <w:rFonts w:ascii="Arial" w:hAnsi="Arial" w:hint="default"/>
      </w:rPr>
    </w:lvl>
    <w:lvl w:ilvl="2" w:tplc="4DE85338" w:tentative="1">
      <w:start w:val="1"/>
      <w:numFmt w:val="bullet"/>
      <w:lvlText w:val="–"/>
      <w:lvlJc w:val="left"/>
      <w:pPr>
        <w:tabs>
          <w:tab w:val="num" w:pos="2160"/>
        </w:tabs>
        <w:ind w:left="2160" w:hanging="360"/>
      </w:pPr>
      <w:rPr>
        <w:rFonts w:ascii="Arial" w:hAnsi="Arial" w:hint="default"/>
      </w:rPr>
    </w:lvl>
    <w:lvl w:ilvl="3" w:tplc="1BF285CE" w:tentative="1">
      <w:start w:val="1"/>
      <w:numFmt w:val="bullet"/>
      <w:lvlText w:val="–"/>
      <w:lvlJc w:val="left"/>
      <w:pPr>
        <w:tabs>
          <w:tab w:val="num" w:pos="2880"/>
        </w:tabs>
        <w:ind w:left="2880" w:hanging="360"/>
      </w:pPr>
      <w:rPr>
        <w:rFonts w:ascii="Arial" w:hAnsi="Arial" w:hint="default"/>
      </w:rPr>
    </w:lvl>
    <w:lvl w:ilvl="4" w:tplc="AE183FE6" w:tentative="1">
      <w:start w:val="1"/>
      <w:numFmt w:val="bullet"/>
      <w:lvlText w:val="–"/>
      <w:lvlJc w:val="left"/>
      <w:pPr>
        <w:tabs>
          <w:tab w:val="num" w:pos="3600"/>
        </w:tabs>
        <w:ind w:left="3600" w:hanging="360"/>
      </w:pPr>
      <w:rPr>
        <w:rFonts w:ascii="Arial" w:hAnsi="Arial" w:hint="default"/>
      </w:rPr>
    </w:lvl>
    <w:lvl w:ilvl="5" w:tplc="ACBC51D2" w:tentative="1">
      <w:start w:val="1"/>
      <w:numFmt w:val="bullet"/>
      <w:lvlText w:val="–"/>
      <w:lvlJc w:val="left"/>
      <w:pPr>
        <w:tabs>
          <w:tab w:val="num" w:pos="4320"/>
        </w:tabs>
        <w:ind w:left="4320" w:hanging="360"/>
      </w:pPr>
      <w:rPr>
        <w:rFonts w:ascii="Arial" w:hAnsi="Arial" w:hint="default"/>
      </w:rPr>
    </w:lvl>
    <w:lvl w:ilvl="6" w:tplc="6186A8CA" w:tentative="1">
      <w:start w:val="1"/>
      <w:numFmt w:val="bullet"/>
      <w:lvlText w:val="–"/>
      <w:lvlJc w:val="left"/>
      <w:pPr>
        <w:tabs>
          <w:tab w:val="num" w:pos="5040"/>
        </w:tabs>
        <w:ind w:left="5040" w:hanging="360"/>
      </w:pPr>
      <w:rPr>
        <w:rFonts w:ascii="Arial" w:hAnsi="Arial" w:hint="default"/>
      </w:rPr>
    </w:lvl>
    <w:lvl w:ilvl="7" w:tplc="F56CEA3E" w:tentative="1">
      <w:start w:val="1"/>
      <w:numFmt w:val="bullet"/>
      <w:lvlText w:val="–"/>
      <w:lvlJc w:val="left"/>
      <w:pPr>
        <w:tabs>
          <w:tab w:val="num" w:pos="5760"/>
        </w:tabs>
        <w:ind w:left="5760" w:hanging="360"/>
      </w:pPr>
      <w:rPr>
        <w:rFonts w:ascii="Arial" w:hAnsi="Arial" w:hint="default"/>
      </w:rPr>
    </w:lvl>
    <w:lvl w:ilvl="8" w:tplc="EA8EE4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C9C70C4"/>
    <w:multiLevelType w:val="multilevel"/>
    <w:tmpl w:val="B05EB422"/>
    <w:lvl w:ilvl="0">
      <w:start w:val="3"/>
      <w:numFmt w:val="decimal"/>
      <w:lvlText w:val="%1"/>
      <w:lvlJc w:val="left"/>
      <w:pPr>
        <w:ind w:left="720" w:hanging="360"/>
      </w:pPr>
      <w:rPr>
        <w:rFonts w:hint="default"/>
      </w:rPr>
    </w:lvl>
    <w:lvl w:ilvl="1">
      <w:start w:val="14"/>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15:restartNumberingAfterBreak="0">
    <w:nsid w:val="0EA75EB5"/>
    <w:multiLevelType w:val="hybridMultilevel"/>
    <w:tmpl w:val="3FFE4250"/>
    <w:lvl w:ilvl="0" w:tplc="0809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15:restartNumberingAfterBreak="0">
    <w:nsid w:val="0FC83141"/>
    <w:multiLevelType w:val="hybridMultilevel"/>
    <w:tmpl w:val="8BD4ECD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15:restartNumberingAfterBreak="0">
    <w:nsid w:val="10F64E3F"/>
    <w:multiLevelType w:val="hybridMultilevel"/>
    <w:tmpl w:val="1E82AB94"/>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1" w15:restartNumberingAfterBreak="0">
    <w:nsid w:val="11440DFB"/>
    <w:multiLevelType w:val="hybridMultilevel"/>
    <w:tmpl w:val="C16E3D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776516"/>
    <w:multiLevelType w:val="hybridMultilevel"/>
    <w:tmpl w:val="9C562570"/>
    <w:lvl w:ilvl="0" w:tplc="32CE7D7C">
      <w:start w:val="1"/>
      <w:numFmt w:val="bullet"/>
      <w:lvlText w:val=""/>
      <w:lvlJc w:val="left"/>
      <w:pPr>
        <w:tabs>
          <w:tab w:val="num" w:pos="1134"/>
        </w:tabs>
        <w:ind w:left="1134" w:firstLine="0"/>
      </w:pPr>
      <w:rPr>
        <w:rFonts w:ascii="Symbol" w:hAnsi="Symbol" w:hint="default"/>
      </w:rPr>
    </w:lvl>
    <w:lvl w:ilvl="1" w:tplc="08090003">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1AC66702"/>
    <w:multiLevelType w:val="hybridMultilevel"/>
    <w:tmpl w:val="E898B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C70C0A"/>
    <w:multiLevelType w:val="hybridMultilevel"/>
    <w:tmpl w:val="11D8E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4A7C8A"/>
    <w:multiLevelType w:val="hybridMultilevel"/>
    <w:tmpl w:val="208867AE"/>
    <w:lvl w:ilvl="0" w:tplc="21B8DE50">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2D6284"/>
    <w:multiLevelType w:val="hybridMultilevel"/>
    <w:tmpl w:val="94DEB2A8"/>
    <w:lvl w:ilvl="0" w:tplc="EF02D654">
      <w:start w:val="1"/>
      <w:numFmt w:val="decimal"/>
      <w:lvlText w:val="%1."/>
      <w:lvlJc w:val="left"/>
      <w:pPr>
        <w:tabs>
          <w:tab w:val="num" w:pos="1069"/>
        </w:tabs>
        <w:ind w:left="1069" w:hanging="360"/>
      </w:pPr>
    </w:lvl>
    <w:lvl w:ilvl="1" w:tplc="D19E4ADA" w:tentative="1">
      <w:start w:val="1"/>
      <w:numFmt w:val="decimal"/>
      <w:lvlText w:val="%2."/>
      <w:lvlJc w:val="left"/>
      <w:pPr>
        <w:tabs>
          <w:tab w:val="num" w:pos="1789"/>
        </w:tabs>
        <w:ind w:left="1789" w:hanging="360"/>
      </w:pPr>
    </w:lvl>
    <w:lvl w:ilvl="2" w:tplc="245E7C5E">
      <w:start w:val="1"/>
      <w:numFmt w:val="decimal"/>
      <w:lvlText w:val="%3."/>
      <w:lvlJc w:val="left"/>
      <w:pPr>
        <w:tabs>
          <w:tab w:val="num" w:pos="360"/>
        </w:tabs>
        <w:ind w:left="360" w:hanging="360"/>
      </w:pPr>
    </w:lvl>
    <w:lvl w:ilvl="3" w:tplc="9A7E449A" w:tentative="1">
      <w:start w:val="1"/>
      <w:numFmt w:val="decimal"/>
      <w:lvlText w:val="%4."/>
      <w:lvlJc w:val="left"/>
      <w:pPr>
        <w:tabs>
          <w:tab w:val="num" w:pos="3229"/>
        </w:tabs>
        <w:ind w:left="3229" w:hanging="360"/>
      </w:pPr>
    </w:lvl>
    <w:lvl w:ilvl="4" w:tplc="33F0CEA8" w:tentative="1">
      <w:start w:val="1"/>
      <w:numFmt w:val="decimal"/>
      <w:lvlText w:val="%5."/>
      <w:lvlJc w:val="left"/>
      <w:pPr>
        <w:tabs>
          <w:tab w:val="num" w:pos="3949"/>
        </w:tabs>
        <w:ind w:left="3949" w:hanging="360"/>
      </w:pPr>
    </w:lvl>
    <w:lvl w:ilvl="5" w:tplc="843C5CC4" w:tentative="1">
      <w:start w:val="1"/>
      <w:numFmt w:val="decimal"/>
      <w:lvlText w:val="%6."/>
      <w:lvlJc w:val="left"/>
      <w:pPr>
        <w:tabs>
          <w:tab w:val="num" w:pos="4669"/>
        </w:tabs>
        <w:ind w:left="4669" w:hanging="360"/>
      </w:pPr>
    </w:lvl>
    <w:lvl w:ilvl="6" w:tplc="52480254" w:tentative="1">
      <w:start w:val="1"/>
      <w:numFmt w:val="decimal"/>
      <w:lvlText w:val="%7."/>
      <w:lvlJc w:val="left"/>
      <w:pPr>
        <w:tabs>
          <w:tab w:val="num" w:pos="5389"/>
        </w:tabs>
        <w:ind w:left="5389" w:hanging="360"/>
      </w:pPr>
    </w:lvl>
    <w:lvl w:ilvl="7" w:tplc="C2D624CA" w:tentative="1">
      <w:start w:val="1"/>
      <w:numFmt w:val="decimal"/>
      <w:lvlText w:val="%8."/>
      <w:lvlJc w:val="left"/>
      <w:pPr>
        <w:tabs>
          <w:tab w:val="num" w:pos="6109"/>
        </w:tabs>
        <w:ind w:left="6109" w:hanging="360"/>
      </w:pPr>
    </w:lvl>
    <w:lvl w:ilvl="8" w:tplc="B8EA7E9C" w:tentative="1">
      <w:start w:val="1"/>
      <w:numFmt w:val="decimal"/>
      <w:lvlText w:val="%9."/>
      <w:lvlJc w:val="left"/>
      <w:pPr>
        <w:tabs>
          <w:tab w:val="num" w:pos="6829"/>
        </w:tabs>
        <w:ind w:left="6829" w:hanging="360"/>
      </w:pPr>
    </w:lvl>
  </w:abstractNum>
  <w:abstractNum w:abstractNumId="17" w15:restartNumberingAfterBreak="0">
    <w:nsid w:val="1F495D4E"/>
    <w:multiLevelType w:val="hybridMultilevel"/>
    <w:tmpl w:val="6A18B5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F6C2C1B"/>
    <w:multiLevelType w:val="hybridMultilevel"/>
    <w:tmpl w:val="BDA01E8E"/>
    <w:lvl w:ilvl="0" w:tplc="E1A40204">
      <w:start w:val="1"/>
      <w:numFmt w:val="decimal"/>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219D3CB3"/>
    <w:multiLevelType w:val="hybridMultilevel"/>
    <w:tmpl w:val="E2CE774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22887775"/>
    <w:multiLevelType w:val="hybridMultilevel"/>
    <w:tmpl w:val="37D43AAE"/>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1" w15:restartNumberingAfterBreak="0">
    <w:nsid w:val="29303FC5"/>
    <w:multiLevelType w:val="hybridMultilevel"/>
    <w:tmpl w:val="3B5E043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2" w15:restartNumberingAfterBreak="0">
    <w:nsid w:val="29E1535A"/>
    <w:multiLevelType w:val="hybridMultilevel"/>
    <w:tmpl w:val="72F6D6D2"/>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23" w15:restartNumberingAfterBreak="0">
    <w:nsid w:val="2E2C07B0"/>
    <w:multiLevelType w:val="hybridMultilevel"/>
    <w:tmpl w:val="342A9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98572C"/>
    <w:multiLevelType w:val="hybridMultilevel"/>
    <w:tmpl w:val="7E8669A0"/>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20A5AF5"/>
    <w:multiLevelType w:val="hybridMultilevel"/>
    <w:tmpl w:val="6BDE9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5680281"/>
    <w:multiLevelType w:val="hybridMultilevel"/>
    <w:tmpl w:val="BDA01E8E"/>
    <w:lvl w:ilvl="0" w:tplc="E1A40204">
      <w:start w:val="1"/>
      <w:numFmt w:val="decimal"/>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15:restartNumberingAfterBreak="0">
    <w:nsid w:val="36A054E3"/>
    <w:multiLevelType w:val="hybridMultilevel"/>
    <w:tmpl w:val="B4F011DA"/>
    <w:lvl w:ilvl="0" w:tplc="2E6AF7C0">
      <w:start w:val="1"/>
      <w:numFmt w:val="bullet"/>
      <w:lvlText w:val="–"/>
      <w:lvlJc w:val="left"/>
      <w:pPr>
        <w:tabs>
          <w:tab w:val="num" w:pos="720"/>
        </w:tabs>
        <w:ind w:left="720" w:hanging="360"/>
      </w:pPr>
      <w:rPr>
        <w:rFonts w:ascii="Arial" w:hAnsi="Arial" w:hint="default"/>
      </w:rPr>
    </w:lvl>
    <w:lvl w:ilvl="1" w:tplc="465A5412">
      <w:start w:val="1"/>
      <w:numFmt w:val="bullet"/>
      <w:lvlText w:val="–"/>
      <w:lvlJc w:val="left"/>
      <w:pPr>
        <w:tabs>
          <w:tab w:val="num" w:pos="1440"/>
        </w:tabs>
        <w:ind w:left="1440" w:hanging="360"/>
      </w:pPr>
      <w:rPr>
        <w:rFonts w:ascii="Arial" w:hAnsi="Arial" w:hint="default"/>
      </w:rPr>
    </w:lvl>
    <w:lvl w:ilvl="2" w:tplc="AFF85DE6" w:tentative="1">
      <w:start w:val="1"/>
      <w:numFmt w:val="bullet"/>
      <w:lvlText w:val="–"/>
      <w:lvlJc w:val="left"/>
      <w:pPr>
        <w:tabs>
          <w:tab w:val="num" w:pos="2160"/>
        </w:tabs>
        <w:ind w:left="2160" w:hanging="360"/>
      </w:pPr>
      <w:rPr>
        <w:rFonts w:ascii="Arial" w:hAnsi="Arial" w:hint="default"/>
      </w:rPr>
    </w:lvl>
    <w:lvl w:ilvl="3" w:tplc="D376091A" w:tentative="1">
      <w:start w:val="1"/>
      <w:numFmt w:val="bullet"/>
      <w:lvlText w:val="–"/>
      <w:lvlJc w:val="left"/>
      <w:pPr>
        <w:tabs>
          <w:tab w:val="num" w:pos="2880"/>
        </w:tabs>
        <w:ind w:left="2880" w:hanging="360"/>
      </w:pPr>
      <w:rPr>
        <w:rFonts w:ascii="Arial" w:hAnsi="Arial" w:hint="default"/>
      </w:rPr>
    </w:lvl>
    <w:lvl w:ilvl="4" w:tplc="6644ABD2" w:tentative="1">
      <w:start w:val="1"/>
      <w:numFmt w:val="bullet"/>
      <w:lvlText w:val="–"/>
      <w:lvlJc w:val="left"/>
      <w:pPr>
        <w:tabs>
          <w:tab w:val="num" w:pos="3600"/>
        </w:tabs>
        <w:ind w:left="3600" w:hanging="360"/>
      </w:pPr>
      <w:rPr>
        <w:rFonts w:ascii="Arial" w:hAnsi="Arial" w:hint="default"/>
      </w:rPr>
    </w:lvl>
    <w:lvl w:ilvl="5" w:tplc="1F9AB794" w:tentative="1">
      <w:start w:val="1"/>
      <w:numFmt w:val="bullet"/>
      <w:lvlText w:val="–"/>
      <w:lvlJc w:val="left"/>
      <w:pPr>
        <w:tabs>
          <w:tab w:val="num" w:pos="4320"/>
        </w:tabs>
        <w:ind w:left="4320" w:hanging="360"/>
      </w:pPr>
      <w:rPr>
        <w:rFonts w:ascii="Arial" w:hAnsi="Arial" w:hint="default"/>
      </w:rPr>
    </w:lvl>
    <w:lvl w:ilvl="6" w:tplc="228E12E2" w:tentative="1">
      <w:start w:val="1"/>
      <w:numFmt w:val="bullet"/>
      <w:lvlText w:val="–"/>
      <w:lvlJc w:val="left"/>
      <w:pPr>
        <w:tabs>
          <w:tab w:val="num" w:pos="5040"/>
        </w:tabs>
        <w:ind w:left="5040" w:hanging="360"/>
      </w:pPr>
      <w:rPr>
        <w:rFonts w:ascii="Arial" w:hAnsi="Arial" w:hint="default"/>
      </w:rPr>
    </w:lvl>
    <w:lvl w:ilvl="7" w:tplc="E1EC9B78" w:tentative="1">
      <w:start w:val="1"/>
      <w:numFmt w:val="bullet"/>
      <w:lvlText w:val="–"/>
      <w:lvlJc w:val="left"/>
      <w:pPr>
        <w:tabs>
          <w:tab w:val="num" w:pos="5760"/>
        </w:tabs>
        <w:ind w:left="5760" w:hanging="360"/>
      </w:pPr>
      <w:rPr>
        <w:rFonts w:ascii="Arial" w:hAnsi="Arial" w:hint="default"/>
      </w:rPr>
    </w:lvl>
    <w:lvl w:ilvl="8" w:tplc="EAAC61F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7C52CB3"/>
    <w:multiLevelType w:val="hybridMultilevel"/>
    <w:tmpl w:val="BC2C55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9B04FB5"/>
    <w:multiLevelType w:val="hybridMultilevel"/>
    <w:tmpl w:val="F57AD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9ED77F2"/>
    <w:multiLevelType w:val="hybridMultilevel"/>
    <w:tmpl w:val="BC2C55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BBF4F16"/>
    <w:multiLevelType w:val="hybridMultilevel"/>
    <w:tmpl w:val="927AD2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3C2D4E25"/>
    <w:multiLevelType w:val="hybridMultilevel"/>
    <w:tmpl w:val="C074A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EBA18D4"/>
    <w:multiLevelType w:val="multilevel"/>
    <w:tmpl w:val="795E6960"/>
    <w:lvl w:ilvl="0">
      <w:start w:val="3"/>
      <w:numFmt w:val="decimal"/>
      <w:lvlText w:val="%1"/>
      <w:lvlJc w:val="left"/>
      <w:pPr>
        <w:ind w:left="720" w:hanging="360"/>
      </w:pPr>
      <w:rPr>
        <w:rFonts w:hint="default"/>
      </w:rPr>
    </w:lvl>
    <w:lvl w:ilvl="1">
      <w:start w:val="4"/>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3F266630"/>
    <w:multiLevelType w:val="hybridMultilevel"/>
    <w:tmpl w:val="C16E3D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224114F"/>
    <w:multiLevelType w:val="multilevel"/>
    <w:tmpl w:val="56CEA8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47000E0C"/>
    <w:multiLevelType w:val="hybridMultilevel"/>
    <w:tmpl w:val="76041B70"/>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7" w15:restartNumberingAfterBreak="0">
    <w:nsid w:val="472A514D"/>
    <w:multiLevelType w:val="multilevel"/>
    <w:tmpl w:val="448ADC76"/>
    <w:lvl w:ilvl="0">
      <w:start w:val="1"/>
      <w:numFmt w:val="decimal"/>
      <w:lvlText w:val="%1."/>
      <w:lvlJc w:val="left"/>
      <w:pPr>
        <w:ind w:left="1004" w:hanging="360"/>
      </w:pPr>
      <w:rPr>
        <w:rFonts w:hint="default"/>
      </w:rPr>
    </w:lvl>
    <w:lvl w:ilvl="1">
      <w:start w:val="14"/>
      <w:numFmt w:val="decimal"/>
      <w:isLgl/>
      <w:lvlText w:val="%1.%2"/>
      <w:lvlJc w:val="left"/>
      <w:pPr>
        <w:ind w:left="1499" w:hanging="855"/>
      </w:pPr>
      <w:rPr>
        <w:rFonts w:hint="default"/>
      </w:rPr>
    </w:lvl>
    <w:lvl w:ilvl="2">
      <w:start w:val="4"/>
      <w:numFmt w:val="decimal"/>
      <w:isLgl/>
      <w:lvlText w:val="%1.%2.%3"/>
      <w:lvlJc w:val="left"/>
      <w:pPr>
        <w:ind w:left="1499" w:hanging="855"/>
      </w:pPr>
      <w:rPr>
        <w:rFonts w:hint="default"/>
      </w:rPr>
    </w:lvl>
    <w:lvl w:ilvl="3">
      <w:start w:val="1"/>
      <w:numFmt w:val="decimal"/>
      <w:isLgl/>
      <w:lvlText w:val="%1.%2.%3.%4"/>
      <w:lvlJc w:val="left"/>
      <w:pPr>
        <w:ind w:left="1499" w:hanging="855"/>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8" w15:restartNumberingAfterBreak="0">
    <w:nsid w:val="47AA139B"/>
    <w:multiLevelType w:val="hybridMultilevel"/>
    <w:tmpl w:val="39027AB0"/>
    <w:lvl w:ilvl="0" w:tplc="238C01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EA428C"/>
    <w:multiLevelType w:val="hybridMultilevel"/>
    <w:tmpl w:val="52A26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EC2219F"/>
    <w:multiLevelType w:val="hybridMultilevel"/>
    <w:tmpl w:val="9A764BA0"/>
    <w:lvl w:ilvl="0" w:tplc="5E6814F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01F04EE"/>
    <w:multiLevelType w:val="hybridMultilevel"/>
    <w:tmpl w:val="BBEE3E1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2" w15:restartNumberingAfterBreak="0">
    <w:nsid w:val="542C595D"/>
    <w:multiLevelType w:val="multilevel"/>
    <w:tmpl w:val="795E6960"/>
    <w:lvl w:ilvl="0">
      <w:start w:val="3"/>
      <w:numFmt w:val="decimal"/>
      <w:lvlText w:val="%1"/>
      <w:lvlJc w:val="left"/>
      <w:pPr>
        <w:ind w:left="720" w:hanging="360"/>
      </w:pPr>
      <w:rPr>
        <w:rFonts w:hint="default"/>
      </w:rPr>
    </w:lvl>
    <w:lvl w:ilvl="1">
      <w:start w:val="4"/>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3" w15:restartNumberingAfterBreak="0">
    <w:nsid w:val="55607B4C"/>
    <w:multiLevelType w:val="hybridMultilevel"/>
    <w:tmpl w:val="3BCAFD78"/>
    <w:lvl w:ilvl="0" w:tplc="08090001">
      <w:start w:val="1"/>
      <w:numFmt w:val="bullet"/>
      <w:lvlText w:val=""/>
      <w:lvlJc w:val="left"/>
      <w:pPr>
        <w:ind w:left="1571" w:hanging="360"/>
      </w:pPr>
      <w:rPr>
        <w:rFonts w:ascii="Symbol" w:hAnsi="Symbol"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4" w15:restartNumberingAfterBreak="0">
    <w:nsid w:val="5DD73BF8"/>
    <w:multiLevelType w:val="hybridMultilevel"/>
    <w:tmpl w:val="BC5EFF16"/>
    <w:lvl w:ilvl="0" w:tplc="A0EE31E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E007B79"/>
    <w:multiLevelType w:val="hybridMultilevel"/>
    <w:tmpl w:val="6C661E0A"/>
    <w:lvl w:ilvl="0" w:tplc="A9EC3BA6">
      <w:start w:val="1"/>
      <w:numFmt w:val="bullet"/>
      <w:lvlText w:val="–"/>
      <w:lvlJc w:val="left"/>
      <w:pPr>
        <w:tabs>
          <w:tab w:val="num" w:pos="720"/>
        </w:tabs>
        <w:ind w:left="720" w:hanging="360"/>
      </w:pPr>
      <w:rPr>
        <w:rFonts w:ascii="Arial" w:hAnsi="Arial" w:hint="default"/>
      </w:rPr>
    </w:lvl>
    <w:lvl w:ilvl="1" w:tplc="C4DE32F4">
      <w:start w:val="1"/>
      <w:numFmt w:val="bullet"/>
      <w:lvlText w:val="–"/>
      <w:lvlJc w:val="left"/>
      <w:pPr>
        <w:tabs>
          <w:tab w:val="num" w:pos="1440"/>
        </w:tabs>
        <w:ind w:left="1440" w:hanging="360"/>
      </w:pPr>
      <w:rPr>
        <w:rFonts w:ascii="Arial" w:hAnsi="Arial" w:hint="default"/>
      </w:rPr>
    </w:lvl>
    <w:lvl w:ilvl="2" w:tplc="0438521A" w:tentative="1">
      <w:start w:val="1"/>
      <w:numFmt w:val="bullet"/>
      <w:lvlText w:val="–"/>
      <w:lvlJc w:val="left"/>
      <w:pPr>
        <w:tabs>
          <w:tab w:val="num" w:pos="2160"/>
        </w:tabs>
        <w:ind w:left="2160" w:hanging="360"/>
      </w:pPr>
      <w:rPr>
        <w:rFonts w:ascii="Arial" w:hAnsi="Arial" w:hint="default"/>
      </w:rPr>
    </w:lvl>
    <w:lvl w:ilvl="3" w:tplc="23A60E56" w:tentative="1">
      <w:start w:val="1"/>
      <w:numFmt w:val="bullet"/>
      <w:lvlText w:val="–"/>
      <w:lvlJc w:val="left"/>
      <w:pPr>
        <w:tabs>
          <w:tab w:val="num" w:pos="2880"/>
        </w:tabs>
        <w:ind w:left="2880" w:hanging="360"/>
      </w:pPr>
      <w:rPr>
        <w:rFonts w:ascii="Arial" w:hAnsi="Arial" w:hint="default"/>
      </w:rPr>
    </w:lvl>
    <w:lvl w:ilvl="4" w:tplc="6388CD2A" w:tentative="1">
      <w:start w:val="1"/>
      <w:numFmt w:val="bullet"/>
      <w:lvlText w:val="–"/>
      <w:lvlJc w:val="left"/>
      <w:pPr>
        <w:tabs>
          <w:tab w:val="num" w:pos="3600"/>
        </w:tabs>
        <w:ind w:left="3600" w:hanging="360"/>
      </w:pPr>
      <w:rPr>
        <w:rFonts w:ascii="Arial" w:hAnsi="Arial" w:hint="default"/>
      </w:rPr>
    </w:lvl>
    <w:lvl w:ilvl="5" w:tplc="3816096A" w:tentative="1">
      <w:start w:val="1"/>
      <w:numFmt w:val="bullet"/>
      <w:lvlText w:val="–"/>
      <w:lvlJc w:val="left"/>
      <w:pPr>
        <w:tabs>
          <w:tab w:val="num" w:pos="4320"/>
        </w:tabs>
        <w:ind w:left="4320" w:hanging="360"/>
      </w:pPr>
      <w:rPr>
        <w:rFonts w:ascii="Arial" w:hAnsi="Arial" w:hint="default"/>
      </w:rPr>
    </w:lvl>
    <w:lvl w:ilvl="6" w:tplc="80D8684E" w:tentative="1">
      <w:start w:val="1"/>
      <w:numFmt w:val="bullet"/>
      <w:lvlText w:val="–"/>
      <w:lvlJc w:val="left"/>
      <w:pPr>
        <w:tabs>
          <w:tab w:val="num" w:pos="5040"/>
        </w:tabs>
        <w:ind w:left="5040" w:hanging="360"/>
      </w:pPr>
      <w:rPr>
        <w:rFonts w:ascii="Arial" w:hAnsi="Arial" w:hint="default"/>
      </w:rPr>
    </w:lvl>
    <w:lvl w:ilvl="7" w:tplc="0D9699E4" w:tentative="1">
      <w:start w:val="1"/>
      <w:numFmt w:val="bullet"/>
      <w:lvlText w:val="–"/>
      <w:lvlJc w:val="left"/>
      <w:pPr>
        <w:tabs>
          <w:tab w:val="num" w:pos="5760"/>
        </w:tabs>
        <w:ind w:left="5760" w:hanging="360"/>
      </w:pPr>
      <w:rPr>
        <w:rFonts w:ascii="Arial" w:hAnsi="Arial" w:hint="default"/>
      </w:rPr>
    </w:lvl>
    <w:lvl w:ilvl="8" w:tplc="4C92E7BE"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45D1DBD"/>
    <w:multiLevelType w:val="hybridMultilevel"/>
    <w:tmpl w:val="B98019A4"/>
    <w:lvl w:ilvl="0" w:tplc="27949F8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664E073E"/>
    <w:multiLevelType w:val="hybridMultilevel"/>
    <w:tmpl w:val="14D807D2"/>
    <w:lvl w:ilvl="0" w:tplc="27949F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AE65628"/>
    <w:multiLevelType w:val="hybridMultilevel"/>
    <w:tmpl w:val="0F8830AE"/>
    <w:lvl w:ilvl="0" w:tplc="83B2B7C8">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6D4427AF"/>
    <w:multiLevelType w:val="hybridMultilevel"/>
    <w:tmpl w:val="296EA736"/>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50" w15:restartNumberingAfterBreak="0">
    <w:nsid w:val="6D774158"/>
    <w:multiLevelType w:val="hybridMultilevel"/>
    <w:tmpl w:val="7E8669A0"/>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1" w15:restartNumberingAfterBreak="0">
    <w:nsid w:val="712F6317"/>
    <w:multiLevelType w:val="hybridMultilevel"/>
    <w:tmpl w:val="C16E3D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2DB0B2A"/>
    <w:multiLevelType w:val="hybridMultilevel"/>
    <w:tmpl w:val="17126846"/>
    <w:lvl w:ilvl="0" w:tplc="0809000F">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53" w15:restartNumberingAfterBreak="0">
    <w:nsid w:val="767529EE"/>
    <w:multiLevelType w:val="multilevel"/>
    <w:tmpl w:val="577C9146"/>
    <w:lvl w:ilvl="0">
      <w:start w:val="1"/>
      <w:numFmt w:val="decimal"/>
      <w:pStyle w:val="Heading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4" w15:restartNumberingAfterBreak="0">
    <w:nsid w:val="77EB41F8"/>
    <w:multiLevelType w:val="hybridMultilevel"/>
    <w:tmpl w:val="039CD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96D2EF2"/>
    <w:multiLevelType w:val="hybridMultilevel"/>
    <w:tmpl w:val="4BBC0354"/>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num w:numId="1" w16cid:durableId="1507012502">
    <w:abstractNumId w:val="53"/>
  </w:num>
  <w:num w:numId="2" w16cid:durableId="1748308907">
    <w:abstractNumId w:val="12"/>
  </w:num>
  <w:num w:numId="3" w16cid:durableId="861361886">
    <w:abstractNumId w:val="41"/>
  </w:num>
  <w:num w:numId="4" w16cid:durableId="1100489029">
    <w:abstractNumId w:val="13"/>
  </w:num>
  <w:num w:numId="5" w16cid:durableId="594047913">
    <w:abstractNumId w:val="29"/>
  </w:num>
  <w:num w:numId="6" w16cid:durableId="348678757">
    <w:abstractNumId w:val="46"/>
  </w:num>
  <w:num w:numId="7" w16cid:durableId="923102877">
    <w:abstractNumId w:val="4"/>
  </w:num>
  <w:num w:numId="8" w16cid:durableId="303856023">
    <w:abstractNumId w:val="23"/>
  </w:num>
  <w:num w:numId="9" w16cid:durableId="872612931">
    <w:abstractNumId w:val="39"/>
  </w:num>
  <w:num w:numId="10" w16cid:durableId="949430978">
    <w:abstractNumId w:val="17"/>
  </w:num>
  <w:num w:numId="11" w16cid:durableId="1882399981">
    <w:abstractNumId w:val="14"/>
  </w:num>
  <w:num w:numId="12" w16cid:durableId="1882935073">
    <w:abstractNumId w:val="32"/>
  </w:num>
  <w:num w:numId="13" w16cid:durableId="25176575">
    <w:abstractNumId w:val="45"/>
  </w:num>
  <w:num w:numId="14" w16cid:durableId="1342927925">
    <w:abstractNumId w:val="6"/>
  </w:num>
  <w:num w:numId="15" w16cid:durableId="560674075">
    <w:abstractNumId w:val="54"/>
  </w:num>
  <w:num w:numId="16" w16cid:durableId="964821133">
    <w:abstractNumId w:val="27"/>
  </w:num>
  <w:num w:numId="17" w16cid:durableId="142044694">
    <w:abstractNumId w:val="34"/>
  </w:num>
  <w:num w:numId="18" w16cid:durableId="55394435">
    <w:abstractNumId w:val="47"/>
  </w:num>
  <w:num w:numId="19" w16cid:durableId="586764995">
    <w:abstractNumId w:val="48"/>
  </w:num>
  <w:num w:numId="20" w16cid:durableId="513422348">
    <w:abstractNumId w:val="26"/>
  </w:num>
  <w:num w:numId="21" w16cid:durableId="1662654809">
    <w:abstractNumId w:val="52"/>
  </w:num>
  <w:num w:numId="22" w16cid:durableId="35278507">
    <w:abstractNumId w:val="53"/>
  </w:num>
  <w:num w:numId="23" w16cid:durableId="1207065855">
    <w:abstractNumId w:val="40"/>
  </w:num>
  <w:num w:numId="24" w16cid:durableId="1476146960">
    <w:abstractNumId w:val="33"/>
  </w:num>
  <w:num w:numId="25" w16cid:durableId="1913544600">
    <w:abstractNumId w:val="50"/>
  </w:num>
  <w:num w:numId="26" w16cid:durableId="1936009954">
    <w:abstractNumId w:val="24"/>
  </w:num>
  <w:num w:numId="27" w16cid:durableId="947195859">
    <w:abstractNumId w:val="51"/>
  </w:num>
  <w:num w:numId="28" w16cid:durableId="128206838">
    <w:abstractNumId w:val="11"/>
  </w:num>
  <w:num w:numId="29" w16cid:durableId="1872452854">
    <w:abstractNumId w:val="18"/>
  </w:num>
  <w:num w:numId="30" w16cid:durableId="1532305002">
    <w:abstractNumId w:val="53"/>
  </w:num>
  <w:num w:numId="31" w16cid:durableId="828331167">
    <w:abstractNumId w:val="53"/>
  </w:num>
  <w:num w:numId="32" w16cid:durableId="861433642">
    <w:abstractNumId w:val="5"/>
  </w:num>
  <w:num w:numId="33" w16cid:durableId="200872235">
    <w:abstractNumId w:val="36"/>
  </w:num>
  <w:num w:numId="34" w16cid:durableId="1371341509">
    <w:abstractNumId w:val="35"/>
  </w:num>
  <w:num w:numId="35" w16cid:durableId="6908807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0049518">
    <w:abstractNumId w:val="25"/>
  </w:num>
  <w:num w:numId="37" w16cid:durableId="1207110347">
    <w:abstractNumId w:val="30"/>
  </w:num>
  <w:num w:numId="38" w16cid:durableId="896168754">
    <w:abstractNumId w:val="10"/>
  </w:num>
  <w:num w:numId="39" w16cid:durableId="517043456">
    <w:abstractNumId w:val="22"/>
  </w:num>
  <w:num w:numId="40" w16cid:durableId="1302463770">
    <w:abstractNumId w:val="1"/>
  </w:num>
  <w:num w:numId="41" w16cid:durableId="1338070097">
    <w:abstractNumId w:val="2"/>
  </w:num>
  <w:num w:numId="42" w16cid:durableId="1539312604">
    <w:abstractNumId w:val="20"/>
  </w:num>
  <w:num w:numId="43" w16cid:durableId="751439159">
    <w:abstractNumId w:val="21"/>
  </w:num>
  <w:num w:numId="44" w16cid:durableId="1139884779">
    <w:abstractNumId w:val="9"/>
  </w:num>
  <w:num w:numId="45" w16cid:durableId="1951162828">
    <w:abstractNumId w:val="55"/>
  </w:num>
  <w:num w:numId="46" w16cid:durableId="1394506048">
    <w:abstractNumId w:val="3"/>
  </w:num>
  <w:num w:numId="47" w16cid:durableId="1473251188">
    <w:abstractNumId w:val="38"/>
  </w:num>
  <w:num w:numId="48" w16cid:durableId="975258308">
    <w:abstractNumId w:val="49"/>
  </w:num>
  <w:num w:numId="49" w16cid:durableId="307632419">
    <w:abstractNumId w:val="16"/>
  </w:num>
  <w:num w:numId="50" w16cid:durableId="1254557926">
    <w:abstractNumId w:val="0"/>
  </w:num>
  <w:num w:numId="51" w16cid:durableId="251931877">
    <w:abstractNumId w:val="43"/>
  </w:num>
  <w:num w:numId="52" w16cid:durableId="1353455162">
    <w:abstractNumId w:val="15"/>
  </w:num>
  <w:num w:numId="53" w16cid:durableId="1536578298">
    <w:abstractNumId w:val="28"/>
  </w:num>
  <w:num w:numId="54" w16cid:durableId="1082528184">
    <w:abstractNumId w:val="31"/>
  </w:num>
  <w:num w:numId="55" w16cid:durableId="46421606">
    <w:abstractNumId w:val="44"/>
  </w:num>
  <w:num w:numId="56" w16cid:durableId="871459583">
    <w:abstractNumId w:val="42"/>
  </w:num>
  <w:num w:numId="57" w16cid:durableId="2108622292">
    <w:abstractNumId w:val="7"/>
  </w:num>
  <w:num w:numId="58" w16cid:durableId="1949701910">
    <w:abstractNumId w:val="37"/>
  </w:num>
  <w:num w:numId="59" w16cid:durableId="448815952">
    <w:abstractNumId w:val="19"/>
  </w:num>
  <w:num w:numId="60" w16cid:durableId="2140108441">
    <w:abstractNumId w:val="8"/>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olin Berry">
    <w15:presenceInfo w15:providerId="AD" w15:userId="S::colin.berry@elexon.co.uk::e9634a54-50a7-411e-95ff-8129ca4c3c0d"/>
  </w15:person>
  <w15:person w15:author="CP1599">
    <w15:presenceInfo w15:providerId="None" w15:userId="CP1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5F6"/>
    <w:rsid w:val="000005D9"/>
    <w:rsid w:val="00001620"/>
    <w:rsid w:val="00001948"/>
    <w:rsid w:val="000132E4"/>
    <w:rsid w:val="000133BF"/>
    <w:rsid w:val="000147DC"/>
    <w:rsid w:val="00014D6D"/>
    <w:rsid w:val="00020816"/>
    <w:rsid w:val="00022A69"/>
    <w:rsid w:val="00026770"/>
    <w:rsid w:val="00030D10"/>
    <w:rsid w:val="00031EAD"/>
    <w:rsid w:val="00032DB3"/>
    <w:rsid w:val="000357AB"/>
    <w:rsid w:val="00036471"/>
    <w:rsid w:val="00036D2A"/>
    <w:rsid w:val="0003747F"/>
    <w:rsid w:val="000423A3"/>
    <w:rsid w:val="000449DD"/>
    <w:rsid w:val="00045A63"/>
    <w:rsid w:val="000460E1"/>
    <w:rsid w:val="00046A39"/>
    <w:rsid w:val="00047CB4"/>
    <w:rsid w:val="0005062E"/>
    <w:rsid w:val="00053F0C"/>
    <w:rsid w:val="00061F7A"/>
    <w:rsid w:val="00062950"/>
    <w:rsid w:val="00062D55"/>
    <w:rsid w:val="00065121"/>
    <w:rsid w:val="0006550F"/>
    <w:rsid w:val="000655FF"/>
    <w:rsid w:val="00072905"/>
    <w:rsid w:val="00074253"/>
    <w:rsid w:val="00074449"/>
    <w:rsid w:val="00075952"/>
    <w:rsid w:val="00075D6C"/>
    <w:rsid w:val="000777D6"/>
    <w:rsid w:val="00083045"/>
    <w:rsid w:val="000847F0"/>
    <w:rsid w:val="00086E06"/>
    <w:rsid w:val="00090D65"/>
    <w:rsid w:val="00093A09"/>
    <w:rsid w:val="0009471A"/>
    <w:rsid w:val="00095CE7"/>
    <w:rsid w:val="00096AFD"/>
    <w:rsid w:val="00097DA4"/>
    <w:rsid w:val="000A17F1"/>
    <w:rsid w:val="000A1D55"/>
    <w:rsid w:val="000A2D79"/>
    <w:rsid w:val="000A43A3"/>
    <w:rsid w:val="000A6772"/>
    <w:rsid w:val="000A6E21"/>
    <w:rsid w:val="000A70B7"/>
    <w:rsid w:val="000B0EFF"/>
    <w:rsid w:val="000B4043"/>
    <w:rsid w:val="000C0981"/>
    <w:rsid w:val="000C6909"/>
    <w:rsid w:val="000C77A1"/>
    <w:rsid w:val="000D0D9F"/>
    <w:rsid w:val="000D1C3C"/>
    <w:rsid w:val="000D2CBE"/>
    <w:rsid w:val="000D603C"/>
    <w:rsid w:val="000D7AF4"/>
    <w:rsid w:val="000D7D31"/>
    <w:rsid w:val="000E0274"/>
    <w:rsid w:val="000E0B98"/>
    <w:rsid w:val="000E4C89"/>
    <w:rsid w:val="000E5D12"/>
    <w:rsid w:val="000E6D18"/>
    <w:rsid w:val="000E6EA7"/>
    <w:rsid w:val="000F02AB"/>
    <w:rsid w:val="000F164B"/>
    <w:rsid w:val="000F18C1"/>
    <w:rsid w:val="000F1AD5"/>
    <w:rsid w:val="000F5DF5"/>
    <w:rsid w:val="000F6D35"/>
    <w:rsid w:val="000F780D"/>
    <w:rsid w:val="0010234A"/>
    <w:rsid w:val="001046D6"/>
    <w:rsid w:val="00104828"/>
    <w:rsid w:val="00105853"/>
    <w:rsid w:val="00105964"/>
    <w:rsid w:val="00106C92"/>
    <w:rsid w:val="00107D69"/>
    <w:rsid w:val="00111D7A"/>
    <w:rsid w:val="0011228F"/>
    <w:rsid w:val="0011262A"/>
    <w:rsid w:val="00117194"/>
    <w:rsid w:val="00120AFE"/>
    <w:rsid w:val="0012145C"/>
    <w:rsid w:val="001218E3"/>
    <w:rsid w:val="00124215"/>
    <w:rsid w:val="001253CF"/>
    <w:rsid w:val="0012680E"/>
    <w:rsid w:val="00126D40"/>
    <w:rsid w:val="00131AAD"/>
    <w:rsid w:val="00132E06"/>
    <w:rsid w:val="001346B1"/>
    <w:rsid w:val="001349F7"/>
    <w:rsid w:val="00135F71"/>
    <w:rsid w:val="001374F0"/>
    <w:rsid w:val="001410E6"/>
    <w:rsid w:val="00141645"/>
    <w:rsid w:val="0014288B"/>
    <w:rsid w:val="0014370A"/>
    <w:rsid w:val="0014371D"/>
    <w:rsid w:val="00144853"/>
    <w:rsid w:val="0014770C"/>
    <w:rsid w:val="00151514"/>
    <w:rsid w:val="00151B68"/>
    <w:rsid w:val="0015388A"/>
    <w:rsid w:val="00153D67"/>
    <w:rsid w:val="00156CC4"/>
    <w:rsid w:val="0016065E"/>
    <w:rsid w:val="00160AFB"/>
    <w:rsid w:val="001610C1"/>
    <w:rsid w:val="00162E58"/>
    <w:rsid w:val="00163362"/>
    <w:rsid w:val="00163395"/>
    <w:rsid w:val="00165D63"/>
    <w:rsid w:val="00166B14"/>
    <w:rsid w:val="00167167"/>
    <w:rsid w:val="001676EC"/>
    <w:rsid w:val="00167A2A"/>
    <w:rsid w:val="00171C91"/>
    <w:rsid w:val="0017334B"/>
    <w:rsid w:val="001750E1"/>
    <w:rsid w:val="001751CC"/>
    <w:rsid w:val="00180627"/>
    <w:rsid w:val="0018148D"/>
    <w:rsid w:val="00186C09"/>
    <w:rsid w:val="0018780B"/>
    <w:rsid w:val="00187BBC"/>
    <w:rsid w:val="00187FAD"/>
    <w:rsid w:val="00191874"/>
    <w:rsid w:val="00192395"/>
    <w:rsid w:val="001942C6"/>
    <w:rsid w:val="00196FF6"/>
    <w:rsid w:val="001A02BD"/>
    <w:rsid w:val="001A13FD"/>
    <w:rsid w:val="001A21A8"/>
    <w:rsid w:val="001A2D42"/>
    <w:rsid w:val="001B043E"/>
    <w:rsid w:val="001B3278"/>
    <w:rsid w:val="001B369B"/>
    <w:rsid w:val="001B4E80"/>
    <w:rsid w:val="001C0CDB"/>
    <w:rsid w:val="001C2B63"/>
    <w:rsid w:val="001C2BBE"/>
    <w:rsid w:val="001C3DDF"/>
    <w:rsid w:val="001C4CAF"/>
    <w:rsid w:val="001C519D"/>
    <w:rsid w:val="001C6763"/>
    <w:rsid w:val="001C78CF"/>
    <w:rsid w:val="001D1427"/>
    <w:rsid w:val="001D2A3B"/>
    <w:rsid w:val="001D61C1"/>
    <w:rsid w:val="001D64C1"/>
    <w:rsid w:val="001D7DEF"/>
    <w:rsid w:val="001E400E"/>
    <w:rsid w:val="001F0E29"/>
    <w:rsid w:val="001F1796"/>
    <w:rsid w:val="001F33F1"/>
    <w:rsid w:val="001F5143"/>
    <w:rsid w:val="0020308D"/>
    <w:rsid w:val="00206A4C"/>
    <w:rsid w:val="00211078"/>
    <w:rsid w:val="00211BC4"/>
    <w:rsid w:val="00216411"/>
    <w:rsid w:val="00217879"/>
    <w:rsid w:val="00220590"/>
    <w:rsid w:val="00222D07"/>
    <w:rsid w:val="002230C2"/>
    <w:rsid w:val="00223238"/>
    <w:rsid w:val="00225841"/>
    <w:rsid w:val="0022681E"/>
    <w:rsid w:val="00227C6D"/>
    <w:rsid w:val="002305D4"/>
    <w:rsid w:val="00235A8C"/>
    <w:rsid w:val="00244CF3"/>
    <w:rsid w:val="00246311"/>
    <w:rsid w:val="0025073A"/>
    <w:rsid w:val="00250DA3"/>
    <w:rsid w:val="0025100E"/>
    <w:rsid w:val="0025183F"/>
    <w:rsid w:val="00251DD2"/>
    <w:rsid w:val="002535C9"/>
    <w:rsid w:val="00253BB3"/>
    <w:rsid w:val="0025566A"/>
    <w:rsid w:val="00256633"/>
    <w:rsid w:val="002623DC"/>
    <w:rsid w:val="00262F8C"/>
    <w:rsid w:val="0026550B"/>
    <w:rsid w:val="00265A18"/>
    <w:rsid w:val="00266A11"/>
    <w:rsid w:val="00270761"/>
    <w:rsid w:val="00270F2B"/>
    <w:rsid w:val="00271814"/>
    <w:rsid w:val="00273142"/>
    <w:rsid w:val="00276540"/>
    <w:rsid w:val="002771B5"/>
    <w:rsid w:val="002841DC"/>
    <w:rsid w:val="00284325"/>
    <w:rsid w:val="00285540"/>
    <w:rsid w:val="00291B67"/>
    <w:rsid w:val="00292C8C"/>
    <w:rsid w:val="00293220"/>
    <w:rsid w:val="00294048"/>
    <w:rsid w:val="00295DAF"/>
    <w:rsid w:val="00296037"/>
    <w:rsid w:val="00296AD3"/>
    <w:rsid w:val="00297CA5"/>
    <w:rsid w:val="002B0D62"/>
    <w:rsid w:val="002B192D"/>
    <w:rsid w:val="002B26B5"/>
    <w:rsid w:val="002B4FAD"/>
    <w:rsid w:val="002B5408"/>
    <w:rsid w:val="002B556D"/>
    <w:rsid w:val="002C36D5"/>
    <w:rsid w:val="002C5B49"/>
    <w:rsid w:val="002D08E5"/>
    <w:rsid w:val="002D0F27"/>
    <w:rsid w:val="002D3051"/>
    <w:rsid w:val="002D318D"/>
    <w:rsid w:val="002D4058"/>
    <w:rsid w:val="002D51A0"/>
    <w:rsid w:val="002D53B6"/>
    <w:rsid w:val="002D6396"/>
    <w:rsid w:val="002D73C4"/>
    <w:rsid w:val="002E164D"/>
    <w:rsid w:val="002E2909"/>
    <w:rsid w:val="002E3349"/>
    <w:rsid w:val="002E5706"/>
    <w:rsid w:val="002E6BB3"/>
    <w:rsid w:val="002F0D5B"/>
    <w:rsid w:val="002F5737"/>
    <w:rsid w:val="0030073B"/>
    <w:rsid w:val="00300DC6"/>
    <w:rsid w:val="0030345B"/>
    <w:rsid w:val="003035DC"/>
    <w:rsid w:val="00306E0B"/>
    <w:rsid w:val="00311AF4"/>
    <w:rsid w:val="003121B6"/>
    <w:rsid w:val="00314165"/>
    <w:rsid w:val="00314253"/>
    <w:rsid w:val="00314AE6"/>
    <w:rsid w:val="00314B7A"/>
    <w:rsid w:val="003174B0"/>
    <w:rsid w:val="00317930"/>
    <w:rsid w:val="00324674"/>
    <w:rsid w:val="003335BA"/>
    <w:rsid w:val="00333718"/>
    <w:rsid w:val="00334A98"/>
    <w:rsid w:val="00334C5A"/>
    <w:rsid w:val="00341CA6"/>
    <w:rsid w:val="00343142"/>
    <w:rsid w:val="0034397E"/>
    <w:rsid w:val="0034539F"/>
    <w:rsid w:val="00346520"/>
    <w:rsid w:val="00346A07"/>
    <w:rsid w:val="0035129A"/>
    <w:rsid w:val="003538B0"/>
    <w:rsid w:val="00353A7F"/>
    <w:rsid w:val="003543D5"/>
    <w:rsid w:val="00356C8E"/>
    <w:rsid w:val="00361BDF"/>
    <w:rsid w:val="003635B0"/>
    <w:rsid w:val="00366532"/>
    <w:rsid w:val="00367C3B"/>
    <w:rsid w:val="00367E3A"/>
    <w:rsid w:val="00367F91"/>
    <w:rsid w:val="00370967"/>
    <w:rsid w:val="00372F75"/>
    <w:rsid w:val="00374072"/>
    <w:rsid w:val="00374A65"/>
    <w:rsid w:val="00382600"/>
    <w:rsid w:val="0038315C"/>
    <w:rsid w:val="003844D3"/>
    <w:rsid w:val="00392083"/>
    <w:rsid w:val="0039534C"/>
    <w:rsid w:val="0039684E"/>
    <w:rsid w:val="003A0326"/>
    <w:rsid w:val="003A4C25"/>
    <w:rsid w:val="003A52E0"/>
    <w:rsid w:val="003A619E"/>
    <w:rsid w:val="003A6298"/>
    <w:rsid w:val="003A659F"/>
    <w:rsid w:val="003B000D"/>
    <w:rsid w:val="003B0C52"/>
    <w:rsid w:val="003B22F9"/>
    <w:rsid w:val="003B49C7"/>
    <w:rsid w:val="003B7BA3"/>
    <w:rsid w:val="003B7CDB"/>
    <w:rsid w:val="003C0CDC"/>
    <w:rsid w:val="003C1985"/>
    <w:rsid w:val="003C312B"/>
    <w:rsid w:val="003C4164"/>
    <w:rsid w:val="003C41AE"/>
    <w:rsid w:val="003C6491"/>
    <w:rsid w:val="003C7A56"/>
    <w:rsid w:val="003D0FD7"/>
    <w:rsid w:val="003D5052"/>
    <w:rsid w:val="003D711C"/>
    <w:rsid w:val="003E2B42"/>
    <w:rsid w:val="003E3BD6"/>
    <w:rsid w:val="003E4AB8"/>
    <w:rsid w:val="003E6657"/>
    <w:rsid w:val="003E696D"/>
    <w:rsid w:val="003E743B"/>
    <w:rsid w:val="003E7FC1"/>
    <w:rsid w:val="003F0DE4"/>
    <w:rsid w:val="003F4427"/>
    <w:rsid w:val="003F53B3"/>
    <w:rsid w:val="003F58CC"/>
    <w:rsid w:val="003F59BB"/>
    <w:rsid w:val="003F6F99"/>
    <w:rsid w:val="0040130E"/>
    <w:rsid w:val="00401EC9"/>
    <w:rsid w:val="00401EFD"/>
    <w:rsid w:val="004045DC"/>
    <w:rsid w:val="00404AB2"/>
    <w:rsid w:val="00404C4A"/>
    <w:rsid w:val="004062A4"/>
    <w:rsid w:val="004110F2"/>
    <w:rsid w:val="0041426B"/>
    <w:rsid w:val="004205D7"/>
    <w:rsid w:val="00420D35"/>
    <w:rsid w:val="004217C2"/>
    <w:rsid w:val="00422049"/>
    <w:rsid w:val="00423785"/>
    <w:rsid w:val="0042566A"/>
    <w:rsid w:val="004268E2"/>
    <w:rsid w:val="004275EF"/>
    <w:rsid w:val="00431D26"/>
    <w:rsid w:val="00432425"/>
    <w:rsid w:val="00432F70"/>
    <w:rsid w:val="004343F9"/>
    <w:rsid w:val="004403F1"/>
    <w:rsid w:val="004408B0"/>
    <w:rsid w:val="00441107"/>
    <w:rsid w:val="004428A5"/>
    <w:rsid w:val="00442F0E"/>
    <w:rsid w:val="00446693"/>
    <w:rsid w:val="004509E5"/>
    <w:rsid w:val="00453DBF"/>
    <w:rsid w:val="004567B0"/>
    <w:rsid w:val="00457276"/>
    <w:rsid w:val="00457E14"/>
    <w:rsid w:val="0046307D"/>
    <w:rsid w:val="00463E27"/>
    <w:rsid w:val="0046416F"/>
    <w:rsid w:val="00464B10"/>
    <w:rsid w:val="0046683F"/>
    <w:rsid w:val="004721C2"/>
    <w:rsid w:val="00474B33"/>
    <w:rsid w:val="00474CF7"/>
    <w:rsid w:val="004752F1"/>
    <w:rsid w:val="00475888"/>
    <w:rsid w:val="004764B9"/>
    <w:rsid w:val="00477D66"/>
    <w:rsid w:val="004815C1"/>
    <w:rsid w:val="0048253D"/>
    <w:rsid w:val="0048327E"/>
    <w:rsid w:val="00484A56"/>
    <w:rsid w:val="00485068"/>
    <w:rsid w:val="00485217"/>
    <w:rsid w:val="0048619B"/>
    <w:rsid w:val="00487634"/>
    <w:rsid w:val="004A0508"/>
    <w:rsid w:val="004A05AA"/>
    <w:rsid w:val="004A29CB"/>
    <w:rsid w:val="004A3795"/>
    <w:rsid w:val="004A3F51"/>
    <w:rsid w:val="004A463A"/>
    <w:rsid w:val="004A73BB"/>
    <w:rsid w:val="004A7F81"/>
    <w:rsid w:val="004B2D0A"/>
    <w:rsid w:val="004B3D57"/>
    <w:rsid w:val="004C026C"/>
    <w:rsid w:val="004C1B14"/>
    <w:rsid w:val="004C3836"/>
    <w:rsid w:val="004C47AA"/>
    <w:rsid w:val="004C5C16"/>
    <w:rsid w:val="004C676B"/>
    <w:rsid w:val="004C755A"/>
    <w:rsid w:val="004D0E4A"/>
    <w:rsid w:val="004D129E"/>
    <w:rsid w:val="004D263E"/>
    <w:rsid w:val="004D2904"/>
    <w:rsid w:val="004D6811"/>
    <w:rsid w:val="004D760A"/>
    <w:rsid w:val="004E0FD6"/>
    <w:rsid w:val="004F09F7"/>
    <w:rsid w:val="004F1EAF"/>
    <w:rsid w:val="004F305F"/>
    <w:rsid w:val="004F4A21"/>
    <w:rsid w:val="004F52D2"/>
    <w:rsid w:val="004F5927"/>
    <w:rsid w:val="00500316"/>
    <w:rsid w:val="00501AF8"/>
    <w:rsid w:val="00502E96"/>
    <w:rsid w:val="005037EE"/>
    <w:rsid w:val="00504F5F"/>
    <w:rsid w:val="00506016"/>
    <w:rsid w:val="00506127"/>
    <w:rsid w:val="005065DD"/>
    <w:rsid w:val="00506790"/>
    <w:rsid w:val="00506D10"/>
    <w:rsid w:val="005076A7"/>
    <w:rsid w:val="00507DA0"/>
    <w:rsid w:val="00507E47"/>
    <w:rsid w:val="005205B6"/>
    <w:rsid w:val="00526001"/>
    <w:rsid w:val="00531052"/>
    <w:rsid w:val="00533FF6"/>
    <w:rsid w:val="00535E67"/>
    <w:rsid w:val="00537545"/>
    <w:rsid w:val="005401C6"/>
    <w:rsid w:val="00540DB6"/>
    <w:rsid w:val="00540F0F"/>
    <w:rsid w:val="005415E4"/>
    <w:rsid w:val="0054470D"/>
    <w:rsid w:val="00545750"/>
    <w:rsid w:val="00545D2A"/>
    <w:rsid w:val="00546494"/>
    <w:rsid w:val="00547A06"/>
    <w:rsid w:val="0055042E"/>
    <w:rsid w:val="00552D7B"/>
    <w:rsid w:val="00554293"/>
    <w:rsid w:val="005562C1"/>
    <w:rsid w:val="00556B88"/>
    <w:rsid w:val="00561F55"/>
    <w:rsid w:val="00564CDB"/>
    <w:rsid w:val="005669FC"/>
    <w:rsid w:val="00566A9F"/>
    <w:rsid w:val="00566E82"/>
    <w:rsid w:val="00570D6A"/>
    <w:rsid w:val="005739AB"/>
    <w:rsid w:val="00575EE7"/>
    <w:rsid w:val="0057620E"/>
    <w:rsid w:val="00576809"/>
    <w:rsid w:val="00580E21"/>
    <w:rsid w:val="00582DE4"/>
    <w:rsid w:val="00583867"/>
    <w:rsid w:val="00584DA9"/>
    <w:rsid w:val="0058784C"/>
    <w:rsid w:val="00587883"/>
    <w:rsid w:val="005930A0"/>
    <w:rsid w:val="0059357C"/>
    <w:rsid w:val="0059479B"/>
    <w:rsid w:val="005965DC"/>
    <w:rsid w:val="005A00C8"/>
    <w:rsid w:val="005A1AEB"/>
    <w:rsid w:val="005A1B3B"/>
    <w:rsid w:val="005A61FB"/>
    <w:rsid w:val="005A6C26"/>
    <w:rsid w:val="005A6FFF"/>
    <w:rsid w:val="005B1669"/>
    <w:rsid w:val="005B3FFA"/>
    <w:rsid w:val="005B4442"/>
    <w:rsid w:val="005B688E"/>
    <w:rsid w:val="005C23E0"/>
    <w:rsid w:val="005C3D8F"/>
    <w:rsid w:val="005C6941"/>
    <w:rsid w:val="005C6D36"/>
    <w:rsid w:val="005C78EE"/>
    <w:rsid w:val="005D1FB0"/>
    <w:rsid w:val="005D4B04"/>
    <w:rsid w:val="005D52F8"/>
    <w:rsid w:val="005E331F"/>
    <w:rsid w:val="005E3B22"/>
    <w:rsid w:val="005E5FA8"/>
    <w:rsid w:val="005E6DF4"/>
    <w:rsid w:val="005F0C7C"/>
    <w:rsid w:val="005F31AC"/>
    <w:rsid w:val="005F39B3"/>
    <w:rsid w:val="005F3B28"/>
    <w:rsid w:val="005F4640"/>
    <w:rsid w:val="005F499B"/>
    <w:rsid w:val="005F58F3"/>
    <w:rsid w:val="005F5E86"/>
    <w:rsid w:val="005F6290"/>
    <w:rsid w:val="00600471"/>
    <w:rsid w:val="006039AF"/>
    <w:rsid w:val="00604D08"/>
    <w:rsid w:val="006053EB"/>
    <w:rsid w:val="0061186C"/>
    <w:rsid w:val="00611916"/>
    <w:rsid w:val="00615BD9"/>
    <w:rsid w:val="00616618"/>
    <w:rsid w:val="00617AE3"/>
    <w:rsid w:val="00624D0C"/>
    <w:rsid w:val="0062561E"/>
    <w:rsid w:val="006317E6"/>
    <w:rsid w:val="00632F4B"/>
    <w:rsid w:val="006332B0"/>
    <w:rsid w:val="00636A63"/>
    <w:rsid w:val="00642760"/>
    <w:rsid w:val="00645E2A"/>
    <w:rsid w:val="00646CBA"/>
    <w:rsid w:val="00647EF8"/>
    <w:rsid w:val="00651651"/>
    <w:rsid w:val="00651C80"/>
    <w:rsid w:val="00653B89"/>
    <w:rsid w:val="00653BFA"/>
    <w:rsid w:val="00655212"/>
    <w:rsid w:val="006556AD"/>
    <w:rsid w:val="00662A62"/>
    <w:rsid w:val="006635A1"/>
    <w:rsid w:val="0066548C"/>
    <w:rsid w:val="0066653F"/>
    <w:rsid w:val="0067130F"/>
    <w:rsid w:val="0067155D"/>
    <w:rsid w:val="0067579E"/>
    <w:rsid w:val="00676909"/>
    <w:rsid w:val="00676B28"/>
    <w:rsid w:val="006778CE"/>
    <w:rsid w:val="006818CC"/>
    <w:rsid w:val="00682339"/>
    <w:rsid w:val="00685FD6"/>
    <w:rsid w:val="00686DCB"/>
    <w:rsid w:val="00687C41"/>
    <w:rsid w:val="00690804"/>
    <w:rsid w:val="00691494"/>
    <w:rsid w:val="006929AE"/>
    <w:rsid w:val="006934B3"/>
    <w:rsid w:val="006955D2"/>
    <w:rsid w:val="006955D5"/>
    <w:rsid w:val="00697050"/>
    <w:rsid w:val="00697FCF"/>
    <w:rsid w:val="006A2D4D"/>
    <w:rsid w:val="006A4085"/>
    <w:rsid w:val="006A5384"/>
    <w:rsid w:val="006B0807"/>
    <w:rsid w:val="006B0ADE"/>
    <w:rsid w:val="006B1CA1"/>
    <w:rsid w:val="006B5C10"/>
    <w:rsid w:val="006C29BA"/>
    <w:rsid w:val="006C34E7"/>
    <w:rsid w:val="006C3ED5"/>
    <w:rsid w:val="006C5B10"/>
    <w:rsid w:val="006C67EC"/>
    <w:rsid w:val="006C6D02"/>
    <w:rsid w:val="006C721B"/>
    <w:rsid w:val="006D02E2"/>
    <w:rsid w:val="006D24A5"/>
    <w:rsid w:val="006D7F12"/>
    <w:rsid w:val="006E07FE"/>
    <w:rsid w:val="006E11D9"/>
    <w:rsid w:val="006E1A13"/>
    <w:rsid w:val="006E3B2E"/>
    <w:rsid w:val="006E50C5"/>
    <w:rsid w:val="006E6832"/>
    <w:rsid w:val="006E7465"/>
    <w:rsid w:val="006F0D50"/>
    <w:rsid w:val="006F3C7C"/>
    <w:rsid w:val="006F3E4F"/>
    <w:rsid w:val="006F4741"/>
    <w:rsid w:val="006F4782"/>
    <w:rsid w:val="006F7473"/>
    <w:rsid w:val="006F7F84"/>
    <w:rsid w:val="00700CA8"/>
    <w:rsid w:val="007028D4"/>
    <w:rsid w:val="00706BF3"/>
    <w:rsid w:val="00710355"/>
    <w:rsid w:val="007142E9"/>
    <w:rsid w:val="00714DC2"/>
    <w:rsid w:val="0072175C"/>
    <w:rsid w:val="007231F9"/>
    <w:rsid w:val="00723D85"/>
    <w:rsid w:val="00724852"/>
    <w:rsid w:val="00725FC3"/>
    <w:rsid w:val="0072704E"/>
    <w:rsid w:val="007338B9"/>
    <w:rsid w:val="00733BEA"/>
    <w:rsid w:val="00734F0F"/>
    <w:rsid w:val="007350CA"/>
    <w:rsid w:val="00736AAB"/>
    <w:rsid w:val="007373A6"/>
    <w:rsid w:val="00744F9B"/>
    <w:rsid w:val="00745B45"/>
    <w:rsid w:val="00745F69"/>
    <w:rsid w:val="007463E4"/>
    <w:rsid w:val="00750713"/>
    <w:rsid w:val="007532DB"/>
    <w:rsid w:val="0075546D"/>
    <w:rsid w:val="00755614"/>
    <w:rsid w:val="0075648F"/>
    <w:rsid w:val="007566BD"/>
    <w:rsid w:val="00756AC4"/>
    <w:rsid w:val="00757CF1"/>
    <w:rsid w:val="00761C9F"/>
    <w:rsid w:val="00762997"/>
    <w:rsid w:val="00762ACD"/>
    <w:rsid w:val="00764597"/>
    <w:rsid w:val="00764799"/>
    <w:rsid w:val="00766EA3"/>
    <w:rsid w:val="0077008C"/>
    <w:rsid w:val="00770E44"/>
    <w:rsid w:val="00771B1E"/>
    <w:rsid w:val="0077754B"/>
    <w:rsid w:val="0078013C"/>
    <w:rsid w:val="00780878"/>
    <w:rsid w:val="00780B57"/>
    <w:rsid w:val="00783C38"/>
    <w:rsid w:val="007858A1"/>
    <w:rsid w:val="0078605C"/>
    <w:rsid w:val="00786354"/>
    <w:rsid w:val="00790449"/>
    <w:rsid w:val="007916C2"/>
    <w:rsid w:val="00791ECF"/>
    <w:rsid w:val="00792116"/>
    <w:rsid w:val="00795B6B"/>
    <w:rsid w:val="00796FD9"/>
    <w:rsid w:val="00797066"/>
    <w:rsid w:val="007A0B4D"/>
    <w:rsid w:val="007A0FB6"/>
    <w:rsid w:val="007A1F30"/>
    <w:rsid w:val="007A2610"/>
    <w:rsid w:val="007A2DD1"/>
    <w:rsid w:val="007A5FF6"/>
    <w:rsid w:val="007A7812"/>
    <w:rsid w:val="007B00CE"/>
    <w:rsid w:val="007B27D6"/>
    <w:rsid w:val="007B4FDE"/>
    <w:rsid w:val="007B6487"/>
    <w:rsid w:val="007B736A"/>
    <w:rsid w:val="007C1067"/>
    <w:rsid w:val="007C32E7"/>
    <w:rsid w:val="007C5431"/>
    <w:rsid w:val="007C7016"/>
    <w:rsid w:val="007C7257"/>
    <w:rsid w:val="007D05F8"/>
    <w:rsid w:val="007D29E2"/>
    <w:rsid w:val="007D4A7E"/>
    <w:rsid w:val="007D5657"/>
    <w:rsid w:val="007D6432"/>
    <w:rsid w:val="007D6712"/>
    <w:rsid w:val="007E0565"/>
    <w:rsid w:val="007E2032"/>
    <w:rsid w:val="007E27B3"/>
    <w:rsid w:val="007E48AE"/>
    <w:rsid w:val="007F02C4"/>
    <w:rsid w:val="007F71D3"/>
    <w:rsid w:val="007F7203"/>
    <w:rsid w:val="007F73F3"/>
    <w:rsid w:val="007F78B1"/>
    <w:rsid w:val="007F79B5"/>
    <w:rsid w:val="008023B3"/>
    <w:rsid w:val="008042B5"/>
    <w:rsid w:val="00804386"/>
    <w:rsid w:val="00804F20"/>
    <w:rsid w:val="008074E4"/>
    <w:rsid w:val="008076D9"/>
    <w:rsid w:val="0080777E"/>
    <w:rsid w:val="0081145D"/>
    <w:rsid w:val="00812DFF"/>
    <w:rsid w:val="008153DD"/>
    <w:rsid w:val="00816970"/>
    <w:rsid w:val="00816D35"/>
    <w:rsid w:val="0082258A"/>
    <w:rsid w:val="008248A9"/>
    <w:rsid w:val="00826957"/>
    <w:rsid w:val="0082712D"/>
    <w:rsid w:val="00830110"/>
    <w:rsid w:val="00830C35"/>
    <w:rsid w:val="00831500"/>
    <w:rsid w:val="008317BB"/>
    <w:rsid w:val="00832228"/>
    <w:rsid w:val="008336BB"/>
    <w:rsid w:val="00836038"/>
    <w:rsid w:val="00845CA7"/>
    <w:rsid w:val="008463E8"/>
    <w:rsid w:val="00846491"/>
    <w:rsid w:val="00847599"/>
    <w:rsid w:val="00850247"/>
    <w:rsid w:val="00850B60"/>
    <w:rsid w:val="008538C8"/>
    <w:rsid w:val="00854E80"/>
    <w:rsid w:val="00855413"/>
    <w:rsid w:val="0086035C"/>
    <w:rsid w:val="008621CD"/>
    <w:rsid w:val="008635D5"/>
    <w:rsid w:val="00863662"/>
    <w:rsid w:val="00864724"/>
    <w:rsid w:val="00864C7E"/>
    <w:rsid w:val="00866145"/>
    <w:rsid w:val="00866579"/>
    <w:rsid w:val="00866EEA"/>
    <w:rsid w:val="00867299"/>
    <w:rsid w:val="00870FF8"/>
    <w:rsid w:val="00871440"/>
    <w:rsid w:val="00873090"/>
    <w:rsid w:val="00873225"/>
    <w:rsid w:val="00874C05"/>
    <w:rsid w:val="00874EBA"/>
    <w:rsid w:val="00885922"/>
    <w:rsid w:val="00887BDC"/>
    <w:rsid w:val="00891631"/>
    <w:rsid w:val="00892983"/>
    <w:rsid w:val="0089564C"/>
    <w:rsid w:val="00896131"/>
    <w:rsid w:val="008969E8"/>
    <w:rsid w:val="00896E26"/>
    <w:rsid w:val="008979A2"/>
    <w:rsid w:val="008A0E9D"/>
    <w:rsid w:val="008A2294"/>
    <w:rsid w:val="008A2A66"/>
    <w:rsid w:val="008A2AFB"/>
    <w:rsid w:val="008A4465"/>
    <w:rsid w:val="008A4B30"/>
    <w:rsid w:val="008A6454"/>
    <w:rsid w:val="008B2F64"/>
    <w:rsid w:val="008B369D"/>
    <w:rsid w:val="008B44D3"/>
    <w:rsid w:val="008B469B"/>
    <w:rsid w:val="008B5756"/>
    <w:rsid w:val="008B688F"/>
    <w:rsid w:val="008C112F"/>
    <w:rsid w:val="008C21C3"/>
    <w:rsid w:val="008C3ABA"/>
    <w:rsid w:val="008C70CA"/>
    <w:rsid w:val="008D0D1A"/>
    <w:rsid w:val="008D3141"/>
    <w:rsid w:val="008D31AF"/>
    <w:rsid w:val="008D4620"/>
    <w:rsid w:val="008D663B"/>
    <w:rsid w:val="008E0B07"/>
    <w:rsid w:val="008E0E75"/>
    <w:rsid w:val="008E3D1E"/>
    <w:rsid w:val="008E4148"/>
    <w:rsid w:val="008E43BE"/>
    <w:rsid w:val="008E48B3"/>
    <w:rsid w:val="008E48E7"/>
    <w:rsid w:val="008E5DC6"/>
    <w:rsid w:val="008F7D78"/>
    <w:rsid w:val="009020AE"/>
    <w:rsid w:val="0090231B"/>
    <w:rsid w:val="0090410C"/>
    <w:rsid w:val="009051F0"/>
    <w:rsid w:val="0090521C"/>
    <w:rsid w:val="00906FCB"/>
    <w:rsid w:val="00907BA5"/>
    <w:rsid w:val="00912915"/>
    <w:rsid w:val="0091368D"/>
    <w:rsid w:val="00914337"/>
    <w:rsid w:val="00915E18"/>
    <w:rsid w:val="009160D9"/>
    <w:rsid w:val="009172A8"/>
    <w:rsid w:val="009179C4"/>
    <w:rsid w:val="00917F21"/>
    <w:rsid w:val="0092008E"/>
    <w:rsid w:val="009221B7"/>
    <w:rsid w:val="009229A1"/>
    <w:rsid w:val="00923FA8"/>
    <w:rsid w:val="009256AC"/>
    <w:rsid w:val="00925822"/>
    <w:rsid w:val="0092798E"/>
    <w:rsid w:val="00927B32"/>
    <w:rsid w:val="0093077B"/>
    <w:rsid w:val="00930DE8"/>
    <w:rsid w:val="009315DB"/>
    <w:rsid w:val="00931A9C"/>
    <w:rsid w:val="00931BAD"/>
    <w:rsid w:val="00933FB8"/>
    <w:rsid w:val="0093600F"/>
    <w:rsid w:val="0093618C"/>
    <w:rsid w:val="00936CB1"/>
    <w:rsid w:val="00936E27"/>
    <w:rsid w:val="00937120"/>
    <w:rsid w:val="009418C9"/>
    <w:rsid w:val="00941D51"/>
    <w:rsid w:val="00944D83"/>
    <w:rsid w:val="00944EC8"/>
    <w:rsid w:val="0095279C"/>
    <w:rsid w:val="00955CD4"/>
    <w:rsid w:val="00957770"/>
    <w:rsid w:val="0096088E"/>
    <w:rsid w:val="00962D5A"/>
    <w:rsid w:val="00965289"/>
    <w:rsid w:val="00965F1F"/>
    <w:rsid w:val="009703F3"/>
    <w:rsid w:val="009717B9"/>
    <w:rsid w:val="00972112"/>
    <w:rsid w:val="00972CA3"/>
    <w:rsid w:val="00973F2C"/>
    <w:rsid w:val="00975A5C"/>
    <w:rsid w:val="00975DE9"/>
    <w:rsid w:val="00976E8C"/>
    <w:rsid w:val="00981442"/>
    <w:rsid w:val="00982111"/>
    <w:rsid w:val="0098270A"/>
    <w:rsid w:val="00982DA0"/>
    <w:rsid w:val="0098329C"/>
    <w:rsid w:val="0098341E"/>
    <w:rsid w:val="00984C1A"/>
    <w:rsid w:val="00984E6E"/>
    <w:rsid w:val="0099070F"/>
    <w:rsid w:val="00994902"/>
    <w:rsid w:val="00994956"/>
    <w:rsid w:val="00997BD1"/>
    <w:rsid w:val="009A4901"/>
    <w:rsid w:val="009A4BEE"/>
    <w:rsid w:val="009B0584"/>
    <w:rsid w:val="009B0A8A"/>
    <w:rsid w:val="009B3601"/>
    <w:rsid w:val="009B5C4A"/>
    <w:rsid w:val="009B5FC2"/>
    <w:rsid w:val="009B6986"/>
    <w:rsid w:val="009C3473"/>
    <w:rsid w:val="009C4BE9"/>
    <w:rsid w:val="009C6ADD"/>
    <w:rsid w:val="009C6E10"/>
    <w:rsid w:val="009D0C7E"/>
    <w:rsid w:val="009D305E"/>
    <w:rsid w:val="009E161B"/>
    <w:rsid w:val="009E2511"/>
    <w:rsid w:val="009E66E1"/>
    <w:rsid w:val="009F6297"/>
    <w:rsid w:val="009F762A"/>
    <w:rsid w:val="00A028D4"/>
    <w:rsid w:val="00A03443"/>
    <w:rsid w:val="00A04628"/>
    <w:rsid w:val="00A11C22"/>
    <w:rsid w:val="00A11DE4"/>
    <w:rsid w:val="00A15864"/>
    <w:rsid w:val="00A17A05"/>
    <w:rsid w:val="00A17E82"/>
    <w:rsid w:val="00A2157F"/>
    <w:rsid w:val="00A25782"/>
    <w:rsid w:val="00A2680B"/>
    <w:rsid w:val="00A26974"/>
    <w:rsid w:val="00A27725"/>
    <w:rsid w:val="00A31AEE"/>
    <w:rsid w:val="00A348A6"/>
    <w:rsid w:val="00A34AAF"/>
    <w:rsid w:val="00A367F4"/>
    <w:rsid w:val="00A37355"/>
    <w:rsid w:val="00A37C76"/>
    <w:rsid w:val="00A4042A"/>
    <w:rsid w:val="00A42CEE"/>
    <w:rsid w:val="00A43867"/>
    <w:rsid w:val="00A439BF"/>
    <w:rsid w:val="00A43F0F"/>
    <w:rsid w:val="00A45EF4"/>
    <w:rsid w:val="00A5323B"/>
    <w:rsid w:val="00A54913"/>
    <w:rsid w:val="00A54BDC"/>
    <w:rsid w:val="00A556EB"/>
    <w:rsid w:val="00A574DA"/>
    <w:rsid w:val="00A61CA9"/>
    <w:rsid w:val="00A6286C"/>
    <w:rsid w:val="00A6428D"/>
    <w:rsid w:val="00A649B0"/>
    <w:rsid w:val="00A716F0"/>
    <w:rsid w:val="00A71A9D"/>
    <w:rsid w:val="00A739AA"/>
    <w:rsid w:val="00A73F88"/>
    <w:rsid w:val="00A75057"/>
    <w:rsid w:val="00A7526C"/>
    <w:rsid w:val="00A75810"/>
    <w:rsid w:val="00A75934"/>
    <w:rsid w:val="00A80C22"/>
    <w:rsid w:val="00A81092"/>
    <w:rsid w:val="00A83523"/>
    <w:rsid w:val="00A878A7"/>
    <w:rsid w:val="00A91357"/>
    <w:rsid w:val="00A913CA"/>
    <w:rsid w:val="00A91886"/>
    <w:rsid w:val="00A93B7E"/>
    <w:rsid w:val="00A94D1D"/>
    <w:rsid w:val="00A96CC2"/>
    <w:rsid w:val="00A97431"/>
    <w:rsid w:val="00A975C9"/>
    <w:rsid w:val="00A975EE"/>
    <w:rsid w:val="00AA1D74"/>
    <w:rsid w:val="00AA3F7A"/>
    <w:rsid w:val="00AA5CB0"/>
    <w:rsid w:val="00AB0B9E"/>
    <w:rsid w:val="00AB1E88"/>
    <w:rsid w:val="00AB268D"/>
    <w:rsid w:val="00AB383D"/>
    <w:rsid w:val="00AB76DE"/>
    <w:rsid w:val="00AC004C"/>
    <w:rsid w:val="00AC01E6"/>
    <w:rsid w:val="00AC1CCF"/>
    <w:rsid w:val="00AC2846"/>
    <w:rsid w:val="00AC30D7"/>
    <w:rsid w:val="00AC331E"/>
    <w:rsid w:val="00AC5A0A"/>
    <w:rsid w:val="00AC5DF0"/>
    <w:rsid w:val="00AD107D"/>
    <w:rsid w:val="00AD32B5"/>
    <w:rsid w:val="00AE03CB"/>
    <w:rsid w:val="00AE0C54"/>
    <w:rsid w:val="00AE4584"/>
    <w:rsid w:val="00AF0148"/>
    <w:rsid w:val="00AF29C3"/>
    <w:rsid w:val="00AF5044"/>
    <w:rsid w:val="00AF635E"/>
    <w:rsid w:val="00B018DB"/>
    <w:rsid w:val="00B101D5"/>
    <w:rsid w:val="00B1095F"/>
    <w:rsid w:val="00B11B49"/>
    <w:rsid w:val="00B12DB3"/>
    <w:rsid w:val="00B140F9"/>
    <w:rsid w:val="00B14394"/>
    <w:rsid w:val="00B154BD"/>
    <w:rsid w:val="00B164D5"/>
    <w:rsid w:val="00B16C92"/>
    <w:rsid w:val="00B20BA7"/>
    <w:rsid w:val="00B23B95"/>
    <w:rsid w:val="00B2464D"/>
    <w:rsid w:val="00B246A9"/>
    <w:rsid w:val="00B2565C"/>
    <w:rsid w:val="00B30BF3"/>
    <w:rsid w:val="00B30D63"/>
    <w:rsid w:val="00B312BB"/>
    <w:rsid w:val="00B37ECF"/>
    <w:rsid w:val="00B40800"/>
    <w:rsid w:val="00B4122F"/>
    <w:rsid w:val="00B428D4"/>
    <w:rsid w:val="00B44383"/>
    <w:rsid w:val="00B47CEF"/>
    <w:rsid w:val="00B52E98"/>
    <w:rsid w:val="00B53C0E"/>
    <w:rsid w:val="00B53FE4"/>
    <w:rsid w:val="00B5467A"/>
    <w:rsid w:val="00B60487"/>
    <w:rsid w:val="00B60D50"/>
    <w:rsid w:val="00B61712"/>
    <w:rsid w:val="00B61A27"/>
    <w:rsid w:val="00B61F86"/>
    <w:rsid w:val="00B61FD3"/>
    <w:rsid w:val="00B63958"/>
    <w:rsid w:val="00B652BA"/>
    <w:rsid w:val="00B653FD"/>
    <w:rsid w:val="00B6588F"/>
    <w:rsid w:val="00B67523"/>
    <w:rsid w:val="00B7327B"/>
    <w:rsid w:val="00B73C61"/>
    <w:rsid w:val="00B76D64"/>
    <w:rsid w:val="00B82CA0"/>
    <w:rsid w:val="00B83A33"/>
    <w:rsid w:val="00B85292"/>
    <w:rsid w:val="00B85C12"/>
    <w:rsid w:val="00B939D8"/>
    <w:rsid w:val="00BA30B4"/>
    <w:rsid w:val="00BA348D"/>
    <w:rsid w:val="00BA498B"/>
    <w:rsid w:val="00BA5AE4"/>
    <w:rsid w:val="00BB2881"/>
    <w:rsid w:val="00BB3447"/>
    <w:rsid w:val="00BB55BB"/>
    <w:rsid w:val="00BB6A3A"/>
    <w:rsid w:val="00BC44C2"/>
    <w:rsid w:val="00BC5E9A"/>
    <w:rsid w:val="00BC7124"/>
    <w:rsid w:val="00BD50E4"/>
    <w:rsid w:val="00BD566D"/>
    <w:rsid w:val="00BD64EE"/>
    <w:rsid w:val="00BD6765"/>
    <w:rsid w:val="00BD7434"/>
    <w:rsid w:val="00BD7813"/>
    <w:rsid w:val="00BD7E54"/>
    <w:rsid w:val="00BE22A4"/>
    <w:rsid w:val="00BE256B"/>
    <w:rsid w:val="00BE45FD"/>
    <w:rsid w:val="00BE600C"/>
    <w:rsid w:val="00BF29AC"/>
    <w:rsid w:val="00BF41F6"/>
    <w:rsid w:val="00BF50C0"/>
    <w:rsid w:val="00BF55B8"/>
    <w:rsid w:val="00BF5F5B"/>
    <w:rsid w:val="00C02894"/>
    <w:rsid w:val="00C04153"/>
    <w:rsid w:val="00C04292"/>
    <w:rsid w:val="00C054D9"/>
    <w:rsid w:val="00C06ADE"/>
    <w:rsid w:val="00C1055B"/>
    <w:rsid w:val="00C10595"/>
    <w:rsid w:val="00C10D34"/>
    <w:rsid w:val="00C114BE"/>
    <w:rsid w:val="00C12EE8"/>
    <w:rsid w:val="00C15752"/>
    <w:rsid w:val="00C1601A"/>
    <w:rsid w:val="00C16350"/>
    <w:rsid w:val="00C16BE6"/>
    <w:rsid w:val="00C26112"/>
    <w:rsid w:val="00C279BE"/>
    <w:rsid w:val="00C31950"/>
    <w:rsid w:val="00C320EB"/>
    <w:rsid w:val="00C32C81"/>
    <w:rsid w:val="00C33D0A"/>
    <w:rsid w:val="00C3470D"/>
    <w:rsid w:val="00C34A72"/>
    <w:rsid w:val="00C34DAA"/>
    <w:rsid w:val="00C3591B"/>
    <w:rsid w:val="00C402AC"/>
    <w:rsid w:val="00C41E8A"/>
    <w:rsid w:val="00C43563"/>
    <w:rsid w:val="00C51DA9"/>
    <w:rsid w:val="00C53848"/>
    <w:rsid w:val="00C5626C"/>
    <w:rsid w:val="00C56399"/>
    <w:rsid w:val="00C5791F"/>
    <w:rsid w:val="00C610B9"/>
    <w:rsid w:val="00C61133"/>
    <w:rsid w:val="00C62842"/>
    <w:rsid w:val="00C6348C"/>
    <w:rsid w:val="00C63C3D"/>
    <w:rsid w:val="00C6424F"/>
    <w:rsid w:val="00C65D8B"/>
    <w:rsid w:val="00C66076"/>
    <w:rsid w:val="00C716D6"/>
    <w:rsid w:val="00C727CD"/>
    <w:rsid w:val="00C73EF6"/>
    <w:rsid w:val="00C771CE"/>
    <w:rsid w:val="00C77224"/>
    <w:rsid w:val="00C77F51"/>
    <w:rsid w:val="00C80624"/>
    <w:rsid w:val="00C812D7"/>
    <w:rsid w:val="00C82D62"/>
    <w:rsid w:val="00C834F3"/>
    <w:rsid w:val="00C86645"/>
    <w:rsid w:val="00C86841"/>
    <w:rsid w:val="00C87DB8"/>
    <w:rsid w:val="00C93C13"/>
    <w:rsid w:val="00C954CF"/>
    <w:rsid w:val="00C957A0"/>
    <w:rsid w:val="00C97080"/>
    <w:rsid w:val="00CA2E2E"/>
    <w:rsid w:val="00CA3CCA"/>
    <w:rsid w:val="00CA4491"/>
    <w:rsid w:val="00CA4940"/>
    <w:rsid w:val="00CA6A42"/>
    <w:rsid w:val="00CA6AB8"/>
    <w:rsid w:val="00CA7687"/>
    <w:rsid w:val="00CA7741"/>
    <w:rsid w:val="00CB1DCF"/>
    <w:rsid w:val="00CB2046"/>
    <w:rsid w:val="00CB3976"/>
    <w:rsid w:val="00CB486D"/>
    <w:rsid w:val="00CB4EF6"/>
    <w:rsid w:val="00CB5C3E"/>
    <w:rsid w:val="00CB7309"/>
    <w:rsid w:val="00CB7781"/>
    <w:rsid w:val="00CB7EA7"/>
    <w:rsid w:val="00CC1174"/>
    <w:rsid w:val="00CC2708"/>
    <w:rsid w:val="00CC347A"/>
    <w:rsid w:val="00CC354E"/>
    <w:rsid w:val="00CC3EC0"/>
    <w:rsid w:val="00CC419A"/>
    <w:rsid w:val="00CC5757"/>
    <w:rsid w:val="00CD17C0"/>
    <w:rsid w:val="00CD2882"/>
    <w:rsid w:val="00CD37CD"/>
    <w:rsid w:val="00CE038E"/>
    <w:rsid w:val="00CE19B8"/>
    <w:rsid w:val="00CE301C"/>
    <w:rsid w:val="00CE522F"/>
    <w:rsid w:val="00CE585B"/>
    <w:rsid w:val="00CE59A9"/>
    <w:rsid w:val="00CE5A4C"/>
    <w:rsid w:val="00CE7D4C"/>
    <w:rsid w:val="00CF06C6"/>
    <w:rsid w:val="00CF38BD"/>
    <w:rsid w:val="00D0093C"/>
    <w:rsid w:val="00D029C4"/>
    <w:rsid w:val="00D02ED1"/>
    <w:rsid w:val="00D036FB"/>
    <w:rsid w:val="00D074C0"/>
    <w:rsid w:val="00D13EF4"/>
    <w:rsid w:val="00D21D02"/>
    <w:rsid w:val="00D23970"/>
    <w:rsid w:val="00D249F0"/>
    <w:rsid w:val="00D30DC0"/>
    <w:rsid w:val="00D43ACE"/>
    <w:rsid w:val="00D43D77"/>
    <w:rsid w:val="00D45D6B"/>
    <w:rsid w:val="00D47270"/>
    <w:rsid w:val="00D4755D"/>
    <w:rsid w:val="00D5041C"/>
    <w:rsid w:val="00D519F2"/>
    <w:rsid w:val="00D537E4"/>
    <w:rsid w:val="00D5512E"/>
    <w:rsid w:val="00D616D7"/>
    <w:rsid w:val="00D62FBD"/>
    <w:rsid w:val="00D632CA"/>
    <w:rsid w:val="00D6389D"/>
    <w:rsid w:val="00D7107D"/>
    <w:rsid w:val="00D769B3"/>
    <w:rsid w:val="00D7787B"/>
    <w:rsid w:val="00D808E3"/>
    <w:rsid w:val="00D80A5D"/>
    <w:rsid w:val="00D81BC6"/>
    <w:rsid w:val="00D82E33"/>
    <w:rsid w:val="00D83B8D"/>
    <w:rsid w:val="00D85419"/>
    <w:rsid w:val="00D85837"/>
    <w:rsid w:val="00D86D75"/>
    <w:rsid w:val="00D90D1E"/>
    <w:rsid w:val="00D92DAB"/>
    <w:rsid w:val="00D93D9F"/>
    <w:rsid w:val="00D971DE"/>
    <w:rsid w:val="00D979FD"/>
    <w:rsid w:val="00DA0655"/>
    <w:rsid w:val="00DA28A9"/>
    <w:rsid w:val="00DA3BAC"/>
    <w:rsid w:val="00DA3BD5"/>
    <w:rsid w:val="00DA3D3E"/>
    <w:rsid w:val="00DA47CE"/>
    <w:rsid w:val="00DA5C97"/>
    <w:rsid w:val="00DA7A42"/>
    <w:rsid w:val="00DB1EE2"/>
    <w:rsid w:val="00DB22E7"/>
    <w:rsid w:val="00DC7411"/>
    <w:rsid w:val="00DD1290"/>
    <w:rsid w:val="00DD1E13"/>
    <w:rsid w:val="00DD2122"/>
    <w:rsid w:val="00DD2481"/>
    <w:rsid w:val="00DD3E06"/>
    <w:rsid w:val="00DD59F9"/>
    <w:rsid w:val="00DE0F9F"/>
    <w:rsid w:val="00DE46D0"/>
    <w:rsid w:val="00DE5A80"/>
    <w:rsid w:val="00DE5B2F"/>
    <w:rsid w:val="00DF06F3"/>
    <w:rsid w:val="00DF2A33"/>
    <w:rsid w:val="00DF3E9C"/>
    <w:rsid w:val="00DF5544"/>
    <w:rsid w:val="00E00FCE"/>
    <w:rsid w:val="00E01ABA"/>
    <w:rsid w:val="00E02300"/>
    <w:rsid w:val="00E030F1"/>
    <w:rsid w:val="00E0352B"/>
    <w:rsid w:val="00E0388A"/>
    <w:rsid w:val="00E05C94"/>
    <w:rsid w:val="00E05FC9"/>
    <w:rsid w:val="00E07BBC"/>
    <w:rsid w:val="00E11606"/>
    <w:rsid w:val="00E13F5C"/>
    <w:rsid w:val="00E2000D"/>
    <w:rsid w:val="00E22475"/>
    <w:rsid w:val="00E253FB"/>
    <w:rsid w:val="00E27517"/>
    <w:rsid w:val="00E30F32"/>
    <w:rsid w:val="00E32121"/>
    <w:rsid w:val="00E32E80"/>
    <w:rsid w:val="00E36904"/>
    <w:rsid w:val="00E36D80"/>
    <w:rsid w:val="00E37CC2"/>
    <w:rsid w:val="00E37FE9"/>
    <w:rsid w:val="00E4043D"/>
    <w:rsid w:val="00E40DAC"/>
    <w:rsid w:val="00E417F5"/>
    <w:rsid w:val="00E41E2D"/>
    <w:rsid w:val="00E43045"/>
    <w:rsid w:val="00E432DF"/>
    <w:rsid w:val="00E46654"/>
    <w:rsid w:val="00E47AD3"/>
    <w:rsid w:val="00E52C88"/>
    <w:rsid w:val="00E53AF0"/>
    <w:rsid w:val="00E560AB"/>
    <w:rsid w:val="00E6373C"/>
    <w:rsid w:val="00E64464"/>
    <w:rsid w:val="00E64FFE"/>
    <w:rsid w:val="00E6623E"/>
    <w:rsid w:val="00E668BD"/>
    <w:rsid w:val="00E67CB6"/>
    <w:rsid w:val="00E731CE"/>
    <w:rsid w:val="00E80F03"/>
    <w:rsid w:val="00E83DFC"/>
    <w:rsid w:val="00E85118"/>
    <w:rsid w:val="00E85706"/>
    <w:rsid w:val="00E85AD4"/>
    <w:rsid w:val="00E90ADB"/>
    <w:rsid w:val="00E9239F"/>
    <w:rsid w:val="00E96314"/>
    <w:rsid w:val="00E9658C"/>
    <w:rsid w:val="00E96A0A"/>
    <w:rsid w:val="00EA1867"/>
    <w:rsid w:val="00EA19C0"/>
    <w:rsid w:val="00EA5575"/>
    <w:rsid w:val="00EA674A"/>
    <w:rsid w:val="00EB0552"/>
    <w:rsid w:val="00EB0BC8"/>
    <w:rsid w:val="00EB123A"/>
    <w:rsid w:val="00EB1AF3"/>
    <w:rsid w:val="00EB435A"/>
    <w:rsid w:val="00EB4E26"/>
    <w:rsid w:val="00EB6DFF"/>
    <w:rsid w:val="00EC019A"/>
    <w:rsid w:val="00EC1319"/>
    <w:rsid w:val="00EC1862"/>
    <w:rsid w:val="00EC5E50"/>
    <w:rsid w:val="00EC5F8E"/>
    <w:rsid w:val="00EC6077"/>
    <w:rsid w:val="00EC7BCC"/>
    <w:rsid w:val="00ED311E"/>
    <w:rsid w:val="00ED3573"/>
    <w:rsid w:val="00ED3916"/>
    <w:rsid w:val="00ED3EA3"/>
    <w:rsid w:val="00ED791A"/>
    <w:rsid w:val="00ED7C12"/>
    <w:rsid w:val="00EE6D93"/>
    <w:rsid w:val="00EE7192"/>
    <w:rsid w:val="00EE78B0"/>
    <w:rsid w:val="00EF197E"/>
    <w:rsid w:val="00EF1B1C"/>
    <w:rsid w:val="00EF1FA1"/>
    <w:rsid w:val="00EF27AD"/>
    <w:rsid w:val="00EF3599"/>
    <w:rsid w:val="00EF485C"/>
    <w:rsid w:val="00EF5A2E"/>
    <w:rsid w:val="00EF6BA2"/>
    <w:rsid w:val="00F01F9F"/>
    <w:rsid w:val="00F02E7C"/>
    <w:rsid w:val="00F02F02"/>
    <w:rsid w:val="00F04F04"/>
    <w:rsid w:val="00F055E6"/>
    <w:rsid w:val="00F07433"/>
    <w:rsid w:val="00F10025"/>
    <w:rsid w:val="00F13F5B"/>
    <w:rsid w:val="00F17923"/>
    <w:rsid w:val="00F23632"/>
    <w:rsid w:val="00F26287"/>
    <w:rsid w:val="00F31226"/>
    <w:rsid w:val="00F3126A"/>
    <w:rsid w:val="00F31B6F"/>
    <w:rsid w:val="00F32355"/>
    <w:rsid w:val="00F34E0B"/>
    <w:rsid w:val="00F35075"/>
    <w:rsid w:val="00F35698"/>
    <w:rsid w:val="00F37137"/>
    <w:rsid w:val="00F42DD8"/>
    <w:rsid w:val="00F45C2E"/>
    <w:rsid w:val="00F45DBD"/>
    <w:rsid w:val="00F47996"/>
    <w:rsid w:val="00F52042"/>
    <w:rsid w:val="00F536D9"/>
    <w:rsid w:val="00F537C9"/>
    <w:rsid w:val="00F55158"/>
    <w:rsid w:val="00F5645F"/>
    <w:rsid w:val="00F57DCC"/>
    <w:rsid w:val="00F61985"/>
    <w:rsid w:val="00F61BCD"/>
    <w:rsid w:val="00F63538"/>
    <w:rsid w:val="00F66F48"/>
    <w:rsid w:val="00F67548"/>
    <w:rsid w:val="00F72B75"/>
    <w:rsid w:val="00F74AA1"/>
    <w:rsid w:val="00F74DFC"/>
    <w:rsid w:val="00F80FA2"/>
    <w:rsid w:val="00F81F49"/>
    <w:rsid w:val="00F8410F"/>
    <w:rsid w:val="00F90300"/>
    <w:rsid w:val="00F933EF"/>
    <w:rsid w:val="00F96CC9"/>
    <w:rsid w:val="00FA6993"/>
    <w:rsid w:val="00FA6F52"/>
    <w:rsid w:val="00FB1C3F"/>
    <w:rsid w:val="00FB28DD"/>
    <w:rsid w:val="00FB2A13"/>
    <w:rsid w:val="00FB4FDC"/>
    <w:rsid w:val="00FB6A25"/>
    <w:rsid w:val="00FC05F6"/>
    <w:rsid w:val="00FC0ED0"/>
    <w:rsid w:val="00FC1B5E"/>
    <w:rsid w:val="00FC1D19"/>
    <w:rsid w:val="00FC78EC"/>
    <w:rsid w:val="00FC7C19"/>
    <w:rsid w:val="00FD160F"/>
    <w:rsid w:val="00FD4B41"/>
    <w:rsid w:val="00FD71C7"/>
    <w:rsid w:val="00FE13CB"/>
    <w:rsid w:val="00FE34A5"/>
    <w:rsid w:val="00FE3D2E"/>
    <w:rsid w:val="00FE5534"/>
    <w:rsid w:val="00FE7291"/>
    <w:rsid w:val="00FE75CC"/>
    <w:rsid w:val="00FE7CC9"/>
    <w:rsid w:val="00FF02AA"/>
    <w:rsid w:val="00FF02F1"/>
    <w:rsid w:val="00FF65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F0504"/>
  <w15:docId w15:val="{6A81CF49-E423-4A0A-8A14-3585E44B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8979A2"/>
    <w:pPr>
      <w:tabs>
        <w:tab w:val="left" w:pos="709"/>
      </w:tabs>
      <w:spacing w:after="240"/>
      <w:ind w:left="709"/>
      <w:jc w:val="both"/>
    </w:pPr>
    <w:rPr>
      <w:sz w:val="24"/>
      <w:szCs w:val="24"/>
    </w:rPr>
  </w:style>
  <w:style w:type="paragraph" w:styleId="Heading1">
    <w:name w:val="heading 1"/>
    <w:basedOn w:val="Normal"/>
    <w:next w:val="Normal"/>
    <w:link w:val="Heading1Char"/>
    <w:qFormat/>
    <w:pPr>
      <w:pageBreakBefore/>
      <w:numPr>
        <w:numId w:val="1"/>
      </w:numPr>
      <w:outlineLvl w:val="0"/>
    </w:pPr>
    <w:rPr>
      <w:rFonts w:cs="Arial"/>
      <w:b/>
      <w:bCs/>
      <w:kern w:val="32"/>
      <w:sz w:val="28"/>
      <w:szCs w:val="32"/>
    </w:rPr>
  </w:style>
  <w:style w:type="paragraph" w:styleId="Heading2">
    <w:name w:val="heading 2"/>
    <w:basedOn w:val="Normal"/>
    <w:next w:val="Normal"/>
    <w:link w:val="Heading2Char"/>
    <w:qFormat/>
    <w:rsid w:val="008A2A66"/>
    <w:pPr>
      <w:tabs>
        <w:tab w:val="clear" w:pos="709"/>
      </w:tabs>
      <w:spacing w:before="240"/>
      <w:ind w:left="0"/>
      <w:outlineLvl w:val="1"/>
    </w:pPr>
    <w:rPr>
      <w:rFonts w:cs="Arial"/>
      <w:b/>
      <w:bCs/>
      <w:iCs/>
      <w:szCs w:val="28"/>
    </w:rPr>
  </w:style>
  <w:style w:type="paragraph" w:styleId="Heading3">
    <w:name w:val="heading 3"/>
    <w:basedOn w:val="Normal"/>
    <w:next w:val="Normal"/>
    <w:link w:val="Heading3Char"/>
    <w:qFormat/>
    <w:rsid w:val="008A2A66"/>
    <w:pPr>
      <w:tabs>
        <w:tab w:val="clear" w:pos="709"/>
      </w:tabs>
      <w:ind w:left="0"/>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Pr>
      <w:rFonts w:cs="Arial"/>
      <w:b/>
      <w:bCs/>
      <w:kern w:val="32"/>
      <w:sz w:val="28"/>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Pr>
      <w:rFonts w:cs="Arial"/>
      <w:b/>
      <w:bCs/>
      <w:iCs/>
      <w:sz w:val="24"/>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pPr>
      <w:tabs>
        <w:tab w:val="clear" w:pos="709"/>
        <w:tab w:val="left" w:pos="567"/>
        <w:tab w:val="right" w:pos="9072"/>
      </w:tabs>
      <w:ind w:hanging="709"/>
    </w:pPr>
    <w:rPr>
      <w:b/>
    </w:rPr>
  </w:style>
  <w:style w:type="paragraph" w:styleId="TOC2">
    <w:name w:val="toc 2"/>
    <w:basedOn w:val="Normal"/>
    <w:next w:val="Normal"/>
    <w:uiPriority w:val="39"/>
    <w:pPr>
      <w:tabs>
        <w:tab w:val="clear" w:pos="709"/>
        <w:tab w:val="left" w:pos="567"/>
        <w:tab w:val="right" w:pos="9072"/>
      </w:tabs>
      <w:ind w:left="0"/>
    </w:pPr>
    <w:rPr>
      <w:b/>
      <w:sz w:val="20"/>
    </w:rPr>
  </w:style>
  <w:style w:type="paragraph" w:customStyle="1" w:styleId="Table1">
    <w:name w:val="Table 1"/>
    <w:basedOn w:val="Normal"/>
    <w:pPr>
      <w:tabs>
        <w:tab w:val="clear" w:pos="709"/>
      </w:tabs>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link w:val="BodyTextChar"/>
    <w:pPr>
      <w:spacing w:after="120"/>
    </w:pPr>
  </w:style>
  <w:style w:type="paragraph" w:styleId="NormalWeb">
    <w:name w:val="Normal (Web)"/>
    <w:basedOn w:val="Normal"/>
    <w:uiPriority w:val="99"/>
    <w:semiHidden/>
    <w:unhideWhenUsed/>
    <w:rsid w:val="00253BB3"/>
    <w:pPr>
      <w:tabs>
        <w:tab w:val="clear" w:pos="709"/>
      </w:tabs>
      <w:spacing w:before="100" w:beforeAutospacing="1" w:after="100" w:afterAutospacing="1"/>
      <w:ind w:left="0"/>
      <w:jc w:val="left"/>
    </w:pPr>
  </w:style>
  <w:style w:type="paragraph" w:styleId="ListParagraph">
    <w:name w:val="List Paragraph"/>
    <w:basedOn w:val="Normal"/>
    <w:uiPriority w:val="34"/>
    <w:qFormat/>
    <w:rsid w:val="00EA1867"/>
    <w:pPr>
      <w:ind w:left="720"/>
      <w:contextualSpacing/>
    </w:pPr>
  </w:style>
  <w:style w:type="paragraph" w:customStyle="1" w:styleId="reporttable">
    <w:name w:val="report table"/>
    <w:basedOn w:val="Normal"/>
    <w:rsid w:val="003D5052"/>
    <w:pPr>
      <w:keepNext/>
      <w:keepLines/>
      <w:tabs>
        <w:tab w:val="clear" w:pos="709"/>
      </w:tabs>
      <w:overflowPunct w:val="0"/>
      <w:autoSpaceDE w:val="0"/>
      <w:autoSpaceDN w:val="0"/>
      <w:adjustRightInd w:val="0"/>
      <w:spacing w:after="0"/>
      <w:ind w:left="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tabs>
        <w:tab w:val="clear" w:pos="709"/>
      </w:tabs>
      <w:spacing w:after="200"/>
      <w:ind w:left="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tabs>
        <w:tab w:val="clear" w:pos="709"/>
      </w:tabs>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tabs>
        <w:tab w:val="clear" w:pos="709"/>
      </w:tabs>
      <w:spacing w:after="100"/>
      <w:ind w:left="480"/>
    </w:pPr>
  </w:style>
  <w:style w:type="paragraph" w:customStyle="1" w:styleId="APHFland">
    <w:name w:val="AP_HF_land"/>
    <w:basedOn w:val="Normal"/>
    <w:rsid w:val="00917F21"/>
    <w:pPr>
      <w:tabs>
        <w:tab w:val="clear" w:pos="709"/>
        <w:tab w:val="center" w:pos="6912"/>
        <w:tab w:val="right" w:pos="13954"/>
      </w:tabs>
      <w:suppressAutoHyphens/>
      <w:spacing w:after="0"/>
      <w:ind w:left="0" w:right="4"/>
    </w:pPr>
    <w:rPr>
      <w:rFonts w:ascii="TimesNewRomanPS" w:hAnsi="TimesNewRomanPS"/>
      <w:b/>
      <w:spacing w:val="-3"/>
      <w:sz w:val="20"/>
      <w:szCs w:val="20"/>
    </w:rPr>
  </w:style>
  <w:style w:type="paragraph" w:customStyle="1" w:styleId="APHFPort">
    <w:name w:val="AP_HF_Port"/>
    <w:basedOn w:val="Normal"/>
    <w:rsid w:val="00917F21"/>
    <w:pPr>
      <w:tabs>
        <w:tab w:val="clear" w:pos="709"/>
        <w:tab w:val="center" w:pos="4464"/>
        <w:tab w:val="right" w:pos="8928"/>
      </w:tabs>
      <w:suppressAutoHyphens/>
      <w:spacing w:after="0"/>
      <w:ind w:left="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dnoteText">
    <w:name w:val="endnote text"/>
    <w:basedOn w:val="Normal"/>
    <w:link w:val="EndnoteTextChar"/>
    <w:uiPriority w:val="99"/>
    <w:semiHidden/>
    <w:unhideWhenUsed/>
    <w:rsid w:val="004F1EAF"/>
    <w:pPr>
      <w:spacing w:after="0"/>
    </w:pPr>
    <w:rPr>
      <w:sz w:val="20"/>
      <w:szCs w:val="20"/>
    </w:rPr>
  </w:style>
  <w:style w:type="character" w:customStyle="1" w:styleId="EndnoteTextChar">
    <w:name w:val="Endnote Text Char"/>
    <w:basedOn w:val="DefaultParagraphFont"/>
    <w:link w:val="EndnoteText"/>
    <w:uiPriority w:val="99"/>
    <w:semiHidden/>
    <w:rsid w:val="004F1EAF"/>
  </w:style>
  <w:style w:type="character" w:styleId="EndnoteReference">
    <w:name w:val="endnote reference"/>
    <w:basedOn w:val="DefaultParagraphFont"/>
    <w:uiPriority w:val="99"/>
    <w:semiHidden/>
    <w:unhideWhenUsed/>
    <w:rsid w:val="004F1EAF"/>
    <w:rPr>
      <w:vertAlign w:val="superscript"/>
    </w:rPr>
  </w:style>
  <w:style w:type="character" w:customStyle="1" w:styleId="BodyTextChar">
    <w:name w:val="Body Text Char"/>
    <w:basedOn w:val="DefaultParagraphFont"/>
    <w:link w:val="BodyText"/>
    <w:rsid w:val="0030345B"/>
    <w:rPr>
      <w:sz w:val="24"/>
      <w:szCs w:val="24"/>
    </w:rPr>
  </w:style>
  <w:style w:type="character" w:customStyle="1" w:styleId="Heading3Char">
    <w:name w:val="Heading 3 Char"/>
    <w:basedOn w:val="DefaultParagraphFont"/>
    <w:link w:val="Heading3"/>
    <w:rsid w:val="00E37CC2"/>
    <w:rPr>
      <w:rFonts w:cs="Arial"/>
      <w:b/>
      <w:bCs/>
      <w:sz w:val="24"/>
      <w:szCs w:val="26"/>
    </w:rPr>
  </w:style>
  <w:style w:type="character" w:styleId="PlaceholderText">
    <w:name w:val="Placeholder Text"/>
    <w:basedOn w:val="DefaultParagraphFont"/>
    <w:uiPriority w:val="99"/>
    <w:semiHidden/>
    <w:rsid w:val="0054470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9865518">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29101866">
      <w:bodyDiv w:val="1"/>
      <w:marLeft w:val="0"/>
      <w:marRight w:val="0"/>
      <w:marTop w:val="0"/>
      <w:marBottom w:val="0"/>
      <w:divBdr>
        <w:top w:val="none" w:sz="0" w:space="0" w:color="auto"/>
        <w:left w:val="none" w:sz="0" w:space="0" w:color="auto"/>
        <w:bottom w:val="none" w:sz="0" w:space="0" w:color="auto"/>
        <w:right w:val="none" w:sz="0" w:space="0" w:color="auto"/>
      </w:divBdr>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cdocs.elexon.co.uk/bsc-procedures/bscp603-meter-operations-and-data-collection-for-asset-metering-systems" TargetMode="External"/><Relationship Id="rId18" Type="http://schemas.openxmlformats.org/officeDocument/2006/relationships/hyperlink" Target="https://bscdocs.elexon.co.uk/bsc-procedures/bscp602-sva-metering-system-balancing-services-register" TargetMode="External"/><Relationship Id="rId26" Type="http://schemas.openxmlformats.org/officeDocument/2006/relationships/hyperlink" Target="https://bscdocs.elexon.co.uk/bsc-procedures/bscp602-sva-metering-system-balancing-services-register" TargetMode="External"/><Relationship Id="rId39" Type="http://schemas.openxmlformats.org/officeDocument/2006/relationships/footer" Target="footer5.xml"/><Relationship Id="rId21" Type="http://schemas.openxmlformats.org/officeDocument/2006/relationships/header" Target="header2.xml"/><Relationship Id="rId34" Type="http://schemas.openxmlformats.org/officeDocument/2006/relationships/header" Target="header8.xml"/><Relationship Id="rId42" Type="http://schemas.openxmlformats.org/officeDocument/2006/relationships/hyperlink" Target="https://bscdocs.elexon.co.uk/bsc-procedures/bscp602-sva-metering-system-balancing-services-register"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s://bscdocs.elexon.co.uk/bsc-procedures/bscp602-sva-metering-system-balancing-services-regis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scdocs.elexon.co.uk/codes-of-practice/code-of-practice11-code-of-practice-for-the-metering-of-balancing-services-assets-for-settlement-purposes" TargetMode="External"/><Relationship Id="rId24" Type="http://schemas.openxmlformats.org/officeDocument/2006/relationships/header" Target="header4.xml"/><Relationship Id="rId32" Type="http://schemas.openxmlformats.org/officeDocument/2006/relationships/footer" Target="footer3.xml"/><Relationship Id="rId37" Type="http://schemas.openxmlformats.org/officeDocument/2006/relationships/header" Target="header10.xml"/><Relationship Id="rId40" Type="http://schemas.openxmlformats.org/officeDocument/2006/relationships/header" Target="head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bscdocs.elexon.co.uk/bsc-procedures/bscp602-sva-metering-system-balancing-services-register" TargetMode="External"/><Relationship Id="rId23" Type="http://schemas.openxmlformats.org/officeDocument/2006/relationships/footer" Target="footer2.xml"/><Relationship Id="rId28" Type="http://schemas.openxmlformats.org/officeDocument/2006/relationships/hyperlink" Target="https://bscdocs.elexon.co.uk/bsc-procedures/bscp602-sva-metering-system-balancing-services-register"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bscdocs.elexon.co.uk/bsc-procedures/bscp602-sva-metering-system-balancing-services-register" TargetMode="External"/><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scdocs.elexon.co.uk/bsc-procedures/bscp602-sva-metering-system-balancing-services-register" TargetMode="External"/><Relationship Id="rId22" Type="http://schemas.openxmlformats.org/officeDocument/2006/relationships/header" Target="header3.xml"/><Relationship Id="rId27" Type="http://schemas.openxmlformats.org/officeDocument/2006/relationships/hyperlink" Target="https://bscdocs.elexon.co.uk/bsc-procedures/bscp602-sva-metering-system-balancing-services-register" TargetMode="External"/><Relationship Id="rId30" Type="http://schemas.openxmlformats.org/officeDocument/2006/relationships/header" Target="header5.xml"/><Relationship Id="rId35" Type="http://schemas.openxmlformats.org/officeDocument/2006/relationships/header" Target="header9.xml"/><Relationship Id="rId43" Type="http://schemas.openxmlformats.org/officeDocument/2006/relationships/hyperlink" Target="https://www.elexon.co.uk/meeting/bsc-panel-34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bscdocs.elexon.co.uk/bsc-procedures/bscp537-qualification-process-for-sva-parties-sva-party-agents-and-cva-moas" TargetMode="External"/><Relationship Id="rId17" Type="http://schemas.openxmlformats.org/officeDocument/2006/relationships/footer" Target="footer1.xml"/><Relationship Id="rId25" Type="http://schemas.openxmlformats.org/officeDocument/2006/relationships/hyperlink" Target="https://bscdocs.elexon.co.uk/bsc/bsc-section-s-supplier-volume-allocation"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glossaryDocument" Target="glossary/document.xml"/><Relationship Id="rId20" Type="http://schemas.openxmlformats.org/officeDocument/2006/relationships/hyperlink" Target="https://bscdocs.elexon.co.uk/bsc-procedures/bscp602-sva-metering-system-balancing-services-register" TargetMode="External"/><Relationship Id="rId41"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3462419FE043F0A95B795CFC6F9631"/>
        <w:category>
          <w:name w:val="General"/>
          <w:gallery w:val="placeholder"/>
        </w:category>
        <w:types>
          <w:type w:val="bbPlcHdr"/>
        </w:types>
        <w:behaviors>
          <w:behavior w:val="content"/>
        </w:behaviors>
        <w:guid w:val="{E5051EE5-181C-434F-9B75-3F51C9ABAC9C}"/>
      </w:docPartPr>
      <w:docPartBody>
        <w:p w:rsidR="00E1486C" w:rsidRDefault="00031D8A">
          <w:r w:rsidRPr="00A678B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D8A"/>
    <w:rsid w:val="000005D9"/>
    <w:rsid w:val="00031D8A"/>
    <w:rsid w:val="000C695A"/>
    <w:rsid w:val="001B1EA5"/>
    <w:rsid w:val="00206588"/>
    <w:rsid w:val="003E7C07"/>
    <w:rsid w:val="004408B0"/>
    <w:rsid w:val="00764AEB"/>
    <w:rsid w:val="0091368D"/>
    <w:rsid w:val="00A34AAF"/>
    <w:rsid w:val="00C62842"/>
    <w:rsid w:val="00C834F3"/>
    <w:rsid w:val="00CB25C9"/>
    <w:rsid w:val="00D632CA"/>
    <w:rsid w:val="00E1486C"/>
    <w:rsid w:val="00EC0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D8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1D8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143063fc-e333-4000-ab39-c68481e553a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3C4ED0306AC84AA8D9E441AE0B3D22" ma:contentTypeVersion="17" ma:contentTypeDescription="Create a new document." ma:contentTypeScope="" ma:versionID="af34820b2724c9b500cf535870f59ecb">
  <xsd:schema xmlns:xsd="http://www.w3.org/2001/XMLSchema" xmlns:xs="http://www.w3.org/2001/XMLSchema" xmlns:p="http://schemas.microsoft.com/office/2006/metadata/properties" xmlns:ns3="685d28a6-933a-475d-9334-4c6708891b17" xmlns:ns4="143063fc-e333-4000-ab39-c68481e553a8" targetNamespace="http://schemas.microsoft.com/office/2006/metadata/properties" ma:root="true" ma:fieldsID="be48a58ec57257607e31a32ac7782cbb" ns3:_="" ns4:_="">
    <xsd:import namespace="685d28a6-933a-475d-9334-4c6708891b17"/>
    <xsd:import namespace="143063fc-e333-4000-ab39-c68481e553a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SearchProperties"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5d28a6-933a-475d-9334-4c6708891b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3063fc-e333-4000-ab39-c68481e553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587D74-599C-47C4-BBF6-7FF57D236955}">
  <ds:schemaRefs>
    <ds:schemaRef ds:uri="http://schemas.microsoft.com/sharepoint/v3/contenttype/forms"/>
  </ds:schemaRefs>
</ds:datastoreItem>
</file>

<file path=customXml/itemProps2.xml><?xml version="1.0" encoding="utf-8"?>
<ds:datastoreItem xmlns:ds="http://schemas.openxmlformats.org/officeDocument/2006/customXml" ds:itemID="{1DD1E305-D968-43A3-ADD3-8F77C41D9173}">
  <ds:schemaRefs>
    <ds:schemaRef ds:uri="http://schemas.openxmlformats.org/officeDocument/2006/bibliography"/>
  </ds:schemaRefs>
</ds:datastoreItem>
</file>

<file path=customXml/itemProps3.xml><?xml version="1.0" encoding="utf-8"?>
<ds:datastoreItem xmlns:ds="http://schemas.openxmlformats.org/officeDocument/2006/customXml" ds:itemID="{B8880DD7-ABD4-4D98-AB13-17A87FAF5E80}">
  <ds:schemaRefs>
    <ds:schemaRef ds:uri="http://schemas.microsoft.com/office/2006/metadata/properties"/>
    <ds:schemaRef ds:uri="http://schemas.microsoft.com/office/infopath/2007/PartnerControls"/>
    <ds:schemaRef ds:uri="143063fc-e333-4000-ab39-c68481e553a8"/>
  </ds:schemaRefs>
</ds:datastoreItem>
</file>

<file path=customXml/itemProps4.xml><?xml version="1.0" encoding="utf-8"?>
<ds:datastoreItem xmlns:ds="http://schemas.openxmlformats.org/officeDocument/2006/customXml" ds:itemID="{2E462097-E763-46F0-BA9B-6D6E255FD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5d28a6-933a-475d-9334-4c6708891b17"/>
    <ds:schemaRef ds:uri="143063fc-e333-4000-ab39-c68481e55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19639</Words>
  <Characters>109479</Characters>
  <Application>Microsoft Office Word</Application>
  <DocSecurity>0</DocSecurity>
  <Lines>912</Lines>
  <Paragraphs>257</Paragraphs>
  <ScaleCrop>false</ScaleCrop>
  <HeadingPairs>
    <vt:vector size="2" baseType="variant">
      <vt:variant>
        <vt:lpstr>Title</vt:lpstr>
      </vt:variant>
      <vt:variant>
        <vt:i4>1</vt:i4>
      </vt:variant>
    </vt:vector>
  </HeadingPairs>
  <TitlesOfParts>
    <vt:vector size="1" baseType="lpstr">
      <vt:lpstr/>
    </vt:vector>
  </TitlesOfParts>
  <Company>Elexon</Company>
  <LinksUpToDate>false</LinksUpToDate>
  <CharactersWithSpaces>128861</CharactersWithSpaces>
  <SharedDoc>false</SharedDoc>
  <HLinks>
    <vt:vector size="78" baseType="variant">
      <vt:variant>
        <vt:i4>1507388</vt:i4>
      </vt:variant>
      <vt:variant>
        <vt:i4>86</vt:i4>
      </vt:variant>
      <vt:variant>
        <vt:i4>0</vt:i4>
      </vt:variant>
      <vt:variant>
        <vt:i4>5</vt:i4>
      </vt:variant>
      <vt:variant>
        <vt:lpwstr/>
      </vt:variant>
      <vt:variant>
        <vt:lpwstr>_Toc219000713</vt:lpwstr>
      </vt:variant>
      <vt:variant>
        <vt:i4>1507388</vt:i4>
      </vt:variant>
      <vt:variant>
        <vt:i4>80</vt:i4>
      </vt:variant>
      <vt:variant>
        <vt:i4>0</vt:i4>
      </vt:variant>
      <vt:variant>
        <vt:i4>5</vt:i4>
      </vt:variant>
      <vt:variant>
        <vt:lpwstr/>
      </vt:variant>
      <vt:variant>
        <vt:lpwstr>_Toc219000712</vt:lpwstr>
      </vt:variant>
      <vt:variant>
        <vt:i4>1507388</vt:i4>
      </vt:variant>
      <vt:variant>
        <vt:i4>74</vt:i4>
      </vt:variant>
      <vt:variant>
        <vt:i4>0</vt:i4>
      </vt:variant>
      <vt:variant>
        <vt:i4>5</vt:i4>
      </vt:variant>
      <vt:variant>
        <vt:lpwstr/>
      </vt:variant>
      <vt:variant>
        <vt:lpwstr>_Toc219000711</vt:lpwstr>
      </vt:variant>
      <vt:variant>
        <vt:i4>1507388</vt:i4>
      </vt:variant>
      <vt:variant>
        <vt:i4>68</vt:i4>
      </vt:variant>
      <vt:variant>
        <vt:i4>0</vt:i4>
      </vt:variant>
      <vt:variant>
        <vt:i4>5</vt:i4>
      </vt:variant>
      <vt:variant>
        <vt:lpwstr/>
      </vt:variant>
      <vt:variant>
        <vt:lpwstr>_Toc219000710</vt:lpwstr>
      </vt:variant>
      <vt:variant>
        <vt:i4>1441852</vt:i4>
      </vt:variant>
      <vt:variant>
        <vt:i4>62</vt:i4>
      </vt:variant>
      <vt:variant>
        <vt:i4>0</vt:i4>
      </vt:variant>
      <vt:variant>
        <vt:i4>5</vt:i4>
      </vt:variant>
      <vt:variant>
        <vt:lpwstr/>
      </vt:variant>
      <vt:variant>
        <vt:lpwstr>_Toc219000709</vt:lpwstr>
      </vt:variant>
      <vt:variant>
        <vt:i4>1441852</vt:i4>
      </vt:variant>
      <vt:variant>
        <vt:i4>56</vt:i4>
      </vt:variant>
      <vt:variant>
        <vt:i4>0</vt:i4>
      </vt:variant>
      <vt:variant>
        <vt:i4>5</vt:i4>
      </vt:variant>
      <vt:variant>
        <vt:lpwstr/>
      </vt:variant>
      <vt:variant>
        <vt:lpwstr>_Toc219000708</vt:lpwstr>
      </vt:variant>
      <vt:variant>
        <vt:i4>1441852</vt:i4>
      </vt:variant>
      <vt:variant>
        <vt:i4>50</vt:i4>
      </vt:variant>
      <vt:variant>
        <vt:i4>0</vt:i4>
      </vt:variant>
      <vt:variant>
        <vt:i4>5</vt:i4>
      </vt:variant>
      <vt:variant>
        <vt:lpwstr/>
      </vt:variant>
      <vt:variant>
        <vt:lpwstr>_Toc219000707</vt:lpwstr>
      </vt:variant>
      <vt:variant>
        <vt:i4>1441852</vt:i4>
      </vt:variant>
      <vt:variant>
        <vt:i4>44</vt:i4>
      </vt:variant>
      <vt:variant>
        <vt:i4>0</vt:i4>
      </vt:variant>
      <vt:variant>
        <vt:i4>5</vt:i4>
      </vt:variant>
      <vt:variant>
        <vt:lpwstr/>
      </vt:variant>
      <vt:variant>
        <vt:lpwstr>_Toc219000706</vt:lpwstr>
      </vt:variant>
      <vt:variant>
        <vt:i4>1441852</vt:i4>
      </vt:variant>
      <vt:variant>
        <vt:i4>38</vt:i4>
      </vt:variant>
      <vt:variant>
        <vt:i4>0</vt:i4>
      </vt:variant>
      <vt:variant>
        <vt:i4>5</vt:i4>
      </vt:variant>
      <vt:variant>
        <vt:lpwstr/>
      </vt:variant>
      <vt:variant>
        <vt:lpwstr>_Toc219000705</vt:lpwstr>
      </vt:variant>
      <vt:variant>
        <vt:i4>1441852</vt:i4>
      </vt:variant>
      <vt:variant>
        <vt:i4>32</vt:i4>
      </vt:variant>
      <vt:variant>
        <vt:i4>0</vt:i4>
      </vt:variant>
      <vt:variant>
        <vt:i4>5</vt:i4>
      </vt:variant>
      <vt:variant>
        <vt:lpwstr/>
      </vt:variant>
      <vt:variant>
        <vt:lpwstr>_Toc219000704</vt:lpwstr>
      </vt:variant>
      <vt:variant>
        <vt:i4>1441852</vt:i4>
      </vt:variant>
      <vt:variant>
        <vt:i4>26</vt:i4>
      </vt:variant>
      <vt:variant>
        <vt:i4>0</vt:i4>
      </vt:variant>
      <vt:variant>
        <vt:i4>5</vt:i4>
      </vt:variant>
      <vt:variant>
        <vt:lpwstr/>
      </vt:variant>
      <vt:variant>
        <vt:lpwstr>_Toc219000703</vt:lpwstr>
      </vt:variant>
      <vt:variant>
        <vt:i4>1441852</vt:i4>
      </vt:variant>
      <vt:variant>
        <vt:i4>20</vt:i4>
      </vt:variant>
      <vt:variant>
        <vt:i4>0</vt:i4>
      </vt:variant>
      <vt:variant>
        <vt:i4>5</vt:i4>
      </vt:variant>
      <vt:variant>
        <vt:lpwstr/>
      </vt:variant>
      <vt:variant>
        <vt:lpwstr>_Toc219000702</vt:lpwstr>
      </vt:variant>
      <vt:variant>
        <vt:i4>1441852</vt:i4>
      </vt:variant>
      <vt:variant>
        <vt:i4>14</vt:i4>
      </vt:variant>
      <vt:variant>
        <vt:i4>0</vt:i4>
      </vt:variant>
      <vt:variant>
        <vt:i4>5</vt:i4>
      </vt:variant>
      <vt:variant>
        <vt:lpwstr/>
      </vt:variant>
      <vt:variant>
        <vt:lpwstr>_Toc219000701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BSCP602 sets out the processes that Suppliers and Virtual Lead Parties (VLPs) should follow when submitting MSID Pair allocation(s) and, where appropriate, MSID Pair Delivered Volumes to the SVAA.</dc:subject>
  <dc:creator>Elexon</dc:creator>
  <cp:keywords>HL2; Digital; SP; BSCP602,SVA,Metering,System,Balancing,Services,Register</cp:keywords>
  <cp:lastModifiedBy>CP1599</cp:lastModifiedBy>
  <cp:revision>2</cp:revision>
  <cp:lastPrinted>2023-01-23T17:02:00Z</cp:lastPrinted>
  <dcterms:created xsi:type="dcterms:W3CDTF">2024-09-05T10:23:00Z</dcterms:created>
  <dcterms:modified xsi:type="dcterms:W3CDTF">2024-09-05T10:23:00Z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7.4</vt:lpwstr>
  </property>
  <property fmtid="{D5CDD505-2E9C-101B-9397-08002B2CF9AE}" pid="3" name="Effective Date">
    <vt:lpwstr>02 November 2023</vt:lpwstr>
  </property>
  <property fmtid="{D5CDD505-2E9C-101B-9397-08002B2CF9AE}" pid="4" name="Copyright Year">
    <vt:lpwstr>2023</vt:lpwstr>
  </property>
  <property fmtid="{D5CDD505-2E9C-101B-9397-08002B2CF9AE}" pid="5" name="MSIP_Label_5c7e30fc-0d1a-42ec-a047-a6153d299573_Enabled">
    <vt:lpwstr>true</vt:lpwstr>
  </property>
  <property fmtid="{D5CDD505-2E9C-101B-9397-08002B2CF9AE}" pid="6" name="MSIP_Label_5c7e30fc-0d1a-42ec-a047-a6153d299573_SetDate">
    <vt:lpwstr>2024-07-23T10:29:10Z</vt:lpwstr>
  </property>
  <property fmtid="{D5CDD505-2E9C-101B-9397-08002B2CF9AE}" pid="7" name="MSIP_Label_5c7e30fc-0d1a-42ec-a047-a6153d299573_Method">
    <vt:lpwstr>Standard</vt:lpwstr>
  </property>
  <property fmtid="{D5CDD505-2E9C-101B-9397-08002B2CF9AE}" pid="8" name="MSIP_Label_5c7e30fc-0d1a-42ec-a047-a6153d299573_Name">
    <vt:lpwstr>Public</vt:lpwstr>
  </property>
  <property fmtid="{D5CDD505-2E9C-101B-9397-08002B2CF9AE}" pid="9" name="MSIP_Label_5c7e30fc-0d1a-42ec-a047-a6153d299573_SiteId">
    <vt:lpwstr>1a235385-5d29-40e1-96fd-bc5ec2706361</vt:lpwstr>
  </property>
  <property fmtid="{D5CDD505-2E9C-101B-9397-08002B2CF9AE}" pid="10" name="MSIP_Label_5c7e30fc-0d1a-42ec-a047-a6153d299573_ActionId">
    <vt:lpwstr>dc794e6a-36ab-4ca4-b2f3-ac1d5c59c3e8</vt:lpwstr>
  </property>
  <property fmtid="{D5CDD505-2E9C-101B-9397-08002B2CF9AE}" pid="11" name="MSIP_Label_5c7e30fc-0d1a-42ec-a047-a6153d299573_ContentBits">
    <vt:lpwstr>0</vt:lpwstr>
  </property>
  <property fmtid="{D5CDD505-2E9C-101B-9397-08002B2CF9AE}" pid="12" name="ContentTypeId">
    <vt:lpwstr>0x0101001F3C4ED0306AC84AA8D9E441AE0B3D22</vt:lpwstr>
  </property>
</Properties>
</file>