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63BA3" w14:textId="0A70B727" w:rsidR="003725CF" w:rsidRPr="007513FA" w:rsidRDefault="003725CF" w:rsidP="00CF7FAC">
      <w:pPr>
        <w:tabs>
          <w:tab w:val="center" w:pos="4513"/>
        </w:tabs>
        <w:suppressAutoHyphens/>
        <w:jc w:val="center"/>
        <w:rPr>
          <w:b/>
          <w:sz w:val="28"/>
          <w:u w:val="single"/>
        </w:rPr>
      </w:pPr>
      <w:r w:rsidRPr="007513FA">
        <w:rPr>
          <w:b/>
          <w:sz w:val="28"/>
          <w:u w:val="single"/>
        </w:rPr>
        <w:t>BSC P</w:t>
      </w:r>
      <w:r w:rsidR="00CF7FAC" w:rsidRPr="007513FA">
        <w:rPr>
          <w:b/>
          <w:sz w:val="28"/>
          <w:u w:val="single"/>
        </w:rPr>
        <w:t>rocedure</w:t>
      </w:r>
      <w:r w:rsidRPr="007513FA">
        <w:rPr>
          <w:b/>
          <w:sz w:val="28"/>
          <w:u w:val="single"/>
        </w:rPr>
        <w:t xml:space="preserve"> BSCP513</w:t>
      </w:r>
      <w:r w:rsidR="00BA0E1D" w:rsidRPr="007513FA">
        <w:rPr>
          <w:b/>
          <w:sz w:val="28"/>
          <w:u w:val="single"/>
        </w:rPr>
        <w:t xml:space="preserve"> </w:t>
      </w:r>
      <w:r w:rsidRPr="007513FA">
        <w:rPr>
          <w:b/>
          <w:sz w:val="28"/>
          <w:u w:val="single"/>
        </w:rPr>
        <w:t>relating to</w:t>
      </w:r>
      <w:r w:rsidR="00BA0E1D" w:rsidRPr="007513FA">
        <w:rPr>
          <w:b/>
          <w:sz w:val="28"/>
          <w:u w:val="single"/>
        </w:rPr>
        <w:t xml:space="preserve"> </w:t>
      </w:r>
      <w:r w:rsidRPr="007513FA">
        <w:rPr>
          <w:b/>
          <w:sz w:val="28"/>
          <w:u w:val="single"/>
        </w:rPr>
        <w:t xml:space="preserve">Bulk Change of </w:t>
      </w:r>
      <w:del w:id="0" w:author="Simon Waltho" w:date="2024-06-10T12:22:00Z">
        <w:r w:rsidRPr="007513FA" w:rsidDel="00BD09CD">
          <w:rPr>
            <w:b/>
            <w:sz w:val="28"/>
            <w:u w:val="single"/>
          </w:rPr>
          <w:delText xml:space="preserve">NHH </w:delText>
        </w:r>
      </w:del>
      <w:r w:rsidRPr="007513FA">
        <w:rPr>
          <w:b/>
          <w:sz w:val="28"/>
          <w:u w:val="single"/>
        </w:rPr>
        <w:t>Supplier Agent</w:t>
      </w:r>
    </w:p>
    <w:p w14:paraId="026ABCE0" w14:textId="77777777" w:rsidR="003725CF" w:rsidRDefault="003725CF">
      <w:pPr>
        <w:tabs>
          <w:tab w:val="left" w:pos="-720"/>
        </w:tabs>
        <w:suppressAutoHyphens/>
        <w:jc w:val="both"/>
      </w:pPr>
    </w:p>
    <w:p w14:paraId="53DC9CFD" w14:textId="7746DFEA" w:rsidR="003725CF" w:rsidRDefault="003725CF">
      <w:pPr>
        <w:tabs>
          <w:tab w:val="left" w:pos="-720"/>
          <w:tab w:val="left" w:pos="0"/>
        </w:tabs>
        <w:suppressAutoHyphens/>
        <w:ind w:left="720" w:hanging="720"/>
        <w:jc w:val="both"/>
      </w:pPr>
      <w:r>
        <w:t>1.</w:t>
      </w:r>
      <w:r>
        <w:tab/>
        <w:t xml:space="preserve">Reference </w:t>
      </w:r>
      <w:proofErr w:type="gramStart"/>
      <w:r>
        <w:t>is made</w:t>
      </w:r>
      <w:proofErr w:type="gramEnd"/>
      <w:r>
        <w:t xml:space="preserve"> to the </w:t>
      </w:r>
      <w:r>
        <w:rPr>
          <w:rStyle w:val="BulletList"/>
        </w:rPr>
        <w:t xml:space="preserve">Balancing and Settlement Code for the Electricity Industry in </w:t>
      </w:r>
      <w:r w:rsidR="008B6747">
        <w:rPr>
          <w:rStyle w:val="BulletList"/>
        </w:rPr>
        <w:t xml:space="preserve">Great Britain </w:t>
      </w:r>
      <w:r>
        <w:rPr>
          <w:rStyle w:val="BulletList"/>
        </w:rPr>
        <w:t>and in particular, to the definition of “BSC Procedure”</w:t>
      </w:r>
      <w:r>
        <w:t>.</w:t>
      </w:r>
    </w:p>
    <w:p w14:paraId="517F77EB" w14:textId="77777777" w:rsidR="003725CF" w:rsidRDefault="003725CF">
      <w:pPr>
        <w:tabs>
          <w:tab w:val="left" w:pos="-720"/>
        </w:tabs>
        <w:suppressAutoHyphens/>
        <w:jc w:val="both"/>
      </w:pPr>
    </w:p>
    <w:p w14:paraId="22285355" w14:textId="0DB601DE" w:rsidR="003725CF" w:rsidRDefault="003725CF">
      <w:pPr>
        <w:tabs>
          <w:tab w:val="left" w:pos="-720"/>
          <w:tab w:val="left" w:pos="0"/>
        </w:tabs>
        <w:suppressAutoHyphens/>
        <w:ind w:left="720" w:hanging="720"/>
        <w:jc w:val="both"/>
      </w:pPr>
      <w:r>
        <w:t>2.</w:t>
      </w:r>
      <w:r>
        <w:tab/>
        <w:t xml:space="preserve">This is BSC Procedure BSCP513, </w:t>
      </w:r>
      <w:del w:id="1" w:author="Simon Waltho" w:date="2024-06-10T12:22:00Z">
        <w:r w:rsidR="00E745BD" w:rsidDel="00BD09CD">
          <w:fldChar w:fldCharType="begin"/>
        </w:r>
        <w:r w:rsidR="00E745BD" w:rsidDel="00BD09CD">
          <w:delInstrText xml:space="preserve"> SUBJECT  \* MERGEFORMAT </w:delInstrText>
        </w:r>
        <w:r w:rsidR="00E745BD" w:rsidDel="00BD09CD">
          <w:fldChar w:fldCharType="separate"/>
        </w:r>
        <w:r w:rsidR="00F14092" w:rsidDel="00BD09CD">
          <w:delText>Version 4</w:delText>
        </w:r>
        <w:r w:rsidR="002E1D36" w:rsidDel="00BD09CD">
          <w:delText>.</w:delText>
        </w:r>
        <w:r w:rsidR="00F14092" w:rsidDel="00BD09CD">
          <w:delText>0</w:delText>
        </w:r>
        <w:r w:rsidR="00E745BD" w:rsidDel="00BD09CD">
          <w:fldChar w:fldCharType="end"/>
        </w:r>
      </w:del>
      <w:ins w:id="2" w:author="Simon Waltho" w:date="2024-06-10T12:22:00Z">
        <w:r w:rsidR="00BD09CD">
          <w:t>1</w:t>
        </w:r>
      </w:ins>
      <w:r>
        <w:t xml:space="preserve"> relating to Bulk Change of </w:t>
      </w:r>
      <w:del w:id="3" w:author="Simon Waltho" w:date="2024-06-10T12:23:00Z">
        <w:r w:rsidDel="00BD09CD">
          <w:delText xml:space="preserve">NHH </w:delText>
        </w:r>
      </w:del>
      <w:r>
        <w:t>Supplier Agent.</w:t>
      </w:r>
    </w:p>
    <w:p w14:paraId="00119902" w14:textId="77777777" w:rsidR="003725CF" w:rsidRDefault="003725CF">
      <w:pPr>
        <w:tabs>
          <w:tab w:val="left" w:pos="-720"/>
        </w:tabs>
        <w:suppressAutoHyphens/>
        <w:jc w:val="both"/>
      </w:pPr>
    </w:p>
    <w:p w14:paraId="3E278CE3" w14:textId="6D067A72" w:rsidR="003725CF" w:rsidRDefault="003725CF">
      <w:pPr>
        <w:tabs>
          <w:tab w:val="left" w:pos="-720"/>
          <w:tab w:val="left" w:pos="0"/>
        </w:tabs>
        <w:suppressAutoHyphens/>
        <w:ind w:left="720" w:hanging="720"/>
        <w:jc w:val="both"/>
      </w:pPr>
      <w:r>
        <w:t>3.</w:t>
      </w:r>
      <w:r>
        <w:tab/>
        <w:t>This BSC Procedure is effective from</w:t>
      </w:r>
      <w:r w:rsidR="0051651C">
        <w:rPr>
          <w:rStyle w:val="PageNumber"/>
        </w:rPr>
        <w:t xml:space="preserve"> </w:t>
      </w:r>
      <w:del w:id="4" w:author="Simon Waltho" w:date="2024-06-10T12:23:00Z">
        <w:r w:rsidR="0015236C" w:rsidDel="00BD09CD">
          <w:rPr>
            <w:rStyle w:val="PageNumber"/>
          </w:rPr>
          <w:fldChar w:fldCharType="begin"/>
        </w:r>
        <w:r w:rsidR="0015236C" w:rsidDel="00BD09CD">
          <w:rPr>
            <w:rStyle w:val="PageNumber"/>
          </w:rPr>
          <w:delInstrText xml:space="preserve"> DOCPROPERTY  "Effective Date"  \* MERGEFORMAT </w:delInstrText>
        </w:r>
        <w:r w:rsidR="0015236C" w:rsidDel="00BD09CD">
          <w:rPr>
            <w:rStyle w:val="PageNumber"/>
          </w:rPr>
          <w:fldChar w:fldCharType="separate"/>
        </w:r>
        <w:r w:rsidR="0015236C" w:rsidDel="00BD09CD">
          <w:rPr>
            <w:rStyle w:val="PageNumber"/>
          </w:rPr>
          <w:delText>18 July 2022</w:delText>
        </w:r>
        <w:r w:rsidR="0015236C" w:rsidDel="00BD09CD">
          <w:rPr>
            <w:rStyle w:val="PageNumber"/>
          </w:rPr>
          <w:fldChar w:fldCharType="end"/>
        </w:r>
      </w:del>
      <w:ins w:id="5" w:author="Simon Waltho" w:date="2024-06-10T12:23:00Z">
        <w:r w:rsidR="00BD09CD">
          <w:rPr>
            <w:rStyle w:val="PageNumber"/>
          </w:rPr>
          <w:t>[date]</w:t>
        </w:r>
      </w:ins>
      <w:r>
        <w:t>.</w:t>
      </w:r>
    </w:p>
    <w:p w14:paraId="0E54ABEC" w14:textId="77777777" w:rsidR="003725CF" w:rsidRDefault="003725CF">
      <w:pPr>
        <w:tabs>
          <w:tab w:val="left" w:pos="-720"/>
        </w:tabs>
        <w:suppressAutoHyphens/>
        <w:jc w:val="both"/>
      </w:pPr>
    </w:p>
    <w:p w14:paraId="61543A79" w14:textId="77777777" w:rsidR="003725CF" w:rsidRDefault="003725CF">
      <w:pPr>
        <w:tabs>
          <w:tab w:val="left" w:pos="-720"/>
          <w:tab w:val="left" w:pos="0"/>
        </w:tabs>
        <w:suppressAutoHyphens/>
        <w:ind w:left="720" w:hanging="720"/>
        <w:jc w:val="both"/>
      </w:pPr>
      <w:proofErr w:type="gramStart"/>
      <w:r>
        <w:t>4.</w:t>
      </w:r>
      <w:r>
        <w:tab/>
        <w:t>This BSC Procedure has been approved by the Panel</w:t>
      </w:r>
      <w:proofErr w:type="gramEnd"/>
      <w:r>
        <w:t>.</w:t>
      </w:r>
    </w:p>
    <w:p w14:paraId="61B1C0D4" w14:textId="77777777" w:rsidR="003725CF" w:rsidRDefault="003725CF">
      <w:pPr>
        <w:tabs>
          <w:tab w:val="left" w:pos="-720"/>
        </w:tabs>
        <w:suppressAutoHyphens/>
        <w:jc w:val="both"/>
      </w:pPr>
    </w:p>
    <w:p w14:paraId="6BA0764A" w14:textId="6B38D45F" w:rsidR="00083BC7" w:rsidRDefault="003725CF">
      <w:pPr>
        <w:tabs>
          <w:tab w:val="left" w:pos="720"/>
          <w:tab w:val="right" w:pos="10260"/>
        </w:tabs>
        <w:suppressAutoHyphens/>
        <w:ind w:right="-144"/>
        <w:jc w:val="center"/>
        <w:rPr>
          <w:b/>
          <w:spacing w:val="-3"/>
        </w:rPr>
      </w:pPr>
      <w:r>
        <w:rPr>
          <w:b/>
          <w:spacing w:val="-3"/>
        </w:rPr>
        <w:br w:type="page"/>
      </w:r>
    </w:p>
    <w:p w14:paraId="05E6DAF0" w14:textId="77777777" w:rsidR="003725CF" w:rsidRPr="00DE4042" w:rsidRDefault="003725CF" w:rsidP="00DE4042">
      <w:pPr>
        <w:pageBreakBefore/>
        <w:spacing w:after="240"/>
        <w:jc w:val="center"/>
        <w:rPr>
          <w:b/>
          <w:spacing w:val="-3"/>
          <w:u w:val="single"/>
        </w:rPr>
      </w:pPr>
      <w:r w:rsidRPr="00DE4042">
        <w:rPr>
          <w:b/>
          <w:spacing w:val="-3"/>
          <w:u w:val="single"/>
        </w:rPr>
        <w:lastRenderedPageBreak/>
        <w:t>CONTENTS</w:t>
      </w:r>
    </w:p>
    <w:p w14:paraId="2DB6EC71" w14:textId="26FF5876" w:rsidR="005E394A" w:rsidRPr="00DE4042" w:rsidRDefault="006B033F" w:rsidP="00DE4042">
      <w:pPr>
        <w:pStyle w:val="TOC1"/>
        <w:tabs>
          <w:tab w:val="left" w:pos="709"/>
        </w:tabs>
        <w:rPr>
          <w:rFonts w:ascii="Times New Roman" w:eastAsiaTheme="minorEastAsia" w:hAnsi="Times New Roman"/>
          <w:b w:val="0"/>
          <w:caps w:val="0"/>
          <w:noProof/>
          <w:sz w:val="22"/>
          <w:szCs w:val="22"/>
          <w:lang w:eastAsia="en-GB"/>
        </w:rPr>
      </w:pPr>
      <w:r w:rsidRPr="00FC1D46">
        <w:rPr>
          <w:rFonts w:ascii="Times New Roman" w:hAnsi="Times New Roman"/>
          <w:noProof/>
        </w:rPr>
        <w:fldChar w:fldCharType="begin"/>
      </w:r>
      <w:r w:rsidRPr="00FC1D46">
        <w:rPr>
          <w:rFonts w:ascii="Times New Roman" w:hAnsi="Times New Roman"/>
          <w:noProof/>
        </w:rPr>
        <w:instrText xml:space="preserve"> TOC \o "1-2" </w:instrText>
      </w:r>
      <w:r w:rsidRPr="00FC1D46">
        <w:rPr>
          <w:rFonts w:ascii="Times New Roman" w:hAnsi="Times New Roman"/>
          <w:noProof/>
        </w:rPr>
        <w:fldChar w:fldCharType="separate"/>
      </w:r>
      <w:r w:rsidR="005E394A" w:rsidRPr="00DE4042">
        <w:rPr>
          <w:rFonts w:ascii="Times New Roman" w:hAnsi="Times New Roman"/>
          <w:noProof/>
        </w:rPr>
        <w:t>1.</w:t>
      </w:r>
      <w:r w:rsidR="005E394A" w:rsidRPr="00DE4042">
        <w:rPr>
          <w:rFonts w:ascii="Times New Roman" w:eastAsiaTheme="minorEastAsia" w:hAnsi="Times New Roman"/>
          <w:b w:val="0"/>
          <w:caps w:val="0"/>
          <w:noProof/>
          <w:sz w:val="22"/>
          <w:szCs w:val="22"/>
          <w:lang w:eastAsia="en-GB"/>
        </w:rPr>
        <w:tab/>
      </w:r>
      <w:r w:rsidR="005E394A" w:rsidRPr="00DE4042">
        <w:rPr>
          <w:rFonts w:ascii="Times New Roman" w:hAnsi="Times New Roman"/>
          <w:noProof/>
        </w:rPr>
        <w:t>Introduction</w:t>
      </w:r>
      <w:r w:rsidR="005E394A" w:rsidRPr="00DE4042">
        <w:rPr>
          <w:rFonts w:ascii="Times New Roman" w:hAnsi="Times New Roman"/>
          <w:noProof/>
        </w:rPr>
        <w:tab/>
      </w:r>
      <w:r w:rsidR="005E394A" w:rsidRPr="00DE4042">
        <w:rPr>
          <w:rFonts w:ascii="Times New Roman" w:hAnsi="Times New Roman"/>
          <w:noProof/>
        </w:rPr>
        <w:fldChar w:fldCharType="begin"/>
      </w:r>
      <w:r w:rsidR="005E394A" w:rsidRPr="00DE4042">
        <w:rPr>
          <w:rFonts w:ascii="Times New Roman" w:hAnsi="Times New Roman"/>
          <w:noProof/>
        </w:rPr>
        <w:instrText xml:space="preserve"> PAGEREF _Toc165969843 \h </w:instrText>
      </w:r>
      <w:r w:rsidR="005E394A" w:rsidRPr="00DE4042">
        <w:rPr>
          <w:rFonts w:ascii="Times New Roman" w:hAnsi="Times New Roman"/>
          <w:noProof/>
        </w:rPr>
      </w:r>
      <w:r w:rsidR="005E394A" w:rsidRPr="00DE4042">
        <w:rPr>
          <w:rFonts w:ascii="Times New Roman" w:hAnsi="Times New Roman"/>
          <w:noProof/>
        </w:rPr>
        <w:fldChar w:fldCharType="separate"/>
      </w:r>
      <w:r w:rsidR="005E394A" w:rsidRPr="00DE4042">
        <w:rPr>
          <w:rFonts w:ascii="Times New Roman" w:hAnsi="Times New Roman"/>
          <w:noProof/>
        </w:rPr>
        <w:t>3</w:t>
      </w:r>
      <w:r w:rsidR="005E394A" w:rsidRPr="00DE4042">
        <w:rPr>
          <w:rFonts w:ascii="Times New Roman" w:hAnsi="Times New Roman"/>
          <w:noProof/>
        </w:rPr>
        <w:fldChar w:fldCharType="end"/>
      </w:r>
    </w:p>
    <w:p w14:paraId="5D998616" w14:textId="000BB2C3" w:rsidR="005E394A" w:rsidRPr="00DE4042" w:rsidRDefault="005E394A" w:rsidP="00DE4042">
      <w:pPr>
        <w:pStyle w:val="TOC2"/>
        <w:tabs>
          <w:tab w:val="left" w:pos="720"/>
        </w:tabs>
        <w:ind w:left="0"/>
        <w:rPr>
          <w:rFonts w:eastAsiaTheme="minorEastAsia"/>
          <w:b w:val="0"/>
          <w:noProof/>
          <w:sz w:val="22"/>
          <w:szCs w:val="22"/>
          <w:lang w:eastAsia="en-GB"/>
        </w:rPr>
      </w:pPr>
      <w:r w:rsidRPr="00DE4042">
        <w:rPr>
          <w:noProof/>
        </w:rPr>
        <w:t>1.1</w:t>
      </w:r>
      <w:r w:rsidRPr="00DE4042">
        <w:rPr>
          <w:rFonts w:eastAsiaTheme="minorEastAsia"/>
          <w:b w:val="0"/>
          <w:noProof/>
          <w:sz w:val="22"/>
          <w:szCs w:val="22"/>
          <w:lang w:eastAsia="en-GB"/>
        </w:rPr>
        <w:tab/>
      </w:r>
      <w:r w:rsidRPr="00DE4042">
        <w:rPr>
          <w:noProof/>
        </w:rPr>
        <w:t>Purpose and Scope of the Procedure</w:t>
      </w:r>
      <w:r w:rsidRPr="00DE4042">
        <w:rPr>
          <w:noProof/>
        </w:rPr>
        <w:tab/>
      </w:r>
      <w:r w:rsidRPr="00DE4042">
        <w:rPr>
          <w:noProof/>
        </w:rPr>
        <w:fldChar w:fldCharType="begin"/>
      </w:r>
      <w:r w:rsidRPr="00DE4042">
        <w:rPr>
          <w:noProof/>
        </w:rPr>
        <w:instrText xml:space="preserve"> PAGEREF _Toc165969844 \h </w:instrText>
      </w:r>
      <w:r w:rsidRPr="00DE4042">
        <w:rPr>
          <w:noProof/>
        </w:rPr>
      </w:r>
      <w:r w:rsidRPr="00DE4042">
        <w:rPr>
          <w:noProof/>
        </w:rPr>
        <w:fldChar w:fldCharType="separate"/>
      </w:r>
      <w:r w:rsidRPr="00DE4042">
        <w:rPr>
          <w:noProof/>
        </w:rPr>
        <w:t>3</w:t>
      </w:r>
      <w:r w:rsidRPr="00DE4042">
        <w:rPr>
          <w:noProof/>
        </w:rPr>
        <w:fldChar w:fldCharType="end"/>
      </w:r>
    </w:p>
    <w:p w14:paraId="65B9EE6E" w14:textId="5473F9F5" w:rsidR="005E394A" w:rsidRPr="00DE4042" w:rsidRDefault="005E394A" w:rsidP="00DE4042">
      <w:pPr>
        <w:pStyle w:val="TOC2"/>
        <w:tabs>
          <w:tab w:val="left" w:pos="720"/>
        </w:tabs>
        <w:ind w:left="0"/>
        <w:rPr>
          <w:rFonts w:eastAsiaTheme="minorEastAsia"/>
          <w:b w:val="0"/>
          <w:noProof/>
          <w:sz w:val="22"/>
          <w:szCs w:val="22"/>
          <w:lang w:eastAsia="en-GB"/>
        </w:rPr>
      </w:pPr>
      <w:r w:rsidRPr="00DE4042">
        <w:rPr>
          <w:noProof/>
        </w:rPr>
        <w:t>1.2</w:t>
      </w:r>
      <w:r w:rsidRPr="00DE4042">
        <w:rPr>
          <w:rFonts w:eastAsiaTheme="minorEastAsia"/>
          <w:b w:val="0"/>
          <w:noProof/>
          <w:sz w:val="22"/>
          <w:szCs w:val="22"/>
          <w:lang w:eastAsia="en-GB"/>
        </w:rPr>
        <w:tab/>
      </w:r>
      <w:r w:rsidRPr="00DE4042">
        <w:rPr>
          <w:noProof/>
        </w:rPr>
        <w:t>Main Users of Procedure and their Responsibilities</w:t>
      </w:r>
      <w:r w:rsidRPr="00DE4042">
        <w:rPr>
          <w:noProof/>
        </w:rPr>
        <w:tab/>
      </w:r>
      <w:r w:rsidRPr="00DE4042">
        <w:rPr>
          <w:noProof/>
        </w:rPr>
        <w:fldChar w:fldCharType="begin"/>
      </w:r>
      <w:r w:rsidRPr="00DE4042">
        <w:rPr>
          <w:noProof/>
        </w:rPr>
        <w:instrText xml:space="preserve"> PAGEREF _Toc165969845 \h </w:instrText>
      </w:r>
      <w:r w:rsidRPr="00DE4042">
        <w:rPr>
          <w:noProof/>
        </w:rPr>
      </w:r>
      <w:r w:rsidRPr="00DE4042">
        <w:rPr>
          <w:noProof/>
        </w:rPr>
        <w:fldChar w:fldCharType="separate"/>
      </w:r>
      <w:r w:rsidRPr="00DE4042">
        <w:rPr>
          <w:noProof/>
        </w:rPr>
        <w:t>3</w:t>
      </w:r>
      <w:r w:rsidRPr="00DE4042">
        <w:rPr>
          <w:noProof/>
        </w:rPr>
        <w:fldChar w:fldCharType="end"/>
      </w:r>
    </w:p>
    <w:p w14:paraId="28FCD624" w14:textId="354DFF74" w:rsidR="005E394A" w:rsidRPr="00DE4042" w:rsidRDefault="005E394A" w:rsidP="00DE4042">
      <w:pPr>
        <w:pStyle w:val="TOC2"/>
        <w:tabs>
          <w:tab w:val="left" w:pos="720"/>
        </w:tabs>
        <w:ind w:left="0"/>
        <w:rPr>
          <w:rFonts w:eastAsiaTheme="minorEastAsia"/>
          <w:b w:val="0"/>
          <w:noProof/>
          <w:sz w:val="22"/>
          <w:szCs w:val="22"/>
          <w:lang w:eastAsia="en-GB"/>
        </w:rPr>
      </w:pPr>
      <w:r w:rsidRPr="00DE4042">
        <w:rPr>
          <w:noProof/>
        </w:rPr>
        <w:t>1.3</w:t>
      </w:r>
      <w:r w:rsidRPr="00DE4042">
        <w:rPr>
          <w:rFonts w:eastAsiaTheme="minorEastAsia"/>
          <w:b w:val="0"/>
          <w:noProof/>
          <w:sz w:val="22"/>
          <w:szCs w:val="22"/>
          <w:lang w:eastAsia="en-GB"/>
        </w:rPr>
        <w:tab/>
      </w:r>
      <w:r w:rsidRPr="00DE4042">
        <w:rPr>
          <w:noProof/>
        </w:rPr>
        <w:t>Use of the Procedure</w:t>
      </w:r>
      <w:r w:rsidRPr="00DE4042">
        <w:rPr>
          <w:noProof/>
        </w:rPr>
        <w:tab/>
      </w:r>
      <w:r w:rsidRPr="00DE4042">
        <w:rPr>
          <w:noProof/>
        </w:rPr>
        <w:fldChar w:fldCharType="begin"/>
      </w:r>
      <w:r w:rsidRPr="00DE4042">
        <w:rPr>
          <w:noProof/>
        </w:rPr>
        <w:instrText xml:space="preserve"> PAGEREF _Toc165969846 \h </w:instrText>
      </w:r>
      <w:r w:rsidRPr="00DE4042">
        <w:rPr>
          <w:noProof/>
        </w:rPr>
      </w:r>
      <w:r w:rsidRPr="00DE4042">
        <w:rPr>
          <w:noProof/>
        </w:rPr>
        <w:fldChar w:fldCharType="separate"/>
      </w:r>
      <w:r w:rsidRPr="00DE4042">
        <w:rPr>
          <w:noProof/>
        </w:rPr>
        <w:t>4</w:t>
      </w:r>
      <w:r w:rsidRPr="00DE4042">
        <w:rPr>
          <w:noProof/>
        </w:rPr>
        <w:fldChar w:fldCharType="end"/>
      </w:r>
    </w:p>
    <w:p w14:paraId="06AFF74D" w14:textId="2D832E3C" w:rsidR="005E394A" w:rsidRPr="00DE4042" w:rsidRDefault="005E394A" w:rsidP="00DE4042">
      <w:pPr>
        <w:pStyle w:val="TOC2"/>
        <w:tabs>
          <w:tab w:val="left" w:pos="720"/>
        </w:tabs>
        <w:ind w:left="0"/>
        <w:rPr>
          <w:rFonts w:eastAsiaTheme="minorEastAsia"/>
          <w:b w:val="0"/>
          <w:noProof/>
          <w:sz w:val="22"/>
          <w:szCs w:val="22"/>
          <w:lang w:eastAsia="en-GB"/>
        </w:rPr>
      </w:pPr>
      <w:r w:rsidRPr="00DE4042">
        <w:rPr>
          <w:noProof/>
        </w:rPr>
        <w:t>1.4</w:t>
      </w:r>
      <w:r w:rsidRPr="00DE4042">
        <w:rPr>
          <w:rFonts w:eastAsiaTheme="minorEastAsia"/>
          <w:b w:val="0"/>
          <w:noProof/>
          <w:sz w:val="22"/>
          <w:szCs w:val="22"/>
          <w:lang w:eastAsia="en-GB"/>
        </w:rPr>
        <w:tab/>
      </w:r>
      <w:r w:rsidRPr="00DE4042">
        <w:rPr>
          <w:noProof/>
        </w:rPr>
        <w:t>Balancing and Settlement Code Provision</w:t>
      </w:r>
      <w:r w:rsidRPr="00DE4042">
        <w:rPr>
          <w:noProof/>
        </w:rPr>
        <w:tab/>
      </w:r>
      <w:r w:rsidRPr="00DE4042">
        <w:rPr>
          <w:noProof/>
        </w:rPr>
        <w:fldChar w:fldCharType="begin"/>
      </w:r>
      <w:r w:rsidRPr="00DE4042">
        <w:rPr>
          <w:noProof/>
        </w:rPr>
        <w:instrText xml:space="preserve"> PAGEREF _Toc165969847 \h </w:instrText>
      </w:r>
      <w:r w:rsidRPr="00DE4042">
        <w:rPr>
          <w:noProof/>
        </w:rPr>
      </w:r>
      <w:r w:rsidRPr="00DE4042">
        <w:rPr>
          <w:noProof/>
        </w:rPr>
        <w:fldChar w:fldCharType="separate"/>
      </w:r>
      <w:r w:rsidRPr="00DE4042">
        <w:rPr>
          <w:noProof/>
        </w:rPr>
        <w:t>4</w:t>
      </w:r>
      <w:r w:rsidRPr="00DE4042">
        <w:rPr>
          <w:noProof/>
        </w:rPr>
        <w:fldChar w:fldCharType="end"/>
      </w:r>
    </w:p>
    <w:p w14:paraId="27AEFEBF" w14:textId="7A0F0E6C" w:rsidR="005E394A" w:rsidRPr="00DE4042" w:rsidRDefault="005E394A" w:rsidP="00DE4042">
      <w:pPr>
        <w:pStyle w:val="TOC2"/>
        <w:tabs>
          <w:tab w:val="left" w:pos="720"/>
        </w:tabs>
        <w:ind w:left="0"/>
        <w:rPr>
          <w:rFonts w:eastAsiaTheme="minorEastAsia"/>
          <w:b w:val="0"/>
          <w:noProof/>
          <w:sz w:val="22"/>
          <w:szCs w:val="22"/>
          <w:lang w:eastAsia="en-GB"/>
        </w:rPr>
      </w:pPr>
      <w:r w:rsidRPr="00DE4042">
        <w:rPr>
          <w:noProof/>
        </w:rPr>
        <w:t>1.5</w:t>
      </w:r>
      <w:r w:rsidRPr="00DE4042">
        <w:rPr>
          <w:rFonts w:eastAsiaTheme="minorEastAsia"/>
          <w:b w:val="0"/>
          <w:noProof/>
          <w:sz w:val="22"/>
          <w:szCs w:val="22"/>
          <w:lang w:eastAsia="en-GB"/>
        </w:rPr>
        <w:tab/>
      </w:r>
      <w:r w:rsidRPr="00DE4042">
        <w:rPr>
          <w:noProof/>
        </w:rPr>
        <w:t>Associated BSC Procedures</w:t>
      </w:r>
      <w:r w:rsidRPr="00DE4042">
        <w:rPr>
          <w:noProof/>
        </w:rPr>
        <w:tab/>
      </w:r>
      <w:r w:rsidRPr="00DE4042">
        <w:rPr>
          <w:noProof/>
        </w:rPr>
        <w:fldChar w:fldCharType="begin"/>
      </w:r>
      <w:r w:rsidRPr="00DE4042">
        <w:rPr>
          <w:noProof/>
        </w:rPr>
        <w:instrText xml:space="preserve"> PAGEREF _Toc165969848 \h </w:instrText>
      </w:r>
      <w:r w:rsidRPr="00DE4042">
        <w:rPr>
          <w:noProof/>
        </w:rPr>
      </w:r>
      <w:r w:rsidRPr="00DE4042">
        <w:rPr>
          <w:noProof/>
        </w:rPr>
        <w:fldChar w:fldCharType="separate"/>
      </w:r>
      <w:r w:rsidRPr="00DE4042">
        <w:rPr>
          <w:noProof/>
        </w:rPr>
        <w:t>4</w:t>
      </w:r>
      <w:r w:rsidRPr="00DE4042">
        <w:rPr>
          <w:noProof/>
        </w:rPr>
        <w:fldChar w:fldCharType="end"/>
      </w:r>
    </w:p>
    <w:p w14:paraId="7F6F9A95" w14:textId="3C6BE086" w:rsidR="005E394A" w:rsidRPr="00DE4042" w:rsidRDefault="005E394A" w:rsidP="00DE4042">
      <w:pPr>
        <w:pStyle w:val="TOC2"/>
        <w:tabs>
          <w:tab w:val="left" w:pos="720"/>
        </w:tabs>
        <w:ind w:left="0"/>
        <w:rPr>
          <w:rFonts w:eastAsiaTheme="minorEastAsia"/>
          <w:b w:val="0"/>
          <w:noProof/>
          <w:sz w:val="22"/>
          <w:szCs w:val="22"/>
          <w:lang w:eastAsia="en-GB"/>
        </w:rPr>
      </w:pPr>
      <w:r w:rsidRPr="00DE4042">
        <w:rPr>
          <w:noProof/>
        </w:rPr>
        <w:t>1.6</w:t>
      </w:r>
      <w:r w:rsidRPr="00DE4042">
        <w:rPr>
          <w:rFonts w:eastAsiaTheme="minorEastAsia"/>
          <w:b w:val="0"/>
          <w:noProof/>
          <w:sz w:val="22"/>
          <w:szCs w:val="22"/>
          <w:lang w:eastAsia="en-GB"/>
        </w:rPr>
        <w:tab/>
      </w:r>
      <w:r w:rsidRPr="00DE4042">
        <w:rPr>
          <w:noProof/>
        </w:rPr>
        <w:t>Acronyms and Definitions</w:t>
      </w:r>
      <w:r w:rsidRPr="00DE4042">
        <w:rPr>
          <w:noProof/>
        </w:rPr>
        <w:tab/>
      </w:r>
      <w:r w:rsidRPr="00DE4042">
        <w:rPr>
          <w:noProof/>
        </w:rPr>
        <w:fldChar w:fldCharType="begin"/>
      </w:r>
      <w:r w:rsidRPr="00DE4042">
        <w:rPr>
          <w:noProof/>
        </w:rPr>
        <w:instrText xml:space="preserve"> PAGEREF _Toc165969849 \h </w:instrText>
      </w:r>
      <w:r w:rsidRPr="00DE4042">
        <w:rPr>
          <w:noProof/>
        </w:rPr>
      </w:r>
      <w:r w:rsidRPr="00DE4042">
        <w:rPr>
          <w:noProof/>
        </w:rPr>
        <w:fldChar w:fldCharType="separate"/>
      </w:r>
      <w:r w:rsidRPr="00DE4042">
        <w:rPr>
          <w:noProof/>
        </w:rPr>
        <w:t>4</w:t>
      </w:r>
      <w:r w:rsidRPr="00DE4042">
        <w:rPr>
          <w:noProof/>
        </w:rPr>
        <w:fldChar w:fldCharType="end"/>
      </w:r>
    </w:p>
    <w:p w14:paraId="778A44FB" w14:textId="2D6D897F" w:rsidR="005E394A" w:rsidRPr="00DE4042" w:rsidRDefault="005E394A" w:rsidP="00DE4042">
      <w:pPr>
        <w:pStyle w:val="TOC1"/>
        <w:tabs>
          <w:tab w:val="left" w:pos="709"/>
        </w:tabs>
        <w:rPr>
          <w:rFonts w:ascii="Times New Roman" w:eastAsiaTheme="minorEastAsia" w:hAnsi="Times New Roman"/>
          <w:b w:val="0"/>
          <w:caps w:val="0"/>
          <w:noProof/>
          <w:sz w:val="22"/>
          <w:szCs w:val="22"/>
          <w:lang w:eastAsia="en-GB"/>
        </w:rPr>
      </w:pPr>
      <w:r w:rsidRPr="00DE4042">
        <w:rPr>
          <w:rFonts w:ascii="Times New Roman" w:hAnsi="Times New Roman"/>
          <w:noProof/>
        </w:rPr>
        <w:t>2.</w:t>
      </w:r>
      <w:r w:rsidRPr="00DE4042">
        <w:rPr>
          <w:rFonts w:ascii="Times New Roman" w:eastAsiaTheme="minorEastAsia" w:hAnsi="Times New Roman"/>
          <w:b w:val="0"/>
          <w:caps w:val="0"/>
          <w:noProof/>
          <w:sz w:val="22"/>
          <w:szCs w:val="22"/>
          <w:lang w:eastAsia="en-GB"/>
        </w:rPr>
        <w:tab/>
      </w:r>
      <w:r w:rsidRPr="00DE4042">
        <w:rPr>
          <w:rFonts w:ascii="Times New Roman" w:hAnsi="Times New Roman"/>
          <w:noProof/>
        </w:rPr>
        <w:t>Not Used</w:t>
      </w:r>
      <w:r w:rsidRPr="00DE4042">
        <w:rPr>
          <w:rFonts w:ascii="Times New Roman" w:hAnsi="Times New Roman"/>
          <w:noProof/>
        </w:rPr>
        <w:tab/>
      </w:r>
      <w:r w:rsidRPr="00DE4042">
        <w:rPr>
          <w:rFonts w:ascii="Times New Roman" w:hAnsi="Times New Roman"/>
          <w:noProof/>
        </w:rPr>
        <w:fldChar w:fldCharType="begin"/>
      </w:r>
      <w:r w:rsidRPr="00DE4042">
        <w:rPr>
          <w:rFonts w:ascii="Times New Roman" w:hAnsi="Times New Roman"/>
          <w:noProof/>
        </w:rPr>
        <w:instrText xml:space="preserve"> PAGEREF _Toc165969850 \h </w:instrText>
      </w:r>
      <w:r w:rsidRPr="00DE4042">
        <w:rPr>
          <w:rFonts w:ascii="Times New Roman" w:hAnsi="Times New Roman"/>
          <w:noProof/>
        </w:rPr>
      </w:r>
      <w:r w:rsidRPr="00DE4042">
        <w:rPr>
          <w:rFonts w:ascii="Times New Roman" w:hAnsi="Times New Roman"/>
          <w:noProof/>
        </w:rPr>
        <w:fldChar w:fldCharType="separate"/>
      </w:r>
      <w:r w:rsidRPr="00DE4042">
        <w:rPr>
          <w:rFonts w:ascii="Times New Roman" w:hAnsi="Times New Roman"/>
          <w:noProof/>
        </w:rPr>
        <w:t>5</w:t>
      </w:r>
      <w:r w:rsidRPr="00DE4042">
        <w:rPr>
          <w:rFonts w:ascii="Times New Roman" w:hAnsi="Times New Roman"/>
          <w:noProof/>
        </w:rPr>
        <w:fldChar w:fldCharType="end"/>
      </w:r>
    </w:p>
    <w:p w14:paraId="0E853EF5" w14:textId="1EA6460B" w:rsidR="005E394A" w:rsidRPr="00DE4042" w:rsidRDefault="005E394A" w:rsidP="00DE4042">
      <w:pPr>
        <w:pStyle w:val="TOC1"/>
        <w:tabs>
          <w:tab w:val="left" w:pos="709"/>
        </w:tabs>
        <w:rPr>
          <w:rFonts w:ascii="Times New Roman" w:eastAsiaTheme="minorEastAsia" w:hAnsi="Times New Roman"/>
          <w:b w:val="0"/>
          <w:caps w:val="0"/>
          <w:noProof/>
          <w:sz w:val="22"/>
          <w:szCs w:val="22"/>
          <w:lang w:eastAsia="en-GB"/>
        </w:rPr>
      </w:pPr>
      <w:r w:rsidRPr="00DE4042">
        <w:rPr>
          <w:rFonts w:ascii="Times New Roman" w:hAnsi="Times New Roman"/>
          <w:noProof/>
        </w:rPr>
        <w:t>3.</w:t>
      </w:r>
      <w:r w:rsidRPr="00DE4042">
        <w:rPr>
          <w:rFonts w:ascii="Times New Roman" w:eastAsiaTheme="minorEastAsia" w:hAnsi="Times New Roman"/>
          <w:b w:val="0"/>
          <w:caps w:val="0"/>
          <w:noProof/>
          <w:sz w:val="22"/>
          <w:szCs w:val="22"/>
          <w:lang w:eastAsia="en-GB"/>
        </w:rPr>
        <w:tab/>
      </w:r>
      <w:r w:rsidRPr="00DE4042">
        <w:rPr>
          <w:rFonts w:ascii="Times New Roman" w:hAnsi="Times New Roman"/>
          <w:noProof/>
        </w:rPr>
        <w:t>Interface and Timetable Information</w:t>
      </w:r>
      <w:r w:rsidRPr="00DE4042">
        <w:rPr>
          <w:rFonts w:ascii="Times New Roman" w:hAnsi="Times New Roman"/>
          <w:noProof/>
        </w:rPr>
        <w:tab/>
      </w:r>
      <w:r w:rsidRPr="00DE4042">
        <w:rPr>
          <w:rFonts w:ascii="Times New Roman" w:hAnsi="Times New Roman"/>
          <w:noProof/>
        </w:rPr>
        <w:fldChar w:fldCharType="begin"/>
      </w:r>
      <w:r w:rsidRPr="00DE4042">
        <w:rPr>
          <w:rFonts w:ascii="Times New Roman" w:hAnsi="Times New Roman"/>
          <w:noProof/>
        </w:rPr>
        <w:instrText xml:space="preserve"> PAGEREF _Toc165969851 \h </w:instrText>
      </w:r>
      <w:r w:rsidRPr="00DE4042">
        <w:rPr>
          <w:rFonts w:ascii="Times New Roman" w:hAnsi="Times New Roman"/>
          <w:noProof/>
        </w:rPr>
      </w:r>
      <w:r w:rsidRPr="00DE4042">
        <w:rPr>
          <w:rFonts w:ascii="Times New Roman" w:hAnsi="Times New Roman"/>
          <w:noProof/>
        </w:rPr>
        <w:fldChar w:fldCharType="separate"/>
      </w:r>
      <w:r w:rsidRPr="00DE4042">
        <w:rPr>
          <w:rFonts w:ascii="Times New Roman" w:hAnsi="Times New Roman"/>
          <w:noProof/>
        </w:rPr>
        <w:t>6</w:t>
      </w:r>
      <w:r w:rsidRPr="00DE4042">
        <w:rPr>
          <w:rFonts w:ascii="Times New Roman" w:hAnsi="Times New Roman"/>
          <w:noProof/>
        </w:rPr>
        <w:fldChar w:fldCharType="end"/>
      </w:r>
    </w:p>
    <w:p w14:paraId="28CCF487" w14:textId="036EA70C" w:rsidR="005E394A" w:rsidRDefault="005E394A" w:rsidP="00DE4042">
      <w:pPr>
        <w:pStyle w:val="TOC2"/>
        <w:tabs>
          <w:tab w:val="left" w:pos="720"/>
        </w:tabs>
        <w:ind w:left="0"/>
        <w:rPr>
          <w:rFonts w:asciiTheme="minorHAnsi" w:eastAsiaTheme="minorEastAsia" w:hAnsiTheme="minorHAnsi" w:cstheme="minorBidi"/>
          <w:b w:val="0"/>
          <w:noProof/>
          <w:sz w:val="22"/>
          <w:szCs w:val="22"/>
          <w:lang w:eastAsia="en-GB"/>
        </w:rPr>
      </w:pPr>
      <w:r w:rsidRPr="004C22DA">
        <w:rPr>
          <w:noProof/>
        </w:rPr>
        <w:t>3.1</w:t>
      </w:r>
      <w:r>
        <w:rPr>
          <w:rFonts w:asciiTheme="minorHAnsi" w:eastAsiaTheme="minorEastAsia" w:hAnsiTheme="minorHAnsi" w:cstheme="minorBidi"/>
          <w:b w:val="0"/>
          <w:noProof/>
          <w:sz w:val="22"/>
          <w:szCs w:val="22"/>
          <w:lang w:eastAsia="en-GB"/>
        </w:rPr>
        <w:tab/>
      </w:r>
      <w:r w:rsidRPr="004C22DA">
        <w:rPr>
          <w:noProof/>
        </w:rPr>
        <w:t>Bulk Change of</w:t>
      </w:r>
      <w:del w:id="6" w:author="Simon Waltho" w:date="2024-06-10T12:23:00Z">
        <w:r w:rsidRPr="004C22DA" w:rsidDel="00BD09CD">
          <w:rPr>
            <w:noProof/>
          </w:rPr>
          <w:delText xml:space="preserve"> NHH</w:delText>
        </w:r>
      </w:del>
      <w:r w:rsidRPr="004C22DA">
        <w:rPr>
          <w:noProof/>
        </w:rPr>
        <w:t xml:space="preserve"> Supplier Agent Application</w:t>
      </w:r>
      <w:r w:rsidRPr="004C22DA">
        <w:rPr>
          <w:noProof/>
          <w:vertAlign w:val="superscript"/>
        </w:rPr>
        <w:t>3</w:t>
      </w:r>
      <w:r>
        <w:rPr>
          <w:noProof/>
        </w:rPr>
        <w:tab/>
      </w:r>
      <w:r>
        <w:rPr>
          <w:noProof/>
        </w:rPr>
        <w:fldChar w:fldCharType="begin"/>
      </w:r>
      <w:r>
        <w:rPr>
          <w:noProof/>
        </w:rPr>
        <w:instrText xml:space="preserve"> PAGEREF _Toc165969852 \h </w:instrText>
      </w:r>
      <w:r>
        <w:rPr>
          <w:noProof/>
        </w:rPr>
      </w:r>
      <w:r>
        <w:rPr>
          <w:noProof/>
        </w:rPr>
        <w:fldChar w:fldCharType="separate"/>
      </w:r>
      <w:r>
        <w:rPr>
          <w:noProof/>
        </w:rPr>
        <w:t>6</w:t>
      </w:r>
      <w:r>
        <w:rPr>
          <w:noProof/>
        </w:rPr>
        <w:fldChar w:fldCharType="end"/>
      </w:r>
    </w:p>
    <w:p w14:paraId="59CDA95F" w14:textId="5023845C" w:rsidR="005E394A" w:rsidRPr="00DE4042" w:rsidRDefault="005E394A" w:rsidP="00DE4042">
      <w:pPr>
        <w:pStyle w:val="TOC1"/>
        <w:tabs>
          <w:tab w:val="left" w:pos="709"/>
        </w:tabs>
        <w:rPr>
          <w:rFonts w:ascii="Times New Roman" w:eastAsiaTheme="minorEastAsia" w:hAnsi="Times New Roman"/>
          <w:b w:val="0"/>
          <w:caps w:val="0"/>
          <w:noProof/>
          <w:sz w:val="22"/>
          <w:szCs w:val="22"/>
          <w:lang w:eastAsia="en-GB"/>
        </w:rPr>
      </w:pPr>
      <w:r w:rsidRPr="00DE4042">
        <w:rPr>
          <w:rFonts w:ascii="Times New Roman" w:hAnsi="Times New Roman"/>
          <w:noProof/>
        </w:rPr>
        <w:t>4.</w:t>
      </w:r>
      <w:r w:rsidRPr="00DE4042">
        <w:rPr>
          <w:rFonts w:ascii="Times New Roman" w:eastAsiaTheme="minorEastAsia" w:hAnsi="Times New Roman"/>
          <w:b w:val="0"/>
          <w:caps w:val="0"/>
          <w:noProof/>
          <w:sz w:val="22"/>
          <w:szCs w:val="22"/>
          <w:lang w:eastAsia="en-GB"/>
        </w:rPr>
        <w:tab/>
      </w:r>
      <w:r w:rsidRPr="00DE4042">
        <w:rPr>
          <w:rFonts w:ascii="Times New Roman" w:hAnsi="Times New Roman"/>
          <w:noProof/>
        </w:rPr>
        <w:t>Appendices</w:t>
      </w:r>
      <w:r w:rsidRPr="00DE4042">
        <w:rPr>
          <w:rFonts w:ascii="Times New Roman" w:hAnsi="Times New Roman"/>
          <w:noProof/>
        </w:rPr>
        <w:tab/>
      </w:r>
      <w:r w:rsidRPr="00DE4042">
        <w:rPr>
          <w:rFonts w:ascii="Times New Roman" w:hAnsi="Times New Roman"/>
          <w:noProof/>
        </w:rPr>
        <w:fldChar w:fldCharType="begin"/>
      </w:r>
      <w:r w:rsidRPr="00DE4042">
        <w:rPr>
          <w:rFonts w:ascii="Times New Roman" w:hAnsi="Times New Roman"/>
          <w:noProof/>
        </w:rPr>
        <w:instrText xml:space="preserve"> PAGEREF _Toc165969853 \h </w:instrText>
      </w:r>
      <w:r w:rsidRPr="00DE4042">
        <w:rPr>
          <w:rFonts w:ascii="Times New Roman" w:hAnsi="Times New Roman"/>
          <w:noProof/>
        </w:rPr>
      </w:r>
      <w:r w:rsidRPr="00DE4042">
        <w:rPr>
          <w:rFonts w:ascii="Times New Roman" w:hAnsi="Times New Roman"/>
          <w:noProof/>
        </w:rPr>
        <w:fldChar w:fldCharType="separate"/>
      </w:r>
      <w:r w:rsidRPr="00DE4042">
        <w:rPr>
          <w:rFonts w:ascii="Times New Roman" w:hAnsi="Times New Roman"/>
          <w:noProof/>
        </w:rPr>
        <w:t>8</w:t>
      </w:r>
      <w:r w:rsidRPr="00DE4042">
        <w:rPr>
          <w:rFonts w:ascii="Times New Roman" w:hAnsi="Times New Roman"/>
          <w:noProof/>
        </w:rPr>
        <w:fldChar w:fldCharType="end"/>
      </w:r>
    </w:p>
    <w:p w14:paraId="41E7828B" w14:textId="05671B55" w:rsidR="005E394A" w:rsidRDefault="005E394A" w:rsidP="00DE4042">
      <w:pPr>
        <w:pStyle w:val="TOC2"/>
        <w:tabs>
          <w:tab w:val="left" w:pos="720"/>
        </w:tabs>
        <w:ind w:left="0"/>
        <w:rPr>
          <w:rFonts w:asciiTheme="minorHAnsi" w:eastAsiaTheme="minorEastAsia" w:hAnsiTheme="minorHAnsi" w:cstheme="minorBidi"/>
          <w:b w:val="0"/>
          <w:noProof/>
          <w:sz w:val="22"/>
          <w:szCs w:val="22"/>
          <w:lang w:eastAsia="en-GB"/>
        </w:rPr>
      </w:pPr>
      <w:r w:rsidRPr="004C22DA">
        <w:rPr>
          <w:noProof/>
        </w:rPr>
        <w:t>4.1</w:t>
      </w:r>
      <w:r>
        <w:rPr>
          <w:rFonts w:asciiTheme="minorHAnsi" w:eastAsiaTheme="minorEastAsia" w:hAnsiTheme="minorHAnsi" w:cstheme="minorBidi"/>
          <w:b w:val="0"/>
          <w:noProof/>
          <w:sz w:val="22"/>
          <w:szCs w:val="22"/>
          <w:lang w:eastAsia="en-GB"/>
        </w:rPr>
        <w:tab/>
      </w:r>
      <w:r w:rsidRPr="004C22DA">
        <w:rPr>
          <w:noProof/>
        </w:rPr>
        <w:t>Information required in Bulk Change of Agent Application</w:t>
      </w:r>
      <w:r>
        <w:rPr>
          <w:noProof/>
        </w:rPr>
        <w:tab/>
      </w:r>
      <w:r>
        <w:rPr>
          <w:noProof/>
        </w:rPr>
        <w:fldChar w:fldCharType="begin"/>
      </w:r>
      <w:r>
        <w:rPr>
          <w:noProof/>
        </w:rPr>
        <w:instrText xml:space="preserve"> PAGEREF _Toc165969854 \h </w:instrText>
      </w:r>
      <w:r>
        <w:rPr>
          <w:noProof/>
        </w:rPr>
      </w:r>
      <w:r>
        <w:rPr>
          <w:noProof/>
        </w:rPr>
        <w:fldChar w:fldCharType="separate"/>
      </w:r>
      <w:r>
        <w:rPr>
          <w:noProof/>
        </w:rPr>
        <w:t>8</w:t>
      </w:r>
      <w:r>
        <w:rPr>
          <w:noProof/>
        </w:rPr>
        <w:fldChar w:fldCharType="end"/>
      </w:r>
    </w:p>
    <w:p w14:paraId="6987F0F3" w14:textId="2D639761" w:rsidR="005E394A" w:rsidRDefault="005E394A" w:rsidP="00DE4042">
      <w:pPr>
        <w:pStyle w:val="TOC2"/>
        <w:tabs>
          <w:tab w:val="left" w:pos="720"/>
        </w:tabs>
        <w:ind w:left="0"/>
        <w:rPr>
          <w:rFonts w:asciiTheme="minorHAnsi" w:eastAsiaTheme="minorEastAsia" w:hAnsiTheme="minorHAnsi" w:cstheme="minorBidi"/>
          <w:b w:val="0"/>
          <w:noProof/>
          <w:sz w:val="22"/>
          <w:szCs w:val="22"/>
          <w:lang w:eastAsia="en-GB"/>
        </w:rPr>
      </w:pPr>
      <w:r w:rsidRPr="004C22DA">
        <w:rPr>
          <w:noProof/>
        </w:rPr>
        <w:t>4.2</w:t>
      </w:r>
      <w:r>
        <w:rPr>
          <w:rFonts w:asciiTheme="minorHAnsi" w:eastAsiaTheme="minorEastAsia" w:hAnsiTheme="minorHAnsi" w:cstheme="minorBidi"/>
          <w:b w:val="0"/>
          <w:noProof/>
          <w:sz w:val="22"/>
          <w:szCs w:val="22"/>
          <w:lang w:eastAsia="en-GB"/>
        </w:rPr>
        <w:tab/>
      </w:r>
      <w:r w:rsidRPr="004C22DA">
        <w:rPr>
          <w:noProof/>
        </w:rPr>
        <w:t>Scheduling a Bulk Change of Agent</w:t>
      </w:r>
      <w:r>
        <w:rPr>
          <w:noProof/>
        </w:rPr>
        <w:tab/>
      </w:r>
      <w:r>
        <w:rPr>
          <w:noProof/>
        </w:rPr>
        <w:fldChar w:fldCharType="begin"/>
      </w:r>
      <w:r>
        <w:rPr>
          <w:noProof/>
        </w:rPr>
        <w:instrText xml:space="preserve"> PAGEREF _Toc165969855 \h </w:instrText>
      </w:r>
      <w:r>
        <w:rPr>
          <w:noProof/>
        </w:rPr>
      </w:r>
      <w:r>
        <w:rPr>
          <w:noProof/>
        </w:rPr>
        <w:fldChar w:fldCharType="separate"/>
      </w:r>
      <w:r>
        <w:rPr>
          <w:noProof/>
        </w:rPr>
        <w:t>9</w:t>
      </w:r>
      <w:r>
        <w:rPr>
          <w:noProof/>
        </w:rPr>
        <w:fldChar w:fldCharType="end"/>
      </w:r>
    </w:p>
    <w:p w14:paraId="1F338E0B" w14:textId="4531F2C0" w:rsidR="005E394A" w:rsidRDefault="005E394A" w:rsidP="00DE4042">
      <w:pPr>
        <w:pStyle w:val="TOC2"/>
        <w:tabs>
          <w:tab w:val="left" w:pos="720"/>
        </w:tabs>
        <w:ind w:left="0"/>
        <w:rPr>
          <w:rFonts w:asciiTheme="minorHAnsi" w:eastAsiaTheme="minorEastAsia" w:hAnsiTheme="minorHAnsi" w:cstheme="minorBidi"/>
          <w:b w:val="0"/>
          <w:noProof/>
          <w:sz w:val="22"/>
          <w:szCs w:val="22"/>
          <w:lang w:eastAsia="en-GB"/>
        </w:rPr>
      </w:pPr>
      <w:r w:rsidRPr="004C22DA">
        <w:rPr>
          <w:noProof/>
        </w:rPr>
        <w:t>4.3</w:t>
      </w:r>
      <w:r>
        <w:rPr>
          <w:rFonts w:asciiTheme="minorHAnsi" w:eastAsiaTheme="minorEastAsia" w:hAnsiTheme="minorHAnsi" w:cstheme="minorBidi"/>
          <w:b w:val="0"/>
          <w:noProof/>
          <w:sz w:val="22"/>
          <w:szCs w:val="22"/>
          <w:lang w:eastAsia="en-GB"/>
        </w:rPr>
        <w:tab/>
      </w:r>
      <w:r w:rsidRPr="004C22DA">
        <w:rPr>
          <w:noProof/>
        </w:rPr>
        <w:t>Implementing a Bulk Change of Agent</w:t>
      </w:r>
      <w:r>
        <w:rPr>
          <w:noProof/>
        </w:rPr>
        <w:tab/>
      </w:r>
      <w:r>
        <w:rPr>
          <w:noProof/>
        </w:rPr>
        <w:fldChar w:fldCharType="begin"/>
      </w:r>
      <w:r>
        <w:rPr>
          <w:noProof/>
        </w:rPr>
        <w:instrText xml:space="preserve"> PAGEREF _Toc165969856 \h </w:instrText>
      </w:r>
      <w:r>
        <w:rPr>
          <w:noProof/>
        </w:rPr>
      </w:r>
      <w:r>
        <w:rPr>
          <w:noProof/>
        </w:rPr>
        <w:fldChar w:fldCharType="separate"/>
      </w:r>
      <w:r>
        <w:rPr>
          <w:noProof/>
        </w:rPr>
        <w:t>9</w:t>
      </w:r>
      <w:r>
        <w:rPr>
          <w:noProof/>
        </w:rPr>
        <w:fldChar w:fldCharType="end"/>
      </w:r>
    </w:p>
    <w:p w14:paraId="17DD07D4" w14:textId="09198752" w:rsidR="005E394A" w:rsidRDefault="005E394A" w:rsidP="00DE4042">
      <w:pPr>
        <w:pStyle w:val="TOC1"/>
        <w:rPr>
          <w:rFonts w:asciiTheme="minorHAnsi" w:eastAsiaTheme="minorEastAsia" w:hAnsiTheme="minorHAnsi" w:cstheme="minorBidi"/>
          <w:b w:val="0"/>
          <w:caps w:val="0"/>
          <w:noProof/>
          <w:sz w:val="22"/>
          <w:szCs w:val="22"/>
          <w:lang w:eastAsia="en-GB"/>
        </w:rPr>
      </w:pPr>
      <w:r>
        <w:rPr>
          <w:noProof/>
        </w:rPr>
        <w:t>AMENDMENT RECORD – BSCP513</w:t>
      </w:r>
      <w:r>
        <w:rPr>
          <w:noProof/>
        </w:rPr>
        <w:tab/>
      </w:r>
      <w:r>
        <w:rPr>
          <w:noProof/>
        </w:rPr>
        <w:fldChar w:fldCharType="begin"/>
      </w:r>
      <w:r>
        <w:rPr>
          <w:noProof/>
        </w:rPr>
        <w:instrText xml:space="preserve"> PAGEREF _Toc165969857 \h </w:instrText>
      </w:r>
      <w:r>
        <w:rPr>
          <w:noProof/>
        </w:rPr>
      </w:r>
      <w:r>
        <w:rPr>
          <w:noProof/>
        </w:rPr>
        <w:fldChar w:fldCharType="separate"/>
      </w:r>
      <w:r>
        <w:rPr>
          <w:noProof/>
        </w:rPr>
        <w:t>13</w:t>
      </w:r>
      <w:r>
        <w:rPr>
          <w:noProof/>
        </w:rPr>
        <w:fldChar w:fldCharType="end"/>
      </w:r>
    </w:p>
    <w:p w14:paraId="7F36ABFB" w14:textId="7E7D7322" w:rsidR="00E44DEF" w:rsidRDefault="006B033F" w:rsidP="00DE4042">
      <w:pPr>
        <w:pStyle w:val="TOC1"/>
        <w:tabs>
          <w:tab w:val="clear" w:pos="9029"/>
          <w:tab w:val="left" w:pos="567"/>
          <w:tab w:val="right" w:pos="9072"/>
        </w:tabs>
        <w:spacing w:before="120" w:after="120"/>
        <w:rPr>
          <w:rFonts w:ascii="Times New Roman" w:hAnsi="Times New Roman"/>
          <w:noProof/>
        </w:rPr>
      </w:pPr>
      <w:r w:rsidRPr="00FC1D46">
        <w:rPr>
          <w:rFonts w:ascii="Times New Roman" w:hAnsi="Times New Roman"/>
          <w:noProof/>
        </w:rPr>
        <w:fldChar w:fldCharType="end"/>
      </w:r>
    </w:p>
    <w:p w14:paraId="542AD0AC" w14:textId="77777777" w:rsidR="005E394A" w:rsidRPr="005E394A" w:rsidRDefault="005E394A" w:rsidP="005E394A"/>
    <w:p w14:paraId="4F9F5A40" w14:textId="0463FC52" w:rsidR="003725CF" w:rsidRPr="00CA7681" w:rsidRDefault="003725CF" w:rsidP="00FC1D46">
      <w:pPr>
        <w:pStyle w:val="Heading1"/>
        <w:pageBreakBefore/>
        <w:spacing w:after="240"/>
        <w:ind w:left="851" w:hanging="851"/>
      </w:pPr>
      <w:bookmarkStart w:id="7" w:name="_Toc165969843"/>
      <w:r w:rsidRPr="00CA7681">
        <w:lastRenderedPageBreak/>
        <w:t>1.</w:t>
      </w:r>
      <w:r w:rsidRPr="00CA7681">
        <w:tab/>
        <w:t>Introduction</w:t>
      </w:r>
      <w:bookmarkEnd w:id="7"/>
    </w:p>
    <w:p w14:paraId="2F562A22" w14:textId="08BC8BA0" w:rsidR="003725CF" w:rsidRDefault="003725CF" w:rsidP="00CA7681">
      <w:pPr>
        <w:pStyle w:val="Heading2"/>
        <w:keepNext w:val="0"/>
        <w:numPr>
          <w:ilvl w:val="1"/>
          <w:numId w:val="1"/>
        </w:numPr>
        <w:spacing w:before="0" w:after="240"/>
        <w:ind w:left="851" w:hanging="851"/>
        <w:jc w:val="both"/>
        <w:rPr>
          <w:i w:val="0"/>
        </w:rPr>
      </w:pPr>
      <w:bookmarkStart w:id="8" w:name="_Toc450469699"/>
      <w:bookmarkStart w:id="9" w:name="_Toc165969844"/>
      <w:r>
        <w:rPr>
          <w:i w:val="0"/>
        </w:rPr>
        <w:t>Purpose and Scope of the Procedure</w:t>
      </w:r>
      <w:bookmarkEnd w:id="8"/>
      <w:bookmarkEnd w:id="9"/>
    </w:p>
    <w:p w14:paraId="188F5349" w14:textId="57FE9EF7" w:rsidR="008D7EFA" w:rsidRPr="00CA7681" w:rsidRDefault="003725CF" w:rsidP="00CA7681">
      <w:pPr>
        <w:spacing w:after="240"/>
        <w:ind w:left="851"/>
        <w:jc w:val="both"/>
      </w:pPr>
      <w:r w:rsidRPr="00CA7681">
        <w:t>This BSC Procedure (BSCP) defines the processes that Suppliers</w:t>
      </w:r>
      <w:r w:rsidRPr="00FC1D46">
        <w:rPr>
          <w:vertAlign w:val="superscript"/>
        </w:rPr>
        <w:footnoteReference w:id="1"/>
      </w:r>
      <w:r w:rsidRPr="00CA7681">
        <w:t xml:space="preserve"> </w:t>
      </w:r>
      <w:r w:rsidRPr="00FC1D46">
        <w:rPr>
          <w:vertAlign w:val="superscript"/>
        </w:rPr>
        <w:footnoteReference w:id="2"/>
      </w:r>
      <w:r w:rsidRPr="00CA7681">
        <w:t xml:space="preserve"> will use to initiate changes of Supplier Agent(s) in respect of multiple </w:t>
      </w:r>
      <w:del w:id="10" w:author="Simon Waltho" w:date="2024-06-10T12:24:00Z">
        <w:r w:rsidRPr="00CA7681" w:rsidDel="00BD09CD">
          <w:delText>Non</w:delText>
        </w:r>
        <w:r w:rsidR="00072D6C" w:rsidDel="00BD09CD">
          <w:delText xml:space="preserve"> </w:delText>
        </w:r>
        <w:r w:rsidRPr="00CA7681" w:rsidDel="00BD09CD">
          <w:delText>Half Hourly</w:delText>
        </w:r>
        <w:r w:rsidR="00072D6C" w:rsidDel="00BD09CD">
          <w:delText xml:space="preserve"> (NHH)</w:delText>
        </w:r>
        <w:r w:rsidRPr="00CA7681" w:rsidDel="00BD09CD">
          <w:delText xml:space="preserve"> </w:delText>
        </w:r>
      </w:del>
      <w:r w:rsidRPr="00CA7681">
        <w:t>Supplier Volume Allocation (SVA) Metering Systems</w:t>
      </w:r>
      <w:r w:rsidR="00072D6C">
        <w:t>,</w:t>
      </w:r>
      <w:r w:rsidRPr="00CA7681">
        <w:t xml:space="preserve"> where the number of Metering Systems involved exceeds a threshold established by the BSC Panel (the Panel)</w:t>
      </w:r>
      <w:bookmarkStart w:id="11" w:name="_Ref18821066"/>
      <w:r w:rsidRPr="00FC1D46">
        <w:rPr>
          <w:vertAlign w:val="superscript"/>
        </w:rPr>
        <w:footnoteReference w:id="3"/>
      </w:r>
      <w:bookmarkEnd w:id="11"/>
      <w:r w:rsidR="00501208">
        <w:t xml:space="preserve">. </w:t>
      </w:r>
      <w:r w:rsidRPr="00CA7681">
        <w:t xml:space="preserve">This threshold </w:t>
      </w:r>
      <w:proofErr w:type="gramStart"/>
      <w:r w:rsidRPr="00CA7681">
        <w:t>will be published</w:t>
      </w:r>
      <w:proofErr w:type="gramEnd"/>
      <w:r w:rsidRPr="00CA7681">
        <w:t xml:space="preserve"> on the BSC Website.</w:t>
      </w:r>
      <w:r w:rsidR="005A76C6">
        <w:t xml:space="preserve"> </w:t>
      </w:r>
      <w:r w:rsidRPr="00CA7681">
        <w:t xml:space="preserve">This BSCP </w:t>
      </w:r>
      <w:proofErr w:type="gramStart"/>
      <w:r w:rsidRPr="00CA7681">
        <w:t>is not intended</w:t>
      </w:r>
      <w:proofErr w:type="gramEnd"/>
      <w:r w:rsidRPr="00CA7681">
        <w:t xml:space="preserve"> for use in the event of a failing Supplier Agent and will not be used where there is a coincident change of Supplier and Supplier Agent.</w:t>
      </w:r>
      <w:r w:rsidR="005A76C6">
        <w:t xml:space="preserve"> </w:t>
      </w:r>
      <w:r w:rsidRPr="00CA7681">
        <w:t xml:space="preserve">It describes the method by which Suppliers will submit an application for such a change of agent(s) (hereafter referred to as a bulk change of agent) to </w:t>
      </w:r>
      <w:proofErr w:type="spellStart"/>
      <w:r w:rsidRPr="00CA7681">
        <w:t>BSCCo</w:t>
      </w:r>
      <w:proofErr w:type="spellEnd"/>
      <w:r w:rsidRPr="00CA7681">
        <w:t xml:space="preserve"> for consideration by the Panel and the process by which the Panel will make its determinations and communicate its decisions to the Supplier. </w:t>
      </w:r>
      <w:proofErr w:type="gramStart"/>
      <w:r w:rsidRPr="00CA7681">
        <w:t xml:space="preserve">The purpose of this BSCP is to ensure that bulk changes of agent are only carried out where the Panel is satisfied that the Supplier, Supplier Agents and </w:t>
      </w:r>
      <w:r w:rsidR="00072D6C">
        <w:t>Supplier Meter Registration Agents (</w:t>
      </w:r>
      <w:r w:rsidRPr="00CA7681">
        <w:t>SMRAs</w:t>
      </w:r>
      <w:r w:rsidR="00072D6C">
        <w:t>)</w:t>
      </w:r>
      <w:r w:rsidRPr="00CA7681">
        <w:t xml:space="preserve"> involved can undertake the necessary procedures in a controlled and competent manner without adversely impacting their daily operations and other Suppliers within the </w:t>
      </w:r>
      <w:r w:rsidR="00072D6C">
        <w:t>Supplier Meter Registration Service (</w:t>
      </w:r>
      <w:r w:rsidRPr="00CA7681">
        <w:t>SMRS</w:t>
      </w:r>
      <w:r w:rsidR="00072D6C">
        <w:t>)</w:t>
      </w:r>
      <w:r w:rsidRPr="00CA7681">
        <w:t>; thereby protecting the integrity of Settlement.</w:t>
      </w:r>
      <w:proofErr w:type="gramEnd"/>
      <w:r w:rsidR="005A76C6">
        <w:t xml:space="preserve"> </w:t>
      </w:r>
      <w:r w:rsidR="008D7EFA" w:rsidRPr="00CA7681">
        <w:t xml:space="preserve">For the avoidance of doubt, appointment of SVA Meter Operator Agents </w:t>
      </w:r>
      <w:r w:rsidR="00072D6C">
        <w:t xml:space="preserve">(MOAs) </w:t>
      </w:r>
      <w:del w:id="12" w:author="Simon Waltho" w:date="2024-06-10T12:25:00Z">
        <w:r w:rsidR="008D7EFA" w:rsidRPr="00CA7681" w:rsidDel="00BD09CD">
          <w:delText>is not</w:delText>
        </w:r>
      </w:del>
      <w:ins w:id="13" w:author="Simon Waltho" w:date="2024-06-10T12:25:00Z">
        <w:r w:rsidR="00BD09CD">
          <w:t>remain</w:t>
        </w:r>
      </w:ins>
      <w:ins w:id="14" w:author="Simon Waltho" w:date="2024-06-10T12:34:00Z">
        <w:r w:rsidR="00A912D4">
          <w:t>s</w:t>
        </w:r>
      </w:ins>
      <w:r w:rsidR="008D7EFA" w:rsidRPr="00CA7681">
        <w:t xml:space="preserve"> in scope for this BSCP </w:t>
      </w:r>
      <w:del w:id="15" w:author="Simon Waltho" w:date="2024-06-10T12:25:00Z">
        <w:r w:rsidR="008D7EFA" w:rsidRPr="00CA7681" w:rsidDel="00BD09CD">
          <w:delText xml:space="preserve">as </w:delText>
        </w:r>
      </w:del>
      <w:ins w:id="16" w:author="Simon Waltho" w:date="2024-06-10T12:25:00Z">
        <w:r w:rsidR="00BD09CD">
          <w:t>although</w:t>
        </w:r>
        <w:r w:rsidR="00BD09CD" w:rsidRPr="00CA7681">
          <w:t xml:space="preserve"> </w:t>
        </w:r>
      </w:ins>
      <w:r w:rsidR="008D7EFA" w:rsidRPr="00CA7681">
        <w:t xml:space="preserve">these appointments </w:t>
      </w:r>
      <w:del w:id="17" w:author="Simon Waltho" w:date="2024-06-10T12:25:00Z">
        <w:r w:rsidR="008D7EFA" w:rsidRPr="00CA7681" w:rsidDel="00BD09CD">
          <w:delText xml:space="preserve">will </w:delText>
        </w:r>
      </w:del>
      <w:r w:rsidR="008D7EFA" w:rsidRPr="00CA7681">
        <w:t xml:space="preserve">take place in accordance with the Retail Energy Code </w:t>
      </w:r>
      <w:r w:rsidR="00072D6C">
        <w:t xml:space="preserve">(REC) </w:t>
      </w:r>
      <w:r w:rsidR="008D7EFA" w:rsidRPr="00CA7681">
        <w:t>Metering Operations Schedule.</w:t>
      </w:r>
    </w:p>
    <w:p w14:paraId="0CF53399" w14:textId="40BE1871" w:rsidR="003725CF" w:rsidRDefault="003725CF" w:rsidP="00CA7681">
      <w:pPr>
        <w:pStyle w:val="Heading2"/>
        <w:keepNext w:val="0"/>
        <w:numPr>
          <w:ilvl w:val="1"/>
          <w:numId w:val="1"/>
        </w:numPr>
        <w:spacing w:before="0" w:after="240"/>
        <w:ind w:left="851" w:hanging="851"/>
        <w:jc w:val="both"/>
        <w:rPr>
          <w:i w:val="0"/>
        </w:rPr>
      </w:pPr>
      <w:bookmarkStart w:id="18" w:name="_Toc450469700"/>
      <w:bookmarkStart w:id="19" w:name="_Toc165969845"/>
      <w:r>
        <w:rPr>
          <w:i w:val="0"/>
        </w:rPr>
        <w:t>Main Users of Procedure and their Responsibilities</w:t>
      </w:r>
      <w:bookmarkEnd w:id="18"/>
      <w:bookmarkEnd w:id="19"/>
    </w:p>
    <w:p w14:paraId="35C932D9" w14:textId="77777777" w:rsidR="003725CF" w:rsidRDefault="003725CF">
      <w:pPr>
        <w:tabs>
          <w:tab w:val="left" w:pos="-720"/>
        </w:tabs>
        <w:suppressAutoHyphens/>
        <w:spacing w:line="19" w:lineRule="exact"/>
        <w:jc w:val="both"/>
        <w:rPr>
          <w:spacing w:val="-3"/>
        </w:rPr>
      </w:pPr>
    </w:p>
    <w:p w14:paraId="02B08681" w14:textId="77777777" w:rsidR="003725CF" w:rsidRPr="00CA7681" w:rsidRDefault="003725CF" w:rsidP="00CA7681">
      <w:pPr>
        <w:spacing w:after="240"/>
        <w:ind w:left="851"/>
        <w:jc w:val="both"/>
      </w:pPr>
      <w:proofErr w:type="gramStart"/>
      <w:r w:rsidRPr="00CA7681">
        <w:t>This BSCP should be used by Suppliers, who will be required to liaise with the affected SMRAs and Supplier Agents (old and new) in order to collate all the necessary information that the Panel requires in order to make its determination</w:t>
      </w:r>
      <w:proofErr w:type="gramEnd"/>
      <w:r w:rsidRPr="00CA7681">
        <w:t>.</w:t>
      </w:r>
    </w:p>
    <w:p w14:paraId="1DB0D919" w14:textId="4FEE6382" w:rsidR="003725CF" w:rsidRDefault="003725CF" w:rsidP="00CA7681">
      <w:pPr>
        <w:spacing w:after="240"/>
        <w:ind w:left="851"/>
        <w:jc w:val="both"/>
      </w:pPr>
      <w:proofErr w:type="spellStart"/>
      <w:r>
        <w:t>BSCCo</w:t>
      </w:r>
      <w:proofErr w:type="spellEnd"/>
      <w:r>
        <w:t xml:space="preserve"> will be responsible for administering the bulk change of agent application and will liaise with the Supplier and the Panel</w:t>
      </w:r>
      <w:r w:rsidRPr="00FC1D46">
        <w:rPr>
          <w:vertAlign w:val="superscript"/>
        </w:rPr>
        <w:fldChar w:fldCharType="begin"/>
      </w:r>
      <w:r w:rsidRPr="00FC1D46">
        <w:rPr>
          <w:vertAlign w:val="superscript"/>
        </w:rPr>
        <w:instrText xml:space="preserve"> NOTEREF _Ref18821066 \h  \* MERGEFORMAT </w:instrText>
      </w:r>
      <w:r w:rsidRPr="00FC1D46">
        <w:rPr>
          <w:vertAlign w:val="superscript"/>
        </w:rPr>
      </w:r>
      <w:r w:rsidRPr="00FC1D46">
        <w:rPr>
          <w:vertAlign w:val="superscript"/>
        </w:rPr>
        <w:fldChar w:fldCharType="separate"/>
      </w:r>
      <w:r w:rsidR="008E29CC">
        <w:rPr>
          <w:vertAlign w:val="superscript"/>
        </w:rPr>
        <w:t>3</w:t>
      </w:r>
      <w:r w:rsidRPr="00FC1D46">
        <w:rPr>
          <w:vertAlign w:val="superscript"/>
        </w:rPr>
        <w:fldChar w:fldCharType="end"/>
      </w:r>
      <w:r w:rsidR="00501208">
        <w:t xml:space="preserve">. </w:t>
      </w:r>
      <w:r>
        <w:t>The Panel will be responsible for making a determination on the bul</w:t>
      </w:r>
      <w:r w:rsidR="00501208">
        <w:t xml:space="preserve">k change of agent application. </w:t>
      </w:r>
      <w:r>
        <w:t xml:space="preserve">In so doing, the Panel will take into consideration the original or revised application or any other requirements that </w:t>
      </w:r>
      <w:proofErr w:type="gramStart"/>
      <w:r>
        <w:t>must be fulfilled</w:t>
      </w:r>
      <w:proofErr w:type="gramEnd"/>
      <w:r>
        <w:t xml:space="preserve"> by the Supplier (e</w:t>
      </w:r>
      <w:r w:rsidR="00E01FA1">
        <w:t>.</w:t>
      </w:r>
      <w:r>
        <w:t>g. a test run or a reduction in the volume of SVA Metering Systems affected by the bulk change of agent).</w:t>
      </w:r>
    </w:p>
    <w:p w14:paraId="282B29B8" w14:textId="53DA67E7" w:rsidR="003725CF" w:rsidRDefault="003725CF" w:rsidP="00CA7681">
      <w:pPr>
        <w:spacing w:after="240"/>
        <w:ind w:left="851"/>
        <w:jc w:val="both"/>
      </w:pPr>
      <w:r>
        <w:lastRenderedPageBreak/>
        <w:t xml:space="preserve">Having obtained approval from the Panel </w:t>
      </w:r>
      <w:proofErr w:type="gramStart"/>
      <w:r>
        <w:t>on the basis of</w:t>
      </w:r>
      <w:proofErr w:type="gramEnd"/>
      <w:r>
        <w:t xml:space="preserve"> its application, a Supplier shall be responsible for overseeing the activities of the Supplier Agents in the subsequent bulk change of agent using a number of related BSCPs, and for the resolving of any issues </w:t>
      </w:r>
      <w:r w:rsidR="00501208">
        <w:t xml:space="preserve">that arise during the process. </w:t>
      </w:r>
      <w:r>
        <w:t>Following completion of the bulk change of agent, the Supplier will notify the Panel.</w:t>
      </w:r>
    </w:p>
    <w:p w14:paraId="1AEC3463" w14:textId="67700BD0" w:rsidR="003725CF" w:rsidRDefault="003725CF" w:rsidP="00CA7681">
      <w:pPr>
        <w:pStyle w:val="Heading2"/>
        <w:keepNext w:val="0"/>
        <w:pageBreakBefore/>
        <w:numPr>
          <w:ilvl w:val="1"/>
          <w:numId w:val="1"/>
        </w:numPr>
        <w:spacing w:before="0" w:after="240"/>
        <w:ind w:left="851" w:hanging="851"/>
        <w:jc w:val="both"/>
        <w:rPr>
          <w:i w:val="0"/>
        </w:rPr>
      </w:pPr>
      <w:bookmarkStart w:id="20" w:name="_Toc450469701"/>
      <w:bookmarkStart w:id="21" w:name="_Toc165969846"/>
      <w:r>
        <w:rPr>
          <w:i w:val="0"/>
        </w:rPr>
        <w:lastRenderedPageBreak/>
        <w:t>Use of the Procedure</w:t>
      </w:r>
      <w:bookmarkEnd w:id="20"/>
      <w:bookmarkEnd w:id="21"/>
    </w:p>
    <w:p w14:paraId="72A28ACF" w14:textId="77777777" w:rsidR="003725CF" w:rsidRPr="00CA7681" w:rsidRDefault="003725CF" w:rsidP="00CA7681">
      <w:pPr>
        <w:spacing w:after="240"/>
        <w:ind w:left="851"/>
        <w:jc w:val="both"/>
      </w:pPr>
      <w:r w:rsidRPr="00CA7681">
        <w:t>The remaining sections in this document are:</w:t>
      </w:r>
    </w:p>
    <w:p w14:paraId="7A4A0CE2" w14:textId="11153605" w:rsidR="003725CF" w:rsidRPr="00CA7681" w:rsidRDefault="003725CF" w:rsidP="00CA7681">
      <w:pPr>
        <w:spacing w:after="240"/>
        <w:ind w:left="851"/>
        <w:jc w:val="both"/>
      </w:pPr>
      <w:r w:rsidRPr="00CA7681">
        <w:t xml:space="preserve">Section 2 – </w:t>
      </w:r>
      <w:r w:rsidR="00E44DEF">
        <w:t>Not Used</w:t>
      </w:r>
    </w:p>
    <w:p w14:paraId="6BCFE8EB" w14:textId="77777777" w:rsidR="00E01FA1" w:rsidRDefault="003725CF" w:rsidP="00CA7681">
      <w:pPr>
        <w:spacing w:after="240"/>
        <w:ind w:left="851"/>
        <w:jc w:val="both"/>
      </w:pPr>
      <w:r w:rsidRPr="00CA7681">
        <w:t xml:space="preserve">Section </w:t>
      </w:r>
      <w:proofErr w:type="gramStart"/>
      <w:r w:rsidRPr="00CA7681">
        <w:t>3</w:t>
      </w:r>
      <w:proofErr w:type="gramEnd"/>
      <w:r w:rsidRPr="00CA7681">
        <w:t xml:space="preserve"> – Interface and Timetable Information: this section defines in more detail the requirements of each business process</w:t>
      </w:r>
      <w:r w:rsidR="005A76C6">
        <w:t xml:space="preserve"> </w:t>
      </w:r>
    </w:p>
    <w:p w14:paraId="1FE54759" w14:textId="0848CC3D" w:rsidR="003725CF" w:rsidRPr="00CA7681" w:rsidRDefault="003725CF" w:rsidP="00CA7681">
      <w:pPr>
        <w:spacing w:after="240"/>
        <w:ind w:left="851"/>
        <w:jc w:val="both"/>
      </w:pPr>
      <w:r w:rsidRPr="00CA7681">
        <w:t xml:space="preserve">Section </w:t>
      </w:r>
      <w:proofErr w:type="gramStart"/>
      <w:r w:rsidRPr="00CA7681">
        <w:t>4</w:t>
      </w:r>
      <w:proofErr w:type="gramEnd"/>
      <w:r w:rsidRPr="00CA7681">
        <w:t xml:space="preserve"> – Appendices: this section contains supporting information.</w:t>
      </w:r>
    </w:p>
    <w:p w14:paraId="39EEF6C0" w14:textId="17A0D3F3" w:rsidR="003725CF" w:rsidRDefault="003725CF" w:rsidP="00CA7681">
      <w:pPr>
        <w:pStyle w:val="Heading2"/>
        <w:keepNext w:val="0"/>
        <w:numPr>
          <w:ilvl w:val="1"/>
          <w:numId w:val="1"/>
        </w:numPr>
        <w:spacing w:before="0" w:after="240"/>
        <w:ind w:left="851" w:hanging="851"/>
        <w:jc w:val="both"/>
        <w:rPr>
          <w:i w:val="0"/>
        </w:rPr>
      </w:pPr>
      <w:bookmarkStart w:id="22" w:name="_Toc450469702"/>
      <w:bookmarkStart w:id="23" w:name="_Toc165969847"/>
      <w:r>
        <w:rPr>
          <w:i w:val="0"/>
        </w:rPr>
        <w:t>Balancing and Settlement Code Provision</w:t>
      </w:r>
      <w:bookmarkEnd w:id="22"/>
      <w:bookmarkEnd w:id="23"/>
    </w:p>
    <w:p w14:paraId="1F7D004A" w14:textId="4573603E" w:rsidR="003725CF" w:rsidRPr="00CA7681" w:rsidRDefault="003725CF" w:rsidP="00CA7681">
      <w:pPr>
        <w:spacing w:after="240"/>
        <w:ind w:left="851"/>
        <w:jc w:val="both"/>
      </w:pPr>
      <w:r w:rsidRPr="00CA7681">
        <w:t xml:space="preserve">This BSCP </w:t>
      </w:r>
      <w:proofErr w:type="gramStart"/>
      <w:r w:rsidRPr="00CA7681">
        <w:t>has been produced</w:t>
      </w:r>
      <w:proofErr w:type="gramEnd"/>
      <w:r w:rsidRPr="00CA7681">
        <w:t xml:space="preserve"> in accordance with the provisions of the Balanc</w:t>
      </w:r>
      <w:r w:rsidR="00501208">
        <w:t>ing and Settlement Code (</w:t>
      </w:r>
      <w:r w:rsidR="00E01FA1">
        <w:t>the Code</w:t>
      </w:r>
      <w:r w:rsidR="00501208">
        <w:t xml:space="preserve">). </w:t>
      </w:r>
      <w:r w:rsidRPr="00CA7681">
        <w:t>In the event of an inconsistency between the provisions of this BSCP and the Code, the provisions of the Code shall prevail.</w:t>
      </w:r>
    </w:p>
    <w:p w14:paraId="1980D6E0" w14:textId="1A66245E" w:rsidR="003725CF" w:rsidRDefault="003725CF" w:rsidP="00CA7681">
      <w:pPr>
        <w:pStyle w:val="Heading2"/>
        <w:keepNext w:val="0"/>
        <w:numPr>
          <w:ilvl w:val="1"/>
          <w:numId w:val="1"/>
        </w:numPr>
        <w:spacing w:before="0" w:after="240"/>
        <w:ind w:left="851" w:hanging="851"/>
        <w:jc w:val="both"/>
        <w:rPr>
          <w:i w:val="0"/>
        </w:rPr>
      </w:pPr>
      <w:bookmarkStart w:id="24" w:name="_Toc450469703"/>
      <w:bookmarkStart w:id="25" w:name="_Toc165969848"/>
      <w:r>
        <w:rPr>
          <w:i w:val="0"/>
        </w:rPr>
        <w:t>Associated BSC Procedures</w:t>
      </w:r>
      <w:bookmarkEnd w:id="24"/>
      <w:bookmarkEnd w:id="25"/>
    </w:p>
    <w:tbl>
      <w:tblPr>
        <w:tblW w:w="0" w:type="auto"/>
        <w:tblInd w:w="851" w:type="dxa"/>
        <w:tblLayout w:type="fixed"/>
        <w:tblLook w:val="0000" w:firstRow="0" w:lastRow="0" w:firstColumn="0" w:lastColumn="0" w:noHBand="0" w:noVBand="0"/>
      </w:tblPr>
      <w:tblGrid>
        <w:gridCol w:w="1701"/>
        <w:gridCol w:w="5499"/>
      </w:tblGrid>
      <w:tr w:rsidR="003725CF" w14:paraId="0A26E507" w14:textId="77777777" w:rsidTr="00FC1D46">
        <w:trPr>
          <w:cantSplit/>
        </w:trPr>
        <w:tc>
          <w:tcPr>
            <w:tcW w:w="1701" w:type="dxa"/>
          </w:tcPr>
          <w:p w14:paraId="3051066E" w14:textId="77777777" w:rsidR="003725CF" w:rsidRPr="00CA7681" w:rsidRDefault="003725CF">
            <w:pPr>
              <w:tabs>
                <w:tab w:val="left" w:pos="-720"/>
              </w:tabs>
              <w:suppressAutoHyphens/>
              <w:rPr>
                <w:spacing w:val="-3"/>
                <w:sz w:val="20"/>
              </w:rPr>
            </w:pPr>
            <w:r w:rsidRPr="00CA7681">
              <w:rPr>
                <w:spacing w:val="-3"/>
                <w:sz w:val="20"/>
              </w:rPr>
              <w:t>BSCP501</w:t>
            </w:r>
          </w:p>
        </w:tc>
        <w:tc>
          <w:tcPr>
            <w:tcW w:w="5499" w:type="dxa"/>
          </w:tcPr>
          <w:p w14:paraId="2F70818E" w14:textId="77777777" w:rsidR="003725CF" w:rsidRPr="00CA7681" w:rsidRDefault="003725CF">
            <w:pPr>
              <w:tabs>
                <w:tab w:val="left" w:pos="-720"/>
              </w:tabs>
              <w:suppressAutoHyphens/>
              <w:rPr>
                <w:spacing w:val="-3"/>
                <w:sz w:val="20"/>
              </w:rPr>
            </w:pPr>
            <w:r w:rsidRPr="00CA7681">
              <w:rPr>
                <w:spacing w:val="-3"/>
                <w:sz w:val="20"/>
              </w:rPr>
              <w:t>Supplier Meter Registration Service</w:t>
            </w:r>
          </w:p>
        </w:tc>
      </w:tr>
      <w:tr w:rsidR="00BD09CD" w14:paraId="71BB1D8E" w14:textId="77777777" w:rsidTr="00FC1D46">
        <w:trPr>
          <w:cantSplit/>
          <w:ins w:id="26" w:author="Simon Waltho" w:date="2024-06-10T12:27:00Z"/>
        </w:trPr>
        <w:tc>
          <w:tcPr>
            <w:tcW w:w="1701" w:type="dxa"/>
          </w:tcPr>
          <w:p w14:paraId="4E3DDDFA" w14:textId="6B3AE294" w:rsidR="00BD09CD" w:rsidRPr="00CA7681" w:rsidRDefault="00BD09CD">
            <w:pPr>
              <w:tabs>
                <w:tab w:val="left" w:pos="-720"/>
              </w:tabs>
              <w:suppressAutoHyphens/>
              <w:rPr>
                <w:ins w:id="27" w:author="Simon Waltho" w:date="2024-06-10T12:27:00Z"/>
                <w:spacing w:val="-3"/>
                <w:sz w:val="20"/>
              </w:rPr>
            </w:pPr>
            <w:ins w:id="28" w:author="Simon Waltho" w:date="2024-06-10T12:28:00Z">
              <w:r>
                <w:rPr>
                  <w:spacing w:val="-3"/>
                  <w:sz w:val="20"/>
                </w:rPr>
                <w:t>BSCP502</w:t>
              </w:r>
            </w:ins>
          </w:p>
        </w:tc>
        <w:tc>
          <w:tcPr>
            <w:tcW w:w="5499" w:type="dxa"/>
          </w:tcPr>
          <w:p w14:paraId="367997A3" w14:textId="6521663C" w:rsidR="00BD09CD" w:rsidRPr="00CA7681" w:rsidRDefault="00BD09CD">
            <w:pPr>
              <w:tabs>
                <w:tab w:val="left" w:pos="-720"/>
              </w:tabs>
              <w:suppressAutoHyphens/>
              <w:rPr>
                <w:ins w:id="29" w:author="Simon Waltho" w:date="2024-06-10T12:27:00Z"/>
                <w:spacing w:val="-3"/>
                <w:sz w:val="20"/>
              </w:rPr>
            </w:pPr>
            <w:ins w:id="30" w:author="Simon Waltho" w:date="2024-06-10T12:28:00Z">
              <w:r w:rsidRPr="00BD09CD">
                <w:rPr>
                  <w:spacing w:val="-3"/>
                  <w:sz w:val="20"/>
                </w:rPr>
                <w:t>Half Hourly Data Collection for SVA Metering Systems Registered in SMRS</w:t>
              </w:r>
            </w:ins>
          </w:p>
        </w:tc>
      </w:tr>
      <w:tr w:rsidR="00BD09CD" w14:paraId="4BF07FE6" w14:textId="77777777" w:rsidTr="00FC1D46">
        <w:trPr>
          <w:cantSplit/>
          <w:ins w:id="31" w:author="Simon Waltho" w:date="2024-06-10T12:27:00Z"/>
        </w:trPr>
        <w:tc>
          <w:tcPr>
            <w:tcW w:w="1701" w:type="dxa"/>
          </w:tcPr>
          <w:p w14:paraId="70309B3B" w14:textId="07D2099C" w:rsidR="00BD09CD" w:rsidRPr="00CA7681" w:rsidRDefault="00BD09CD">
            <w:pPr>
              <w:tabs>
                <w:tab w:val="left" w:pos="-720"/>
              </w:tabs>
              <w:suppressAutoHyphens/>
              <w:rPr>
                <w:ins w:id="32" w:author="Simon Waltho" w:date="2024-06-10T12:27:00Z"/>
                <w:spacing w:val="-3"/>
                <w:sz w:val="20"/>
              </w:rPr>
            </w:pPr>
            <w:ins w:id="33" w:author="Simon Waltho" w:date="2024-06-10T12:28:00Z">
              <w:r>
                <w:rPr>
                  <w:spacing w:val="-3"/>
                  <w:sz w:val="20"/>
                </w:rPr>
                <w:t>BSCP503</w:t>
              </w:r>
            </w:ins>
          </w:p>
        </w:tc>
        <w:tc>
          <w:tcPr>
            <w:tcW w:w="5499" w:type="dxa"/>
          </w:tcPr>
          <w:p w14:paraId="13C01BA0" w14:textId="4789BC61" w:rsidR="00BD09CD" w:rsidRPr="00CA7681" w:rsidRDefault="00E745BD">
            <w:pPr>
              <w:tabs>
                <w:tab w:val="left" w:pos="-720"/>
              </w:tabs>
              <w:suppressAutoHyphens/>
              <w:rPr>
                <w:ins w:id="34" w:author="Simon Waltho" w:date="2024-06-10T12:27:00Z"/>
                <w:spacing w:val="-3"/>
                <w:sz w:val="20"/>
              </w:rPr>
            </w:pPr>
            <w:ins w:id="35" w:author="Simon Waltho" w:date="2024-06-10T12:29:00Z">
              <w:r w:rsidRPr="00E745BD">
                <w:rPr>
                  <w:spacing w:val="-3"/>
                  <w:sz w:val="20"/>
                </w:rPr>
                <w:t>Half Hourly Data Aggregation for SVA Metering Systems Registered in SMRS</w:t>
              </w:r>
            </w:ins>
          </w:p>
        </w:tc>
      </w:tr>
      <w:tr w:rsidR="003725CF" w14:paraId="717E26FD" w14:textId="77777777" w:rsidTr="00FC1D46">
        <w:trPr>
          <w:cantSplit/>
        </w:trPr>
        <w:tc>
          <w:tcPr>
            <w:tcW w:w="1701" w:type="dxa"/>
          </w:tcPr>
          <w:p w14:paraId="112CF91D" w14:textId="77777777" w:rsidR="003725CF" w:rsidRPr="00CA7681" w:rsidRDefault="003725CF">
            <w:pPr>
              <w:tabs>
                <w:tab w:val="left" w:pos="-720"/>
              </w:tabs>
              <w:suppressAutoHyphens/>
              <w:rPr>
                <w:spacing w:val="-3"/>
                <w:sz w:val="20"/>
              </w:rPr>
            </w:pPr>
            <w:r w:rsidRPr="00CA7681">
              <w:rPr>
                <w:spacing w:val="-3"/>
                <w:sz w:val="20"/>
              </w:rPr>
              <w:t>BSCP504</w:t>
            </w:r>
          </w:p>
        </w:tc>
        <w:tc>
          <w:tcPr>
            <w:tcW w:w="5499" w:type="dxa"/>
          </w:tcPr>
          <w:p w14:paraId="055D9086" w14:textId="77777777" w:rsidR="003725CF" w:rsidRPr="00CA7681" w:rsidRDefault="003725CF">
            <w:pPr>
              <w:tabs>
                <w:tab w:val="left" w:pos="-720"/>
              </w:tabs>
              <w:suppressAutoHyphens/>
              <w:rPr>
                <w:spacing w:val="-3"/>
                <w:sz w:val="20"/>
              </w:rPr>
            </w:pPr>
            <w:r w:rsidRPr="00CA7681">
              <w:rPr>
                <w:spacing w:val="-3"/>
                <w:sz w:val="20"/>
              </w:rPr>
              <w:t>Non-Half Hourly Data Collection for SVA Metering Systems Registered in SMRS</w:t>
            </w:r>
          </w:p>
        </w:tc>
      </w:tr>
      <w:tr w:rsidR="003725CF" w14:paraId="6680FC87" w14:textId="77777777" w:rsidTr="00FC1D46">
        <w:trPr>
          <w:cantSplit/>
        </w:trPr>
        <w:tc>
          <w:tcPr>
            <w:tcW w:w="1701" w:type="dxa"/>
          </w:tcPr>
          <w:p w14:paraId="0FAAAE9A" w14:textId="77777777" w:rsidR="003725CF" w:rsidRPr="00CA7681" w:rsidRDefault="003725CF">
            <w:pPr>
              <w:tabs>
                <w:tab w:val="left" w:pos="-720"/>
              </w:tabs>
              <w:suppressAutoHyphens/>
              <w:rPr>
                <w:spacing w:val="-3"/>
                <w:sz w:val="20"/>
              </w:rPr>
            </w:pPr>
            <w:r w:rsidRPr="00CA7681">
              <w:rPr>
                <w:spacing w:val="-3"/>
                <w:sz w:val="20"/>
              </w:rPr>
              <w:t>BSCP505</w:t>
            </w:r>
          </w:p>
        </w:tc>
        <w:tc>
          <w:tcPr>
            <w:tcW w:w="5499" w:type="dxa"/>
          </w:tcPr>
          <w:p w14:paraId="21F8F2A2" w14:textId="763FFC44" w:rsidR="003725CF" w:rsidRPr="00CA7681" w:rsidRDefault="003725CF" w:rsidP="00E01FA1">
            <w:pPr>
              <w:tabs>
                <w:tab w:val="left" w:pos="-720"/>
              </w:tabs>
              <w:suppressAutoHyphens/>
              <w:rPr>
                <w:spacing w:val="-3"/>
                <w:sz w:val="20"/>
              </w:rPr>
            </w:pPr>
            <w:r w:rsidRPr="00CA7681">
              <w:rPr>
                <w:spacing w:val="-3"/>
                <w:sz w:val="20"/>
              </w:rPr>
              <w:t>Non</w:t>
            </w:r>
            <w:r w:rsidR="00E01FA1">
              <w:rPr>
                <w:spacing w:val="-3"/>
                <w:sz w:val="20"/>
              </w:rPr>
              <w:t xml:space="preserve"> </w:t>
            </w:r>
            <w:r w:rsidRPr="00CA7681">
              <w:rPr>
                <w:spacing w:val="-3"/>
                <w:sz w:val="20"/>
              </w:rPr>
              <w:t>Half Hourly Data Aggregation for SVA Metering Systems Registered in SMRS</w:t>
            </w:r>
          </w:p>
        </w:tc>
      </w:tr>
    </w:tbl>
    <w:p w14:paraId="13F15CA7" w14:textId="77777777" w:rsidR="00097778" w:rsidRPr="00FC1D46" w:rsidRDefault="00097778">
      <w:pPr>
        <w:tabs>
          <w:tab w:val="left" w:pos="-720"/>
        </w:tabs>
        <w:suppressAutoHyphens/>
        <w:rPr>
          <w:spacing w:val="-3"/>
          <w:szCs w:val="24"/>
        </w:rPr>
      </w:pPr>
      <w:bookmarkStart w:id="36" w:name="_Toc450469704"/>
    </w:p>
    <w:p w14:paraId="7D64B269" w14:textId="1C606BE1" w:rsidR="003725CF" w:rsidRDefault="003725CF" w:rsidP="00FC1D46">
      <w:pPr>
        <w:pStyle w:val="Heading2"/>
        <w:keepNext w:val="0"/>
        <w:numPr>
          <w:ilvl w:val="1"/>
          <w:numId w:val="1"/>
        </w:numPr>
        <w:spacing w:before="0" w:after="240"/>
        <w:ind w:left="851" w:hanging="851"/>
        <w:jc w:val="both"/>
        <w:rPr>
          <w:i w:val="0"/>
        </w:rPr>
      </w:pPr>
      <w:bookmarkStart w:id="37" w:name="_Toc165969849"/>
      <w:r>
        <w:rPr>
          <w:i w:val="0"/>
        </w:rPr>
        <w:t>Acronyms and Definitions</w:t>
      </w:r>
      <w:bookmarkEnd w:id="36"/>
      <w:bookmarkEnd w:id="37"/>
    </w:p>
    <w:p w14:paraId="1B1D7184" w14:textId="4ED33126" w:rsidR="003725CF" w:rsidRDefault="006546B7" w:rsidP="00FC1D46">
      <w:pPr>
        <w:pStyle w:val="Heading3"/>
        <w:spacing w:before="0" w:after="240"/>
        <w:ind w:left="851" w:hanging="851"/>
      </w:pPr>
      <w:bookmarkStart w:id="38" w:name="_Toc450469705"/>
      <w:r>
        <w:t>1.6.1</w:t>
      </w:r>
      <w:r>
        <w:tab/>
      </w:r>
      <w:r w:rsidR="003725CF">
        <w:t>Acronyms</w:t>
      </w:r>
      <w:bookmarkEnd w:id="38"/>
    </w:p>
    <w:p w14:paraId="539882BC" w14:textId="58FC5B5D" w:rsidR="003725CF" w:rsidRDefault="003725CF" w:rsidP="00CA7681">
      <w:pPr>
        <w:spacing w:after="240"/>
        <w:ind w:left="851"/>
        <w:jc w:val="both"/>
      </w:pPr>
      <w:r>
        <w:t xml:space="preserve">The </w:t>
      </w:r>
      <w:r w:rsidR="00E01FA1">
        <w:t xml:space="preserve">acronyms and </w:t>
      </w:r>
      <w:r>
        <w:t xml:space="preserve">terms used in this BSCP </w:t>
      </w:r>
      <w:proofErr w:type="gramStart"/>
      <w:r>
        <w:t>are defined</w:t>
      </w:r>
      <w:proofErr w:type="gramEnd"/>
      <w:r>
        <w:t xml:space="preserve"> as follows.</w:t>
      </w:r>
      <w:r w:rsidR="00E01FA1">
        <w:t xml:space="preserve"> </w:t>
      </w:r>
      <w:r w:rsidR="00E01FA1" w:rsidRPr="00E01FA1">
        <w:t>Any other capitalised terms in this BSCP have the meanings given to them in Section X of the Code.</w:t>
      </w:r>
    </w:p>
    <w:tbl>
      <w:tblPr>
        <w:tblW w:w="0" w:type="auto"/>
        <w:tblInd w:w="906" w:type="dxa"/>
        <w:tblLayout w:type="fixed"/>
        <w:tblLook w:val="0000" w:firstRow="0" w:lastRow="0" w:firstColumn="0" w:lastColumn="0" w:noHBand="0" w:noVBand="0"/>
      </w:tblPr>
      <w:tblGrid>
        <w:gridCol w:w="1646"/>
        <w:gridCol w:w="5564"/>
      </w:tblGrid>
      <w:tr w:rsidR="003725CF" w:rsidRPr="006546B7" w14:paraId="5BC00275" w14:textId="77777777" w:rsidTr="00FC1D46">
        <w:tc>
          <w:tcPr>
            <w:tcW w:w="1646" w:type="dxa"/>
          </w:tcPr>
          <w:p w14:paraId="487B718D" w14:textId="77777777" w:rsidR="003725CF" w:rsidRPr="00CA7681" w:rsidRDefault="003725CF">
            <w:pPr>
              <w:rPr>
                <w:sz w:val="20"/>
              </w:rPr>
            </w:pPr>
            <w:r w:rsidRPr="00CA7681">
              <w:rPr>
                <w:sz w:val="20"/>
              </w:rPr>
              <w:t>BSC</w:t>
            </w:r>
          </w:p>
        </w:tc>
        <w:tc>
          <w:tcPr>
            <w:tcW w:w="5564" w:type="dxa"/>
          </w:tcPr>
          <w:p w14:paraId="42C00657" w14:textId="77777777" w:rsidR="003725CF" w:rsidRPr="00CA7681" w:rsidRDefault="003725CF">
            <w:pPr>
              <w:rPr>
                <w:sz w:val="20"/>
              </w:rPr>
            </w:pPr>
            <w:r w:rsidRPr="00CA7681">
              <w:rPr>
                <w:sz w:val="20"/>
              </w:rPr>
              <w:t>Balancing and Settlement Code</w:t>
            </w:r>
          </w:p>
        </w:tc>
      </w:tr>
      <w:tr w:rsidR="003725CF" w:rsidRPr="006546B7" w14:paraId="53E5FA59" w14:textId="77777777" w:rsidTr="00FC1D46">
        <w:tc>
          <w:tcPr>
            <w:tcW w:w="1646" w:type="dxa"/>
          </w:tcPr>
          <w:p w14:paraId="702B2DF3" w14:textId="77777777" w:rsidR="003725CF" w:rsidRPr="00CA7681" w:rsidRDefault="003725CF">
            <w:pPr>
              <w:rPr>
                <w:sz w:val="20"/>
              </w:rPr>
            </w:pPr>
            <w:proofErr w:type="spellStart"/>
            <w:r w:rsidRPr="00CA7681">
              <w:rPr>
                <w:sz w:val="20"/>
              </w:rPr>
              <w:t>BSCCo</w:t>
            </w:r>
            <w:proofErr w:type="spellEnd"/>
          </w:p>
        </w:tc>
        <w:tc>
          <w:tcPr>
            <w:tcW w:w="5564" w:type="dxa"/>
          </w:tcPr>
          <w:p w14:paraId="438EAF40" w14:textId="77777777" w:rsidR="003725CF" w:rsidRPr="00CA7681" w:rsidRDefault="003725CF">
            <w:pPr>
              <w:rPr>
                <w:sz w:val="20"/>
              </w:rPr>
            </w:pPr>
            <w:r w:rsidRPr="00CA7681">
              <w:rPr>
                <w:sz w:val="20"/>
              </w:rPr>
              <w:t>Balancing and Settlement Code Company</w:t>
            </w:r>
          </w:p>
        </w:tc>
      </w:tr>
      <w:tr w:rsidR="003725CF" w:rsidRPr="006546B7" w14:paraId="73118DB0" w14:textId="77777777" w:rsidTr="00FC1D46">
        <w:tc>
          <w:tcPr>
            <w:tcW w:w="1646" w:type="dxa"/>
          </w:tcPr>
          <w:p w14:paraId="38C208D7" w14:textId="77777777" w:rsidR="003725CF" w:rsidRPr="00CA7681" w:rsidRDefault="003725CF">
            <w:pPr>
              <w:rPr>
                <w:sz w:val="20"/>
              </w:rPr>
            </w:pPr>
            <w:r w:rsidRPr="00CA7681">
              <w:rPr>
                <w:sz w:val="20"/>
              </w:rPr>
              <w:t>BSCP</w:t>
            </w:r>
          </w:p>
        </w:tc>
        <w:tc>
          <w:tcPr>
            <w:tcW w:w="5564" w:type="dxa"/>
          </w:tcPr>
          <w:p w14:paraId="06D9F826" w14:textId="77777777" w:rsidR="003725CF" w:rsidRPr="00CA7681" w:rsidRDefault="003725CF">
            <w:pPr>
              <w:rPr>
                <w:sz w:val="20"/>
              </w:rPr>
            </w:pPr>
            <w:r w:rsidRPr="00CA7681">
              <w:rPr>
                <w:sz w:val="20"/>
              </w:rPr>
              <w:t>BSC Procedure</w:t>
            </w:r>
          </w:p>
        </w:tc>
      </w:tr>
      <w:tr w:rsidR="003725CF" w:rsidRPr="006546B7" w:rsidDel="00A912D4" w14:paraId="34086A49" w14:textId="32936B6B" w:rsidTr="00FC1D46">
        <w:trPr>
          <w:del w:id="39" w:author="Simon Waltho" w:date="2024-06-10T12:35:00Z"/>
        </w:trPr>
        <w:tc>
          <w:tcPr>
            <w:tcW w:w="1646" w:type="dxa"/>
          </w:tcPr>
          <w:p w14:paraId="03758882" w14:textId="466F9FDF" w:rsidR="003725CF" w:rsidRPr="00CA7681" w:rsidDel="00A912D4" w:rsidRDefault="003725CF">
            <w:pPr>
              <w:pStyle w:val="EndnoteText"/>
              <w:rPr>
                <w:del w:id="40" w:author="Simon Waltho" w:date="2024-06-10T12:35:00Z"/>
                <w:sz w:val="20"/>
              </w:rPr>
            </w:pPr>
            <w:del w:id="41" w:author="Simon Waltho" w:date="2024-06-10T12:35:00Z">
              <w:r w:rsidRPr="00CA7681" w:rsidDel="00A912D4">
                <w:rPr>
                  <w:sz w:val="20"/>
                </w:rPr>
                <w:delText>DA</w:delText>
              </w:r>
            </w:del>
          </w:p>
        </w:tc>
        <w:tc>
          <w:tcPr>
            <w:tcW w:w="5564" w:type="dxa"/>
          </w:tcPr>
          <w:p w14:paraId="4F02A889" w14:textId="43551856" w:rsidR="003725CF" w:rsidRPr="00CA7681" w:rsidDel="00A912D4" w:rsidRDefault="003725CF">
            <w:pPr>
              <w:rPr>
                <w:del w:id="42" w:author="Simon Waltho" w:date="2024-06-10T12:35:00Z"/>
                <w:sz w:val="20"/>
              </w:rPr>
            </w:pPr>
            <w:del w:id="43" w:author="Simon Waltho" w:date="2024-06-10T12:35:00Z">
              <w:r w:rsidRPr="00CA7681" w:rsidDel="00A912D4">
                <w:rPr>
                  <w:sz w:val="20"/>
                </w:rPr>
                <w:delText>Data Aggregator</w:delText>
              </w:r>
            </w:del>
          </w:p>
        </w:tc>
      </w:tr>
      <w:tr w:rsidR="003725CF" w:rsidRPr="006546B7" w:rsidDel="00A912D4" w14:paraId="661BFD78" w14:textId="596182DA" w:rsidTr="00FC1D46">
        <w:trPr>
          <w:del w:id="44" w:author="Simon Waltho" w:date="2024-06-10T12:35:00Z"/>
        </w:trPr>
        <w:tc>
          <w:tcPr>
            <w:tcW w:w="1646" w:type="dxa"/>
          </w:tcPr>
          <w:p w14:paraId="41E2362E" w14:textId="5C8CA8FB" w:rsidR="003725CF" w:rsidRPr="00CA7681" w:rsidDel="00A912D4" w:rsidRDefault="003725CF">
            <w:pPr>
              <w:pStyle w:val="EndnoteText"/>
              <w:rPr>
                <w:del w:id="45" w:author="Simon Waltho" w:date="2024-06-10T12:35:00Z"/>
                <w:sz w:val="20"/>
              </w:rPr>
            </w:pPr>
            <w:del w:id="46" w:author="Simon Waltho" w:date="2024-06-10T12:35:00Z">
              <w:r w:rsidRPr="00CA7681" w:rsidDel="00A912D4">
                <w:rPr>
                  <w:sz w:val="20"/>
                </w:rPr>
                <w:delText>DC</w:delText>
              </w:r>
            </w:del>
          </w:p>
        </w:tc>
        <w:tc>
          <w:tcPr>
            <w:tcW w:w="5564" w:type="dxa"/>
          </w:tcPr>
          <w:p w14:paraId="1E455D60" w14:textId="1B3B9F78" w:rsidR="003725CF" w:rsidRPr="00CA7681" w:rsidDel="00A912D4" w:rsidRDefault="003725CF">
            <w:pPr>
              <w:rPr>
                <w:del w:id="47" w:author="Simon Waltho" w:date="2024-06-10T12:35:00Z"/>
                <w:sz w:val="20"/>
              </w:rPr>
            </w:pPr>
            <w:del w:id="48" w:author="Simon Waltho" w:date="2024-06-10T12:35:00Z">
              <w:r w:rsidRPr="00CA7681" w:rsidDel="00A912D4">
                <w:rPr>
                  <w:sz w:val="20"/>
                </w:rPr>
                <w:delText>Data Collector</w:delText>
              </w:r>
            </w:del>
          </w:p>
        </w:tc>
      </w:tr>
      <w:tr w:rsidR="003725CF" w:rsidRPr="006546B7" w14:paraId="183AD9DF" w14:textId="77777777" w:rsidTr="00FC1D46">
        <w:tc>
          <w:tcPr>
            <w:tcW w:w="1646" w:type="dxa"/>
          </w:tcPr>
          <w:p w14:paraId="5AD7DD60" w14:textId="77777777" w:rsidR="003725CF" w:rsidRPr="00CA7681" w:rsidRDefault="003725CF">
            <w:pPr>
              <w:rPr>
                <w:sz w:val="20"/>
              </w:rPr>
            </w:pPr>
            <w:r w:rsidRPr="00CA7681">
              <w:rPr>
                <w:sz w:val="20"/>
              </w:rPr>
              <w:t>ID</w:t>
            </w:r>
          </w:p>
        </w:tc>
        <w:tc>
          <w:tcPr>
            <w:tcW w:w="5564" w:type="dxa"/>
          </w:tcPr>
          <w:p w14:paraId="2654A496" w14:textId="77777777" w:rsidR="003725CF" w:rsidRPr="00CA7681" w:rsidRDefault="003725CF">
            <w:pPr>
              <w:rPr>
                <w:sz w:val="20"/>
              </w:rPr>
            </w:pPr>
            <w:r w:rsidRPr="00CA7681">
              <w:rPr>
                <w:sz w:val="20"/>
              </w:rPr>
              <w:t>Identifier</w:t>
            </w:r>
          </w:p>
        </w:tc>
      </w:tr>
      <w:tr w:rsidR="00E01FA1" w:rsidRPr="006546B7" w14:paraId="7CD2BAE7" w14:textId="77777777" w:rsidTr="00FC1D46">
        <w:tc>
          <w:tcPr>
            <w:tcW w:w="1646" w:type="dxa"/>
          </w:tcPr>
          <w:p w14:paraId="0E7F049D" w14:textId="0D7F3C16" w:rsidR="00E01FA1" w:rsidRPr="00CA7681" w:rsidRDefault="00E01FA1">
            <w:pPr>
              <w:rPr>
                <w:sz w:val="20"/>
              </w:rPr>
            </w:pPr>
            <w:r>
              <w:rPr>
                <w:sz w:val="20"/>
              </w:rPr>
              <w:t>MPID</w:t>
            </w:r>
          </w:p>
        </w:tc>
        <w:tc>
          <w:tcPr>
            <w:tcW w:w="5564" w:type="dxa"/>
          </w:tcPr>
          <w:p w14:paraId="39E0B6D4" w14:textId="6391A852" w:rsidR="00E01FA1" w:rsidRPr="00CA7681" w:rsidRDefault="00E01FA1">
            <w:pPr>
              <w:rPr>
                <w:sz w:val="20"/>
              </w:rPr>
            </w:pPr>
            <w:r w:rsidRPr="00E01FA1">
              <w:rPr>
                <w:sz w:val="20"/>
              </w:rPr>
              <w:t>Market Participant Id</w:t>
            </w:r>
          </w:p>
        </w:tc>
      </w:tr>
      <w:tr w:rsidR="003725CF" w:rsidRPr="006546B7" w:rsidDel="00BD09CD" w14:paraId="525CB620" w14:textId="417F0FA2" w:rsidTr="00FC1D46">
        <w:trPr>
          <w:del w:id="49" w:author="Simon Waltho" w:date="2024-06-10T12:27:00Z"/>
        </w:trPr>
        <w:tc>
          <w:tcPr>
            <w:tcW w:w="1646" w:type="dxa"/>
          </w:tcPr>
          <w:p w14:paraId="24C50F83" w14:textId="562CF329" w:rsidR="003725CF" w:rsidRPr="00CA7681" w:rsidDel="00BD09CD" w:rsidRDefault="003725CF">
            <w:pPr>
              <w:pStyle w:val="EndnoteText"/>
              <w:rPr>
                <w:del w:id="50" w:author="Simon Waltho" w:date="2024-06-10T12:27:00Z"/>
                <w:sz w:val="20"/>
              </w:rPr>
            </w:pPr>
            <w:del w:id="51" w:author="Simon Waltho" w:date="2024-06-10T12:27:00Z">
              <w:r w:rsidRPr="00CA7681" w:rsidDel="00BD09CD">
                <w:rPr>
                  <w:sz w:val="20"/>
                </w:rPr>
                <w:delText>NHH</w:delText>
              </w:r>
            </w:del>
          </w:p>
        </w:tc>
        <w:tc>
          <w:tcPr>
            <w:tcW w:w="5564" w:type="dxa"/>
          </w:tcPr>
          <w:p w14:paraId="36F0E3B7" w14:textId="10F27BAB" w:rsidR="003725CF" w:rsidRPr="00CA7681" w:rsidDel="00BD09CD" w:rsidRDefault="003725CF" w:rsidP="00F574C8">
            <w:pPr>
              <w:rPr>
                <w:del w:id="52" w:author="Simon Waltho" w:date="2024-06-10T12:27:00Z"/>
                <w:sz w:val="20"/>
              </w:rPr>
            </w:pPr>
            <w:del w:id="53" w:author="Simon Waltho" w:date="2024-06-10T12:27:00Z">
              <w:r w:rsidRPr="00CA7681" w:rsidDel="00BD09CD">
                <w:rPr>
                  <w:sz w:val="20"/>
                </w:rPr>
                <w:delText>Non</w:delText>
              </w:r>
              <w:r w:rsidR="00F574C8" w:rsidDel="00BD09CD">
                <w:rPr>
                  <w:sz w:val="20"/>
                </w:rPr>
                <w:delText xml:space="preserve"> </w:delText>
              </w:r>
              <w:r w:rsidRPr="00CA7681" w:rsidDel="00BD09CD">
                <w:rPr>
                  <w:sz w:val="20"/>
                </w:rPr>
                <w:delText>Half Hourly</w:delText>
              </w:r>
            </w:del>
          </w:p>
        </w:tc>
      </w:tr>
      <w:tr w:rsidR="003725CF" w:rsidRPr="006546B7" w14:paraId="1C86166E" w14:textId="77777777" w:rsidTr="00FC1D46">
        <w:tc>
          <w:tcPr>
            <w:tcW w:w="1646" w:type="dxa"/>
          </w:tcPr>
          <w:p w14:paraId="35261938" w14:textId="77777777" w:rsidR="003725CF" w:rsidRPr="00CA7681" w:rsidRDefault="003725CF">
            <w:pPr>
              <w:pStyle w:val="EndnoteText"/>
              <w:rPr>
                <w:sz w:val="20"/>
              </w:rPr>
            </w:pPr>
            <w:r w:rsidRPr="00CA7681">
              <w:rPr>
                <w:sz w:val="20"/>
              </w:rPr>
              <w:t>SMRA</w:t>
            </w:r>
          </w:p>
        </w:tc>
        <w:tc>
          <w:tcPr>
            <w:tcW w:w="5564" w:type="dxa"/>
          </w:tcPr>
          <w:p w14:paraId="11A25AE7" w14:textId="77777777" w:rsidR="003725CF" w:rsidRPr="00CA7681" w:rsidRDefault="003725CF">
            <w:pPr>
              <w:rPr>
                <w:sz w:val="20"/>
              </w:rPr>
            </w:pPr>
            <w:r w:rsidRPr="00CA7681">
              <w:rPr>
                <w:sz w:val="20"/>
              </w:rPr>
              <w:t>Supplier Meter Registration Agent</w:t>
            </w:r>
          </w:p>
        </w:tc>
      </w:tr>
      <w:tr w:rsidR="003725CF" w:rsidRPr="006546B7" w14:paraId="6568C813" w14:textId="77777777" w:rsidTr="00FC1D46">
        <w:tc>
          <w:tcPr>
            <w:tcW w:w="1646" w:type="dxa"/>
          </w:tcPr>
          <w:p w14:paraId="5F172A83" w14:textId="77777777" w:rsidR="003725CF" w:rsidRPr="00CA7681" w:rsidRDefault="003725CF">
            <w:pPr>
              <w:rPr>
                <w:sz w:val="20"/>
              </w:rPr>
            </w:pPr>
            <w:r w:rsidRPr="00CA7681">
              <w:rPr>
                <w:sz w:val="20"/>
              </w:rPr>
              <w:t>SMRS</w:t>
            </w:r>
          </w:p>
        </w:tc>
        <w:tc>
          <w:tcPr>
            <w:tcW w:w="5564" w:type="dxa"/>
          </w:tcPr>
          <w:p w14:paraId="16C6D868" w14:textId="77777777" w:rsidR="003725CF" w:rsidRPr="00CA7681" w:rsidRDefault="003725CF">
            <w:pPr>
              <w:rPr>
                <w:sz w:val="20"/>
              </w:rPr>
            </w:pPr>
            <w:r w:rsidRPr="00CA7681">
              <w:rPr>
                <w:sz w:val="20"/>
              </w:rPr>
              <w:t>Supplier Meter Registration Service</w:t>
            </w:r>
          </w:p>
        </w:tc>
      </w:tr>
      <w:tr w:rsidR="003725CF" w:rsidRPr="006546B7" w14:paraId="35BB1458" w14:textId="77777777" w:rsidTr="00FC1D46">
        <w:tc>
          <w:tcPr>
            <w:tcW w:w="1646" w:type="dxa"/>
          </w:tcPr>
          <w:p w14:paraId="7FD066E0" w14:textId="77777777" w:rsidR="003725CF" w:rsidRPr="00CA7681" w:rsidRDefault="003725CF">
            <w:pPr>
              <w:rPr>
                <w:sz w:val="20"/>
              </w:rPr>
            </w:pPr>
            <w:r w:rsidRPr="00CA7681">
              <w:rPr>
                <w:sz w:val="20"/>
              </w:rPr>
              <w:t>SVA</w:t>
            </w:r>
          </w:p>
        </w:tc>
        <w:tc>
          <w:tcPr>
            <w:tcW w:w="5564" w:type="dxa"/>
          </w:tcPr>
          <w:p w14:paraId="7907A7BE" w14:textId="77777777" w:rsidR="003725CF" w:rsidRPr="00CA7681" w:rsidRDefault="003725CF">
            <w:pPr>
              <w:rPr>
                <w:sz w:val="20"/>
              </w:rPr>
            </w:pPr>
            <w:r w:rsidRPr="00CA7681">
              <w:rPr>
                <w:sz w:val="20"/>
              </w:rPr>
              <w:t>Supplier Volume Allocation</w:t>
            </w:r>
          </w:p>
        </w:tc>
      </w:tr>
      <w:tr w:rsidR="00E01FA1" w:rsidRPr="006546B7" w14:paraId="281B9A91" w14:textId="77777777" w:rsidTr="00FC1D46">
        <w:tc>
          <w:tcPr>
            <w:tcW w:w="1646" w:type="dxa"/>
          </w:tcPr>
          <w:p w14:paraId="53E730C6" w14:textId="6590515E" w:rsidR="00E01FA1" w:rsidRPr="00CA7681" w:rsidRDefault="00E01FA1">
            <w:pPr>
              <w:rPr>
                <w:sz w:val="20"/>
              </w:rPr>
            </w:pPr>
            <w:r>
              <w:rPr>
                <w:sz w:val="20"/>
              </w:rPr>
              <w:t>SVA MOA</w:t>
            </w:r>
          </w:p>
        </w:tc>
        <w:tc>
          <w:tcPr>
            <w:tcW w:w="5564" w:type="dxa"/>
          </w:tcPr>
          <w:p w14:paraId="6746F46B" w14:textId="34B99E71" w:rsidR="00E01FA1" w:rsidRPr="00CA7681" w:rsidRDefault="00E01FA1">
            <w:pPr>
              <w:rPr>
                <w:sz w:val="20"/>
              </w:rPr>
            </w:pPr>
            <w:r w:rsidRPr="00E01FA1">
              <w:rPr>
                <w:sz w:val="20"/>
              </w:rPr>
              <w:t>SVA Meter Operator Agent</w:t>
            </w:r>
          </w:p>
        </w:tc>
      </w:tr>
      <w:tr w:rsidR="003725CF" w:rsidRPr="006546B7" w14:paraId="5E043FA3" w14:textId="77777777" w:rsidTr="00FC1D46">
        <w:tc>
          <w:tcPr>
            <w:tcW w:w="1646" w:type="dxa"/>
          </w:tcPr>
          <w:p w14:paraId="6508323B" w14:textId="77777777" w:rsidR="003725CF" w:rsidRPr="00CA7681" w:rsidRDefault="003725CF">
            <w:pPr>
              <w:rPr>
                <w:sz w:val="20"/>
              </w:rPr>
            </w:pPr>
            <w:r w:rsidRPr="00CA7681">
              <w:rPr>
                <w:sz w:val="20"/>
              </w:rPr>
              <w:t>WD</w:t>
            </w:r>
          </w:p>
        </w:tc>
        <w:tc>
          <w:tcPr>
            <w:tcW w:w="5564" w:type="dxa"/>
          </w:tcPr>
          <w:p w14:paraId="067BFF78" w14:textId="77777777" w:rsidR="003725CF" w:rsidRPr="00CA7681" w:rsidRDefault="003725CF">
            <w:pPr>
              <w:rPr>
                <w:sz w:val="20"/>
              </w:rPr>
            </w:pPr>
            <w:r w:rsidRPr="00CA7681">
              <w:rPr>
                <w:sz w:val="20"/>
              </w:rPr>
              <w:t>Working Day</w:t>
            </w:r>
          </w:p>
        </w:tc>
      </w:tr>
    </w:tbl>
    <w:p w14:paraId="1D9736A8" w14:textId="77777777" w:rsidR="007669A0" w:rsidRDefault="007669A0" w:rsidP="00BA0E1D">
      <w:bookmarkStart w:id="54" w:name="_Toc450469706"/>
    </w:p>
    <w:p w14:paraId="640A2E06" w14:textId="2D8C362A" w:rsidR="003725CF" w:rsidRDefault="006546B7" w:rsidP="00FC1D46">
      <w:pPr>
        <w:pStyle w:val="Heading3"/>
        <w:spacing w:before="0" w:after="240"/>
        <w:ind w:left="851" w:hanging="851"/>
      </w:pPr>
      <w:r>
        <w:lastRenderedPageBreak/>
        <w:t>1.6.2</w:t>
      </w:r>
      <w:r>
        <w:tab/>
      </w:r>
      <w:r w:rsidR="003725CF">
        <w:t>Definitions</w:t>
      </w:r>
      <w:bookmarkEnd w:id="54"/>
    </w:p>
    <w:p w14:paraId="2E3D78F6" w14:textId="77777777" w:rsidR="00F574C8" w:rsidRPr="00F574C8" w:rsidRDefault="00F574C8" w:rsidP="00F574C8">
      <w:pPr>
        <w:keepNext/>
        <w:spacing w:after="240"/>
        <w:ind w:left="851"/>
        <w:jc w:val="both"/>
        <w:rPr>
          <w:b/>
        </w:rPr>
      </w:pPr>
      <w:r w:rsidRPr="00F574C8">
        <w:rPr>
          <w:b/>
        </w:rPr>
        <w:t>‘Agent’</w:t>
      </w:r>
    </w:p>
    <w:p w14:paraId="0ED549BB" w14:textId="391FD903" w:rsidR="00F574C8" w:rsidRPr="00FC1D46" w:rsidRDefault="00F574C8" w:rsidP="00FC1D46">
      <w:pPr>
        <w:keepNext/>
        <w:spacing w:after="240"/>
        <w:ind w:left="851"/>
        <w:jc w:val="both"/>
      </w:pPr>
      <w:r w:rsidRPr="00FC1D46">
        <w:t xml:space="preserve">Where Agent </w:t>
      </w:r>
      <w:proofErr w:type="gramStart"/>
      <w:r w:rsidRPr="00FC1D46">
        <w:t>is referenced</w:t>
      </w:r>
      <w:proofErr w:type="gramEnd"/>
      <w:r w:rsidRPr="00FC1D46">
        <w:t xml:space="preserve"> in this procedure, it refers to each discrete instance of SVA </w:t>
      </w:r>
      <w:del w:id="55" w:author="Simon Waltho" w:date="2024-06-10T12:34:00Z">
        <w:r w:rsidRPr="00FC1D46" w:rsidDel="00A912D4">
          <w:delText>NHHMOA, NHHDC and NHHDA</w:delText>
        </w:r>
      </w:del>
      <w:ins w:id="56" w:author="Simon Waltho" w:date="2024-06-10T12:34:00Z">
        <w:r w:rsidR="00A912D4">
          <w:t>Supplier Agent</w:t>
        </w:r>
      </w:ins>
      <w:r w:rsidRPr="00FC1D46">
        <w:t>.</w:t>
      </w:r>
    </w:p>
    <w:p w14:paraId="759485E7" w14:textId="3DB846D9" w:rsidR="003725CF" w:rsidRPr="00706B74" w:rsidRDefault="003725CF" w:rsidP="00FC1D46">
      <w:pPr>
        <w:keepNext/>
        <w:spacing w:after="240"/>
        <w:ind w:left="851"/>
        <w:jc w:val="both"/>
        <w:rPr>
          <w:b/>
        </w:rPr>
      </w:pPr>
      <w:r w:rsidRPr="00706B74">
        <w:rPr>
          <w:b/>
        </w:rPr>
        <w:t>‘</w:t>
      </w:r>
      <w:proofErr w:type="gramStart"/>
      <w:r w:rsidRPr="00706B74">
        <w:rPr>
          <w:b/>
        </w:rPr>
        <w:t>bulk</w:t>
      </w:r>
      <w:proofErr w:type="gramEnd"/>
      <w:r w:rsidRPr="00706B74">
        <w:rPr>
          <w:b/>
        </w:rPr>
        <w:t xml:space="preserve"> change of</w:t>
      </w:r>
      <w:del w:id="57" w:author="Simon Waltho" w:date="2024-06-10T12:31:00Z">
        <w:r w:rsidRPr="00706B74" w:rsidDel="00E745BD">
          <w:rPr>
            <w:b/>
          </w:rPr>
          <w:delText xml:space="preserve"> </w:delText>
        </w:r>
        <w:r w:rsidR="008A0F96" w:rsidDel="00E745BD">
          <w:rPr>
            <w:b/>
          </w:rPr>
          <w:delText>NHH</w:delText>
        </w:r>
      </w:del>
      <w:r w:rsidR="008A0F96">
        <w:rPr>
          <w:b/>
        </w:rPr>
        <w:t xml:space="preserve"> Supplier A</w:t>
      </w:r>
      <w:r w:rsidRPr="00706B74">
        <w:rPr>
          <w:b/>
        </w:rPr>
        <w:t>gent’</w:t>
      </w:r>
      <w:r w:rsidR="008A0F96">
        <w:rPr>
          <w:b/>
        </w:rPr>
        <w:t xml:space="preserve"> or ‘bulk change of agent’</w:t>
      </w:r>
    </w:p>
    <w:p w14:paraId="5DE1D412" w14:textId="05DAB274" w:rsidR="003725CF" w:rsidRDefault="003725CF" w:rsidP="00CA7681">
      <w:pPr>
        <w:spacing w:after="240"/>
        <w:ind w:left="851"/>
        <w:jc w:val="both"/>
      </w:pPr>
      <w:r>
        <w:t xml:space="preserve">The process initiated by a Supplier where the number of SVA </w:t>
      </w:r>
      <w:del w:id="58" w:author="Simon Waltho" w:date="2024-06-10T12:29:00Z">
        <w:r w:rsidDel="00E745BD">
          <w:delText xml:space="preserve">NHH </w:delText>
        </w:r>
      </w:del>
      <w:r>
        <w:t xml:space="preserve">Metering Systems involved exceeds the threshold level set by the Panel, and where an application to the Panel </w:t>
      </w:r>
      <w:proofErr w:type="gramStart"/>
      <w:r>
        <w:t>has been approved</w:t>
      </w:r>
      <w:proofErr w:type="gramEnd"/>
      <w:r>
        <w:t xml:space="preserve">. </w:t>
      </w:r>
    </w:p>
    <w:p w14:paraId="5B9E9C6D" w14:textId="77777777" w:rsidR="003725CF" w:rsidRPr="00706B74" w:rsidRDefault="003725CF" w:rsidP="00CA7681">
      <w:pPr>
        <w:spacing w:after="240"/>
        <w:ind w:left="851"/>
        <w:jc w:val="both"/>
        <w:rPr>
          <w:b/>
        </w:rPr>
      </w:pPr>
      <w:r w:rsidRPr="00706B74">
        <w:rPr>
          <w:b/>
        </w:rPr>
        <w:t>‘</w:t>
      </w:r>
      <w:proofErr w:type="gramStart"/>
      <w:r w:rsidRPr="00706B74">
        <w:rPr>
          <w:b/>
        </w:rPr>
        <w:t>bulk</w:t>
      </w:r>
      <w:proofErr w:type="gramEnd"/>
      <w:r w:rsidRPr="00706B74">
        <w:rPr>
          <w:b/>
        </w:rPr>
        <w:t xml:space="preserve"> change of agent transfer date’</w:t>
      </w:r>
    </w:p>
    <w:p w14:paraId="6EE3D9C9" w14:textId="67AD3032" w:rsidR="003725CF" w:rsidRDefault="003725CF" w:rsidP="00CA7681">
      <w:pPr>
        <w:spacing w:after="240"/>
        <w:ind w:left="851"/>
        <w:jc w:val="both"/>
      </w:pPr>
      <w:r>
        <w:t>The date upon which the information stored in the relevant SMR</w:t>
      </w:r>
      <w:r w:rsidR="008A0F96">
        <w:t>S</w:t>
      </w:r>
      <w:r>
        <w:t xml:space="preserve"> and Supplier Agent systems </w:t>
      </w:r>
      <w:proofErr w:type="gramStart"/>
      <w:r>
        <w:t>is updated</w:t>
      </w:r>
      <w:proofErr w:type="gramEnd"/>
      <w:r>
        <w:t xml:space="preserve"> in preparation for the effective date of the bulk change of agent.</w:t>
      </w:r>
    </w:p>
    <w:p w14:paraId="02DB72DA" w14:textId="77777777" w:rsidR="008A0F96" w:rsidRPr="00FC1D46" w:rsidRDefault="008A0F96" w:rsidP="008A0F96">
      <w:pPr>
        <w:spacing w:after="240"/>
        <w:ind w:left="851"/>
        <w:jc w:val="both"/>
        <w:rPr>
          <w:b/>
        </w:rPr>
      </w:pPr>
      <w:r w:rsidRPr="00FC1D46">
        <w:rPr>
          <w:b/>
        </w:rPr>
        <w:t>‘Data Transfer Service Provider’</w:t>
      </w:r>
    </w:p>
    <w:p w14:paraId="37D1C680" w14:textId="77777777" w:rsidR="008A0F96" w:rsidRDefault="008A0F96" w:rsidP="008A0F96">
      <w:pPr>
        <w:spacing w:after="240"/>
        <w:ind w:left="851"/>
        <w:jc w:val="both"/>
      </w:pPr>
      <w:r>
        <w:t>As defined in the BSC.</w:t>
      </w:r>
    </w:p>
    <w:p w14:paraId="05B8E3EA" w14:textId="77777777" w:rsidR="008A0F96" w:rsidRPr="00FC1D46" w:rsidRDefault="008A0F96" w:rsidP="008A0F96">
      <w:pPr>
        <w:spacing w:after="240"/>
        <w:ind w:left="851"/>
        <w:jc w:val="both"/>
        <w:rPr>
          <w:b/>
        </w:rPr>
      </w:pPr>
      <w:r w:rsidRPr="00FC1D46">
        <w:rPr>
          <w:b/>
        </w:rPr>
        <w:t>‘Managed Data Network’</w:t>
      </w:r>
    </w:p>
    <w:p w14:paraId="210C3019" w14:textId="77777777" w:rsidR="008A0F96" w:rsidRDefault="008A0F96" w:rsidP="008A0F96">
      <w:pPr>
        <w:spacing w:after="240"/>
        <w:ind w:left="851"/>
        <w:jc w:val="both"/>
      </w:pPr>
      <w:r>
        <w:t>As defined in the BSC. Also known as the Data Transfer Network (DTN).</w:t>
      </w:r>
    </w:p>
    <w:p w14:paraId="6B9DE960" w14:textId="77777777" w:rsidR="008A0F96" w:rsidRPr="00FC1D46" w:rsidRDefault="008A0F96" w:rsidP="008A0F96">
      <w:pPr>
        <w:spacing w:after="240"/>
        <w:ind w:left="851"/>
        <w:jc w:val="both"/>
        <w:rPr>
          <w:b/>
        </w:rPr>
      </w:pPr>
      <w:r w:rsidRPr="00FC1D46">
        <w:rPr>
          <w:b/>
        </w:rPr>
        <w:t>‘Total Daily Processing’</w:t>
      </w:r>
    </w:p>
    <w:p w14:paraId="49BC5BE7" w14:textId="6014BE5E" w:rsidR="008A0F96" w:rsidRDefault="008A0F96" w:rsidP="008A0F96">
      <w:pPr>
        <w:spacing w:after="240"/>
        <w:ind w:left="851"/>
        <w:jc w:val="both"/>
      </w:pPr>
      <w:r>
        <w:t>As defined in BSCP501.</w:t>
      </w:r>
    </w:p>
    <w:p w14:paraId="16D7FA09" w14:textId="77777777" w:rsidR="008A0F96" w:rsidRDefault="008A0F96" w:rsidP="008A0F96">
      <w:pPr>
        <w:spacing w:after="240"/>
        <w:ind w:left="851"/>
        <w:jc w:val="both"/>
      </w:pPr>
    </w:p>
    <w:p w14:paraId="58D12053" w14:textId="77777777" w:rsidR="003725CF" w:rsidRDefault="003725CF">
      <w:pPr>
        <w:ind w:left="2070"/>
      </w:pPr>
    </w:p>
    <w:p w14:paraId="15A9103C" w14:textId="3A114AFB" w:rsidR="00706B74" w:rsidRPr="0068348C" w:rsidRDefault="00706B74" w:rsidP="00FC1D46">
      <w:pPr>
        <w:pStyle w:val="Heading1"/>
        <w:numPr>
          <w:ilvl w:val="0"/>
          <w:numId w:val="9"/>
        </w:numPr>
        <w:spacing w:before="0" w:after="240"/>
        <w:ind w:left="851" w:hanging="851"/>
      </w:pPr>
      <w:bookmarkStart w:id="59" w:name="_Toc165969850"/>
      <w:r w:rsidRPr="0068348C">
        <w:t>Not Used</w:t>
      </w:r>
      <w:bookmarkEnd w:id="59"/>
    </w:p>
    <w:p w14:paraId="69D20304" w14:textId="77777777" w:rsidR="003725CF" w:rsidRDefault="003725CF">
      <w:pPr>
        <w:tabs>
          <w:tab w:val="left" w:pos="-720"/>
        </w:tabs>
        <w:suppressAutoHyphens/>
        <w:jc w:val="both"/>
        <w:rPr>
          <w:i/>
          <w:spacing w:val="-3"/>
        </w:rPr>
      </w:pPr>
    </w:p>
    <w:p w14:paraId="47174988" w14:textId="77777777" w:rsidR="003725CF" w:rsidRDefault="003725CF">
      <w:pPr>
        <w:tabs>
          <w:tab w:val="left" w:pos="-720"/>
          <w:tab w:val="left" w:pos="0"/>
        </w:tabs>
        <w:suppressAutoHyphens/>
        <w:jc w:val="both"/>
        <w:rPr>
          <w:spacing w:val="-3"/>
        </w:rPr>
        <w:sectPr w:rsidR="003725CF">
          <w:headerReference w:type="default" r:id="rId8"/>
          <w:footerReference w:type="default" r:id="rId9"/>
          <w:endnotePr>
            <w:numFmt w:val="decimal"/>
          </w:endnotePr>
          <w:pgSz w:w="11909" w:h="16834" w:code="9"/>
          <w:pgMar w:top="720" w:right="1440" w:bottom="720" w:left="1440" w:header="720" w:footer="720" w:gutter="0"/>
          <w:paperSrc w:first="7" w:other="7"/>
          <w:cols w:space="720"/>
          <w:noEndnote/>
        </w:sectPr>
      </w:pPr>
    </w:p>
    <w:p w14:paraId="4B09D343" w14:textId="7A1EDB2E" w:rsidR="00706B74" w:rsidRDefault="00BA0E1D" w:rsidP="00FC1D46">
      <w:pPr>
        <w:pStyle w:val="Heading1"/>
        <w:spacing w:before="0" w:after="240"/>
        <w:ind w:left="851" w:hanging="851"/>
        <w:rPr>
          <w:i/>
        </w:rPr>
      </w:pPr>
      <w:bookmarkStart w:id="63" w:name="_Toc165969851"/>
      <w:r>
        <w:lastRenderedPageBreak/>
        <w:t>3.</w:t>
      </w:r>
      <w:r>
        <w:tab/>
      </w:r>
      <w:r w:rsidR="00706B74">
        <w:t>Interface and Timetable Information</w:t>
      </w:r>
      <w:bookmarkEnd w:id="63"/>
    </w:p>
    <w:p w14:paraId="636CC843" w14:textId="65AD508F" w:rsidR="003725CF" w:rsidRDefault="003725CF" w:rsidP="007C5382">
      <w:pPr>
        <w:pStyle w:val="Heading2"/>
        <w:spacing w:before="0" w:after="240"/>
        <w:ind w:left="851" w:hanging="851"/>
        <w:rPr>
          <w:i w:val="0"/>
        </w:rPr>
      </w:pPr>
      <w:bookmarkStart w:id="64" w:name="_Toc165969852"/>
      <w:r>
        <w:rPr>
          <w:i w:val="0"/>
        </w:rPr>
        <w:t>3.1</w:t>
      </w:r>
      <w:r>
        <w:rPr>
          <w:i w:val="0"/>
        </w:rPr>
        <w:tab/>
        <w:t>Bulk Change of</w:t>
      </w:r>
      <w:del w:id="65" w:author="Simon Waltho" w:date="2024-06-10T12:31:00Z">
        <w:r w:rsidDel="00E745BD">
          <w:rPr>
            <w:i w:val="0"/>
          </w:rPr>
          <w:delText xml:space="preserve"> NHH</w:delText>
        </w:r>
      </w:del>
      <w:r>
        <w:rPr>
          <w:i w:val="0"/>
        </w:rPr>
        <w:t xml:space="preserve"> Supplier Agent Application</w:t>
      </w:r>
      <w:r>
        <w:rPr>
          <w:i w:val="0"/>
          <w:vertAlign w:val="superscript"/>
        </w:rPr>
        <w:fldChar w:fldCharType="begin"/>
      </w:r>
      <w:r>
        <w:rPr>
          <w:i w:val="0"/>
          <w:vertAlign w:val="superscript"/>
        </w:rPr>
        <w:instrText xml:space="preserve"> NOTEREF _Ref18821066 \h  \* MERGEFORMAT </w:instrText>
      </w:r>
      <w:r>
        <w:rPr>
          <w:i w:val="0"/>
          <w:vertAlign w:val="superscript"/>
        </w:rPr>
      </w:r>
      <w:r>
        <w:rPr>
          <w:i w:val="0"/>
          <w:vertAlign w:val="superscript"/>
        </w:rPr>
        <w:fldChar w:fldCharType="separate"/>
      </w:r>
      <w:r w:rsidR="008E29CC">
        <w:rPr>
          <w:i w:val="0"/>
          <w:vertAlign w:val="superscript"/>
        </w:rPr>
        <w:t>3</w:t>
      </w:r>
      <w:bookmarkEnd w:id="64"/>
      <w:r>
        <w:rPr>
          <w:i w:val="0"/>
          <w:vertAlign w:val="superscript"/>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ayout w:type="fixed"/>
        <w:tblLook w:val="0000" w:firstRow="0" w:lastRow="0" w:firstColumn="0" w:lastColumn="0" w:noHBand="0" w:noVBand="0"/>
      </w:tblPr>
      <w:tblGrid>
        <w:gridCol w:w="802"/>
        <w:gridCol w:w="2145"/>
        <w:gridCol w:w="3851"/>
        <w:gridCol w:w="1420"/>
        <w:gridCol w:w="1416"/>
        <w:gridCol w:w="4253"/>
        <w:gridCol w:w="1543"/>
      </w:tblGrid>
      <w:tr w:rsidR="00EF539D" w14:paraId="6400B7C8" w14:textId="77777777" w:rsidTr="00FC1D46">
        <w:trPr>
          <w:cantSplit/>
          <w:tblHeader/>
        </w:trPr>
        <w:tc>
          <w:tcPr>
            <w:tcW w:w="260" w:type="pct"/>
          </w:tcPr>
          <w:p w14:paraId="5F4B94B8" w14:textId="77777777" w:rsidR="003725CF" w:rsidRDefault="003725CF">
            <w:pPr>
              <w:tabs>
                <w:tab w:val="left" w:pos="-720"/>
                <w:tab w:val="left" w:pos="0"/>
              </w:tabs>
              <w:suppressAutoHyphens/>
              <w:spacing w:before="120" w:after="120"/>
              <w:rPr>
                <w:b/>
                <w:spacing w:val="-3"/>
                <w:sz w:val="20"/>
              </w:rPr>
            </w:pPr>
            <w:r>
              <w:rPr>
                <w:b/>
                <w:spacing w:val="-3"/>
                <w:sz w:val="20"/>
              </w:rPr>
              <w:t>REF</w:t>
            </w:r>
          </w:p>
        </w:tc>
        <w:tc>
          <w:tcPr>
            <w:tcW w:w="695" w:type="pct"/>
          </w:tcPr>
          <w:p w14:paraId="719543A3" w14:textId="77777777" w:rsidR="003725CF" w:rsidRDefault="003725CF">
            <w:pPr>
              <w:tabs>
                <w:tab w:val="left" w:pos="-720"/>
                <w:tab w:val="left" w:pos="0"/>
              </w:tabs>
              <w:suppressAutoHyphens/>
              <w:spacing w:before="120" w:after="120"/>
              <w:rPr>
                <w:b/>
                <w:spacing w:val="-3"/>
                <w:sz w:val="20"/>
              </w:rPr>
            </w:pPr>
            <w:r>
              <w:rPr>
                <w:b/>
                <w:spacing w:val="-3"/>
                <w:sz w:val="20"/>
              </w:rPr>
              <w:t>WHEN</w:t>
            </w:r>
          </w:p>
        </w:tc>
        <w:tc>
          <w:tcPr>
            <w:tcW w:w="1248" w:type="pct"/>
          </w:tcPr>
          <w:p w14:paraId="0650BA88" w14:textId="77777777" w:rsidR="003725CF" w:rsidRDefault="003725CF">
            <w:pPr>
              <w:tabs>
                <w:tab w:val="left" w:pos="-720"/>
                <w:tab w:val="left" w:pos="0"/>
              </w:tabs>
              <w:suppressAutoHyphens/>
              <w:spacing w:before="120" w:after="120"/>
              <w:rPr>
                <w:b/>
                <w:spacing w:val="-3"/>
                <w:sz w:val="20"/>
              </w:rPr>
            </w:pPr>
            <w:r>
              <w:rPr>
                <w:b/>
                <w:spacing w:val="-3"/>
                <w:sz w:val="20"/>
              </w:rPr>
              <w:t>ACTION</w:t>
            </w:r>
          </w:p>
        </w:tc>
        <w:tc>
          <w:tcPr>
            <w:tcW w:w="460" w:type="pct"/>
          </w:tcPr>
          <w:p w14:paraId="62109FB0" w14:textId="77777777" w:rsidR="003725CF" w:rsidRDefault="003725CF">
            <w:pPr>
              <w:tabs>
                <w:tab w:val="left" w:pos="-720"/>
                <w:tab w:val="left" w:pos="0"/>
              </w:tabs>
              <w:suppressAutoHyphens/>
              <w:spacing w:before="120" w:after="120"/>
              <w:rPr>
                <w:b/>
                <w:spacing w:val="-3"/>
                <w:sz w:val="20"/>
              </w:rPr>
            </w:pPr>
            <w:r>
              <w:rPr>
                <w:b/>
                <w:spacing w:val="-3"/>
                <w:sz w:val="20"/>
              </w:rPr>
              <w:t>FROM</w:t>
            </w:r>
          </w:p>
        </w:tc>
        <w:tc>
          <w:tcPr>
            <w:tcW w:w="459" w:type="pct"/>
          </w:tcPr>
          <w:p w14:paraId="32CB0A31" w14:textId="77777777" w:rsidR="003725CF" w:rsidRDefault="003725CF">
            <w:pPr>
              <w:tabs>
                <w:tab w:val="left" w:pos="-720"/>
                <w:tab w:val="left" w:pos="0"/>
              </w:tabs>
              <w:suppressAutoHyphens/>
              <w:spacing w:before="120" w:after="120"/>
              <w:rPr>
                <w:b/>
                <w:spacing w:val="-3"/>
                <w:sz w:val="20"/>
              </w:rPr>
            </w:pPr>
            <w:r>
              <w:rPr>
                <w:b/>
                <w:spacing w:val="-3"/>
                <w:sz w:val="20"/>
              </w:rPr>
              <w:t>TO</w:t>
            </w:r>
          </w:p>
        </w:tc>
        <w:tc>
          <w:tcPr>
            <w:tcW w:w="1378" w:type="pct"/>
          </w:tcPr>
          <w:p w14:paraId="3252B8D1" w14:textId="77777777" w:rsidR="003725CF" w:rsidRDefault="003725CF">
            <w:pPr>
              <w:tabs>
                <w:tab w:val="left" w:pos="-720"/>
                <w:tab w:val="left" w:pos="0"/>
              </w:tabs>
              <w:suppressAutoHyphens/>
              <w:spacing w:before="120" w:after="120"/>
              <w:rPr>
                <w:b/>
                <w:spacing w:val="-3"/>
                <w:sz w:val="20"/>
              </w:rPr>
            </w:pPr>
            <w:r>
              <w:rPr>
                <w:b/>
                <w:spacing w:val="-3"/>
                <w:sz w:val="20"/>
              </w:rPr>
              <w:t>INFORMATION REQUIRED</w:t>
            </w:r>
          </w:p>
        </w:tc>
        <w:tc>
          <w:tcPr>
            <w:tcW w:w="500" w:type="pct"/>
          </w:tcPr>
          <w:p w14:paraId="2A88FA8D" w14:textId="77777777" w:rsidR="003725CF" w:rsidRDefault="003725CF">
            <w:pPr>
              <w:tabs>
                <w:tab w:val="left" w:pos="-720"/>
                <w:tab w:val="left" w:pos="0"/>
              </w:tabs>
              <w:suppressAutoHyphens/>
              <w:spacing w:before="120" w:after="120"/>
              <w:rPr>
                <w:b/>
                <w:spacing w:val="-3"/>
                <w:sz w:val="20"/>
              </w:rPr>
            </w:pPr>
            <w:r>
              <w:rPr>
                <w:b/>
                <w:spacing w:val="-3"/>
                <w:sz w:val="20"/>
              </w:rPr>
              <w:t>METHOD</w:t>
            </w:r>
          </w:p>
        </w:tc>
      </w:tr>
      <w:tr w:rsidR="00EF539D" w14:paraId="33124CE8" w14:textId="77777777" w:rsidTr="00FC1D46">
        <w:trPr>
          <w:cantSplit/>
        </w:trPr>
        <w:tc>
          <w:tcPr>
            <w:tcW w:w="260" w:type="pct"/>
          </w:tcPr>
          <w:p w14:paraId="0A975537" w14:textId="77777777" w:rsidR="003725CF" w:rsidRDefault="003725CF">
            <w:pPr>
              <w:tabs>
                <w:tab w:val="left" w:pos="-720"/>
                <w:tab w:val="left" w:pos="0"/>
              </w:tabs>
              <w:suppressAutoHyphens/>
              <w:spacing w:before="120" w:after="120"/>
              <w:rPr>
                <w:spacing w:val="-3"/>
                <w:sz w:val="20"/>
              </w:rPr>
            </w:pPr>
            <w:r>
              <w:rPr>
                <w:spacing w:val="-3"/>
                <w:sz w:val="20"/>
              </w:rPr>
              <w:t>3.1.1</w:t>
            </w:r>
          </w:p>
        </w:tc>
        <w:tc>
          <w:tcPr>
            <w:tcW w:w="695" w:type="pct"/>
          </w:tcPr>
          <w:p w14:paraId="6AACE57C" w14:textId="77777777" w:rsidR="003725CF" w:rsidRDefault="003725CF">
            <w:pPr>
              <w:tabs>
                <w:tab w:val="left" w:pos="-720"/>
                <w:tab w:val="left" w:pos="0"/>
              </w:tabs>
              <w:suppressAutoHyphens/>
              <w:spacing w:before="120" w:after="120"/>
              <w:rPr>
                <w:spacing w:val="-3"/>
                <w:sz w:val="20"/>
              </w:rPr>
            </w:pPr>
            <w:r>
              <w:rPr>
                <w:spacing w:val="-3"/>
                <w:sz w:val="20"/>
              </w:rPr>
              <w:t>Prior to submitting a bulk change of agent / revised bulk change of agent application.</w:t>
            </w:r>
          </w:p>
        </w:tc>
        <w:tc>
          <w:tcPr>
            <w:tcW w:w="1248" w:type="pct"/>
          </w:tcPr>
          <w:p w14:paraId="24955CE4" w14:textId="77777777" w:rsidR="003725CF" w:rsidRDefault="003725CF">
            <w:pPr>
              <w:pStyle w:val="table"/>
              <w:tabs>
                <w:tab w:val="left" w:pos="-720"/>
                <w:tab w:val="left" w:pos="0"/>
              </w:tabs>
              <w:suppressAutoHyphens/>
              <w:spacing w:line="240" w:lineRule="auto"/>
              <w:rPr>
                <w:rFonts w:ascii="Times New Roman" w:hAnsi="Times New Roman"/>
                <w:spacing w:val="-3"/>
              </w:rPr>
            </w:pPr>
            <w:r>
              <w:rPr>
                <w:rFonts w:ascii="Times New Roman" w:hAnsi="Times New Roman"/>
                <w:spacing w:val="-3"/>
              </w:rPr>
              <w:t>Liaise with Supplier Agent(s) and SMRA to put together the bulk change of agent application / revised application.</w:t>
            </w:r>
          </w:p>
          <w:p w14:paraId="05ECC355" w14:textId="4A1310B6" w:rsidR="008A0F96" w:rsidRDefault="008A0F96">
            <w:pPr>
              <w:pStyle w:val="table"/>
              <w:tabs>
                <w:tab w:val="left" w:pos="-720"/>
                <w:tab w:val="left" w:pos="0"/>
              </w:tabs>
              <w:suppressAutoHyphens/>
              <w:spacing w:line="240" w:lineRule="auto"/>
              <w:rPr>
                <w:rFonts w:ascii="Times New Roman" w:hAnsi="Times New Roman"/>
                <w:spacing w:val="-3"/>
              </w:rPr>
            </w:pPr>
            <w:r w:rsidRPr="008A0F96">
              <w:rPr>
                <w:rFonts w:ascii="Times New Roman" w:hAnsi="Times New Roman"/>
                <w:spacing w:val="-3"/>
              </w:rPr>
              <w:t>Further detail on the Supplier and SMRA obligations applicable to section 3.1.1 are set out in Appendix 4.2.</w:t>
            </w:r>
          </w:p>
        </w:tc>
        <w:tc>
          <w:tcPr>
            <w:tcW w:w="460" w:type="pct"/>
          </w:tcPr>
          <w:p w14:paraId="670E3BF7"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459" w:type="pct"/>
          </w:tcPr>
          <w:p w14:paraId="281F5364" w14:textId="77777777" w:rsidR="003725CF" w:rsidRDefault="003725CF">
            <w:pPr>
              <w:tabs>
                <w:tab w:val="left" w:pos="-720"/>
                <w:tab w:val="left" w:pos="0"/>
              </w:tabs>
              <w:suppressAutoHyphens/>
              <w:spacing w:before="120" w:after="120"/>
              <w:rPr>
                <w:spacing w:val="-3"/>
                <w:sz w:val="20"/>
              </w:rPr>
            </w:pPr>
            <w:r>
              <w:rPr>
                <w:spacing w:val="-3"/>
                <w:sz w:val="20"/>
              </w:rPr>
              <w:t>Supplier Agent(s), SMRA.</w:t>
            </w:r>
          </w:p>
        </w:tc>
        <w:tc>
          <w:tcPr>
            <w:tcW w:w="1378" w:type="pct"/>
          </w:tcPr>
          <w:p w14:paraId="464783AE" w14:textId="77777777" w:rsidR="003725CF" w:rsidRDefault="003725CF">
            <w:pPr>
              <w:tabs>
                <w:tab w:val="left" w:pos="-720"/>
                <w:tab w:val="left" w:pos="0"/>
              </w:tabs>
              <w:suppressAutoHyphens/>
              <w:spacing w:before="120" w:after="120"/>
              <w:rPr>
                <w:spacing w:val="-3"/>
                <w:sz w:val="20"/>
              </w:rPr>
            </w:pPr>
            <w:r>
              <w:rPr>
                <w:spacing w:val="-3"/>
                <w:sz w:val="20"/>
              </w:rPr>
              <w:t xml:space="preserve">Determine the information to </w:t>
            </w:r>
            <w:proofErr w:type="gramStart"/>
            <w:r>
              <w:rPr>
                <w:spacing w:val="-3"/>
                <w:sz w:val="20"/>
              </w:rPr>
              <w:t>be provided</w:t>
            </w:r>
            <w:proofErr w:type="gramEnd"/>
            <w:r>
              <w:rPr>
                <w:spacing w:val="-3"/>
                <w:sz w:val="20"/>
              </w:rPr>
              <w:t xml:space="preserve"> in the bulk change of agent application.</w:t>
            </w:r>
          </w:p>
          <w:p w14:paraId="54CEE2F1" w14:textId="10AAF84B" w:rsidR="008A0F96" w:rsidRDefault="008A0F96" w:rsidP="008A0F96">
            <w:pPr>
              <w:tabs>
                <w:tab w:val="left" w:pos="-720"/>
                <w:tab w:val="left" w:pos="0"/>
              </w:tabs>
              <w:suppressAutoHyphens/>
              <w:spacing w:before="120" w:after="120"/>
              <w:rPr>
                <w:spacing w:val="-3"/>
                <w:sz w:val="20"/>
              </w:rPr>
            </w:pPr>
            <w:r w:rsidRPr="008A0F96">
              <w:rPr>
                <w:spacing w:val="-3"/>
                <w:sz w:val="20"/>
              </w:rPr>
              <w:t>Appendix 4.2.</w:t>
            </w:r>
          </w:p>
        </w:tc>
        <w:tc>
          <w:tcPr>
            <w:tcW w:w="500" w:type="pct"/>
          </w:tcPr>
          <w:p w14:paraId="1FE5198F" w14:textId="75D136D1" w:rsidR="003725CF" w:rsidRDefault="003725CF" w:rsidP="008A0F96">
            <w:pPr>
              <w:tabs>
                <w:tab w:val="left" w:pos="-720"/>
                <w:tab w:val="left" w:pos="0"/>
              </w:tabs>
              <w:suppressAutoHyphens/>
              <w:spacing w:before="120" w:after="120"/>
              <w:rPr>
                <w:spacing w:val="-3"/>
                <w:sz w:val="20"/>
              </w:rPr>
            </w:pPr>
            <w:r>
              <w:rPr>
                <w:spacing w:val="-3"/>
                <w:sz w:val="20"/>
              </w:rPr>
              <w:t>Verbal/Email.</w:t>
            </w:r>
          </w:p>
        </w:tc>
      </w:tr>
      <w:tr w:rsidR="00EF539D" w14:paraId="162D4254" w14:textId="77777777" w:rsidTr="00FC1D46">
        <w:trPr>
          <w:cantSplit/>
        </w:trPr>
        <w:tc>
          <w:tcPr>
            <w:tcW w:w="260" w:type="pct"/>
          </w:tcPr>
          <w:p w14:paraId="601D1E78" w14:textId="77777777" w:rsidR="003725CF" w:rsidRDefault="003725CF">
            <w:pPr>
              <w:tabs>
                <w:tab w:val="left" w:pos="-720"/>
                <w:tab w:val="left" w:pos="0"/>
              </w:tabs>
              <w:suppressAutoHyphens/>
              <w:spacing w:before="120" w:after="120"/>
              <w:rPr>
                <w:spacing w:val="-3"/>
                <w:sz w:val="20"/>
              </w:rPr>
            </w:pPr>
            <w:r>
              <w:rPr>
                <w:spacing w:val="-3"/>
                <w:sz w:val="20"/>
              </w:rPr>
              <w:t>3.1.2</w:t>
            </w:r>
          </w:p>
        </w:tc>
        <w:tc>
          <w:tcPr>
            <w:tcW w:w="695" w:type="pct"/>
          </w:tcPr>
          <w:p w14:paraId="5826D8A7" w14:textId="77777777" w:rsidR="003725CF" w:rsidRDefault="003725CF">
            <w:pPr>
              <w:tabs>
                <w:tab w:val="left" w:pos="-720"/>
                <w:tab w:val="left" w:pos="0"/>
              </w:tabs>
              <w:suppressAutoHyphens/>
              <w:spacing w:before="120" w:after="120"/>
              <w:rPr>
                <w:spacing w:val="-3"/>
                <w:sz w:val="20"/>
              </w:rPr>
            </w:pPr>
            <w:r>
              <w:rPr>
                <w:spacing w:val="-3"/>
                <w:sz w:val="20"/>
              </w:rPr>
              <w:t>Prior to next Panel meeting and sufficiently in advance of bulk change of agent transfer date</w:t>
            </w:r>
            <w:r>
              <w:rPr>
                <w:rStyle w:val="FootnoteReference"/>
                <w:spacing w:val="-3"/>
                <w:sz w:val="20"/>
              </w:rPr>
              <w:footnoteReference w:id="4"/>
            </w:r>
            <w:r>
              <w:rPr>
                <w:spacing w:val="-3"/>
                <w:sz w:val="20"/>
              </w:rPr>
              <w:t>.</w:t>
            </w:r>
          </w:p>
        </w:tc>
        <w:tc>
          <w:tcPr>
            <w:tcW w:w="1248" w:type="pct"/>
          </w:tcPr>
          <w:p w14:paraId="6552708F" w14:textId="77777777" w:rsidR="003725CF" w:rsidRDefault="003725CF">
            <w:pPr>
              <w:pStyle w:val="table"/>
              <w:tabs>
                <w:tab w:val="left" w:pos="-720"/>
                <w:tab w:val="left" w:pos="0"/>
              </w:tabs>
              <w:suppressAutoHyphens/>
              <w:spacing w:line="240" w:lineRule="auto"/>
              <w:rPr>
                <w:rFonts w:ascii="Times New Roman" w:hAnsi="Times New Roman"/>
                <w:spacing w:val="-3"/>
              </w:rPr>
            </w:pPr>
            <w:r>
              <w:rPr>
                <w:rFonts w:ascii="Times New Roman" w:hAnsi="Times New Roman"/>
                <w:spacing w:val="-3"/>
              </w:rPr>
              <w:t>Submit bulk change of agent application / revised application.</w:t>
            </w:r>
          </w:p>
        </w:tc>
        <w:tc>
          <w:tcPr>
            <w:tcW w:w="460" w:type="pct"/>
          </w:tcPr>
          <w:p w14:paraId="26B4FB63"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459" w:type="pct"/>
          </w:tcPr>
          <w:p w14:paraId="081CCBDA" w14:textId="77777777" w:rsidR="003725CF" w:rsidRDefault="003725CF">
            <w:pPr>
              <w:tabs>
                <w:tab w:val="left" w:pos="-720"/>
                <w:tab w:val="left" w:pos="0"/>
              </w:tabs>
              <w:suppressAutoHyphens/>
              <w:spacing w:before="120" w:after="120"/>
              <w:rPr>
                <w:spacing w:val="-3"/>
                <w:sz w:val="20"/>
              </w:rPr>
            </w:pPr>
            <w:proofErr w:type="spellStart"/>
            <w:r>
              <w:rPr>
                <w:spacing w:val="-3"/>
                <w:sz w:val="20"/>
              </w:rPr>
              <w:t>BSCCo</w:t>
            </w:r>
            <w:proofErr w:type="spellEnd"/>
            <w:r>
              <w:rPr>
                <w:spacing w:val="-3"/>
                <w:sz w:val="20"/>
              </w:rPr>
              <w:t>.</w:t>
            </w:r>
          </w:p>
        </w:tc>
        <w:tc>
          <w:tcPr>
            <w:tcW w:w="1378" w:type="pct"/>
          </w:tcPr>
          <w:p w14:paraId="53C5173A" w14:textId="77777777" w:rsidR="003725CF" w:rsidRDefault="003725CF">
            <w:pPr>
              <w:tabs>
                <w:tab w:val="left" w:pos="-720"/>
                <w:tab w:val="left" w:pos="0"/>
              </w:tabs>
              <w:suppressAutoHyphens/>
              <w:spacing w:before="120" w:after="120"/>
              <w:rPr>
                <w:spacing w:val="-3"/>
                <w:sz w:val="20"/>
              </w:rPr>
            </w:pPr>
            <w:r>
              <w:rPr>
                <w:spacing w:val="-3"/>
                <w:sz w:val="20"/>
              </w:rPr>
              <w:t>Complete form BSCP513/01 Part A in accordance with Appendix 4.1.</w:t>
            </w:r>
          </w:p>
        </w:tc>
        <w:tc>
          <w:tcPr>
            <w:tcW w:w="500" w:type="pct"/>
          </w:tcPr>
          <w:p w14:paraId="4B18EC47" w14:textId="7630DF44" w:rsidR="003725CF" w:rsidRDefault="003725CF" w:rsidP="00EF539D">
            <w:pPr>
              <w:tabs>
                <w:tab w:val="left" w:pos="-720"/>
                <w:tab w:val="left" w:pos="0"/>
              </w:tabs>
              <w:suppressAutoHyphens/>
              <w:spacing w:before="120" w:after="120"/>
              <w:rPr>
                <w:spacing w:val="-3"/>
                <w:sz w:val="20"/>
              </w:rPr>
            </w:pPr>
            <w:r>
              <w:rPr>
                <w:spacing w:val="-3"/>
                <w:sz w:val="20"/>
              </w:rPr>
              <w:t>Post</w:t>
            </w:r>
            <w:r w:rsidR="00DD6D28">
              <w:rPr>
                <w:spacing w:val="-3"/>
                <w:sz w:val="20"/>
              </w:rPr>
              <w:t>/Email</w:t>
            </w:r>
            <w:r w:rsidR="008A33B2">
              <w:rPr>
                <w:spacing w:val="-3"/>
                <w:sz w:val="20"/>
              </w:rPr>
              <w:t>.</w:t>
            </w:r>
          </w:p>
        </w:tc>
      </w:tr>
      <w:tr w:rsidR="00EF539D" w14:paraId="3A86D3DB" w14:textId="77777777" w:rsidTr="00FC1D46">
        <w:trPr>
          <w:cantSplit/>
        </w:trPr>
        <w:tc>
          <w:tcPr>
            <w:tcW w:w="260" w:type="pct"/>
          </w:tcPr>
          <w:p w14:paraId="61563E85" w14:textId="77777777" w:rsidR="003725CF" w:rsidRDefault="003725CF">
            <w:pPr>
              <w:tabs>
                <w:tab w:val="left" w:pos="-720"/>
                <w:tab w:val="left" w:pos="0"/>
              </w:tabs>
              <w:suppressAutoHyphens/>
              <w:spacing w:before="120" w:after="120"/>
              <w:rPr>
                <w:spacing w:val="-3"/>
                <w:sz w:val="20"/>
              </w:rPr>
            </w:pPr>
            <w:r>
              <w:rPr>
                <w:spacing w:val="-3"/>
                <w:sz w:val="20"/>
              </w:rPr>
              <w:t>3.1.3</w:t>
            </w:r>
          </w:p>
        </w:tc>
        <w:tc>
          <w:tcPr>
            <w:tcW w:w="695" w:type="pct"/>
          </w:tcPr>
          <w:p w14:paraId="44A96263" w14:textId="77777777" w:rsidR="003725CF" w:rsidRDefault="003725CF">
            <w:pPr>
              <w:tabs>
                <w:tab w:val="left" w:pos="-720"/>
                <w:tab w:val="left" w:pos="0"/>
              </w:tabs>
              <w:suppressAutoHyphens/>
              <w:spacing w:before="120" w:after="120"/>
              <w:rPr>
                <w:spacing w:val="-3"/>
                <w:sz w:val="20"/>
              </w:rPr>
            </w:pPr>
            <w:r>
              <w:rPr>
                <w:spacing w:val="-3"/>
                <w:sz w:val="20"/>
              </w:rPr>
              <w:t>Within 1WD of receipt of 3.1.2.</w:t>
            </w:r>
          </w:p>
        </w:tc>
        <w:tc>
          <w:tcPr>
            <w:tcW w:w="1248" w:type="pct"/>
          </w:tcPr>
          <w:p w14:paraId="31304349" w14:textId="77777777" w:rsidR="003725CF" w:rsidRDefault="003725CF">
            <w:pPr>
              <w:tabs>
                <w:tab w:val="left" w:pos="-720"/>
                <w:tab w:val="left" w:pos="0"/>
              </w:tabs>
              <w:suppressAutoHyphens/>
              <w:spacing w:before="120" w:after="120"/>
              <w:rPr>
                <w:spacing w:val="-3"/>
                <w:sz w:val="20"/>
              </w:rPr>
            </w:pPr>
            <w:r>
              <w:rPr>
                <w:spacing w:val="-3"/>
                <w:sz w:val="20"/>
              </w:rPr>
              <w:t>Acknowledge receipt of application.</w:t>
            </w:r>
          </w:p>
        </w:tc>
        <w:tc>
          <w:tcPr>
            <w:tcW w:w="460" w:type="pct"/>
          </w:tcPr>
          <w:p w14:paraId="239220C3" w14:textId="77777777" w:rsidR="003725CF" w:rsidRDefault="003725CF">
            <w:pPr>
              <w:tabs>
                <w:tab w:val="left" w:pos="-720"/>
                <w:tab w:val="left" w:pos="0"/>
              </w:tabs>
              <w:suppressAutoHyphens/>
              <w:spacing w:before="120" w:after="120"/>
              <w:rPr>
                <w:spacing w:val="-3"/>
                <w:sz w:val="20"/>
              </w:rPr>
            </w:pPr>
            <w:proofErr w:type="spellStart"/>
            <w:r>
              <w:rPr>
                <w:spacing w:val="-3"/>
                <w:sz w:val="20"/>
              </w:rPr>
              <w:t>BSCCo</w:t>
            </w:r>
            <w:proofErr w:type="spellEnd"/>
            <w:r>
              <w:rPr>
                <w:spacing w:val="-3"/>
                <w:sz w:val="20"/>
              </w:rPr>
              <w:t>.</w:t>
            </w:r>
          </w:p>
        </w:tc>
        <w:tc>
          <w:tcPr>
            <w:tcW w:w="459" w:type="pct"/>
          </w:tcPr>
          <w:p w14:paraId="37FF9921"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1378" w:type="pct"/>
          </w:tcPr>
          <w:p w14:paraId="63A25AFB" w14:textId="77777777" w:rsidR="003725CF" w:rsidRDefault="003725CF">
            <w:pPr>
              <w:tabs>
                <w:tab w:val="left" w:pos="-720"/>
                <w:tab w:val="left" w:pos="0"/>
              </w:tabs>
              <w:suppressAutoHyphens/>
              <w:spacing w:before="120" w:after="120"/>
              <w:rPr>
                <w:spacing w:val="-3"/>
                <w:sz w:val="20"/>
              </w:rPr>
            </w:pPr>
            <w:r>
              <w:rPr>
                <w:spacing w:val="-3"/>
                <w:sz w:val="20"/>
              </w:rPr>
              <w:t>Date of receipt of application.</w:t>
            </w:r>
          </w:p>
        </w:tc>
        <w:tc>
          <w:tcPr>
            <w:tcW w:w="500" w:type="pct"/>
          </w:tcPr>
          <w:p w14:paraId="668940C6" w14:textId="77777777" w:rsidR="003725CF" w:rsidRDefault="003725CF">
            <w:pPr>
              <w:pStyle w:val="table"/>
              <w:tabs>
                <w:tab w:val="left" w:pos="-720"/>
                <w:tab w:val="left" w:pos="0"/>
              </w:tabs>
              <w:suppressAutoHyphens/>
              <w:spacing w:after="0" w:line="240" w:lineRule="auto"/>
              <w:rPr>
                <w:rFonts w:ascii="Times New Roman" w:hAnsi="Times New Roman"/>
                <w:spacing w:val="-3"/>
              </w:rPr>
            </w:pPr>
            <w:r>
              <w:rPr>
                <w:rFonts w:ascii="Times New Roman" w:hAnsi="Times New Roman"/>
                <w:spacing w:val="-3"/>
              </w:rPr>
              <w:t>Fax/Email.</w:t>
            </w:r>
          </w:p>
        </w:tc>
      </w:tr>
      <w:tr w:rsidR="00EF539D" w14:paraId="77AD6F83" w14:textId="77777777" w:rsidTr="00FC1D46">
        <w:trPr>
          <w:cantSplit/>
        </w:trPr>
        <w:tc>
          <w:tcPr>
            <w:tcW w:w="260" w:type="pct"/>
          </w:tcPr>
          <w:p w14:paraId="617A4FEC" w14:textId="77777777" w:rsidR="003725CF" w:rsidRDefault="003725CF">
            <w:pPr>
              <w:tabs>
                <w:tab w:val="left" w:pos="-720"/>
                <w:tab w:val="left" w:pos="0"/>
              </w:tabs>
              <w:suppressAutoHyphens/>
              <w:spacing w:before="120" w:after="120"/>
              <w:rPr>
                <w:spacing w:val="-3"/>
                <w:sz w:val="20"/>
              </w:rPr>
            </w:pPr>
            <w:r>
              <w:rPr>
                <w:spacing w:val="-3"/>
                <w:sz w:val="20"/>
              </w:rPr>
              <w:t>3.1.4</w:t>
            </w:r>
          </w:p>
        </w:tc>
        <w:tc>
          <w:tcPr>
            <w:tcW w:w="695" w:type="pct"/>
          </w:tcPr>
          <w:p w14:paraId="2C5908FF" w14:textId="77777777" w:rsidR="003725CF" w:rsidRDefault="003725CF">
            <w:pPr>
              <w:tabs>
                <w:tab w:val="left" w:pos="-720"/>
                <w:tab w:val="left" w:pos="0"/>
              </w:tabs>
              <w:suppressAutoHyphens/>
              <w:spacing w:before="120" w:after="120"/>
              <w:rPr>
                <w:spacing w:val="-3"/>
                <w:sz w:val="20"/>
              </w:rPr>
            </w:pPr>
            <w:r>
              <w:rPr>
                <w:spacing w:val="-3"/>
                <w:sz w:val="20"/>
              </w:rPr>
              <w:t>At next Panel meeting.</w:t>
            </w:r>
          </w:p>
        </w:tc>
        <w:tc>
          <w:tcPr>
            <w:tcW w:w="1248" w:type="pct"/>
          </w:tcPr>
          <w:p w14:paraId="6EBAE691" w14:textId="77777777" w:rsidR="003725CF" w:rsidRDefault="003725CF">
            <w:pPr>
              <w:pStyle w:val="table"/>
              <w:tabs>
                <w:tab w:val="left" w:pos="-720"/>
                <w:tab w:val="left" w:pos="0"/>
              </w:tabs>
              <w:suppressAutoHyphens/>
              <w:spacing w:line="240" w:lineRule="auto"/>
              <w:rPr>
                <w:rFonts w:ascii="Times New Roman" w:hAnsi="Times New Roman"/>
                <w:spacing w:val="-3"/>
              </w:rPr>
            </w:pPr>
            <w:r>
              <w:rPr>
                <w:rFonts w:ascii="Times New Roman" w:hAnsi="Times New Roman"/>
                <w:spacing w:val="-3"/>
              </w:rPr>
              <w:t xml:space="preserve">Verify that all information required has been provided in 3.1.2 and determine </w:t>
            </w:r>
            <w:proofErr w:type="gramStart"/>
            <w:r>
              <w:rPr>
                <w:rFonts w:ascii="Times New Roman" w:hAnsi="Times New Roman"/>
                <w:spacing w:val="-3"/>
              </w:rPr>
              <w:t>whether or not</w:t>
            </w:r>
            <w:proofErr w:type="gramEnd"/>
            <w:r>
              <w:rPr>
                <w:rFonts w:ascii="Times New Roman" w:hAnsi="Times New Roman"/>
                <w:spacing w:val="-3"/>
              </w:rPr>
              <w:t xml:space="preserve"> to approve bulk change of agent application.</w:t>
            </w:r>
          </w:p>
        </w:tc>
        <w:tc>
          <w:tcPr>
            <w:tcW w:w="460" w:type="pct"/>
          </w:tcPr>
          <w:p w14:paraId="132C30E7" w14:textId="77777777" w:rsidR="003725CF" w:rsidRDefault="003725CF">
            <w:pPr>
              <w:tabs>
                <w:tab w:val="left" w:pos="-720"/>
                <w:tab w:val="left" w:pos="0"/>
              </w:tabs>
              <w:suppressAutoHyphens/>
              <w:spacing w:before="120" w:after="120"/>
              <w:rPr>
                <w:spacing w:val="-3"/>
                <w:sz w:val="20"/>
              </w:rPr>
            </w:pPr>
            <w:r>
              <w:rPr>
                <w:spacing w:val="-3"/>
                <w:sz w:val="20"/>
              </w:rPr>
              <w:t>Panel.</w:t>
            </w:r>
          </w:p>
        </w:tc>
        <w:tc>
          <w:tcPr>
            <w:tcW w:w="459" w:type="pct"/>
          </w:tcPr>
          <w:p w14:paraId="215CDADF" w14:textId="77777777" w:rsidR="003725CF" w:rsidRDefault="003725CF">
            <w:pPr>
              <w:tabs>
                <w:tab w:val="left" w:pos="-720"/>
                <w:tab w:val="left" w:pos="0"/>
              </w:tabs>
              <w:suppressAutoHyphens/>
              <w:spacing w:before="120" w:after="120"/>
              <w:rPr>
                <w:spacing w:val="-3"/>
                <w:sz w:val="20"/>
              </w:rPr>
            </w:pPr>
          </w:p>
        </w:tc>
        <w:tc>
          <w:tcPr>
            <w:tcW w:w="1378" w:type="pct"/>
          </w:tcPr>
          <w:p w14:paraId="02456566" w14:textId="77777777" w:rsidR="003725CF" w:rsidRDefault="003725CF">
            <w:pPr>
              <w:tabs>
                <w:tab w:val="left" w:pos="-720"/>
                <w:tab w:val="left" w:pos="0"/>
              </w:tabs>
              <w:suppressAutoHyphens/>
              <w:spacing w:before="120" w:after="120"/>
              <w:rPr>
                <w:spacing w:val="-3"/>
                <w:sz w:val="20"/>
              </w:rPr>
            </w:pPr>
            <w:r>
              <w:rPr>
                <w:spacing w:val="-3"/>
                <w:sz w:val="20"/>
              </w:rPr>
              <w:t>Information provided in accordance with Appendix 4.1, and any previous experience Supplier has in bulk changes of agents.</w:t>
            </w:r>
          </w:p>
        </w:tc>
        <w:tc>
          <w:tcPr>
            <w:tcW w:w="500" w:type="pct"/>
          </w:tcPr>
          <w:p w14:paraId="3B4F9900" w14:textId="77777777" w:rsidR="003725CF" w:rsidRDefault="003725CF">
            <w:pPr>
              <w:tabs>
                <w:tab w:val="left" w:pos="-720"/>
                <w:tab w:val="left" w:pos="0"/>
              </w:tabs>
              <w:suppressAutoHyphens/>
              <w:spacing w:before="120" w:after="120"/>
              <w:rPr>
                <w:spacing w:val="-3"/>
                <w:sz w:val="20"/>
              </w:rPr>
            </w:pPr>
            <w:r>
              <w:rPr>
                <w:spacing w:val="-3"/>
                <w:sz w:val="20"/>
              </w:rPr>
              <w:t>Internal Process.</w:t>
            </w:r>
          </w:p>
        </w:tc>
      </w:tr>
      <w:tr w:rsidR="00EF539D" w14:paraId="71E825B9" w14:textId="77777777" w:rsidTr="00FC1D46">
        <w:trPr>
          <w:cantSplit/>
        </w:trPr>
        <w:tc>
          <w:tcPr>
            <w:tcW w:w="260" w:type="pct"/>
          </w:tcPr>
          <w:p w14:paraId="539BF59E" w14:textId="77777777" w:rsidR="003725CF" w:rsidRDefault="003725CF">
            <w:pPr>
              <w:tabs>
                <w:tab w:val="left" w:pos="-720"/>
                <w:tab w:val="left" w:pos="0"/>
              </w:tabs>
              <w:suppressAutoHyphens/>
              <w:spacing w:before="120" w:after="120"/>
              <w:rPr>
                <w:spacing w:val="-3"/>
                <w:sz w:val="20"/>
              </w:rPr>
            </w:pPr>
            <w:r>
              <w:rPr>
                <w:spacing w:val="-3"/>
                <w:sz w:val="20"/>
              </w:rPr>
              <w:t>3.1.5</w:t>
            </w:r>
          </w:p>
        </w:tc>
        <w:tc>
          <w:tcPr>
            <w:tcW w:w="695" w:type="pct"/>
          </w:tcPr>
          <w:p w14:paraId="212A8026" w14:textId="77777777" w:rsidR="003725CF" w:rsidRDefault="003725CF">
            <w:pPr>
              <w:tabs>
                <w:tab w:val="left" w:pos="-720"/>
                <w:tab w:val="left" w:pos="0"/>
              </w:tabs>
              <w:suppressAutoHyphens/>
              <w:spacing w:before="120" w:after="120"/>
              <w:rPr>
                <w:spacing w:val="-3"/>
                <w:sz w:val="20"/>
              </w:rPr>
            </w:pPr>
            <w:r>
              <w:rPr>
                <w:spacing w:val="-3"/>
                <w:sz w:val="20"/>
              </w:rPr>
              <w:t>Following Panel meeting.</w:t>
            </w:r>
          </w:p>
        </w:tc>
        <w:tc>
          <w:tcPr>
            <w:tcW w:w="1248" w:type="pct"/>
          </w:tcPr>
          <w:p w14:paraId="7682EBCC" w14:textId="77777777" w:rsidR="003725CF" w:rsidRDefault="003725CF">
            <w:pPr>
              <w:tabs>
                <w:tab w:val="left" w:pos="-720"/>
                <w:tab w:val="left" w:pos="0"/>
              </w:tabs>
              <w:suppressAutoHyphens/>
              <w:spacing w:before="120" w:after="120"/>
              <w:rPr>
                <w:spacing w:val="-3"/>
                <w:sz w:val="20"/>
              </w:rPr>
            </w:pPr>
            <w:r>
              <w:rPr>
                <w:spacing w:val="-3"/>
                <w:sz w:val="20"/>
              </w:rPr>
              <w:t>If necessary, request additional information from Supplier in support of bulk change of agent application.</w:t>
            </w:r>
          </w:p>
        </w:tc>
        <w:tc>
          <w:tcPr>
            <w:tcW w:w="460" w:type="pct"/>
          </w:tcPr>
          <w:p w14:paraId="179CE194" w14:textId="77777777" w:rsidR="003725CF" w:rsidRDefault="003725CF">
            <w:pPr>
              <w:tabs>
                <w:tab w:val="left" w:pos="-720"/>
                <w:tab w:val="left" w:pos="0"/>
              </w:tabs>
              <w:suppressAutoHyphens/>
              <w:spacing w:before="120" w:after="120"/>
              <w:rPr>
                <w:spacing w:val="-3"/>
                <w:sz w:val="20"/>
              </w:rPr>
            </w:pPr>
            <w:proofErr w:type="spellStart"/>
            <w:r>
              <w:rPr>
                <w:spacing w:val="-3"/>
                <w:sz w:val="20"/>
              </w:rPr>
              <w:t>BSCCo</w:t>
            </w:r>
            <w:proofErr w:type="spellEnd"/>
            <w:r>
              <w:rPr>
                <w:spacing w:val="-3"/>
                <w:sz w:val="20"/>
              </w:rPr>
              <w:t>.</w:t>
            </w:r>
          </w:p>
        </w:tc>
        <w:tc>
          <w:tcPr>
            <w:tcW w:w="459" w:type="pct"/>
          </w:tcPr>
          <w:p w14:paraId="7886B6F7"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1378" w:type="pct"/>
          </w:tcPr>
          <w:p w14:paraId="63261784" w14:textId="77777777" w:rsidR="003725CF" w:rsidRDefault="003725CF">
            <w:pPr>
              <w:tabs>
                <w:tab w:val="left" w:pos="-720"/>
                <w:tab w:val="left" w:pos="0"/>
              </w:tabs>
              <w:suppressAutoHyphens/>
              <w:spacing w:before="120" w:after="120"/>
              <w:rPr>
                <w:spacing w:val="-3"/>
                <w:sz w:val="20"/>
              </w:rPr>
            </w:pPr>
            <w:r>
              <w:rPr>
                <w:spacing w:val="-3"/>
                <w:sz w:val="20"/>
              </w:rPr>
              <w:t>Request for additional information, as necessary.</w:t>
            </w:r>
          </w:p>
        </w:tc>
        <w:tc>
          <w:tcPr>
            <w:tcW w:w="500" w:type="pct"/>
          </w:tcPr>
          <w:p w14:paraId="47611179" w14:textId="77777777" w:rsidR="003725CF" w:rsidRDefault="003725CF">
            <w:pPr>
              <w:tabs>
                <w:tab w:val="left" w:pos="-720"/>
                <w:tab w:val="left" w:pos="0"/>
              </w:tabs>
              <w:suppressAutoHyphens/>
              <w:spacing w:before="120" w:after="120"/>
              <w:rPr>
                <w:spacing w:val="-3"/>
                <w:sz w:val="20"/>
              </w:rPr>
            </w:pPr>
            <w:r>
              <w:rPr>
                <w:spacing w:val="-3"/>
                <w:sz w:val="20"/>
              </w:rPr>
              <w:t>Fax/Email.</w:t>
            </w:r>
          </w:p>
        </w:tc>
      </w:tr>
      <w:tr w:rsidR="00EF539D" w14:paraId="399F9997" w14:textId="77777777" w:rsidTr="00FC1D46">
        <w:trPr>
          <w:cantSplit/>
        </w:trPr>
        <w:tc>
          <w:tcPr>
            <w:tcW w:w="260" w:type="pct"/>
          </w:tcPr>
          <w:p w14:paraId="71FC1115" w14:textId="77777777" w:rsidR="003725CF" w:rsidRDefault="003725CF">
            <w:pPr>
              <w:tabs>
                <w:tab w:val="left" w:pos="-720"/>
                <w:tab w:val="left" w:pos="0"/>
              </w:tabs>
              <w:suppressAutoHyphens/>
              <w:spacing w:before="120" w:after="120"/>
              <w:rPr>
                <w:spacing w:val="-3"/>
                <w:sz w:val="20"/>
              </w:rPr>
            </w:pPr>
            <w:r>
              <w:rPr>
                <w:spacing w:val="-3"/>
                <w:sz w:val="20"/>
              </w:rPr>
              <w:t>3.1.6</w:t>
            </w:r>
          </w:p>
        </w:tc>
        <w:tc>
          <w:tcPr>
            <w:tcW w:w="695" w:type="pct"/>
          </w:tcPr>
          <w:p w14:paraId="6E283B9A" w14:textId="77777777" w:rsidR="003725CF" w:rsidRDefault="003725CF">
            <w:pPr>
              <w:tabs>
                <w:tab w:val="left" w:pos="-720"/>
                <w:tab w:val="left" w:pos="0"/>
              </w:tabs>
              <w:suppressAutoHyphens/>
              <w:spacing w:before="120" w:after="120"/>
              <w:rPr>
                <w:spacing w:val="-3"/>
                <w:sz w:val="20"/>
              </w:rPr>
            </w:pPr>
            <w:r>
              <w:rPr>
                <w:spacing w:val="-3"/>
                <w:sz w:val="20"/>
              </w:rPr>
              <w:t>If required, within 2WD of 3.1.5.</w:t>
            </w:r>
          </w:p>
        </w:tc>
        <w:tc>
          <w:tcPr>
            <w:tcW w:w="1248" w:type="pct"/>
          </w:tcPr>
          <w:p w14:paraId="18836F38" w14:textId="77777777" w:rsidR="003725CF" w:rsidRDefault="003725CF">
            <w:pPr>
              <w:tabs>
                <w:tab w:val="left" w:pos="-720"/>
                <w:tab w:val="left" w:pos="0"/>
              </w:tabs>
              <w:suppressAutoHyphens/>
              <w:spacing w:before="120" w:after="120"/>
              <w:rPr>
                <w:spacing w:val="-3"/>
                <w:sz w:val="20"/>
              </w:rPr>
            </w:pPr>
            <w:r>
              <w:rPr>
                <w:spacing w:val="-3"/>
                <w:sz w:val="20"/>
              </w:rPr>
              <w:t>Submit additional information.</w:t>
            </w:r>
          </w:p>
        </w:tc>
        <w:tc>
          <w:tcPr>
            <w:tcW w:w="460" w:type="pct"/>
          </w:tcPr>
          <w:p w14:paraId="054E7CF5"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459" w:type="pct"/>
          </w:tcPr>
          <w:p w14:paraId="2F1C6CAA" w14:textId="77777777" w:rsidR="003725CF" w:rsidRDefault="003725CF">
            <w:pPr>
              <w:tabs>
                <w:tab w:val="left" w:pos="-720"/>
                <w:tab w:val="left" w:pos="0"/>
              </w:tabs>
              <w:suppressAutoHyphens/>
              <w:spacing w:before="120" w:after="120"/>
              <w:rPr>
                <w:spacing w:val="-3"/>
                <w:sz w:val="20"/>
              </w:rPr>
            </w:pPr>
            <w:proofErr w:type="spellStart"/>
            <w:r>
              <w:rPr>
                <w:spacing w:val="-3"/>
                <w:sz w:val="20"/>
              </w:rPr>
              <w:t>BSCCo</w:t>
            </w:r>
            <w:proofErr w:type="spellEnd"/>
            <w:r>
              <w:rPr>
                <w:spacing w:val="-3"/>
                <w:sz w:val="20"/>
              </w:rPr>
              <w:t>.</w:t>
            </w:r>
          </w:p>
        </w:tc>
        <w:tc>
          <w:tcPr>
            <w:tcW w:w="1378" w:type="pct"/>
          </w:tcPr>
          <w:p w14:paraId="70818F4B" w14:textId="77777777" w:rsidR="003725CF" w:rsidRDefault="003725CF">
            <w:pPr>
              <w:tabs>
                <w:tab w:val="left" w:pos="-720"/>
                <w:tab w:val="left" w:pos="0"/>
              </w:tabs>
              <w:suppressAutoHyphens/>
              <w:spacing w:before="120" w:after="120"/>
              <w:rPr>
                <w:spacing w:val="-3"/>
                <w:sz w:val="20"/>
              </w:rPr>
            </w:pPr>
            <w:r>
              <w:rPr>
                <w:spacing w:val="-3"/>
                <w:sz w:val="20"/>
              </w:rPr>
              <w:t>Additional information as requested.</w:t>
            </w:r>
          </w:p>
        </w:tc>
        <w:tc>
          <w:tcPr>
            <w:tcW w:w="500" w:type="pct"/>
          </w:tcPr>
          <w:p w14:paraId="356332C6" w14:textId="77777777" w:rsidR="003725CF" w:rsidRDefault="003725CF">
            <w:pPr>
              <w:tabs>
                <w:tab w:val="left" w:pos="-720"/>
                <w:tab w:val="left" w:pos="0"/>
              </w:tabs>
              <w:suppressAutoHyphens/>
              <w:spacing w:before="120" w:after="120"/>
              <w:rPr>
                <w:spacing w:val="-3"/>
                <w:sz w:val="20"/>
              </w:rPr>
            </w:pPr>
            <w:r>
              <w:rPr>
                <w:spacing w:val="-3"/>
                <w:sz w:val="20"/>
              </w:rPr>
              <w:t>Fax/Email.</w:t>
            </w:r>
          </w:p>
        </w:tc>
      </w:tr>
      <w:tr w:rsidR="00EF539D" w14:paraId="714ACF98" w14:textId="77777777" w:rsidTr="00FC1D46">
        <w:trPr>
          <w:cantSplit/>
        </w:trPr>
        <w:tc>
          <w:tcPr>
            <w:tcW w:w="260" w:type="pct"/>
          </w:tcPr>
          <w:p w14:paraId="3AD41085" w14:textId="77777777" w:rsidR="003725CF" w:rsidRDefault="003725CF">
            <w:pPr>
              <w:tabs>
                <w:tab w:val="left" w:pos="-720"/>
                <w:tab w:val="left" w:pos="0"/>
              </w:tabs>
              <w:suppressAutoHyphens/>
              <w:spacing w:before="120" w:after="120"/>
              <w:rPr>
                <w:spacing w:val="-3"/>
                <w:sz w:val="20"/>
              </w:rPr>
            </w:pPr>
            <w:r>
              <w:rPr>
                <w:spacing w:val="-3"/>
                <w:sz w:val="20"/>
              </w:rPr>
              <w:t>3.1.7</w:t>
            </w:r>
          </w:p>
        </w:tc>
        <w:tc>
          <w:tcPr>
            <w:tcW w:w="695" w:type="pct"/>
          </w:tcPr>
          <w:p w14:paraId="748A8FE9" w14:textId="77777777" w:rsidR="003725CF" w:rsidRDefault="003725CF">
            <w:pPr>
              <w:tabs>
                <w:tab w:val="left" w:pos="-720"/>
                <w:tab w:val="left" w:pos="0"/>
              </w:tabs>
              <w:suppressAutoHyphens/>
              <w:spacing w:before="120" w:after="120"/>
              <w:rPr>
                <w:spacing w:val="-3"/>
                <w:sz w:val="20"/>
              </w:rPr>
            </w:pPr>
            <w:r>
              <w:rPr>
                <w:spacing w:val="-3"/>
                <w:sz w:val="20"/>
              </w:rPr>
              <w:t>Within 1WD of 3.1.4 or 3.1.6, as the case may be.</w:t>
            </w:r>
          </w:p>
        </w:tc>
        <w:tc>
          <w:tcPr>
            <w:tcW w:w="1248" w:type="pct"/>
          </w:tcPr>
          <w:p w14:paraId="02BFD66F" w14:textId="77777777" w:rsidR="003725CF" w:rsidRDefault="003725CF">
            <w:pPr>
              <w:tabs>
                <w:tab w:val="left" w:pos="-720"/>
                <w:tab w:val="left" w:pos="0"/>
              </w:tabs>
              <w:suppressAutoHyphens/>
              <w:spacing w:before="120" w:after="120"/>
              <w:rPr>
                <w:spacing w:val="-3"/>
                <w:sz w:val="20"/>
              </w:rPr>
            </w:pPr>
            <w:r>
              <w:rPr>
                <w:spacing w:val="-3"/>
                <w:sz w:val="20"/>
              </w:rPr>
              <w:t>Notify Supplier of determination.</w:t>
            </w:r>
          </w:p>
        </w:tc>
        <w:tc>
          <w:tcPr>
            <w:tcW w:w="460" w:type="pct"/>
          </w:tcPr>
          <w:p w14:paraId="14920C4F" w14:textId="77777777" w:rsidR="003725CF" w:rsidRDefault="003725CF">
            <w:pPr>
              <w:tabs>
                <w:tab w:val="left" w:pos="-720"/>
                <w:tab w:val="left" w:pos="0"/>
              </w:tabs>
              <w:suppressAutoHyphens/>
              <w:spacing w:before="120" w:after="120"/>
              <w:rPr>
                <w:spacing w:val="-3"/>
                <w:sz w:val="20"/>
              </w:rPr>
            </w:pPr>
            <w:proofErr w:type="spellStart"/>
            <w:r>
              <w:rPr>
                <w:spacing w:val="-3"/>
                <w:sz w:val="20"/>
              </w:rPr>
              <w:t>BSCCo</w:t>
            </w:r>
            <w:proofErr w:type="spellEnd"/>
            <w:r>
              <w:rPr>
                <w:spacing w:val="-3"/>
                <w:sz w:val="20"/>
              </w:rPr>
              <w:t>.</w:t>
            </w:r>
          </w:p>
        </w:tc>
        <w:tc>
          <w:tcPr>
            <w:tcW w:w="459" w:type="pct"/>
          </w:tcPr>
          <w:p w14:paraId="41EEFE14"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1378" w:type="pct"/>
          </w:tcPr>
          <w:p w14:paraId="08962BC5" w14:textId="77777777" w:rsidR="003725CF" w:rsidRDefault="003725CF">
            <w:pPr>
              <w:tabs>
                <w:tab w:val="left" w:pos="-720"/>
                <w:tab w:val="left" w:pos="0"/>
              </w:tabs>
              <w:suppressAutoHyphens/>
              <w:spacing w:before="120" w:after="120"/>
              <w:rPr>
                <w:spacing w:val="-3"/>
                <w:sz w:val="20"/>
              </w:rPr>
            </w:pPr>
            <w:r>
              <w:rPr>
                <w:spacing w:val="-3"/>
                <w:sz w:val="20"/>
              </w:rPr>
              <w:t xml:space="preserve">BSCP513/01 Part B, including details of Panel decision, reasons for decision and any other requirements that </w:t>
            </w:r>
            <w:proofErr w:type="gramStart"/>
            <w:r>
              <w:rPr>
                <w:spacing w:val="-3"/>
                <w:sz w:val="20"/>
              </w:rPr>
              <w:t>must be met</w:t>
            </w:r>
            <w:proofErr w:type="gramEnd"/>
            <w:r>
              <w:rPr>
                <w:spacing w:val="-3"/>
                <w:sz w:val="20"/>
              </w:rPr>
              <w:t xml:space="preserve"> by Supplier (e.g. a test run or a reduction in volume).</w:t>
            </w:r>
          </w:p>
        </w:tc>
        <w:tc>
          <w:tcPr>
            <w:tcW w:w="500" w:type="pct"/>
          </w:tcPr>
          <w:p w14:paraId="0419EAA1" w14:textId="77777777" w:rsidR="003725CF" w:rsidRDefault="003725CF">
            <w:pPr>
              <w:tabs>
                <w:tab w:val="left" w:pos="-720"/>
                <w:tab w:val="left" w:pos="0"/>
              </w:tabs>
              <w:suppressAutoHyphens/>
              <w:spacing w:before="120" w:after="120"/>
              <w:rPr>
                <w:spacing w:val="-3"/>
                <w:sz w:val="20"/>
              </w:rPr>
            </w:pPr>
            <w:r>
              <w:rPr>
                <w:spacing w:val="-3"/>
                <w:sz w:val="20"/>
              </w:rPr>
              <w:t>Fax/Email.</w:t>
            </w:r>
          </w:p>
        </w:tc>
      </w:tr>
      <w:tr w:rsidR="00EF539D" w14:paraId="02BF301B" w14:textId="77777777" w:rsidTr="00FC1D46">
        <w:trPr>
          <w:cantSplit/>
        </w:trPr>
        <w:tc>
          <w:tcPr>
            <w:tcW w:w="260" w:type="pct"/>
          </w:tcPr>
          <w:p w14:paraId="5E0AE165" w14:textId="77777777" w:rsidR="003725CF" w:rsidRDefault="003725CF">
            <w:pPr>
              <w:tabs>
                <w:tab w:val="left" w:pos="-720"/>
                <w:tab w:val="left" w:pos="0"/>
              </w:tabs>
              <w:suppressAutoHyphens/>
              <w:spacing w:before="120" w:after="120"/>
              <w:rPr>
                <w:spacing w:val="-3"/>
                <w:sz w:val="20"/>
              </w:rPr>
            </w:pPr>
            <w:r>
              <w:rPr>
                <w:spacing w:val="-3"/>
                <w:sz w:val="20"/>
              </w:rPr>
              <w:t>3.1.8</w:t>
            </w:r>
          </w:p>
        </w:tc>
        <w:tc>
          <w:tcPr>
            <w:tcW w:w="695" w:type="pct"/>
          </w:tcPr>
          <w:p w14:paraId="6275BE2D" w14:textId="77777777" w:rsidR="003725CF" w:rsidRDefault="003725CF">
            <w:pPr>
              <w:tabs>
                <w:tab w:val="left" w:pos="-720"/>
                <w:tab w:val="left" w:pos="0"/>
              </w:tabs>
              <w:suppressAutoHyphens/>
              <w:spacing w:before="120" w:after="120"/>
              <w:rPr>
                <w:spacing w:val="-3"/>
                <w:sz w:val="20"/>
              </w:rPr>
            </w:pPr>
            <w:r>
              <w:rPr>
                <w:spacing w:val="-3"/>
                <w:sz w:val="20"/>
              </w:rPr>
              <w:t>If application refused.</w:t>
            </w:r>
          </w:p>
        </w:tc>
        <w:tc>
          <w:tcPr>
            <w:tcW w:w="1248" w:type="pct"/>
          </w:tcPr>
          <w:p w14:paraId="5A0DA00F" w14:textId="77777777" w:rsidR="003725CF" w:rsidRDefault="003725CF">
            <w:pPr>
              <w:tabs>
                <w:tab w:val="left" w:pos="-720"/>
                <w:tab w:val="left" w:pos="0"/>
              </w:tabs>
              <w:suppressAutoHyphens/>
              <w:spacing w:before="120" w:after="120"/>
              <w:rPr>
                <w:spacing w:val="-3"/>
                <w:sz w:val="20"/>
              </w:rPr>
            </w:pPr>
            <w:r>
              <w:rPr>
                <w:spacing w:val="-3"/>
                <w:sz w:val="20"/>
              </w:rPr>
              <w:t>If required, return to 3.1.1 and submit revised bulk change of agent application.</w:t>
            </w:r>
          </w:p>
        </w:tc>
        <w:tc>
          <w:tcPr>
            <w:tcW w:w="460" w:type="pct"/>
          </w:tcPr>
          <w:p w14:paraId="57C245E0"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459" w:type="pct"/>
          </w:tcPr>
          <w:p w14:paraId="52FF87D4" w14:textId="77777777" w:rsidR="003725CF" w:rsidRDefault="003725CF">
            <w:pPr>
              <w:tabs>
                <w:tab w:val="left" w:pos="-720"/>
                <w:tab w:val="left" w:pos="0"/>
              </w:tabs>
              <w:suppressAutoHyphens/>
              <w:spacing w:before="120" w:after="120"/>
              <w:rPr>
                <w:spacing w:val="-3"/>
                <w:sz w:val="20"/>
              </w:rPr>
            </w:pPr>
            <w:proofErr w:type="spellStart"/>
            <w:r>
              <w:rPr>
                <w:spacing w:val="-3"/>
                <w:sz w:val="20"/>
              </w:rPr>
              <w:t>BSCCo</w:t>
            </w:r>
            <w:proofErr w:type="spellEnd"/>
            <w:r>
              <w:rPr>
                <w:spacing w:val="-3"/>
                <w:sz w:val="20"/>
              </w:rPr>
              <w:t>.</w:t>
            </w:r>
          </w:p>
        </w:tc>
        <w:tc>
          <w:tcPr>
            <w:tcW w:w="1378" w:type="pct"/>
          </w:tcPr>
          <w:p w14:paraId="300AA79C" w14:textId="77777777" w:rsidR="003725CF" w:rsidRDefault="003725CF">
            <w:pPr>
              <w:tabs>
                <w:tab w:val="left" w:pos="-720"/>
                <w:tab w:val="left" w:pos="0"/>
              </w:tabs>
              <w:suppressAutoHyphens/>
              <w:spacing w:before="120" w:after="120"/>
              <w:rPr>
                <w:spacing w:val="-3"/>
                <w:sz w:val="20"/>
              </w:rPr>
            </w:pPr>
            <w:r>
              <w:rPr>
                <w:spacing w:val="-3"/>
                <w:sz w:val="20"/>
              </w:rPr>
              <w:t>Complete form BSCP513/01 Part A in accordance with Appendix 4.1.</w:t>
            </w:r>
          </w:p>
        </w:tc>
        <w:tc>
          <w:tcPr>
            <w:tcW w:w="500" w:type="pct"/>
          </w:tcPr>
          <w:p w14:paraId="23CCCC1D" w14:textId="4BF230E8" w:rsidR="003725CF" w:rsidRDefault="003725CF" w:rsidP="00EF539D">
            <w:pPr>
              <w:tabs>
                <w:tab w:val="left" w:pos="-720"/>
                <w:tab w:val="left" w:pos="0"/>
              </w:tabs>
              <w:suppressAutoHyphens/>
              <w:spacing w:before="120" w:after="120"/>
              <w:rPr>
                <w:spacing w:val="-3"/>
                <w:sz w:val="20"/>
              </w:rPr>
            </w:pPr>
            <w:r>
              <w:rPr>
                <w:spacing w:val="-3"/>
                <w:sz w:val="20"/>
              </w:rPr>
              <w:t>Post</w:t>
            </w:r>
            <w:r w:rsidR="00DD6D28">
              <w:rPr>
                <w:spacing w:val="-3"/>
                <w:sz w:val="20"/>
              </w:rPr>
              <w:t>/Email</w:t>
            </w:r>
            <w:r w:rsidR="008A33B2">
              <w:rPr>
                <w:spacing w:val="-3"/>
                <w:sz w:val="20"/>
              </w:rPr>
              <w:t>.</w:t>
            </w:r>
          </w:p>
        </w:tc>
      </w:tr>
      <w:tr w:rsidR="00EF539D" w14:paraId="51E3A4C1" w14:textId="77777777" w:rsidTr="00FC1D46">
        <w:trPr>
          <w:cantSplit/>
        </w:trPr>
        <w:tc>
          <w:tcPr>
            <w:tcW w:w="260" w:type="pct"/>
          </w:tcPr>
          <w:p w14:paraId="7BA53ECB" w14:textId="77777777" w:rsidR="003725CF" w:rsidRDefault="003725CF">
            <w:pPr>
              <w:tabs>
                <w:tab w:val="left" w:pos="-720"/>
                <w:tab w:val="left" w:pos="0"/>
              </w:tabs>
              <w:suppressAutoHyphens/>
              <w:spacing w:before="120" w:after="120"/>
              <w:rPr>
                <w:spacing w:val="-3"/>
                <w:sz w:val="20"/>
              </w:rPr>
            </w:pPr>
            <w:r>
              <w:rPr>
                <w:spacing w:val="-3"/>
                <w:sz w:val="20"/>
              </w:rPr>
              <w:t>3.1.9</w:t>
            </w:r>
          </w:p>
        </w:tc>
        <w:tc>
          <w:tcPr>
            <w:tcW w:w="695" w:type="pct"/>
          </w:tcPr>
          <w:p w14:paraId="0D66DA6D" w14:textId="77777777" w:rsidR="003725CF" w:rsidRDefault="003725CF">
            <w:pPr>
              <w:tabs>
                <w:tab w:val="left" w:pos="-720"/>
                <w:tab w:val="left" w:pos="0"/>
              </w:tabs>
              <w:suppressAutoHyphens/>
              <w:spacing w:before="120" w:after="120"/>
              <w:rPr>
                <w:spacing w:val="-3"/>
                <w:sz w:val="20"/>
              </w:rPr>
            </w:pPr>
            <w:r>
              <w:rPr>
                <w:spacing w:val="-3"/>
                <w:sz w:val="20"/>
              </w:rPr>
              <w:t>If application approved, at same time as 3.1.7.</w:t>
            </w:r>
          </w:p>
        </w:tc>
        <w:tc>
          <w:tcPr>
            <w:tcW w:w="1248" w:type="pct"/>
          </w:tcPr>
          <w:p w14:paraId="3DD64890" w14:textId="77777777" w:rsidR="003725CF" w:rsidRDefault="003725CF">
            <w:pPr>
              <w:tabs>
                <w:tab w:val="left" w:pos="-720"/>
                <w:tab w:val="left" w:pos="0"/>
              </w:tabs>
              <w:suppressAutoHyphens/>
              <w:spacing w:before="120" w:after="120"/>
              <w:rPr>
                <w:spacing w:val="-3"/>
                <w:sz w:val="20"/>
              </w:rPr>
            </w:pPr>
            <w:r>
              <w:rPr>
                <w:spacing w:val="-3"/>
                <w:sz w:val="20"/>
              </w:rPr>
              <w:t>Publish notice of approval of bulk change of agent application.</w:t>
            </w:r>
          </w:p>
        </w:tc>
        <w:tc>
          <w:tcPr>
            <w:tcW w:w="460" w:type="pct"/>
          </w:tcPr>
          <w:p w14:paraId="60AA824B" w14:textId="77777777" w:rsidR="003725CF" w:rsidRDefault="003725CF">
            <w:pPr>
              <w:tabs>
                <w:tab w:val="left" w:pos="-720"/>
                <w:tab w:val="left" w:pos="0"/>
              </w:tabs>
              <w:suppressAutoHyphens/>
              <w:spacing w:before="120" w:after="120"/>
              <w:rPr>
                <w:spacing w:val="-3"/>
                <w:sz w:val="20"/>
              </w:rPr>
            </w:pPr>
            <w:proofErr w:type="spellStart"/>
            <w:r>
              <w:rPr>
                <w:spacing w:val="-3"/>
                <w:sz w:val="20"/>
              </w:rPr>
              <w:t>BSCCo</w:t>
            </w:r>
            <w:proofErr w:type="spellEnd"/>
            <w:r>
              <w:rPr>
                <w:spacing w:val="-3"/>
                <w:sz w:val="20"/>
              </w:rPr>
              <w:t>.</w:t>
            </w:r>
          </w:p>
        </w:tc>
        <w:tc>
          <w:tcPr>
            <w:tcW w:w="459" w:type="pct"/>
          </w:tcPr>
          <w:p w14:paraId="08556A1D" w14:textId="77777777" w:rsidR="003725CF" w:rsidRDefault="003725CF">
            <w:pPr>
              <w:tabs>
                <w:tab w:val="left" w:pos="-720"/>
                <w:tab w:val="left" w:pos="0"/>
              </w:tabs>
              <w:suppressAutoHyphens/>
              <w:spacing w:before="120" w:after="120"/>
              <w:rPr>
                <w:spacing w:val="-3"/>
                <w:sz w:val="20"/>
              </w:rPr>
            </w:pPr>
            <w:r>
              <w:rPr>
                <w:spacing w:val="-3"/>
                <w:sz w:val="20"/>
              </w:rPr>
              <w:t>BSC Website users.</w:t>
            </w:r>
          </w:p>
        </w:tc>
        <w:tc>
          <w:tcPr>
            <w:tcW w:w="1378" w:type="pct"/>
          </w:tcPr>
          <w:p w14:paraId="4FD49F78" w14:textId="77777777" w:rsidR="003725CF" w:rsidRDefault="003725CF">
            <w:pPr>
              <w:tabs>
                <w:tab w:val="left" w:pos="-720"/>
                <w:tab w:val="left" w:pos="0"/>
              </w:tabs>
              <w:suppressAutoHyphens/>
              <w:spacing w:before="120" w:after="120"/>
              <w:rPr>
                <w:spacing w:val="-3"/>
                <w:sz w:val="20"/>
              </w:rPr>
            </w:pPr>
            <w:r>
              <w:rPr>
                <w:spacing w:val="-3"/>
                <w:sz w:val="20"/>
              </w:rPr>
              <w:t>Details of application as submitted in 3.1.1.</w:t>
            </w:r>
          </w:p>
        </w:tc>
        <w:tc>
          <w:tcPr>
            <w:tcW w:w="500" w:type="pct"/>
          </w:tcPr>
          <w:p w14:paraId="2AF69CA1" w14:textId="77777777" w:rsidR="003725CF" w:rsidRDefault="003725CF">
            <w:pPr>
              <w:tabs>
                <w:tab w:val="left" w:pos="-720"/>
                <w:tab w:val="left" w:pos="0"/>
              </w:tabs>
              <w:suppressAutoHyphens/>
              <w:spacing w:before="120" w:after="120"/>
              <w:rPr>
                <w:spacing w:val="-3"/>
                <w:sz w:val="20"/>
              </w:rPr>
            </w:pPr>
            <w:r>
              <w:rPr>
                <w:spacing w:val="-3"/>
                <w:sz w:val="20"/>
              </w:rPr>
              <w:t>BSC Website.</w:t>
            </w:r>
          </w:p>
        </w:tc>
      </w:tr>
      <w:tr w:rsidR="00EF539D" w14:paraId="02226581" w14:textId="77777777" w:rsidTr="00FC1D46">
        <w:trPr>
          <w:cantSplit/>
        </w:trPr>
        <w:tc>
          <w:tcPr>
            <w:tcW w:w="260" w:type="pct"/>
          </w:tcPr>
          <w:p w14:paraId="253458E8" w14:textId="77777777" w:rsidR="003725CF" w:rsidRDefault="003725CF">
            <w:pPr>
              <w:tabs>
                <w:tab w:val="left" w:pos="-720"/>
                <w:tab w:val="left" w:pos="0"/>
              </w:tabs>
              <w:suppressAutoHyphens/>
              <w:spacing w:before="120" w:after="120"/>
              <w:rPr>
                <w:spacing w:val="-3"/>
                <w:sz w:val="20"/>
              </w:rPr>
            </w:pPr>
            <w:r>
              <w:rPr>
                <w:spacing w:val="-3"/>
                <w:sz w:val="20"/>
              </w:rPr>
              <w:t>3.1.10</w:t>
            </w:r>
          </w:p>
        </w:tc>
        <w:tc>
          <w:tcPr>
            <w:tcW w:w="695" w:type="pct"/>
          </w:tcPr>
          <w:p w14:paraId="6443791F" w14:textId="77777777" w:rsidR="003725CF" w:rsidRDefault="003725CF">
            <w:pPr>
              <w:tabs>
                <w:tab w:val="left" w:pos="-720"/>
                <w:tab w:val="left" w:pos="0"/>
              </w:tabs>
              <w:suppressAutoHyphens/>
              <w:spacing w:before="120" w:after="120"/>
              <w:rPr>
                <w:spacing w:val="-3"/>
                <w:sz w:val="20"/>
              </w:rPr>
            </w:pPr>
            <w:r>
              <w:rPr>
                <w:spacing w:val="-3"/>
                <w:sz w:val="20"/>
              </w:rPr>
              <w:t>If application approved, following 3.1.9.</w:t>
            </w:r>
          </w:p>
        </w:tc>
        <w:tc>
          <w:tcPr>
            <w:tcW w:w="1248" w:type="pct"/>
          </w:tcPr>
          <w:p w14:paraId="14096F6E" w14:textId="77777777" w:rsidR="003725CF" w:rsidRDefault="003725CF">
            <w:pPr>
              <w:tabs>
                <w:tab w:val="left" w:pos="-720"/>
                <w:tab w:val="left" w:pos="0"/>
              </w:tabs>
              <w:suppressAutoHyphens/>
              <w:spacing w:before="120" w:after="120"/>
              <w:rPr>
                <w:spacing w:val="-3"/>
                <w:sz w:val="20"/>
              </w:rPr>
            </w:pPr>
            <w:r>
              <w:rPr>
                <w:spacing w:val="-3"/>
                <w:sz w:val="20"/>
              </w:rPr>
              <w:t xml:space="preserve">Proceed with bulk change of agent on an SMRS by SMRS basis, in accordance with BSCP501, </w:t>
            </w:r>
            <w:r w:rsidR="008A0F96">
              <w:rPr>
                <w:spacing w:val="-3"/>
                <w:sz w:val="20"/>
              </w:rPr>
              <w:t>BSCP</w:t>
            </w:r>
            <w:r>
              <w:rPr>
                <w:spacing w:val="-3"/>
                <w:sz w:val="20"/>
              </w:rPr>
              <w:t xml:space="preserve">504 and/or </w:t>
            </w:r>
            <w:r w:rsidR="008A0F96">
              <w:rPr>
                <w:spacing w:val="-3"/>
                <w:sz w:val="20"/>
              </w:rPr>
              <w:t>BSCP</w:t>
            </w:r>
            <w:r>
              <w:rPr>
                <w:spacing w:val="-3"/>
                <w:sz w:val="20"/>
              </w:rPr>
              <w:t>505 (as the case may be) and any additional requirements specified in 3.1.7.</w:t>
            </w:r>
          </w:p>
          <w:p w14:paraId="0B8A86FC" w14:textId="4A933592" w:rsidR="008A0F96" w:rsidRDefault="008A0F96">
            <w:pPr>
              <w:tabs>
                <w:tab w:val="left" w:pos="-720"/>
                <w:tab w:val="left" w:pos="0"/>
              </w:tabs>
              <w:suppressAutoHyphens/>
              <w:spacing w:before="120" w:after="120"/>
              <w:rPr>
                <w:spacing w:val="-3"/>
                <w:sz w:val="20"/>
              </w:rPr>
            </w:pPr>
            <w:r w:rsidRPr="008A0F96">
              <w:rPr>
                <w:spacing w:val="-3"/>
                <w:sz w:val="20"/>
              </w:rPr>
              <w:t>Further detail on the Supplier and SMRA obligations applicable to section 3.1.10 are set out in Appendix 4.3.</w:t>
            </w:r>
          </w:p>
        </w:tc>
        <w:tc>
          <w:tcPr>
            <w:tcW w:w="460" w:type="pct"/>
          </w:tcPr>
          <w:p w14:paraId="5C693A87"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459" w:type="pct"/>
          </w:tcPr>
          <w:p w14:paraId="4BF723BC" w14:textId="77777777" w:rsidR="003725CF" w:rsidRDefault="003725CF">
            <w:pPr>
              <w:tabs>
                <w:tab w:val="left" w:pos="-720"/>
                <w:tab w:val="left" w:pos="0"/>
              </w:tabs>
              <w:suppressAutoHyphens/>
              <w:spacing w:before="120" w:after="120"/>
              <w:rPr>
                <w:spacing w:val="-3"/>
                <w:sz w:val="20"/>
              </w:rPr>
            </w:pPr>
          </w:p>
        </w:tc>
        <w:tc>
          <w:tcPr>
            <w:tcW w:w="1378" w:type="pct"/>
          </w:tcPr>
          <w:p w14:paraId="6322C334" w14:textId="4DED86DC" w:rsidR="003725CF" w:rsidRDefault="008A0F96">
            <w:pPr>
              <w:tabs>
                <w:tab w:val="left" w:pos="-720"/>
                <w:tab w:val="left" w:pos="0"/>
              </w:tabs>
              <w:suppressAutoHyphens/>
              <w:spacing w:before="120" w:after="120"/>
              <w:rPr>
                <w:spacing w:val="-3"/>
                <w:sz w:val="20"/>
              </w:rPr>
            </w:pPr>
            <w:r w:rsidRPr="008A0F96">
              <w:rPr>
                <w:spacing w:val="-3"/>
                <w:sz w:val="20"/>
              </w:rPr>
              <w:t>Appendix 4.3.</w:t>
            </w:r>
          </w:p>
        </w:tc>
        <w:tc>
          <w:tcPr>
            <w:tcW w:w="500" w:type="pct"/>
          </w:tcPr>
          <w:p w14:paraId="47A78EE9" w14:textId="77777777" w:rsidR="003725CF" w:rsidRDefault="003725CF">
            <w:pPr>
              <w:tabs>
                <w:tab w:val="left" w:pos="-720"/>
                <w:tab w:val="left" w:pos="0"/>
              </w:tabs>
              <w:suppressAutoHyphens/>
              <w:spacing w:before="120" w:after="120"/>
              <w:rPr>
                <w:spacing w:val="-3"/>
                <w:sz w:val="20"/>
              </w:rPr>
            </w:pPr>
          </w:p>
        </w:tc>
      </w:tr>
      <w:tr w:rsidR="00EF539D" w14:paraId="2339017C" w14:textId="77777777" w:rsidTr="00FC1D46">
        <w:trPr>
          <w:cantSplit/>
          <w:trHeight w:val="2218"/>
        </w:trPr>
        <w:tc>
          <w:tcPr>
            <w:tcW w:w="260" w:type="pct"/>
          </w:tcPr>
          <w:p w14:paraId="7C9CA5B4" w14:textId="77777777" w:rsidR="003725CF" w:rsidRDefault="003725CF">
            <w:pPr>
              <w:tabs>
                <w:tab w:val="left" w:pos="-720"/>
                <w:tab w:val="left" w:pos="0"/>
              </w:tabs>
              <w:suppressAutoHyphens/>
              <w:spacing w:before="120" w:after="120"/>
              <w:rPr>
                <w:spacing w:val="-3"/>
                <w:sz w:val="20"/>
              </w:rPr>
            </w:pPr>
            <w:r>
              <w:rPr>
                <w:spacing w:val="-3"/>
                <w:sz w:val="20"/>
              </w:rPr>
              <w:t>3.1.11</w:t>
            </w:r>
          </w:p>
        </w:tc>
        <w:tc>
          <w:tcPr>
            <w:tcW w:w="695" w:type="pct"/>
          </w:tcPr>
          <w:p w14:paraId="208DF22A" w14:textId="77777777" w:rsidR="003725CF" w:rsidRDefault="003725CF">
            <w:pPr>
              <w:pStyle w:val="table"/>
              <w:tabs>
                <w:tab w:val="left" w:pos="-720"/>
                <w:tab w:val="left" w:pos="0"/>
              </w:tabs>
              <w:suppressAutoHyphens/>
              <w:spacing w:line="240" w:lineRule="auto"/>
              <w:rPr>
                <w:rFonts w:ascii="Times New Roman" w:hAnsi="Times New Roman"/>
                <w:spacing w:val="-3"/>
              </w:rPr>
            </w:pPr>
            <w:r>
              <w:rPr>
                <w:rFonts w:ascii="Times New Roman" w:hAnsi="Times New Roman"/>
                <w:spacing w:val="-3"/>
              </w:rPr>
              <w:t>Within 5WD of processing the bulk change of agent.</w:t>
            </w:r>
          </w:p>
        </w:tc>
        <w:tc>
          <w:tcPr>
            <w:tcW w:w="1248" w:type="pct"/>
          </w:tcPr>
          <w:p w14:paraId="009004E9" w14:textId="77777777" w:rsidR="003725CF" w:rsidRDefault="003725CF">
            <w:pPr>
              <w:tabs>
                <w:tab w:val="left" w:pos="-720"/>
                <w:tab w:val="left" w:pos="0"/>
              </w:tabs>
              <w:suppressAutoHyphens/>
              <w:spacing w:before="120" w:after="120"/>
              <w:rPr>
                <w:spacing w:val="-3"/>
                <w:sz w:val="20"/>
              </w:rPr>
            </w:pPr>
            <w:r>
              <w:rPr>
                <w:spacing w:val="-3"/>
                <w:sz w:val="20"/>
              </w:rPr>
              <w:t xml:space="preserve">Provide status of bulk change of agent. </w:t>
            </w:r>
          </w:p>
        </w:tc>
        <w:tc>
          <w:tcPr>
            <w:tcW w:w="460" w:type="pct"/>
          </w:tcPr>
          <w:p w14:paraId="30191558" w14:textId="77777777" w:rsidR="003725CF" w:rsidRDefault="003725CF">
            <w:pPr>
              <w:tabs>
                <w:tab w:val="left" w:pos="-720"/>
                <w:tab w:val="left" w:pos="0"/>
              </w:tabs>
              <w:suppressAutoHyphens/>
              <w:spacing w:before="120" w:after="120"/>
              <w:rPr>
                <w:spacing w:val="-3"/>
                <w:sz w:val="20"/>
              </w:rPr>
            </w:pPr>
            <w:r>
              <w:rPr>
                <w:spacing w:val="-3"/>
                <w:sz w:val="20"/>
              </w:rPr>
              <w:t>Supplier.</w:t>
            </w:r>
          </w:p>
        </w:tc>
        <w:tc>
          <w:tcPr>
            <w:tcW w:w="459" w:type="pct"/>
          </w:tcPr>
          <w:p w14:paraId="4D549B60" w14:textId="77777777" w:rsidR="003725CF" w:rsidRDefault="003725CF">
            <w:pPr>
              <w:tabs>
                <w:tab w:val="left" w:pos="-720"/>
                <w:tab w:val="left" w:pos="0"/>
              </w:tabs>
              <w:suppressAutoHyphens/>
              <w:spacing w:before="120" w:after="120"/>
              <w:rPr>
                <w:spacing w:val="-3"/>
                <w:sz w:val="20"/>
              </w:rPr>
            </w:pPr>
            <w:r>
              <w:rPr>
                <w:spacing w:val="-3"/>
                <w:sz w:val="20"/>
              </w:rPr>
              <w:t>Panel.</w:t>
            </w:r>
          </w:p>
        </w:tc>
        <w:tc>
          <w:tcPr>
            <w:tcW w:w="1378" w:type="pct"/>
          </w:tcPr>
          <w:p w14:paraId="41D97F04" w14:textId="77777777" w:rsidR="003725CF" w:rsidRDefault="003725CF">
            <w:pPr>
              <w:tabs>
                <w:tab w:val="left" w:pos="-720"/>
                <w:tab w:val="left" w:pos="0"/>
              </w:tabs>
              <w:suppressAutoHyphens/>
              <w:spacing w:before="120" w:after="120"/>
              <w:rPr>
                <w:spacing w:val="-3"/>
                <w:sz w:val="20"/>
              </w:rPr>
            </w:pPr>
            <w:r>
              <w:rPr>
                <w:spacing w:val="-3"/>
                <w:sz w:val="20"/>
              </w:rPr>
              <w:t>Status of bulk change of agent including:</w:t>
            </w:r>
          </w:p>
          <w:p w14:paraId="4FEA8309" w14:textId="1C254DA0" w:rsidR="003725CF" w:rsidRDefault="003725CF" w:rsidP="00CA7681">
            <w:pPr>
              <w:numPr>
                <w:ilvl w:val="0"/>
                <w:numId w:val="4"/>
              </w:numPr>
              <w:tabs>
                <w:tab w:val="left" w:pos="-720"/>
                <w:tab w:val="left" w:pos="0"/>
              </w:tabs>
              <w:suppressAutoHyphens/>
              <w:rPr>
                <w:spacing w:val="-3"/>
                <w:sz w:val="20"/>
              </w:rPr>
            </w:pPr>
            <w:r>
              <w:rPr>
                <w:spacing w:val="-3"/>
                <w:sz w:val="20"/>
              </w:rPr>
              <w:t>Confirmation that bulk change of agent completed</w:t>
            </w:r>
            <w:r w:rsidR="00F174D9">
              <w:rPr>
                <w:spacing w:val="-3"/>
                <w:sz w:val="20"/>
              </w:rPr>
              <w:t>.</w:t>
            </w:r>
          </w:p>
          <w:p w14:paraId="72B1CE27" w14:textId="254B2234" w:rsidR="003725CF" w:rsidRDefault="00F174D9" w:rsidP="00CA7681">
            <w:pPr>
              <w:numPr>
                <w:ilvl w:val="0"/>
                <w:numId w:val="4"/>
              </w:numPr>
              <w:tabs>
                <w:tab w:val="left" w:pos="-720"/>
                <w:tab w:val="left" w:pos="0"/>
              </w:tabs>
              <w:suppressAutoHyphens/>
              <w:rPr>
                <w:spacing w:val="-3"/>
                <w:sz w:val="20"/>
              </w:rPr>
            </w:pPr>
            <w:r>
              <w:rPr>
                <w:spacing w:val="-3"/>
                <w:sz w:val="20"/>
              </w:rPr>
              <w:t>T</w:t>
            </w:r>
            <w:r w:rsidR="003725CF">
              <w:rPr>
                <w:spacing w:val="-3"/>
                <w:sz w:val="20"/>
              </w:rPr>
              <w:t>he number of Metering Systems that have successfully transferred</w:t>
            </w:r>
            <w:r>
              <w:rPr>
                <w:spacing w:val="-3"/>
                <w:sz w:val="20"/>
              </w:rPr>
              <w:t>.</w:t>
            </w:r>
          </w:p>
          <w:p w14:paraId="2A3E9EDD" w14:textId="4E6BEA46" w:rsidR="003725CF" w:rsidRDefault="00F174D9" w:rsidP="00CA7681">
            <w:pPr>
              <w:numPr>
                <w:ilvl w:val="0"/>
                <w:numId w:val="4"/>
              </w:numPr>
              <w:tabs>
                <w:tab w:val="left" w:pos="-720"/>
                <w:tab w:val="left" w:pos="0"/>
              </w:tabs>
              <w:suppressAutoHyphens/>
              <w:rPr>
                <w:spacing w:val="-3"/>
                <w:sz w:val="20"/>
              </w:rPr>
            </w:pPr>
            <w:r>
              <w:rPr>
                <w:spacing w:val="-3"/>
                <w:sz w:val="20"/>
              </w:rPr>
              <w:t>T</w:t>
            </w:r>
            <w:r w:rsidR="003725CF">
              <w:rPr>
                <w:spacing w:val="-3"/>
                <w:sz w:val="20"/>
              </w:rPr>
              <w:t>he number of Metering Systems that have failed.</w:t>
            </w:r>
          </w:p>
          <w:p w14:paraId="3F613EF4" w14:textId="77777777" w:rsidR="003725CF" w:rsidRDefault="003725CF" w:rsidP="00FC1D46">
            <w:pPr>
              <w:numPr>
                <w:ilvl w:val="0"/>
                <w:numId w:val="4"/>
              </w:numPr>
              <w:tabs>
                <w:tab w:val="left" w:pos="-720"/>
                <w:tab w:val="left" w:pos="0"/>
              </w:tabs>
              <w:suppressAutoHyphens/>
              <w:spacing w:after="120"/>
              <w:ind w:left="357" w:hanging="357"/>
              <w:rPr>
                <w:spacing w:val="-3"/>
                <w:sz w:val="20"/>
              </w:rPr>
            </w:pPr>
            <w:r>
              <w:rPr>
                <w:spacing w:val="-3"/>
                <w:sz w:val="20"/>
              </w:rPr>
              <w:t>Remedial action to address failures.</w:t>
            </w:r>
          </w:p>
        </w:tc>
        <w:tc>
          <w:tcPr>
            <w:tcW w:w="500" w:type="pct"/>
          </w:tcPr>
          <w:p w14:paraId="10B8F91A" w14:textId="77777777" w:rsidR="003725CF" w:rsidRDefault="003725CF">
            <w:pPr>
              <w:pStyle w:val="table"/>
              <w:tabs>
                <w:tab w:val="left" w:pos="-720"/>
                <w:tab w:val="left" w:pos="0"/>
              </w:tabs>
              <w:suppressAutoHyphens/>
              <w:spacing w:line="240" w:lineRule="auto"/>
              <w:rPr>
                <w:rFonts w:ascii="Times New Roman" w:hAnsi="Times New Roman"/>
                <w:spacing w:val="-3"/>
              </w:rPr>
            </w:pPr>
            <w:r>
              <w:rPr>
                <w:rFonts w:ascii="Times New Roman" w:hAnsi="Times New Roman"/>
                <w:spacing w:val="-3"/>
              </w:rPr>
              <w:t>Fax/Email.</w:t>
            </w:r>
          </w:p>
        </w:tc>
      </w:tr>
    </w:tbl>
    <w:p w14:paraId="5CFABDDF" w14:textId="77777777" w:rsidR="003725CF" w:rsidRDefault="003725CF">
      <w:pPr>
        <w:sectPr w:rsidR="003725CF">
          <w:headerReference w:type="default" r:id="rId10"/>
          <w:footerReference w:type="default" r:id="rId11"/>
          <w:endnotePr>
            <w:numFmt w:val="decimal"/>
          </w:endnotePr>
          <w:pgSz w:w="16840" w:h="11907" w:orient="landscape" w:code="9"/>
          <w:pgMar w:top="1440" w:right="680" w:bottom="1440" w:left="720" w:header="720" w:footer="720" w:gutter="0"/>
          <w:paperSrc w:first="7" w:other="7"/>
          <w:cols w:space="720"/>
          <w:noEndnote/>
        </w:sectPr>
      </w:pPr>
    </w:p>
    <w:p w14:paraId="7842DEB2" w14:textId="0AF38CC3" w:rsidR="00706B74" w:rsidRDefault="00706B74" w:rsidP="00FC1D46">
      <w:pPr>
        <w:pStyle w:val="Heading1"/>
        <w:spacing w:before="0" w:after="240"/>
        <w:ind w:left="851" w:hanging="851"/>
        <w:rPr>
          <w:i/>
        </w:rPr>
      </w:pPr>
      <w:bookmarkStart w:id="69" w:name="_Toc165969853"/>
      <w:r>
        <w:lastRenderedPageBreak/>
        <w:t>4.</w:t>
      </w:r>
      <w:r>
        <w:tab/>
      </w:r>
      <w:r w:rsidRPr="00CA7681">
        <w:t>Appendices</w:t>
      </w:r>
      <w:bookmarkEnd w:id="69"/>
    </w:p>
    <w:p w14:paraId="0EBA3232" w14:textId="219249FD" w:rsidR="003725CF" w:rsidRDefault="003725CF" w:rsidP="00FC1D46">
      <w:pPr>
        <w:pStyle w:val="Heading2"/>
        <w:spacing w:before="0" w:after="240"/>
        <w:ind w:left="851" w:hanging="851"/>
        <w:rPr>
          <w:i w:val="0"/>
        </w:rPr>
      </w:pPr>
      <w:bookmarkStart w:id="70" w:name="_Toc165969854"/>
      <w:r>
        <w:rPr>
          <w:i w:val="0"/>
        </w:rPr>
        <w:t>4.1</w:t>
      </w:r>
      <w:r>
        <w:rPr>
          <w:i w:val="0"/>
        </w:rPr>
        <w:tab/>
        <w:t>Information required in Bulk Change of Agent Application</w:t>
      </w:r>
      <w:bookmarkEnd w:id="70"/>
    </w:p>
    <w:p w14:paraId="465AEE8F" w14:textId="21A60C10" w:rsidR="003725CF" w:rsidRDefault="003725CF" w:rsidP="00FC1D46">
      <w:pPr>
        <w:spacing w:after="240"/>
        <w:ind w:left="851"/>
        <w:jc w:val="both"/>
      </w:pPr>
      <w:r>
        <w:t xml:space="preserve">Suppliers wishing to initiate a bulk change of agent must submit a written application from a company director to </w:t>
      </w:r>
      <w:proofErr w:type="spellStart"/>
      <w:r>
        <w:t>BSCCo</w:t>
      </w:r>
      <w:proofErr w:type="spellEnd"/>
      <w:r>
        <w:t xml:space="preserve"> using form </w:t>
      </w:r>
      <w:hyperlink r:id="rId12" w:anchor="4-4.4" w:history="1">
        <w:r w:rsidRPr="0063633C">
          <w:rPr>
            <w:rStyle w:val="Hyperlink"/>
          </w:rPr>
          <w:t>BSCP513/01 Part A</w:t>
        </w:r>
      </w:hyperlink>
      <w:r>
        <w:t xml:space="preserve">, and must ensure that the documentation and information listed in this Appendix </w:t>
      </w:r>
      <w:proofErr w:type="gramStart"/>
      <w:r>
        <w:t>is provided</w:t>
      </w:r>
      <w:proofErr w:type="gramEnd"/>
      <w:r>
        <w:t xml:space="preserve"> in the application.</w:t>
      </w:r>
    </w:p>
    <w:p w14:paraId="7FC4EEB9" w14:textId="75BF225D" w:rsidR="003725CF" w:rsidRDefault="003725CF" w:rsidP="00FC1D46">
      <w:pPr>
        <w:spacing w:after="240"/>
        <w:ind w:left="851"/>
      </w:pPr>
      <w:r>
        <w:rPr>
          <w:u w:val="single"/>
        </w:rPr>
        <w:t>Information Required</w:t>
      </w:r>
    </w:p>
    <w:p w14:paraId="41071FD3" w14:textId="622C3D7E" w:rsidR="003725CF" w:rsidRPr="00CA7681" w:rsidRDefault="003725CF" w:rsidP="00FC1D46">
      <w:pPr>
        <w:numPr>
          <w:ilvl w:val="0"/>
          <w:numId w:val="3"/>
        </w:numPr>
        <w:tabs>
          <w:tab w:val="clear" w:pos="1440"/>
          <w:tab w:val="left" w:pos="-720"/>
        </w:tabs>
        <w:spacing w:after="240"/>
        <w:ind w:left="851" w:firstLine="0"/>
        <w:jc w:val="both"/>
      </w:pPr>
      <w:r w:rsidRPr="00CA7681">
        <w:t>An outline of the following:</w:t>
      </w:r>
    </w:p>
    <w:p w14:paraId="495CBBCA" w14:textId="77777777" w:rsidR="003725CF" w:rsidRPr="00CA7681" w:rsidRDefault="003725CF" w:rsidP="00CA7681">
      <w:pPr>
        <w:numPr>
          <w:ilvl w:val="0"/>
          <w:numId w:val="2"/>
        </w:numPr>
        <w:spacing w:after="240"/>
        <w:ind w:left="2160"/>
        <w:jc w:val="both"/>
      </w:pPr>
      <w:r w:rsidRPr="00CA7681">
        <w:t>each SMRA affected by proposed bulk change of agent, including their contact details;</w:t>
      </w:r>
    </w:p>
    <w:p w14:paraId="059D21EF" w14:textId="77777777" w:rsidR="003725CF" w:rsidRPr="00CA7681" w:rsidRDefault="003725CF" w:rsidP="00CA7681">
      <w:pPr>
        <w:numPr>
          <w:ilvl w:val="0"/>
          <w:numId w:val="2"/>
        </w:numPr>
        <w:spacing w:after="240"/>
        <w:ind w:left="2160"/>
        <w:jc w:val="both"/>
      </w:pPr>
      <w:r w:rsidRPr="00CA7681">
        <w:t>each Supplier Agent affected (both old an</w:t>
      </w:r>
      <w:r w:rsidR="00E948FD" w:rsidRPr="00CA7681">
        <w:t>d</w:t>
      </w:r>
      <w:r w:rsidRPr="00CA7681">
        <w:t xml:space="preserve"> new), including their contact details; and</w:t>
      </w:r>
    </w:p>
    <w:p w14:paraId="782B705D" w14:textId="25658DDB" w:rsidR="003725CF" w:rsidRPr="00CA7681" w:rsidRDefault="003725CF" w:rsidP="00CA7681">
      <w:pPr>
        <w:numPr>
          <w:ilvl w:val="0"/>
          <w:numId w:val="2"/>
        </w:numPr>
        <w:spacing w:after="240"/>
        <w:ind w:left="2160"/>
        <w:jc w:val="both"/>
      </w:pPr>
      <w:proofErr w:type="gramStart"/>
      <w:r w:rsidRPr="00CA7681">
        <w:t>the</w:t>
      </w:r>
      <w:proofErr w:type="gramEnd"/>
      <w:r w:rsidRPr="00CA7681">
        <w:t xml:space="preserve"> total number of SVA Metering Systems involved in the process.</w:t>
      </w:r>
    </w:p>
    <w:p w14:paraId="6DBC700A" w14:textId="5ADB28CC" w:rsidR="003725CF" w:rsidRPr="00CA7681" w:rsidRDefault="003725CF" w:rsidP="00FC1D46">
      <w:pPr>
        <w:numPr>
          <w:ilvl w:val="0"/>
          <w:numId w:val="3"/>
        </w:numPr>
        <w:tabs>
          <w:tab w:val="clear" w:pos="1440"/>
          <w:tab w:val="left" w:pos="-720"/>
        </w:tabs>
        <w:spacing w:after="240"/>
        <w:ind w:left="851" w:firstLine="0"/>
        <w:jc w:val="both"/>
      </w:pPr>
      <w:r w:rsidRPr="00CA7681">
        <w:t>An outline of a process timetable to include proposed dates for:</w:t>
      </w:r>
    </w:p>
    <w:p w14:paraId="71231C47" w14:textId="77777777" w:rsidR="003725CF" w:rsidRPr="00CA7681" w:rsidRDefault="003725CF" w:rsidP="00CA7681">
      <w:pPr>
        <w:numPr>
          <w:ilvl w:val="0"/>
          <w:numId w:val="2"/>
        </w:numPr>
        <w:spacing w:after="240"/>
        <w:ind w:left="2160"/>
        <w:jc w:val="both"/>
      </w:pPr>
      <w:r w:rsidRPr="00CA7681">
        <w:t>the bulk change of agent transfer date;</w:t>
      </w:r>
    </w:p>
    <w:p w14:paraId="6B00B851" w14:textId="2E160980" w:rsidR="003725CF" w:rsidRPr="00CA7681" w:rsidRDefault="003725CF" w:rsidP="00CA7681">
      <w:pPr>
        <w:numPr>
          <w:ilvl w:val="0"/>
          <w:numId w:val="2"/>
        </w:numPr>
        <w:spacing w:after="240"/>
        <w:ind w:left="2160"/>
        <w:jc w:val="both"/>
      </w:pPr>
      <w:r w:rsidRPr="00CA7681">
        <w:t>the effective date of the agent appointment registration change(s) (i</w:t>
      </w:r>
      <w:r w:rsidR="00F174D9">
        <w:t>.</w:t>
      </w:r>
      <w:r w:rsidRPr="00CA7681">
        <w:t>e. Effective from Date</w:t>
      </w:r>
      <w:del w:id="71" w:author="Simon Waltho" w:date="2024-06-10T13:00:00Z">
        <w:r w:rsidRPr="00CA7681" w:rsidDel="00560E06">
          <w:delText xml:space="preserve"> {</w:delText>
        </w:r>
        <w:r w:rsidR="00DC77C8" w:rsidRPr="00CA7681" w:rsidDel="00560E06">
          <w:delText xml:space="preserve">SVA </w:delText>
        </w:r>
        <w:r w:rsidRPr="00CA7681" w:rsidDel="00560E06">
          <w:delText>MOA} and / or Effective from Date {DCA}</w:delText>
        </w:r>
      </w:del>
      <w:r w:rsidRPr="00CA7681">
        <w:t xml:space="preserve"> and / or Effective from Settlement Date</w:t>
      </w:r>
      <w:del w:id="72" w:author="Simon Waltho" w:date="2024-06-10T13:00:00Z">
        <w:r w:rsidRPr="00CA7681" w:rsidDel="00560E06">
          <w:delText xml:space="preserve"> {DAA}</w:delText>
        </w:r>
      </w:del>
      <w:r w:rsidRPr="00CA7681">
        <w:t xml:space="preserve">) </w:t>
      </w:r>
      <w:ins w:id="73" w:author="Simon Waltho" w:date="2024-06-10T13:01:00Z">
        <w:r w:rsidR="00560E06">
          <w:t xml:space="preserve">for each Supplier Agent role </w:t>
        </w:r>
      </w:ins>
      <w:r w:rsidRPr="00CA7681">
        <w:t>in SMRS(s);</w:t>
      </w:r>
    </w:p>
    <w:p w14:paraId="15ABE441" w14:textId="77777777" w:rsidR="003725CF" w:rsidRPr="00CA7681" w:rsidRDefault="003725CF" w:rsidP="00CA7681">
      <w:pPr>
        <w:numPr>
          <w:ilvl w:val="0"/>
          <w:numId w:val="2"/>
        </w:numPr>
        <w:spacing w:after="240"/>
        <w:ind w:left="2160"/>
        <w:jc w:val="both"/>
      </w:pPr>
      <w:r w:rsidRPr="00CA7681">
        <w:t>a confirmation date (subsequent to the effective date of the appointment registration change(s)) that the bulk change of agent has been completed; and</w:t>
      </w:r>
    </w:p>
    <w:p w14:paraId="4EF3CD44" w14:textId="40962D97" w:rsidR="003725CF" w:rsidRDefault="003725CF" w:rsidP="00CA7681">
      <w:pPr>
        <w:numPr>
          <w:ilvl w:val="0"/>
          <w:numId w:val="2"/>
        </w:numPr>
        <w:spacing w:after="240"/>
        <w:ind w:left="2160"/>
        <w:jc w:val="both"/>
      </w:pPr>
      <w:proofErr w:type="gramStart"/>
      <w:r w:rsidRPr="00CA7681">
        <w:t>the</w:t>
      </w:r>
      <w:proofErr w:type="gramEnd"/>
      <w:r w:rsidRPr="00CA7681">
        <w:t xml:space="preserve"> extent of the resolution period for resolving any issues arising during or after the bulk change of agent.</w:t>
      </w:r>
    </w:p>
    <w:p w14:paraId="7A169885" w14:textId="77777777" w:rsidR="003725CF" w:rsidRPr="00CA7681" w:rsidRDefault="003725CF" w:rsidP="00FC1D46">
      <w:pPr>
        <w:numPr>
          <w:ilvl w:val="0"/>
          <w:numId w:val="3"/>
        </w:numPr>
        <w:tabs>
          <w:tab w:val="clear" w:pos="1440"/>
          <w:tab w:val="left" w:pos="-720"/>
        </w:tabs>
        <w:spacing w:after="240"/>
        <w:ind w:left="851" w:firstLine="0"/>
        <w:jc w:val="both"/>
      </w:pPr>
      <w:r w:rsidRPr="00CA7681">
        <w:t>Supporting documentation to include:</w:t>
      </w:r>
    </w:p>
    <w:p w14:paraId="4FE618F5" w14:textId="77777777" w:rsidR="003725CF" w:rsidRPr="00CA7681" w:rsidRDefault="003725CF" w:rsidP="00CA7681">
      <w:pPr>
        <w:numPr>
          <w:ilvl w:val="0"/>
          <w:numId w:val="2"/>
        </w:numPr>
        <w:spacing w:after="240"/>
        <w:ind w:left="2160"/>
        <w:jc w:val="both"/>
      </w:pPr>
      <w:r>
        <w:t xml:space="preserve">written confirmation, at company director level, that the Supplier has sufficient resources and expertise in place to administer the bulk </w:t>
      </w:r>
      <w:r w:rsidRPr="00CA7681">
        <w:t>change of agent without adversely impacting operations;</w:t>
      </w:r>
    </w:p>
    <w:p w14:paraId="4958458C" w14:textId="77777777" w:rsidR="003725CF" w:rsidRDefault="003725CF" w:rsidP="00CA7681">
      <w:pPr>
        <w:numPr>
          <w:ilvl w:val="0"/>
          <w:numId w:val="2"/>
        </w:numPr>
        <w:spacing w:after="240"/>
        <w:ind w:left="2160"/>
        <w:jc w:val="both"/>
      </w:pPr>
      <w:r>
        <w:t xml:space="preserve">separate written confirmation from the relevant Supplier Agent(s) and SMRA(s) that they can proceed with the bulk </w:t>
      </w:r>
      <w:r>
        <w:lastRenderedPageBreak/>
        <w:t>change of agent without adversely impacting their day-to-day operational activities; and</w:t>
      </w:r>
    </w:p>
    <w:p w14:paraId="5A70DDD4" w14:textId="77777777" w:rsidR="003725CF" w:rsidRDefault="003725CF" w:rsidP="00CA7681">
      <w:pPr>
        <w:numPr>
          <w:ilvl w:val="0"/>
          <w:numId w:val="2"/>
        </w:numPr>
        <w:spacing w:after="240"/>
        <w:ind w:left="2160"/>
        <w:jc w:val="both"/>
      </w:pPr>
      <w:proofErr w:type="gramStart"/>
      <w:r>
        <w:t>a</w:t>
      </w:r>
      <w:proofErr w:type="gramEnd"/>
      <w:r>
        <w:t xml:space="preserve"> methodology statement for managing implementation and issue resolution.</w:t>
      </w:r>
    </w:p>
    <w:p w14:paraId="02D6A818" w14:textId="029A5FF3" w:rsidR="00F174D9" w:rsidRPr="00FC1D46" w:rsidRDefault="00F174D9" w:rsidP="00FC1D46">
      <w:pPr>
        <w:pStyle w:val="Heading2"/>
        <w:spacing w:before="0" w:after="240"/>
        <w:ind w:left="851" w:hanging="851"/>
        <w:rPr>
          <w:b w:val="0"/>
          <w:i w:val="0"/>
        </w:rPr>
      </w:pPr>
      <w:bookmarkStart w:id="74" w:name="_Toc165969855"/>
      <w:r w:rsidRPr="00F174D9">
        <w:rPr>
          <w:i w:val="0"/>
        </w:rPr>
        <w:t>4.2</w:t>
      </w:r>
      <w:r w:rsidRPr="00F174D9">
        <w:rPr>
          <w:i w:val="0"/>
        </w:rPr>
        <w:tab/>
        <w:t>Scheduling a Bulk Change of Agent</w:t>
      </w:r>
      <w:bookmarkEnd w:id="74"/>
    </w:p>
    <w:p w14:paraId="7FFB4D86" w14:textId="77777777" w:rsidR="00F174D9" w:rsidRPr="0066173A" w:rsidRDefault="00F174D9" w:rsidP="00FC1D46">
      <w:pPr>
        <w:spacing w:after="240"/>
        <w:ind w:left="851"/>
        <w:jc w:val="both"/>
      </w:pPr>
      <w:r w:rsidRPr="0066173A">
        <w:t xml:space="preserve">While this procedure does not set out specific processes in section 3.1.1 for scheduling a bulk change of agent, since this will largely depend upon the operating procedures for a particular SMRA and the methods, volumes and dates agreed, the principles in the following paragraphs </w:t>
      </w:r>
      <w:proofErr w:type="gramStart"/>
      <w:r w:rsidRPr="0066173A">
        <w:t>should be applied</w:t>
      </w:r>
      <w:proofErr w:type="gramEnd"/>
      <w:r w:rsidRPr="0066173A">
        <w:t>.</w:t>
      </w:r>
    </w:p>
    <w:p w14:paraId="66D9FF59" w14:textId="77777777" w:rsidR="00F174D9" w:rsidRPr="0068348C" w:rsidRDefault="00F174D9" w:rsidP="00FC1D46">
      <w:pPr>
        <w:spacing w:after="240"/>
        <w:ind w:left="851"/>
        <w:jc w:val="both"/>
      </w:pPr>
      <w:r w:rsidRPr="0068348C">
        <w:t xml:space="preserve">The SMRA shall use reasonable endeavours to ensure that all messages of any one type </w:t>
      </w:r>
      <w:proofErr w:type="gramStart"/>
      <w:r w:rsidRPr="0068348C">
        <w:t>are processed</w:t>
      </w:r>
      <w:proofErr w:type="gramEnd"/>
      <w:r w:rsidRPr="0068348C">
        <w:t xml:space="preserve"> in the order they are received. This is to be considered when the SMRA determines how the bulk change of agent updates are to be scheduled into the processing for its SMRS, since these instructions are excluded from the Total Daily Processing obligations set out in BSCP501 and this procedure allows for the bulk change of agent to be scheduled outside of Total Daily Processing.</w:t>
      </w:r>
    </w:p>
    <w:p w14:paraId="5425D8DD" w14:textId="169B71D4" w:rsidR="00F174D9" w:rsidRPr="0068348C" w:rsidRDefault="00F174D9" w:rsidP="00FC1D46">
      <w:pPr>
        <w:spacing w:after="240"/>
        <w:ind w:left="851"/>
        <w:jc w:val="both"/>
      </w:pPr>
      <w:r w:rsidRPr="0068348C">
        <w:t xml:space="preserve">The D0205 ‘Update Registration Details’ flow via the Managed Data Network is the standard method by which a Supplier notifies the SMRA of a change of agent. If the agreed method of providing the bulk change of agent is via the Managed Data Network, the Data Transfer Service Provider shall be informed. </w:t>
      </w:r>
      <w:proofErr w:type="gramStart"/>
      <w:r w:rsidRPr="0068348C">
        <w:t>Nothing in this BSCP shall preclude an SMRA from processing bulk change of agent instructions with other D0205 updates within the Total Daily Processing window in BSCP501, provided that all reasonable endeavours are undertaken to ensure that the additional volume of instructions does not adversely affect the processing of notifications of registrations or updates that any other Suppliers have sent to that SMRA on that Working Day.</w:t>
      </w:r>
      <w:proofErr w:type="gramEnd"/>
    </w:p>
    <w:p w14:paraId="4AFD86D4" w14:textId="50659EA3" w:rsidR="00F174D9" w:rsidRPr="00EF539D" w:rsidRDefault="00F174D9" w:rsidP="00FC1D46">
      <w:pPr>
        <w:spacing w:after="240"/>
        <w:ind w:left="851"/>
        <w:jc w:val="both"/>
      </w:pPr>
      <w:r w:rsidRPr="006B564F">
        <w:t>Confirmations (D0172 flow) and rejections (D0203 flow) from the SMRA, and any notifications to a</w:t>
      </w:r>
      <w:del w:id="75" w:author="Simon Waltho" w:date="2024-06-10T13:03:00Z">
        <w:r w:rsidRPr="006B564F" w:rsidDel="00560E06">
          <w:delText>n NHH</w:delText>
        </w:r>
      </w:del>
      <w:ins w:id="76" w:author="Simon Waltho" w:date="2024-06-10T13:03:00Z">
        <w:r w:rsidR="00560E06">
          <w:t xml:space="preserve"> </w:t>
        </w:r>
      </w:ins>
      <w:r w:rsidRPr="006B564F">
        <w:t xml:space="preserve">DA (D0209 flow), or </w:t>
      </w:r>
      <w:del w:id="77" w:author="Simon Waltho" w:date="2024-06-10T13:03:00Z">
        <w:r w:rsidRPr="006B564F" w:rsidDel="00560E06">
          <w:delText>NHH</w:delText>
        </w:r>
      </w:del>
      <w:r w:rsidRPr="006B564F">
        <w:t xml:space="preserve">DAs if appropriate, of the revised </w:t>
      </w:r>
      <w:del w:id="78" w:author="Simon Waltho" w:date="2024-06-10T13:03:00Z">
        <w:r w:rsidRPr="006B564F" w:rsidDel="00560E06">
          <w:delText>NHH</w:delText>
        </w:r>
      </w:del>
      <w:r w:rsidRPr="006B564F">
        <w:t xml:space="preserve">DC and/or </w:t>
      </w:r>
      <w:del w:id="79" w:author="Simon Waltho" w:date="2024-06-10T13:03:00Z">
        <w:r w:rsidRPr="006B564F" w:rsidDel="00560E06">
          <w:delText>NHH</w:delText>
        </w:r>
      </w:del>
      <w:r w:rsidRPr="006B564F">
        <w:t>DA Id may be automatically sent to the SMRA’s gateway for delivery to the recipient’s gateway. Therefore, due care should be taken to ensure th</w:t>
      </w:r>
      <w:r w:rsidRPr="00EF539D">
        <w:t xml:space="preserve">at there will not be a detrimental effect on the Managed Data Network and/or the Supplier’s or </w:t>
      </w:r>
      <w:del w:id="80" w:author="Simon Waltho" w:date="2024-06-10T13:03:00Z">
        <w:r w:rsidRPr="00EF539D" w:rsidDel="00560E06">
          <w:delText>NHH</w:delText>
        </w:r>
      </w:del>
      <w:r w:rsidRPr="00EF539D">
        <w:t>DA’s gateway for the proposed volume of files generated after processing the bulk change of agent.</w:t>
      </w:r>
    </w:p>
    <w:p w14:paraId="7B2A461C" w14:textId="77777777" w:rsidR="00F174D9" w:rsidRPr="00FC1D46" w:rsidRDefault="00F174D9" w:rsidP="00FC1D46">
      <w:pPr>
        <w:spacing w:after="240"/>
        <w:ind w:left="851"/>
        <w:jc w:val="both"/>
        <w:rPr>
          <w:i/>
        </w:rPr>
      </w:pPr>
      <w:proofErr w:type="gramStart"/>
      <w:r w:rsidRPr="00A21FB7">
        <w:t>Where processing of the bulk change of agent will result in the notifications of confirmations/rejections from the SMRA being delivered to the relevant gateway(s), the Supplier shall inform the Data Transfer Service Provider of the proposed date(s) and volume(s) of bulk change of agent file/instructions (which will be assumed to be indicative of the consequent volume of con</w:t>
      </w:r>
      <w:r w:rsidRPr="002E1D36">
        <w:t>fir</w:t>
      </w:r>
      <w:r w:rsidRPr="002E1D36">
        <w:lastRenderedPageBreak/>
        <w:t>mations/rejections).</w:t>
      </w:r>
      <w:proofErr w:type="gramEnd"/>
      <w:r w:rsidRPr="002E1D36">
        <w:t xml:space="preserve"> Where the Data Transfer Service Provider identifies issues, the relevant Supplier and SMRA shall use reasonable endeavours to resolve these issues.</w:t>
      </w:r>
    </w:p>
    <w:p w14:paraId="1FD08ADF" w14:textId="5995C8CA" w:rsidR="00F174D9" w:rsidRPr="0040408C" w:rsidRDefault="00F174D9" w:rsidP="00FC1D46">
      <w:pPr>
        <w:pStyle w:val="Heading2"/>
        <w:spacing w:before="0" w:after="240"/>
        <w:ind w:left="851" w:hanging="851"/>
        <w:rPr>
          <w:i w:val="0"/>
        </w:rPr>
      </w:pPr>
      <w:bookmarkStart w:id="81" w:name="_Toc165969856"/>
      <w:r w:rsidRPr="00F174D9">
        <w:rPr>
          <w:i w:val="0"/>
        </w:rPr>
        <w:t>4.3</w:t>
      </w:r>
      <w:r w:rsidRPr="00F174D9">
        <w:rPr>
          <w:i w:val="0"/>
        </w:rPr>
        <w:tab/>
        <w:t>Implementing a Bulk</w:t>
      </w:r>
      <w:r w:rsidRPr="0040408C">
        <w:rPr>
          <w:i w:val="0"/>
        </w:rPr>
        <w:t xml:space="preserve"> Change of Agent</w:t>
      </w:r>
      <w:bookmarkEnd w:id="81"/>
    </w:p>
    <w:p w14:paraId="1E6C59AA" w14:textId="1DE19B21" w:rsidR="00F174D9" w:rsidRPr="0066173A" w:rsidRDefault="00F174D9" w:rsidP="00FC1D46">
      <w:pPr>
        <w:spacing w:after="240"/>
        <w:ind w:left="851"/>
        <w:jc w:val="both"/>
      </w:pPr>
      <w:r w:rsidRPr="0066173A">
        <w:t xml:space="preserve">In order to proceed with the implementation of a bulk change of agent, a Supplier shall have received authorisation under this BSCP to proceed with the proposed bulk change of agent. The Supplier shall confirm to the SMRA in writing that this approval </w:t>
      </w:r>
      <w:proofErr w:type="gramStart"/>
      <w:r w:rsidRPr="0066173A">
        <w:t>has been received</w:t>
      </w:r>
      <w:proofErr w:type="gramEnd"/>
      <w:r w:rsidRPr="0066173A">
        <w:t>, and the SMRA shall not implement a bulk change of agent where this confirmation has not been received.</w:t>
      </w:r>
    </w:p>
    <w:p w14:paraId="3DB8A1A1" w14:textId="77777777" w:rsidR="00F174D9" w:rsidRPr="0068348C" w:rsidRDefault="00F174D9" w:rsidP="00FC1D46">
      <w:pPr>
        <w:spacing w:after="240"/>
        <w:ind w:left="851"/>
        <w:jc w:val="both"/>
      </w:pPr>
      <w:r w:rsidRPr="0066173A">
        <w:t xml:space="preserve">This BSCP requires the </w:t>
      </w:r>
      <w:proofErr w:type="spellStart"/>
      <w:r w:rsidRPr="0066173A">
        <w:t>BSCCo</w:t>
      </w:r>
      <w:proofErr w:type="spellEnd"/>
      <w:r w:rsidRPr="0066173A">
        <w:t>, when a bulk change of agent has been authorised by the Panel, to publish details of the ap</w:t>
      </w:r>
      <w:r w:rsidRPr="0068348C">
        <w:t xml:space="preserve">plication on the BSC Website. In addition, the successful application </w:t>
      </w:r>
      <w:proofErr w:type="gramStart"/>
      <w:r w:rsidRPr="0068348C">
        <w:t>will be noted</w:t>
      </w:r>
      <w:proofErr w:type="gramEnd"/>
      <w:r w:rsidRPr="0068348C">
        <w:t xml:space="preserve"> in a relevant BSC communication.</w:t>
      </w:r>
    </w:p>
    <w:p w14:paraId="6F1D7347" w14:textId="4BAE8D6E" w:rsidR="00F174D9" w:rsidRPr="0068348C" w:rsidRDefault="00F174D9" w:rsidP="00FC1D46">
      <w:pPr>
        <w:spacing w:after="240"/>
        <w:ind w:left="851"/>
        <w:jc w:val="both"/>
      </w:pPr>
      <w:r w:rsidRPr="0068348C">
        <w:t>Upon approval of the proposed bulk change of agent by the Panel, the Supplier shall provide the bulk change of agent instructions to the SMRA according to the schedule and procedure previously agreed between the relevant Supplier and the SMRA.</w:t>
      </w:r>
    </w:p>
    <w:p w14:paraId="57DC6A2C" w14:textId="77777777" w:rsidR="00F174D9" w:rsidRPr="0068348C" w:rsidRDefault="00F174D9" w:rsidP="00FC1D46">
      <w:pPr>
        <w:spacing w:after="240"/>
        <w:ind w:left="851"/>
        <w:jc w:val="both"/>
      </w:pPr>
      <w:r w:rsidRPr="0068348C">
        <w:t xml:space="preserve">In implementing the bulk change of agent, an SMRA shall ensure that its validation procedures, and the requirements set out in BSCP501, </w:t>
      </w:r>
      <w:proofErr w:type="gramStart"/>
      <w:r w:rsidRPr="0068348C">
        <w:t>will be applied</w:t>
      </w:r>
      <w:proofErr w:type="gramEnd"/>
      <w:r w:rsidRPr="0068348C">
        <w:t xml:space="preserve"> to the instructions. Existing rejection reasons </w:t>
      </w:r>
      <w:proofErr w:type="gramStart"/>
      <w:r w:rsidRPr="0068348C">
        <w:t>will be supplied</w:t>
      </w:r>
      <w:proofErr w:type="gramEnd"/>
      <w:r w:rsidRPr="0068348C">
        <w:t xml:space="preserve"> for any rejection of either the entire file or any of the instructions within the file.</w:t>
      </w:r>
    </w:p>
    <w:p w14:paraId="3DE1EBBB" w14:textId="4CEA17E2" w:rsidR="00F174D9" w:rsidRPr="0040408C" w:rsidRDefault="00F174D9" w:rsidP="00FC1D46">
      <w:pPr>
        <w:pStyle w:val="Heading3"/>
        <w:spacing w:before="0" w:after="240"/>
        <w:ind w:left="851" w:hanging="851"/>
      </w:pPr>
      <w:r w:rsidRPr="0040408C">
        <w:t>4.3.1</w:t>
      </w:r>
      <w:r w:rsidRPr="0040408C">
        <w:tab/>
        <w:t>Rejection of Bulk Change of Agent Instruction Files</w:t>
      </w:r>
    </w:p>
    <w:p w14:paraId="1F1D454B" w14:textId="4BC80C3A" w:rsidR="00F174D9" w:rsidRPr="0066173A" w:rsidRDefault="00F174D9" w:rsidP="00FC1D46">
      <w:pPr>
        <w:spacing w:after="240"/>
        <w:ind w:left="851"/>
        <w:jc w:val="both"/>
      </w:pPr>
      <w:r w:rsidRPr="0066173A">
        <w:t xml:space="preserve">An SMRA may reject an entire file of bulk change of agent instructions where the file </w:t>
      </w:r>
      <w:proofErr w:type="gramStart"/>
      <w:r w:rsidRPr="0066173A">
        <w:t>has not been received</w:t>
      </w:r>
      <w:proofErr w:type="gramEnd"/>
      <w:r w:rsidRPr="0066173A">
        <w:t xml:space="preserve"> in accordance with the agreement made with the Supplier, or if the file cannot be processed. In either case, the SMRA shall notify the Supplier of the rejection and the reasons for that rejection, which notification shall include a revised period during which the Supplier may re-submit the file.</w:t>
      </w:r>
    </w:p>
    <w:p w14:paraId="40F8185A" w14:textId="77777777" w:rsidR="00F174D9" w:rsidRPr="0068348C" w:rsidRDefault="00F174D9" w:rsidP="00FC1D46">
      <w:pPr>
        <w:spacing w:after="240"/>
        <w:ind w:left="851"/>
        <w:jc w:val="both"/>
      </w:pPr>
      <w:r w:rsidRPr="0068348C">
        <w:t xml:space="preserve">Where the Supplier does not re-submit files within the timescales necessary to adhere to the bulk change of agent schedule agreed with the SMRA, a new schedule </w:t>
      </w:r>
      <w:proofErr w:type="gramStart"/>
      <w:r w:rsidRPr="0068348C">
        <w:t>should be agreed</w:t>
      </w:r>
      <w:proofErr w:type="gramEnd"/>
      <w:r w:rsidRPr="0068348C">
        <w:t xml:space="preserve"> between the Supplier and SMRA. Where this </w:t>
      </w:r>
      <w:proofErr w:type="gramStart"/>
      <w:r w:rsidRPr="0068348C">
        <w:t>impacts</w:t>
      </w:r>
      <w:proofErr w:type="gramEnd"/>
      <w:r w:rsidRPr="0068348C">
        <w:t xml:space="preserve"> the overall bulk change of agent plan notified in the Supplier’s bulk change of agent application, this should be reported to </w:t>
      </w:r>
      <w:proofErr w:type="spellStart"/>
      <w:r w:rsidRPr="0068348C">
        <w:t>BSCCo</w:t>
      </w:r>
      <w:proofErr w:type="spellEnd"/>
      <w:r w:rsidRPr="0068348C">
        <w:t>.</w:t>
      </w:r>
    </w:p>
    <w:p w14:paraId="08CB00D3" w14:textId="113709B1" w:rsidR="00F174D9" w:rsidRPr="0040408C" w:rsidRDefault="00F174D9" w:rsidP="00FC1D46">
      <w:pPr>
        <w:pStyle w:val="Heading3"/>
        <w:spacing w:before="0" w:after="240"/>
        <w:ind w:left="851" w:hanging="851"/>
      </w:pPr>
      <w:r w:rsidRPr="0040408C">
        <w:t>4.3.2</w:t>
      </w:r>
      <w:r w:rsidRPr="0040408C">
        <w:tab/>
        <w:t>Rejection of Individual Bulk Change of Agent Instructions</w:t>
      </w:r>
    </w:p>
    <w:p w14:paraId="6EEB671B" w14:textId="00BC0065" w:rsidR="00F174D9" w:rsidRPr="0066173A" w:rsidRDefault="00F174D9" w:rsidP="00FC1D46">
      <w:pPr>
        <w:spacing w:after="240"/>
        <w:ind w:left="851"/>
        <w:jc w:val="both"/>
      </w:pPr>
      <w:r w:rsidRPr="0066173A">
        <w:t xml:space="preserve">Upon acceptance of the file of bulk change of agent instructions by an SMRA, where an instruction within that file to update the </w:t>
      </w:r>
      <w:del w:id="82" w:author="Simon Waltho" w:date="2024-06-10T13:04:00Z">
        <w:r w:rsidRPr="0066173A" w:rsidDel="00560E06">
          <w:delText xml:space="preserve">SVA MOA Id, </w:delText>
        </w:r>
        <w:r w:rsidRPr="0066173A" w:rsidDel="00560E06">
          <w:lastRenderedPageBreak/>
          <w:delText>NHHDC Id and/or NHHDA</w:delText>
        </w:r>
      </w:del>
      <w:ins w:id="83" w:author="Simon Waltho" w:date="2024-06-10T13:04:00Z">
        <w:r w:rsidR="00560E06">
          <w:t>Supplier Agent</w:t>
        </w:r>
      </w:ins>
      <w:r w:rsidRPr="0066173A">
        <w:t xml:space="preserve"> Id</w:t>
      </w:r>
      <w:ins w:id="84" w:author="Simon Waltho" w:date="2024-06-10T13:05:00Z">
        <w:r w:rsidR="00560E06">
          <w:t>(s)</w:t>
        </w:r>
      </w:ins>
      <w:del w:id="85" w:author="Simon Waltho" w:date="2024-06-10T13:05:00Z">
        <w:r w:rsidRPr="0066173A" w:rsidDel="00560E06">
          <w:delText>, as applicable,</w:delText>
        </w:r>
      </w:del>
      <w:r w:rsidRPr="0066173A">
        <w:t xml:space="preserve"> for a particular Metering System</w:t>
      </w:r>
      <w:del w:id="86" w:author="Simon Waltho" w:date="2024-06-10T13:05:00Z">
        <w:r w:rsidRPr="0066173A" w:rsidDel="00D5314D">
          <w:delText>,</w:delText>
        </w:r>
      </w:del>
      <w:r w:rsidRPr="0066173A">
        <w:t xml:space="preserve"> </w:t>
      </w:r>
      <w:proofErr w:type="gramStart"/>
      <w:r w:rsidRPr="0066173A">
        <w:t>is rejected</w:t>
      </w:r>
      <w:proofErr w:type="gramEnd"/>
      <w:r w:rsidRPr="0066173A">
        <w:t xml:space="preserve"> by the SMRA, then the rejection and the reasons for that rejection shall be conveyed to the Supplier. Any rejections of instructions shall be resolved using processes set out in BSCP501, except by mutual agreement of the Supplier and SMRA as part of the agreed bulk change of agent method.</w:t>
      </w:r>
    </w:p>
    <w:p w14:paraId="57DF6973" w14:textId="30E9D459" w:rsidR="00F174D9" w:rsidRPr="0068348C" w:rsidRDefault="00F174D9" w:rsidP="00FC1D46">
      <w:pPr>
        <w:spacing w:after="240"/>
        <w:ind w:left="851"/>
        <w:jc w:val="both"/>
      </w:pPr>
      <w:r w:rsidRPr="0068348C">
        <w:t xml:space="preserve">The Supplier shall ensure that, where instructions require re-submission following rejection, the total number of new and re-submitted instructions does not exceed the daily limits previously agreed with the SMRA. In the event that the overall schedule agreed between the Supplier and SMRA needs to </w:t>
      </w:r>
      <w:proofErr w:type="gramStart"/>
      <w:r w:rsidRPr="0068348C">
        <w:t>be extended</w:t>
      </w:r>
      <w:proofErr w:type="gramEnd"/>
      <w:r w:rsidRPr="0068348C">
        <w:t xml:space="preserve">, or daily limits increased, to accommodate the re-submission of rejected instructions, then the Supplier and SMRA shall agree a new schedule and the Supplier shall notify </w:t>
      </w:r>
      <w:proofErr w:type="spellStart"/>
      <w:r w:rsidRPr="0068348C">
        <w:t>BSCCo</w:t>
      </w:r>
      <w:proofErr w:type="spellEnd"/>
      <w:r w:rsidRPr="0068348C">
        <w:t>.</w:t>
      </w:r>
    </w:p>
    <w:p w14:paraId="30DD3752" w14:textId="76B22DA8" w:rsidR="00F174D9" w:rsidRPr="0040408C" w:rsidRDefault="00F174D9" w:rsidP="00FC1D46">
      <w:pPr>
        <w:pStyle w:val="Heading3"/>
        <w:spacing w:before="0" w:after="240"/>
        <w:ind w:left="851" w:hanging="851"/>
      </w:pPr>
      <w:r w:rsidRPr="0040408C">
        <w:t>4.3.3</w:t>
      </w:r>
      <w:r w:rsidRPr="0040408C">
        <w:tab/>
        <w:t>Completion of Supplier and SMRA Interactions in Bulk Change of Agent</w:t>
      </w:r>
    </w:p>
    <w:p w14:paraId="31A016C3" w14:textId="75F9FD34" w:rsidR="00F174D9" w:rsidRPr="0066173A" w:rsidRDefault="00F174D9" w:rsidP="00FC1D46">
      <w:pPr>
        <w:spacing w:after="240"/>
        <w:ind w:left="851"/>
        <w:jc w:val="both"/>
      </w:pPr>
      <w:r w:rsidRPr="0066173A">
        <w:t>The Supplier and SMRA elements of the bulk change of agent process set out in section 3.1.10 of this BSCP shall be considered complete when all change of agent instructions have been processed successfully in accordance with the pre-agreed schedule and:</w:t>
      </w:r>
    </w:p>
    <w:p w14:paraId="659605BD" w14:textId="0D7BF122" w:rsidR="00F174D9" w:rsidRPr="0066173A" w:rsidRDefault="00F174D9" w:rsidP="00FC1D46">
      <w:pPr>
        <w:pStyle w:val="ListParagraph"/>
        <w:numPr>
          <w:ilvl w:val="0"/>
          <w:numId w:val="10"/>
        </w:numPr>
        <w:spacing w:after="240"/>
        <w:ind w:left="2160" w:hanging="720"/>
      </w:pPr>
      <w:r w:rsidRPr="0066173A">
        <w:t>All relevant instruction files have been accepted for processing by the SMRA or have been rejected by the SMRA; and</w:t>
      </w:r>
    </w:p>
    <w:p w14:paraId="057224A1" w14:textId="4C927DBB" w:rsidR="00F174D9" w:rsidRPr="00FC1D46" w:rsidRDefault="00F174D9" w:rsidP="00FC1D46">
      <w:pPr>
        <w:pStyle w:val="ListParagraph"/>
        <w:numPr>
          <w:ilvl w:val="0"/>
          <w:numId w:val="10"/>
        </w:numPr>
        <w:spacing w:after="240"/>
        <w:ind w:left="2160" w:hanging="720"/>
        <w:rPr>
          <w:i/>
        </w:rPr>
      </w:pPr>
      <w:r w:rsidRPr="0066173A">
        <w:t xml:space="preserve">Confirmation or rejection of the instructions </w:t>
      </w:r>
      <w:proofErr w:type="gramStart"/>
      <w:r w:rsidRPr="0066173A">
        <w:t>has been notified</w:t>
      </w:r>
      <w:proofErr w:type="gramEnd"/>
      <w:r w:rsidRPr="0066173A">
        <w:t xml:space="preserve"> to the relevant participants by the SMRA or its SMRS.</w:t>
      </w:r>
    </w:p>
    <w:p w14:paraId="2A11AACF" w14:textId="72B8C8DC" w:rsidR="003725CF" w:rsidRDefault="003725CF" w:rsidP="00A85C4A">
      <w:pPr>
        <w:pStyle w:val="Heading3"/>
        <w:rPr>
          <w:i/>
        </w:rPr>
      </w:pPr>
      <w:r>
        <w:t>4.</w:t>
      </w:r>
      <w:r w:rsidR="0040408C">
        <w:t>4</w:t>
      </w:r>
      <w:r>
        <w:tab/>
        <w:t>BSCP513/01 Bulk Change of Agent Application Form</w:t>
      </w:r>
      <w:r>
        <w:rPr>
          <w:rStyle w:val="FootnoteReference"/>
        </w:rPr>
        <w:footnoteReference w:id="5"/>
      </w:r>
    </w:p>
    <w:p w14:paraId="02D28518" w14:textId="32EA9467" w:rsidR="003725CF" w:rsidRDefault="002D36E2">
      <w:pPr>
        <w:tabs>
          <w:tab w:val="left" w:pos="-720"/>
          <w:tab w:val="left" w:pos="720"/>
        </w:tabs>
        <w:suppressAutoHyphens/>
        <w:spacing w:before="120" w:after="120"/>
        <w:jc w:val="both"/>
      </w:pPr>
      <w:r w:rsidRPr="002D36E2">
        <w:rPr>
          <w:noProof/>
          <w:sz w:val="36"/>
          <w:lang w:eastAsia="en-GB"/>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38784" behindDoc="0" locked="0" layoutInCell="0" allowOverlap="1" wp14:anchorId="55942205" wp14:editId="3C98AD15">
                <wp:simplePos x="0" y="0"/>
                <wp:positionH relativeFrom="column">
                  <wp:posOffset>-43890</wp:posOffset>
                </wp:positionH>
                <wp:positionV relativeFrom="paragraph">
                  <wp:posOffset>57709</wp:posOffset>
                </wp:positionV>
                <wp:extent cx="5939942" cy="7405370"/>
                <wp:effectExtent l="0" t="0" r="22860" b="24130"/>
                <wp:wrapNone/>
                <wp:docPr id="6" name="Rectangle 1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942" cy="74053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62D99" id="Rectangle 1186" o:spid="_x0000_s1026" style="position:absolute;margin-left:-3.45pt;margin-top:4.55pt;width:467.7pt;height:583.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" o:allowincell="f" filled="f"/>
            </w:pict>
          </mc:Fallback>
        </mc:AlternateContent>
      </w:r>
      <w:r w:rsidRPr="002D36E2">
        <w:rPr>
          <w:noProof/>
          <w:sz w:val="36"/>
          <w:lang w:eastAsia="en-GB"/>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35712" behindDoc="0" locked="0" layoutInCell="0" allowOverlap="1" wp14:anchorId="2EEA05DE" wp14:editId="05D8AE5D">
                <wp:simplePos x="0" y="0"/>
                <wp:positionH relativeFrom="column">
                  <wp:posOffset>4480560</wp:posOffset>
                </wp:positionH>
                <wp:positionV relativeFrom="paragraph">
                  <wp:posOffset>147955</wp:posOffset>
                </wp:positionV>
                <wp:extent cx="1308100" cy="274320"/>
                <wp:effectExtent l="0" t="0" r="0" b="0"/>
                <wp:wrapNone/>
                <wp:docPr id="5" name="Rectangle 1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0" cy="2743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7E1A9B" w14:textId="77777777" w:rsidR="00E745BD" w:rsidRDefault="00E745BD">
                            <w:pPr>
                              <w:rPr>
                                <w:sz w:val="20"/>
                              </w:rPr>
                            </w:pPr>
                            <w:r>
                              <w:t xml:space="preserve"> </w:t>
                            </w:r>
                            <w:proofErr w:type="spellStart"/>
                            <w:r>
                              <w:rPr>
                                <w:sz w:val="20"/>
                              </w:rPr>
                              <w:t>BSCCo</w:t>
                            </w:r>
                            <w:proofErr w:type="spellEnd"/>
                            <w:r>
                              <w:rPr>
                                <w:sz w:val="20"/>
                              </w:rPr>
                              <w:t xml:space="preserve"> Use Only</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A05DE" id="Rectangle 1182" o:spid="_x0000_s1026" style="position:absolute;left:0;text-align:left;margin-left:352.8pt;margin-top:11.65pt;width:103pt;height:21.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" o:allowincell="f" filled="f">
                <v:textbox inset="1pt,1pt,1pt,1pt">
                  <w:txbxContent>
                    <w:p w14:paraId="227E1A9B" w14:textId="77777777" w:rsidR="00E745BD" w:rsidRDefault="00E745BD">
                      <w:pPr>
                        <w:rPr>
                          <w:sz w:val="20"/>
                        </w:rPr>
                      </w:pPr>
                      <w:r>
                        <w:t xml:space="preserve"> </w:t>
                      </w:r>
                      <w:proofErr w:type="spellStart"/>
                      <w:r>
                        <w:rPr>
                          <w:sz w:val="20"/>
                        </w:rPr>
                        <w:t>BSCCo</w:t>
                      </w:r>
                      <w:proofErr w:type="spellEnd"/>
                      <w:r>
                        <w:rPr>
                          <w:sz w:val="20"/>
                        </w:rPr>
                        <w:t xml:space="preserve"> Use Only</w:t>
                      </w:r>
                    </w:p>
                  </w:txbxContent>
                </v:textbox>
              </v:rect>
            </w:pict>
          </mc:Fallback>
        </mc:AlternateContent>
      </w:r>
    </w:p>
    <w:p w14:paraId="61489E8B" w14:textId="02F81550" w:rsidR="003725CF" w:rsidRDefault="002D36E2">
      <w:pPr>
        <w:tabs>
          <w:tab w:val="left" w:pos="-1440"/>
          <w:tab w:val="left" w:pos="-720"/>
          <w:tab w:val="left" w:pos="1"/>
          <w:tab w:val="left" w:pos="720"/>
          <w:tab w:val="left" w:pos="1440"/>
          <w:tab w:val="left" w:pos="18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pacing w:val="-3"/>
          <w:sz w:val="36"/>
        </w:rPr>
      </w:pPr>
      <w:r w:rsidRPr="002D36E2">
        <w:rPr>
          <w:noProof/>
          <w:lang w:eastAsia="en-GB"/>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36736" behindDoc="0" locked="0" layoutInCell="0" allowOverlap="1" wp14:anchorId="62EFD1BD" wp14:editId="048F27D7">
                <wp:simplePos x="0" y="0"/>
                <wp:positionH relativeFrom="column">
                  <wp:posOffset>4480560</wp:posOffset>
                </wp:positionH>
                <wp:positionV relativeFrom="paragraph">
                  <wp:posOffset>90170</wp:posOffset>
                </wp:positionV>
                <wp:extent cx="1308100" cy="292100"/>
                <wp:effectExtent l="0" t="0" r="0" b="0"/>
                <wp:wrapNone/>
                <wp:docPr id="4" name="Rectangle 1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0" cy="292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491DC3" w14:textId="77777777" w:rsidR="00E745BD" w:rsidRDefault="00E745BD">
                            <w:pPr>
                              <w:rPr>
                                <w:sz w:val="20"/>
                              </w:rPr>
                            </w:pPr>
                            <w:r>
                              <w:rPr>
                                <w:sz w:val="20"/>
                              </w:rPr>
                              <w:t xml:space="preserve"> Ref No</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FD1BD" id="Rectangle 1183" o:spid="_x0000_s1027" style="position:absolute;margin-left:352.8pt;margin-top:7.1pt;width:103pt;height:23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" o:allowincell="f" filled="f">
                <v:textbox inset="1pt,1pt,1pt,1pt">
                  <w:txbxContent>
                    <w:p w14:paraId="65491DC3" w14:textId="77777777" w:rsidR="00E745BD" w:rsidRDefault="00E745BD">
                      <w:pPr>
                        <w:rPr>
                          <w:sz w:val="20"/>
                        </w:rPr>
                      </w:pPr>
                      <w:r>
                        <w:rPr>
                          <w:sz w:val="20"/>
                        </w:rPr>
                        <w:t xml:space="preserve"> Ref No</w:t>
                      </w:r>
                    </w:p>
                  </w:txbxContent>
                </v:textbox>
              </v:rect>
            </w:pict>
          </mc:Fallback>
        </mc:AlternateContent>
      </w:r>
      <w:r w:rsidR="003725CF">
        <w:rPr>
          <w:b/>
          <w:sz w:val="36"/>
        </w:rPr>
        <w:t xml:space="preserve"> Bulk Change of Agent Application</w:t>
      </w:r>
      <w:r w:rsidR="003725CF">
        <w:rPr>
          <w:b/>
          <w:spacing w:val="-3"/>
          <w:sz w:val="36"/>
        </w:rPr>
        <w:t xml:space="preserve"> Form</w:t>
      </w:r>
    </w:p>
    <w:p w14:paraId="39F71683" w14:textId="77777777" w:rsidR="003725CF" w:rsidRDefault="003725CF">
      <w:pPr>
        <w:tabs>
          <w:tab w:val="left" w:pos="-1440"/>
          <w:tab w:val="left" w:pos="-720"/>
          <w:tab w:val="left" w:pos="1"/>
          <w:tab w:val="left" w:pos="720"/>
          <w:tab w:val="left" w:pos="1440"/>
          <w:tab w:val="left" w:pos="18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pacing w:val="-3"/>
          <w:sz w:val="20"/>
        </w:rPr>
      </w:pPr>
    </w:p>
    <w:p w14:paraId="57276C2A" w14:textId="6E8595B3" w:rsidR="003725CF" w:rsidRDefault="002D36E2">
      <w:pPr>
        <w:tabs>
          <w:tab w:val="left" w:pos="-1440"/>
          <w:tab w:val="left" w:pos="-720"/>
          <w:tab w:val="left" w:pos="1"/>
          <w:tab w:val="left" w:pos="720"/>
          <w:tab w:val="left" w:pos="1440"/>
          <w:tab w:val="left" w:pos="18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pacing w:val="-3"/>
          <w:sz w:val="20"/>
        </w:rPr>
      </w:pPr>
      <w:r>
        <w:rPr>
          <w:b/>
          <w:noProof/>
          <w:spacing w:val="-3"/>
          <w:sz w:val="20"/>
          <w:lang w:eastAsia="en-GB"/>
        </w:rPr>
        <mc:AlternateContent>
          <mc:Choice Requires="wps">
            <w:drawing>
              <wp:anchor distT="0" distB="0" distL="114300" distR="114300" simplePos="0" relativeHeight="251639808" behindDoc="0" locked="0" layoutInCell="0" allowOverlap="1" wp14:anchorId="254E336D" wp14:editId="67D4EC99">
                <wp:simplePos x="0" y="0"/>
                <wp:positionH relativeFrom="column">
                  <wp:posOffset>0</wp:posOffset>
                </wp:positionH>
                <wp:positionV relativeFrom="paragraph">
                  <wp:posOffset>10795</wp:posOffset>
                </wp:positionV>
                <wp:extent cx="5852160" cy="0"/>
                <wp:effectExtent l="0" t="0" r="0" b="0"/>
                <wp:wrapNone/>
                <wp:docPr id="3" name="Line 1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0F98E" id="Line 1187"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60.8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7Y6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" o:allowincell="f"/>
            </w:pict>
          </mc:Fallback>
        </mc:AlternateContent>
      </w:r>
    </w:p>
    <w:p w14:paraId="1E6D7987" w14:textId="77777777" w:rsidR="003725CF" w:rsidRDefault="003725CF">
      <w:pPr>
        <w:tabs>
          <w:tab w:val="left" w:pos="-1440"/>
          <w:tab w:val="left" w:pos="-720"/>
          <w:tab w:val="left" w:pos="1"/>
          <w:tab w:val="left" w:pos="720"/>
          <w:tab w:val="left" w:pos="1440"/>
          <w:tab w:val="left" w:pos="1890"/>
          <w:tab w:val="left" w:pos="3600"/>
          <w:tab w:val="left" w:pos="4320"/>
          <w:tab w:val="left" w:pos="5040"/>
          <w:tab w:val="left" w:pos="5760"/>
          <w:tab w:val="right" w:pos="864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pacing w:val="-3"/>
        </w:rPr>
      </w:pPr>
      <w:r>
        <w:rPr>
          <w:b/>
          <w:spacing w:val="-3"/>
          <w:sz w:val="32"/>
        </w:rPr>
        <w:tab/>
      </w:r>
      <w:r>
        <w:rPr>
          <w:b/>
          <w:spacing w:val="-3"/>
          <w:sz w:val="32"/>
        </w:rPr>
        <w:tab/>
      </w:r>
      <w:r>
        <w:rPr>
          <w:b/>
          <w:spacing w:val="-3"/>
          <w:sz w:val="32"/>
        </w:rPr>
        <w:tab/>
      </w:r>
      <w:r>
        <w:rPr>
          <w:b/>
          <w:spacing w:val="-3"/>
          <w:sz w:val="32"/>
        </w:rPr>
        <w:tab/>
      </w:r>
      <w:r>
        <w:rPr>
          <w:b/>
          <w:spacing w:val="-3"/>
          <w:sz w:val="32"/>
        </w:rPr>
        <w:tab/>
      </w:r>
      <w:r>
        <w:rPr>
          <w:b/>
          <w:spacing w:val="-3"/>
          <w:sz w:val="32"/>
        </w:rPr>
        <w:tab/>
      </w:r>
      <w:r>
        <w:rPr>
          <w:b/>
          <w:spacing w:val="-3"/>
          <w:sz w:val="32"/>
        </w:rPr>
        <w:tab/>
      </w:r>
      <w:r>
        <w:rPr>
          <w:b/>
          <w:spacing w:val="-3"/>
          <w:sz w:val="32"/>
        </w:rPr>
        <w:tab/>
      </w:r>
      <w:r>
        <w:rPr>
          <w:b/>
          <w:spacing w:val="-3"/>
        </w:rPr>
        <w:t>PART A: SUPPLIER</w:t>
      </w:r>
    </w:p>
    <w:p w14:paraId="68DBE397" w14:textId="77777777" w:rsidR="003725CF" w:rsidRDefault="003725CF">
      <w:pPr>
        <w:tabs>
          <w:tab w:val="left" w:pos="-1440"/>
          <w:tab w:val="left" w:pos="-720"/>
          <w:tab w:val="left" w:pos="1"/>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14:paraId="56B716DC"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ab/>
        <w:t xml:space="preserve">To: </w:t>
      </w:r>
      <w:proofErr w:type="spellStart"/>
      <w:r>
        <w:rPr>
          <w:b/>
        </w:rPr>
        <w:t>BSCCo</w:t>
      </w:r>
      <w:proofErr w:type="spellEnd"/>
    </w:p>
    <w:p w14:paraId="48F4CB31"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7223E566"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b/>
        </w:rPr>
        <w:tab/>
        <w:t>Applicant Details</w:t>
      </w:r>
    </w:p>
    <w:p w14:paraId="662468A6"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b/>
        </w:rPr>
        <w:tab/>
      </w:r>
      <w:r>
        <w:t>Supplier ID:</w:t>
      </w:r>
    </w:p>
    <w:p w14:paraId="1DCF860B"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Company Name:</w:t>
      </w:r>
    </w:p>
    <w:p w14:paraId="3D561064"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14:paraId="29BF8F3E"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tab/>
      </w:r>
      <w:r>
        <w:rPr>
          <w:b/>
        </w:rPr>
        <w:t>Proposed scope of bulk change of agent</w:t>
      </w:r>
    </w:p>
    <w:p w14:paraId="34E6F8DE"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lastRenderedPageBreak/>
        <w:tab/>
      </w:r>
      <w:r>
        <w:rPr>
          <w:i/>
        </w:rPr>
        <w:t>Please give details of the following:</w:t>
      </w:r>
    </w:p>
    <w:p w14:paraId="1BE63118"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68F63464"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SMRA affected by bulk change of agent:</w:t>
      </w:r>
    </w:p>
    <w:p w14:paraId="4844D5E4"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13CE6572"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Each Supplier Agent affected by bulk change of agent:</w:t>
      </w:r>
    </w:p>
    <w:p w14:paraId="7016832E"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2AB36177"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Total number of SVA Metering Systems involved:</w:t>
      </w:r>
    </w:p>
    <w:p w14:paraId="3EAEDF7B"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55C055F0"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b/>
        </w:rPr>
      </w:pPr>
      <w:r>
        <w:rPr>
          <w:b/>
        </w:rPr>
        <w:t>Proposed Timetable</w:t>
      </w:r>
    </w:p>
    <w:p w14:paraId="4EADB360"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970"/>
        <w:rPr>
          <w:i/>
        </w:rPr>
      </w:pPr>
      <w:r>
        <w:rPr>
          <w:i/>
        </w:rPr>
        <w:t>Please enter the proposed dates for the following milestones in the bulk change of agent process:</w:t>
      </w:r>
    </w:p>
    <w:p w14:paraId="78C745E2"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i/>
        </w:rPr>
      </w:pPr>
    </w:p>
    <w:p w14:paraId="0FD0F168" w14:textId="67F1C409"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pPr>
      <w:r>
        <w:t>Bulk change of agent Transfer Date (Calendar Day)</w:t>
      </w:r>
      <w:proofErr w:type="gramStart"/>
      <w:r>
        <w:t>:</w:t>
      </w:r>
      <w:r>
        <w:tab/>
      </w:r>
      <w:ins w:id="87" w:author="Simon Waltho" w:date="2024-06-10T16:03:00Z">
        <w:r w:rsidR="00440630">
          <w:tab/>
        </w:r>
      </w:ins>
      <w:r>
        <w:t>………………………….</w:t>
      </w:r>
      <w:proofErr w:type="gramEnd"/>
    </w:p>
    <w:p w14:paraId="5DC9D176"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pPr>
    </w:p>
    <w:p w14:paraId="22757BED"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pPr>
      <w:r>
        <w:t>Effective date for registration(s) in SMRS(s):</w:t>
      </w:r>
    </w:p>
    <w:p w14:paraId="102007B2"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pPr>
    </w:p>
    <w:p w14:paraId="37D3EDEA" w14:textId="03B3C87A" w:rsidR="003725CF" w:rsidRDefault="00DC77C8">
      <w:pPr>
        <w:tabs>
          <w:tab w:val="left" w:pos="-1440"/>
          <w:tab w:val="left" w:pos="1"/>
          <w:tab w:val="left" w:pos="90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pPr>
      <w:del w:id="88" w:author="Simon Waltho" w:date="2024-06-10T16:01:00Z">
        <w:r w:rsidDel="00B843F6">
          <w:delText>SVA</w:delText>
        </w:r>
        <w:r w:rsidR="008E1F5B" w:rsidDel="00B843F6">
          <w:delText xml:space="preserve"> </w:delText>
        </w:r>
        <w:r w:rsidR="003725CF" w:rsidDel="00B843F6">
          <w:delText>MOA appointment</w:delText>
        </w:r>
      </w:del>
      <w:ins w:id="89" w:author="Simon Waltho" w:date="2024-06-10T16:01:00Z">
        <w:r w:rsidR="00B843F6">
          <w:t>Supplier Agent Role</w:t>
        </w:r>
      </w:ins>
      <w:r w:rsidR="003725CF">
        <w:t xml:space="preserve">  </w:t>
      </w:r>
      <w:r w:rsidR="003725CF">
        <w:tab/>
      </w:r>
      <w:r w:rsidR="003725CF">
        <w:tab/>
      </w:r>
      <w:r w:rsidR="003725CF">
        <w:tab/>
      </w:r>
      <w:r w:rsidR="003725CF">
        <w:tab/>
      </w:r>
      <w:ins w:id="90" w:author="Simon Waltho" w:date="2024-06-10T16:02:00Z">
        <w:r w:rsidR="00440630">
          <w:tab/>
        </w:r>
      </w:ins>
      <w:r w:rsidR="003725CF">
        <w:t>………………………….</w:t>
      </w:r>
    </w:p>
    <w:p w14:paraId="585AF0F7" w14:textId="37690334" w:rsidR="003725CF" w:rsidRDefault="003725CF">
      <w:pPr>
        <w:tabs>
          <w:tab w:val="left" w:pos="-1440"/>
          <w:tab w:val="left" w:pos="1"/>
          <w:tab w:val="left" w:pos="90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rPr>
          <w:i/>
        </w:rPr>
      </w:pPr>
      <w:del w:id="91" w:author="Simon Waltho" w:date="2024-06-10T16:02:00Z">
        <w:r w:rsidDel="00440630">
          <w:rPr>
            <w:i/>
          </w:rPr>
          <w:delText xml:space="preserve">(ie. </w:delText>
        </w:r>
      </w:del>
      <w:ins w:id="92" w:author="Simon Waltho" w:date="2024-06-10T16:02:00Z">
        <w:r w:rsidR="00440630">
          <w:rPr>
            <w:i/>
          </w:rPr>
          <w:t xml:space="preserve">Appointment </w:t>
        </w:r>
      </w:ins>
      <w:r>
        <w:rPr>
          <w:i/>
        </w:rPr>
        <w:t>Effective from Date</w:t>
      </w:r>
      <w:ins w:id="93" w:author="Simon Waltho" w:date="2024-06-10T15:59:00Z">
        <w:r w:rsidR="00B843F6">
          <w:rPr>
            <w:i/>
          </w:rPr>
          <w:t xml:space="preserve"> or Settlement Date</w:t>
        </w:r>
      </w:ins>
      <w:del w:id="94" w:author="Simon Waltho" w:date="2024-06-10T16:00:00Z">
        <w:r w:rsidDel="00B843F6">
          <w:rPr>
            <w:i/>
          </w:rPr>
          <w:delText xml:space="preserve"> {MOA}</w:delText>
        </w:r>
      </w:del>
      <w:del w:id="95" w:author="Simon Waltho" w:date="2024-06-10T16:03:00Z">
        <w:r w:rsidDel="00440630">
          <w:rPr>
            <w:i/>
          </w:rPr>
          <w:delText>)</w:delText>
        </w:r>
      </w:del>
      <w:ins w:id="96" w:author="Simon Waltho" w:date="2024-06-10T16:01:00Z">
        <w:r w:rsidR="00B843F6">
          <w:rPr>
            <w:i/>
          </w:rPr>
          <w:tab/>
        </w:r>
      </w:ins>
      <w:ins w:id="97" w:author="Simon Waltho" w:date="2024-06-10T16:00:00Z">
        <w:r w:rsidR="00B843F6">
          <w:t>………………………….</w:t>
        </w:r>
      </w:ins>
    </w:p>
    <w:p w14:paraId="33DB0E18" w14:textId="5E7B75E6" w:rsidR="003725CF" w:rsidRDefault="00B843F6">
      <w:pPr>
        <w:tabs>
          <w:tab w:val="left" w:pos="-1440"/>
          <w:tab w:val="left" w:pos="1"/>
          <w:tab w:val="left" w:pos="90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firstLine="27"/>
      </w:pPr>
      <w:ins w:id="98" w:author="Simon Waltho" w:date="2024-06-10T16:01:00Z">
        <w:r w:rsidRPr="00B843F6">
          <w:t xml:space="preserve">Supplier Agent Role  </w:t>
        </w:r>
      </w:ins>
      <w:del w:id="99" w:author="Simon Waltho" w:date="2024-06-10T16:01:00Z">
        <w:r w:rsidR="003725CF" w:rsidDel="00B843F6">
          <w:delText>NHHDC appointment</w:delText>
        </w:r>
      </w:del>
      <w:r w:rsidR="003725CF">
        <w:tab/>
      </w:r>
      <w:r w:rsidR="003725CF">
        <w:tab/>
      </w:r>
      <w:r w:rsidR="003725CF">
        <w:tab/>
      </w:r>
      <w:r w:rsidR="003725CF">
        <w:tab/>
      </w:r>
      <w:ins w:id="100" w:author="Simon Waltho" w:date="2024-06-10T16:03:00Z">
        <w:r w:rsidR="00440630">
          <w:tab/>
        </w:r>
      </w:ins>
      <w:r w:rsidR="003725CF">
        <w:t>………………………….</w:t>
      </w:r>
    </w:p>
    <w:p w14:paraId="75B88ACD" w14:textId="2EB12A06" w:rsidR="003725CF" w:rsidRDefault="003725CF">
      <w:pPr>
        <w:tabs>
          <w:tab w:val="left" w:pos="-1440"/>
          <w:tab w:val="left" w:pos="1"/>
          <w:tab w:val="left" w:pos="90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firstLine="27"/>
        <w:rPr>
          <w:i/>
        </w:rPr>
      </w:pPr>
      <w:del w:id="101" w:author="Simon Waltho" w:date="2024-06-10T16:03:00Z">
        <w:r w:rsidDel="00440630">
          <w:rPr>
            <w:i/>
          </w:rPr>
          <w:delText xml:space="preserve">(ie. </w:delText>
        </w:r>
      </w:del>
      <w:ins w:id="102" w:author="Simon Waltho" w:date="2024-06-10T16:03:00Z">
        <w:r w:rsidR="00440630">
          <w:rPr>
            <w:i/>
          </w:rPr>
          <w:t xml:space="preserve">Appointment </w:t>
        </w:r>
      </w:ins>
      <w:r>
        <w:rPr>
          <w:i/>
        </w:rPr>
        <w:t xml:space="preserve">Effective from Date </w:t>
      </w:r>
      <w:del w:id="103" w:author="Simon Waltho" w:date="2024-06-10T16:03:00Z">
        <w:r w:rsidDel="00440630">
          <w:rPr>
            <w:i/>
          </w:rPr>
          <w:delText>{DCA})</w:delText>
        </w:r>
      </w:del>
      <w:ins w:id="104" w:author="Simon Waltho" w:date="2024-06-10T16:03:00Z">
        <w:r w:rsidR="00440630">
          <w:rPr>
            <w:i/>
          </w:rPr>
          <w:t>or Settlement Date</w:t>
        </w:r>
      </w:ins>
      <w:ins w:id="105" w:author="Simon Waltho" w:date="2024-06-10T16:00:00Z">
        <w:r w:rsidR="00B843F6">
          <w:rPr>
            <w:i/>
          </w:rPr>
          <w:tab/>
        </w:r>
        <w:r w:rsidR="00B843F6">
          <w:t>………………………….</w:t>
        </w:r>
      </w:ins>
    </w:p>
    <w:p w14:paraId="43B1E3BE" w14:textId="25035D18" w:rsidR="003725CF" w:rsidRDefault="00440630">
      <w:pPr>
        <w:tabs>
          <w:tab w:val="left" w:pos="-1440"/>
          <w:tab w:val="left" w:pos="1"/>
          <w:tab w:val="left" w:pos="90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firstLine="27"/>
      </w:pPr>
      <w:ins w:id="106" w:author="Simon Waltho" w:date="2024-06-10T16:02:00Z">
        <w:r>
          <w:t xml:space="preserve">Supplier Agent Role  </w:t>
        </w:r>
      </w:ins>
      <w:del w:id="107" w:author="Simon Waltho" w:date="2024-06-10T16:02:00Z">
        <w:r w:rsidR="003725CF" w:rsidDel="00440630">
          <w:delText>NHHDA appointment</w:delText>
        </w:r>
      </w:del>
      <w:r w:rsidR="003725CF">
        <w:tab/>
      </w:r>
      <w:r w:rsidR="003725CF">
        <w:tab/>
      </w:r>
      <w:r w:rsidR="003725CF">
        <w:tab/>
      </w:r>
      <w:r w:rsidR="003725CF">
        <w:tab/>
      </w:r>
      <w:ins w:id="108" w:author="Simon Waltho" w:date="2024-06-10T16:03:00Z">
        <w:r>
          <w:tab/>
        </w:r>
      </w:ins>
      <w:r w:rsidR="003725CF">
        <w:t>………………………….</w:t>
      </w:r>
    </w:p>
    <w:p w14:paraId="1A7AC0E0" w14:textId="2DFB1744" w:rsidR="003725CF" w:rsidRDefault="003725CF">
      <w:pPr>
        <w:tabs>
          <w:tab w:val="left" w:pos="-1440"/>
          <w:tab w:val="left" w:pos="1"/>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rPr>
          <w:i/>
        </w:rPr>
      </w:pPr>
      <w:del w:id="109" w:author="Simon Waltho" w:date="2024-06-10T16:03:00Z">
        <w:r w:rsidDel="00440630">
          <w:rPr>
            <w:i/>
          </w:rPr>
          <w:delText xml:space="preserve">(ie. </w:delText>
        </w:r>
      </w:del>
      <w:ins w:id="110" w:author="Simon Waltho" w:date="2024-06-10T16:03:00Z">
        <w:r w:rsidR="00440630">
          <w:rPr>
            <w:i/>
          </w:rPr>
          <w:t xml:space="preserve">Appointment </w:t>
        </w:r>
      </w:ins>
      <w:r>
        <w:rPr>
          <w:i/>
        </w:rPr>
        <w:t xml:space="preserve">Effective from </w:t>
      </w:r>
      <w:ins w:id="111" w:author="Simon Waltho" w:date="2024-06-10T16:04:00Z">
        <w:r w:rsidR="00440630">
          <w:rPr>
            <w:i/>
          </w:rPr>
          <w:t xml:space="preserve">Date or </w:t>
        </w:r>
      </w:ins>
      <w:r>
        <w:rPr>
          <w:i/>
        </w:rPr>
        <w:t>Settlement Date</w:t>
      </w:r>
      <w:del w:id="112" w:author="Simon Waltho" w:date="2024-06-10T16:04:00Z">
        <w:r w:rsidDel="00440630">
          <w:rPr>
            <w:i/>
          </w:rPr>
          <w:delText xml:space="preserve"> {DAA})</w:delText>
        </w:r>
      </w:del>
      <w:ins w:id="113" w:author="Simon Waltho" w:date="2024-06-10T16:00:00Z">
        <w:r w:rsidR="00B843F6">
          <w:rPr>
            <w:i/>
          </w:rPr>
          <w:tab/>
        </w:r>
        <w:r w:rsidR="00B843F6">
          <w:t>………………………….</w:t>
        </w:r>
      </w:ins>
    </w:p>
    <w:p w14:paraId="72460479"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pPr>
    </w:p>
    <w:p w14:paraId="03269185" w14:textId="3AB11A98"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pPr>
      <w:r>
        <w:t>Confirmation date of successful bulk change of agent</w:t>
      </w:r>
      <w:proofErr w:type="gramStart"/>
      <w:r>
        <w:t>:</w:t>
      </w:r>
      <w:ins w:id="114" w:author="Simon Waltho" w:date="2024-06-10T16:03:00Z">
        <w:r w:rsidR="00440630">
          <w:tab/>
        </w:r>
      </w:ins>
      <w:r>
        <w:tab/>
        <w:t>………………………….</w:t>
      </w:r>
      <w:proofErr w:type="gramEnd"/>
    </w:p>
    <w:p w14:paraId="79A93CA8"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pPr>
    </w:p>
    <w:p w14:paraId="6C88F2B7" w14:textId="0B2C1CC1"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pPr>
      <w:r>
        <w:t>Deadline date for resolution of any issues</w:t>
      </w:r>
      <w:proofErr w:type="gramStart"/>
      <w:r>
        <w:t>:</w:t>
      </w:r>
      <w:r>
        <w:tab/>
      </w:r>
      <w:r>
        <w:tab/>
      </w:r>
      <w:ins w:id="115" w:author="Simon Waltho" w:date="2024-06-10T16:03:00Z">
        <w:r w:rsidR="00440630">
          <w:tab/>
        </w:r>
      </w:ins>
      <w:r>
        <w:t>………………………….</w:t>
      </w:r>
      <w:proofErr w:type="gramEnd"/>
    </w:p>
    <w:p w14:paraId="635CA3EC" w14:textId="4BCBEE65" w:rsidR="003725CF" w:rsidRDefault="00503FCC" w:rsidP="00CA7681">
      <w:pPr>
        <w:pageBreakBefore/>
        <w:tabs>
          <w:tab w:val="left" w:pos="-1440"/>
          <w:tab w:val="left" w:pos="-72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Pr>
          <w:noProof/>
          <w:lang w:eastAsia="en-GB"/>
        </w:rPr>
        <w:lastRenderedPageBreak/>
        <mc:AlternateContent>
          <mc:Choice Requires="wps">
            <w:drawing>
              <wp:anchor distT="0" distB="0" distL="114300" distR="114300" simplePos="0" relativeHeight="251659264" behindDoc="0" locked="0" layoutInCell="1" allowOverlap="1" wp14:anchorId="0407B357" wp14:editId="39F8C9A7">
                <wp:simplePos x="0" y="0"/>
                <wp:positionH relativeFrom="column">
                  <wp:posOffset>-43891</wp:posOffset>
                </wp:positionH>
                <wp:positionV relativeFrom="paragraph">
                  <wp:posOffset>-5385</wp:posOffset>
                </wp:positionV>
                <wp:extent cx="5896051" cy="8738484"/>
                <wp:effectExtent l="0" t="0" r="28575" b="24765"/>
                <wp:wrapNone/>
                <wp:docPr id="7" name="Rectangle 7"/>
                <wp:cNvGraphicFramePr/>
                <a:graphic xmlns:a="http://schemas.openxmlformats.org/drawingml/2006/main">
                  <a:graphicData uri="http://schemas.microsoft.com/office/word/2010/wordprocessingShape">
                    <wps:wsp>
                      <wps:cNvSpPr/>
                      <wps:spPr>
                        <a:xfrm>
                          <a:off x="0" y="0"/>
                          <a:ext cx="5896051" cy="873848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7FAE2" id="Rectangle 7" o:spid="_x0000_s1026" style="position:absolute;margin-left:-3.45pt;margin-top:-.4pt;width:464.25pt;height:68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" filled="f" strokecolor="black [3213]"/>
            </w:pict>
          </mc:Fallback>
        </mc:AlternateContent>
      </w:r>
      <w:r w:rsidR="003725CF">
        <w:tab/>
      </w:r>
      <w:r w:rsidR="003725CF">
        <w:rPr>
          <w:b/>
        </w:rPr>
        <w:t>Attached Documents</w:t>
      </w:r>
    </w:p>
    <w:tbl>
      <w:tblPr>
        <w:tblW w:w="0" w:type="auto"/>
        <w:tblInd w:w="675" w:type="dxa"/>
        <w:tblLayout w:type="fixed"/>
        <w:tblLook w:val="0000" w:firstRow="0" w:lastRow="0" w:firstColumn="0" w:lastColumn="0" w:noHBand="0" w:noVBand="0"/>
      </w:tblPr>
      <w:tblGrid>
        <w:gridCol w:w="7371"/>
        <w:gridCol w:w="709"/>
      </w:tblGrid>
      <w:tr w:rsidR="003725CF" w14:paraId="1B1FD193" w14:textId="77777777">
        <w:tc>
          <w:tcPr>
            <w:tcW w:w="7371" w:type="dxa"/>
          </w:tcPr>
          <w:p w14:paraId="7409728B" w14:textId="5BB21ADA" w:rsidR="003725CF" w:rsidRDefault="003725CF">
            <w:pPr>
              <w:tabs>
                <w:tab w:val="left" w:pos="-720"/>
                <w:tab w:val="left" w:pos="1440"/>
                <w:tab w:val="left" w:pos="7920"/>
              </w:tabs>
              <w:suppressAutoHyphens/>
              <w:spacing w:before="80" w:after="80"/>
              <w:rPr>
                <w:spacing w:val="-3"/>
              </w:rPr>
            </w:pPr>
          </w:p>
        </w:tc>
        <w:tc>
          <w:tcPr>
            <w:tcW w:w="709" w:type="dxa"/>
            <w:tcBorders>
              <w:bottom w:val="single" w:sz="6" w:space="0" w:color="000000"/>
            </w:tcBorders>
          </w:tcPr>
          <w:p w14:paraId="297C2839" w14:textId="77777777" w:rsidR="003725CF" w:rsidRDefault="003725CF">
            <w:pPr>
              <w:tabs>
                <w:tab w:val="left" w:pos="-720"/>
                <w:tab w:val="left" w:pos="1440"/>
                <w:tab w:val="left" w:pos="7920"/>
              </w:tabs>
              <w:suppressAutoHyphens/>
              <w:spacing w:before="80" w:after="80"/>
              <w:rPr>
                <w:spacing w:val="-3"/>
              </w:rPr>
            </w:pPr>
            <w:r>
              <w:rPr>
                <w:spacing w:val="-3"/>
              </w:rPr>
              <w:t>Tick</w:t>
            </w:r>
          </w:p>
        </w:tc>
      </w:tr>
      <w:tr w:rsidR="003725CF" w14:paraId="32AD7157" w14:textId="77777777">
        <w:tc>
          <w:tcPr>
            <w:tcW w:w="7371" w:type="dxa"/>
          </w:tcPr>
          <w:p w14:paraId="2EB7B717" w14:textId="5BFBAA95" w:rsidR="003725CF" w:rsidRDefault="003725CF">
            <w:pPr>
              <w:tabs>
                <w:tab w:val="left" w:pos="-720"/>
                <w:tab w:val="left" w:pos="1440"/>
                <w:tab w:val="left" w:pos="7920"/>
              </w:tabs>
              <w:suppressAutoHyphens/>
              <w:spacing w:before="80" w:after="80"/>
              <w:rPr>
                <w:spacing w:val="-3"/>
              </w:rPr>
            </w:pPr>
            <w:r>
              <w:rPr>
                <w:spacing w:val="-3"/>
              </w:rPr>
              <w:t xml:space="preserve">Written confirmation that Supplier is able to administer the proposed </w:t>
            </w:r>
          </w:p>
        </w:tc>
        <w:tc>
          <w:tcPr>
            <w:tcW w:w="709" w:type="dxa"/>
            <w:tcBorders>
              <w:top w:val="single" w:sz="6" w:space="0" w:color="000000"/>
              <w:left w:val="single" w:sz="6" w:space="0" w:color="000000"/>
              <w:bottom w:val="single" w:sz="6" w:space="0" w:color="000000"/>
              <w:right w:val="single" w:sz="6" w:space="0" w:color="000000"/>
            </w:tcBorders>
          </w:tcPr>
          <w:p w14:paraId="58F7BA28" w14:textId="77777777" w:rsidR="003725CF" w:rsidRDefault="003725CF">
            <w:pPr>
              <w:tabs>
                <w:tab w:val="left" w:pos="-720"/>
                <w:tab w:val="left" w:pos="1440"/>
                <w:tab w:val="left" w:pos="7920"/>
              </w:tabs>
              <w:suppressAutoHyphens/>
              <w:spacing w:before="80" w:after="80"/>
              <w:rPr>
                <w:spacing w:val="-3"/>
              </w:rPr>
            </w:pPr>
          </w:p>
        </w:tc>
      </w:tr>
      <w:tr w:rsidR="003725CF" w14:paraId="21B0AA51" w14:textId="77777777">
        <w:tc>
          <w:tcPr>
            <w:tcW w:w="7371" w:type="dxa"/>
          </w:tcPr>
          <w:p w14:paraId="42E1E428" w14:textId="46969259" w:rsidR="003725CF" w:rsidRDefault="003725CF">
            <w:pPr>
              <w:tabs>
                <w:tab w:val="left" w:pos="-720"/>
                <w:tab w:val="left" w:pos="1440"/>
                <w:tab w:val="left" w:pos="7920"/>
              </w:tabs>
              <w:suppressAutoHyphens/>
              <w:spacing w:before="80" w:after="80"/>
              <w:rPr>
                <w:spacing w:val="-3"/>
              </w:rPr>
            </w:pPr>
            <w:r>
              <w:rPr>
                <w:spacing w:val="-3"/>
              </w:rPr>
              <w:t>bulk change of agent</w:t>
            </w:r>
          </w:p>
        </w:tc>
        <w:tc>
          <w:tcPr>
            <w:tcW w:w="709" w:type="dxa"/>
          </w:tcPr>
          <w:p w14:paraId="6EFAAC4B" w14:textId="77777777" w:rsidR="003725CF" w:rsidRDefault="003725CF">
            <w:pPr>
              <w:tabs>
                <w:tab w:val="left" w:pos="-720"/>
                <w:tab w:val="left" w:pos="1440"/>
                <w:tab w:val="left" w:pos="7920"/>
              </w:tabs>
              <w:suppressAutoHyphens/>
              <w:spacing w:before="80" w:after="80"/>
              <w:rPr>
                <w:spacing w:val="-3"/>
              </w:rPr>
            </w:pPr>
          </w:p>
        </w:tc>
      </w:tr>
      <w:tr w:rsidR="003725CF" w14:paraId="215AD3C8" w14:textId="77777777">
        <w:tc>
          <w:tcPr>
            <w:tcW w:w="7371" w:type="dxa"/>
          </w:tcPr>
          <w:p w14:paraId="11829CA7" w14:textId="5FF8EDE4" w:rsidR="003725CF" w:rsidRDefault="003725CF">
            <w:pPr>
              <w:tabs>
                <w:tab w:val="left" w:pos="-720"/>
                <w:tab w:val="left" w:pos="1440"/>
                <w:tab w:val="left" w:pos="7920"/>
              </w:tabs>
              <w:suppressAutoHyphens/>
              <w:spacing w:before="80" w:after="80"/>
              <w:rPr>
                <w:spacing w:val="-3"/>
              </w:rPr>
            </w:pPr>
          </w:p>
        </w:tc>
        <w:tc>
          <w:tcPr>
            <w:tcW w:w="709" w:type="dxa"/>
          </w:tcPr>
          <w:p w14:paraId="5AC0611F" w14:textId="77777777" w:rsidR="003725CF" w:rsidRDefault="003725CF">
            <w:pPr>
              <w:tabs>
                <w:tab w:val="left" w:pos="-720"/>
                <w:tab w:val="left" w:pos="1440"/>
                <w:tab w:val="left" w:pos="7920"/>
              </w:tabs>
              <w:suppressAutoHyphens/>
              <w:spacing w:before="80" w:after="80"/>
              <w:rPr>
                <w:spacing w:val="-3"/>
              </w:rPr>
            </w:pPr>
          </w:p>
        </w:tc>
      </w:tr>
      <w:tr w:rsidR="003725CF" w14:paraId="3388382F" w14:textId="77777777">
        <w:tc>
          <w:tcPr>
            <w:tcW w:w="7371" w:type="dxa"/>
          </w:tcPr>
          <w:p w14:paraId="347B5A40" w14:textId="25265D09" w:rsidR="003725CF" w:rsidRDefault="003725CF">
            <w:pPr>
              <w:tabs>
                <w:tab w:val="left" w:pos="-720"/>
                <w:tab w:val="left" w:pos="1440"/>
                <w:tab w:val="left" w:pos="7920"/>
              </w:tabs>
              <w:suppressAutoHyphens/>
              <w:spacing w:before="80" w:after="80"/>
              <w:rPr>
                <w:spacing w:val="-3"/>
              </w:rPr>
            </w:pPr>
            <w:r>
              <w:rPr>
                <w:spacing w:val="-3"/>
              </w:rPr>
              <w:t>Written confirmation from relevant SMRA that they are able to proceed</w:t>
            </w:r>
          </w:p>
        </w:tc>
        <w:tc>
          <w:tcPr>
            <w:tcW w:w="709" w:type="dxa"/>
            <w:tcBorders>
              <w:top w:val="single" w:sz="6" w:space="0" w:color="auto"/>
              <w:left w:val="single" w:sz="6" w:space="0" w:color="auto"/>
              <w:bottom w:val="single" w:sz="6" w:space="0" w:color="auto"/>
              <w:right w:val="single" w:sz="6" w:space="0" w:color="auto"/>
            </w:tcBorders>
          </w:tcPr>
          <w:p w14:paraId="7B4224BC" w14:textId="77777777" w:rsidR="003725CF" w:rsidRDefault="003725CF">
            <w:pPr>
              <w:tabs>
                <w:tab w:val="left" w:pos="-720"/>
                <w:tab w:val="left" w:pos="1440"/>
                <w:tab w:val="left" w:pos="7920"/>
              </w:tabs>
              <w:suppressAutoHyphens/>
              <w:spacing w:before="80" w:after="80"/>
              <w:rPr>
                <w:spacing w:val="-3"/>
              </w:rPr>
            </w:pPr>
          </w:p>
        </w:tc>
      </w:tr>
      <w:tr w:rsidR="003725CF" w14:paraId="05A3B799" w14:textId="77777777">
        <w:tc>
          <w:tcPr>
            <w:tcW w:w="7371" w:type="dxa"/>
          </w:tcPr>
          <w:p w14:paraId="0BE02E88" w14:textId="77777777" w:rsidR="003725CF" w:rsidRDefault="003725CF">
            <w:pPr>
              <w:tabs>
                <w:tab w:val="left" w:pos="-720"/>
                <w:tab w:val="left" w:pos="1440"/>
                <w:tab w:val="left" w:pos="7920"/>
              </w:tabs>
              <w:suppressAutoHyphens/>
              <w:spacing w:before="80" w:after="80"/>
              <w:rPr>
                <w:spacing w:val="-3"/>
              </w:rPr>
            </w:pPr>
          </w:p>
        </w:tc>
        <w:tc>
          <w:tcPr>
            <w:tcW w:w="709" w:type="dxa"/>
          </w:tcPr>
          <w:p w14:paraId="3265C783" w14:textId="77777777" w:rsidR="003725CF" w:rsidRDefault="003725CF">
            <w:pPr>
              <w:tabs>
                <w:tab w:val="left" w:pos="-720"/>
                <w:tab w:val="left" w:pos="1440"/>
                <w:tab w:val="left" w:pos="7920"/>
              </w:tabs>
              <w:suppressAutoHyphens/>
              <w:spacing w:before="80" w:after="80"/>
              <w:rPr>
                <w:spacing w:val="-3"/>
              </w:rPr>
            </w:pPr>
          </w:p>
        </w:tc>
      </w:tr>
      <w:tr w:rsidR="003725CF" w14:paraId="0D0A03AE" w14:textId="77777777">
        <w:tc>
          <w:tcPr>
            <w:tcW w:w="7371" w:type="dxa"/>
          </w:tcPr>
          <w:p w14:paraId="74C7153D" w14:textId="77777777" w:rsidR="003725CF" w:rsidRDefault="003725CF">
            <w:pPr>
              <w:tabs>
                <w:tab w:val="left" w:pos="-720"/>
                <w:tab w:val="left" w:pos="1440"/>
                <w:tab w:val="left" w:pos="7920"/>
              </w:tabs>
              <w:suppressAutoHyphens/>
              <w:spacing w:before="80" w:after="80"/>
              <w:rPr>
                <w:spacing w:val="-3"/>
              </w:rPr>
            </w:pPr>
          </w:p>
        </w:tc>
        <w:tc>
          <w:tcPr>
            <w:tcW w:w="709" w:type="dxa"/>
          </w:tcPr>
          <w:p w14:paraId="1486A8E5" w14:textId="77777777" w:rsidR="003725CF" w:rsidRDefault="003725CF">
            <w:pPr>
              <w:tabs>
                <w:tab w:val="left" w:pos="-720"/>
                <w:tab w:val="left" w:pos="1440"/>
                <w:tab w:val="left" w:pos="7920"/>
              </w:tabs>
              <w:suppressAutoHyphens/>
              <w:spacing w:before="80" w:after="80"/>
              <w:rPr>
                <w:spacing w:val="-3"/>
              </w:rPr>
            </w:pPr>
          </w:p>
        </w:tc>
      </w:tr>
      <w:tr w:rsidR="003725CF" w14:paraId="5A707A9B" w14:textId="77777777">
        <w:tc>
          <w:tcPr>
            <w:tcW w:w="7371" w:type="dxa"/>
          </w:tcPr>
          <w:p w14:paraId="543BDD50" w14:textId="77777777" w:rsidR="003725CF" w:rsidRDefault="003725CF">
            <w:pPr>
              <w:tabs>
                <w:tab w:val="left" w:pos="-720"/>
                <w:tab w:val="left" w:pos="1440"/>
                <w:tab w:val="left" w:pos="7920"/>
              </w:tabs>
              <w:suppressAutoHyphens/>
              <w:spacing w:before="80" w:after="80"/>
              <w:rPr>
                <w:spacing w:val="-3"/>
              </w:rPr>
            </w:pPr>
            <w:r>
              <w:rPr>
                <w:spacing w:val="-3"/>
              </w:rPr>
              <w:t xml:space="preserve">Written confirmation from relevant Supplier Agent(s) that they are able to </w:t>
            </w:r>
          </w:p>
        </w:tc>
        <w:tc>
          <w:tcPr>
            <w:tcW w:w="709" w:type="dxa"/>
            <w:tcBorders>
              <w:top w:val="single" w:sz="6" w:space="0" w:color="000000"/>
              <w:left w:val="single" w:sz="6" w:space="0" w:color="000000"/>
              <w:bottom w:val="single" w:sz="6" w:space="0" w:color="000000"/>
              <w:right w:val="single" w:sz="6" w:space="0" w:color="000000"/>
            </w:tcBorders>
          </w:tcPr>
          <w:p w14:paraId="17A61B42" w14:textId="77777777" w:rsidR="003725CF" w:rsidRDefault="003725CF">
            <w:pPr>
              <w:tabs>
                <w:tab w:val="left" w:pos="-720"/>
                <w:tab w:val="left" w:pos="1440"/>
                <w:tab w:val="left" w:pos="7920"/>
              </w:tabs>
              <w:suppressAutoHyphens/>
              <w:spacing w:before="80" w:after="80"/>
              <w:rPr>
                <w:spacing w:val="-3"/>
              </w:rPr>
            </w:pPr>
          </w:p>
        </w:tc>
      </w:tr>
      <w:tr w:rsidR="003725CF" w14:paraId="43362269" w14:textId="77777777">
        <w:tc>
          <w:tcPr>
            <w:tcW w:w="7371" w:type="dxa"/>
          </w:tcPr>
          <w:p w14:paraId="281C7F07" w14:textId="77777777" w:rsidR="003725CF" w:rsidRDefault="003725CF">
            <w:pPr>
              <w:tabs>
                <w:tab w:val="left" w:pos="-720"/>
                <w:tab w:val="left" w:pos="1440"/>
                <w:tab w:val="left" w:pos="7920"/>
              </w:tabs>
              <w:suppressAutoHyphens/>
              <w:spacing w:before="80" w:after="80"/>
              <w:rPr>
                <w:spacing w:val="-3"/>
              </w:rPr>
            </w:pPr>
            <w:r>
              <w:rPr>
                <w:spacing w:val="-3"/>
              </w:rPr>
              <w:t>proceed</w:t>
            </w:r>
          </w:p>
        </w:tc>
        <w:tc>
          <w:tcPr>
            <w:tcW w:w="709" w:type="dxa"/>
          </w:tcPr>
          <w:p w14:paraId="6841E68A" w14:textId="77777777" w:rsidR="003725CF" w:rsidRDefault="003725CF">
            <w:pPr>
              <w:tabs>
                <w:tab w:val="left" w:pos="-720"/>
                <w:tab w:val="left" w:pos="1440"/>
                <w:tab w:val="left" w:pos="7920"/>
              </w:tabs>
              <w:suppressAutoHyphens/>
              <w:spacing w:before="80" w:after="80"/>
              <w:rPr>
                <w:spacing w:val="-3"/>
              </w:rPr>
            </w:pPr>
          </w:p>
        </w:tc>
      </w:tr>
      <w:tr w:rsidR="003725CF" w14:paraId="531D331F" w14:textId="77777777">
        <w:tc>
          <w:tcPr>
            <w:tcW w:w="7371" w:type="dxa"/>
          </w:tcPr>
          <w:p w14:paraId="0ED2EDAA" w14:textId="77777777" w:rsidR="003725CF" w:rsidRDefault="003725CF">
            <w:pPr>
              <w:tabs>
                <w:tab w:val="left" w:pos="-720"/>
                <w:tab w:val="left" w:pos="1440"/>
                <w:tab w:val="left" w:pos="7920"/>
              </w:tabs>
              <w:suppressAutoHyphens/>
              <w:spacing w:before="80" w:after="80"/>
              <w:rPr>
                <w:spacing w:val="-3"/>
              </w:rPr>
            </w:pPr>
          </w:p>
        </w:tc>
        <w:tc>
          <w:tcPr>
            <w:tcW w:w="709" w:type="dxa"/>
          </w:tcPr>
          <w:p w14:paraId="4CF44C3A" w14:textId="77777777" w:rsidR="003725CF" w:rsidRDefault="003725CF">
            <w:pPr>
              <w:tabs>
                <w:tab w:val="left" w:pos="-720"/>
                <w:tab w:val="left" w:pos="1440"/>
                <w:tab w:val="left" w:pos="7920"/>
              </w:tabs>
              <w:suppressAutoHyphens/>
              <w:spacing w:before="80" w:after="80"/>
              <w:rPr>
                <w:spacing w:val="-3"/>
              </w:rPr>
            </w:pPr>
          </w:p>
        </w:tc>
      </w:tr>
      <w:tr w:rsidR="003725CF" w14:paraId="53C71733" w14:textId="77777777">
        <w:tc>
          <w:tcPr>
            <w:tcW w:w="7371" w:type="dxa"/>
          </w:tcPr>
          <w:p w14:paraId="223F153D" w14:textId="77777777" w:rsidR="003725CF" w:rsidRDefault="003725CF">
            <w:pPr>
              <w:tabs>
                <w:tab w:val="left" w:pos="-720"/>
                <w:tab w:val="left" w:pos="1440"/>
                <w:tab w:val="left" w:pos="7920"/>
              </w:tabs>
              <w:suppressAutoHyphens/>
              <w:spacing w:before="80" w:after="80"/>
              <w:rPr>
                <w:spacing w:val="-3"/>
              </w:rPr>
            </w:pPr>
            <w:r>
              <w:rPr>
                <w:spacing w:val="-3"/>
              </w:rPr>
              <w:t>Methodology statement for processing bulk change of agent</w:t>
            </w:r>
          </w:p>
        </w:tc>
        <w:tc>
          <w:tcPr>
            <w:tcW w:w="709" w:type="dxa"/>
            <w:tcBorders>
              <w:top w:val="single" w:sz="4" w:space="0" w:color="auto"/>
              <w:left w:val="single" w:sz="4" w:space="0" w:color="auto"/>
              <w:bottom w:val="single" w:sz="4" w:space="0" w:color="auto"/>
              <w:right w:val="single" w:sz="4" w:space="0" w:color="auto"/>
            </w:tcBorders>
          </w:tcPr>
          <w:p w14:paraId="691E8AFE" w14:textId="77777777" w:rsidR="003725CF" w:rsidRDefault="003725CF">
            <w:pPr>
              <w:tabs>
                <w:tab w:val="left" w:pos="-720"/>
                <w:tab w:val="left" w:pos="1440"/>
                <w:tab w:val="left" w:pos="7920"/>
              </w:tabs>
              <w:suppressAutoHyphens/>
              <w:spacing w:before="80" w:after="80"/>
              <w:rPr>
                <w:spacing w:val="-3"/>
              </w:rPr>
            </w:pPr>
          </w:p>
        </w:tc>
      </w:tr>
    </w:tbl>
    <w:p w14:paraId="17D1F312" w14:textId="77777777" w:rsidR="003725CF" w:rsidRDefault="003725CF">
      <w:pPr>
        <w:tabs>
          <w:tab w:val="left" w:pos="-144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6C66B076" w14:textId="77777777" w:rsidR="003725CF" w:rsidRDefault="003725CF">
      <w:pPr>
        <w:tabs>
          <w:tab w:val="left" w:pos="-1440"/>
          <w:tab w:val="left" w:pos="-72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tab/>
      </w:r>
      <w:r>
        <w:rPr>
          <w:b/>
        </w:rPr>
        <w:t>Declaration</w:t>
      </w:r>
    </w:p>
    <w:p w14:paraId="3A8C7E2D" w14:textId="77777777" w:rsidR="003725CF" w:rsidRDefault="003725CF">
      <w:pPr>
        <w:tabs>
          <w:tab w:val="left" w:pos="-1440"/>
          <w:tab w:val="left" w:pos="-72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3AD15FFC" w14:textId="77777777" w:rsidR="003725CF" w:rsidRDefault="003725CF">
      <w:pPr>
        <w:tabs>
          <w:tab w:val="left" w:pos="-1440"/>
          <w:tab w:val="left" w:pos="-720"/>
          <w:tab w:val="left" w:pos="1"/>
          <w:tab w:val="left" w:pos="567"/>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Pr>
          <w:b/>
        </w:rPr>
      </w:pPr>
      <w:r>
        <w:t xml:space="preserve">I confirm that to the best of my </w:t>
      </w:r>
      <w:proofErr w:type="gramStart"/>
      <w:r>
        <w:t>knowledge</w:t>
      </w:r>
      <w:proofErr w:type="gramEnd"/>
      <w:r>
        <w:t xml:space="preserve"> the evidence provided in this application is true, and I accept that I shall be responsible for all liabilities with regard to the completion of the bulk change of agent.</w:t>
      </w:r>
    </w:p>
    <w:p w14:paraId="0D5C2602" w14:textId="77777777" w:rsidR="003725CF" w:rsidRDefault="003725CF">
      <w:pP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14:paraId="232ADDF0" w14:textId="77777777" w:rsidR="003725CF" w:rsidRDefault="003725CF">
      <w:pPr>
        <w:tabs>
          <w:tab w:val="left" w:pos="-1440"/>
          <w:tab w:val="left" w:pos="-720"/>
          <w:tab w:val="left" w:pos="1"/>
          <w:tab w:val="left" w:pos="720"/>
          <w:tab w:val="left" w:pos="5040"/>
          <w:tab w:val="righ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2"/>
      </w:pPr>
      <w:r>
        <w:tab/>
        <w:t>Name: …………………………….</w:t>
      </w:r>
      <w:r>
        <w:tab/>
      </w:r>
      <w:r>
        <w:tab/>
        <w:t>Company</w:t>
      </w:r>
      <w:proofErr w:type="gramStart"/>
      <w:r>
        <w:t>:……………………………</w:t>
      </w:r>
      <w:proofErr w:type="gramEnd"/>
    </w:p>
    <w:p w14:paraId="3E911768" w14:textId="77777777" w:rsidR="003725CF" w:rsidRDefault="003725CF">
      <w:pPr>
        <w:tabs>
          <w:tab w:val="left" w:pos="-1440"/>
          <w:tab w:val="left" w:pos="-720"/>
          <w:tab w:val="left" w:pos="1"/>
          <w:tab w:val="left" w:pos="720"/>
          <w:tab w:val="left" w:pos="5040"/>
          <w:tab w:val="right" w:pos="850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524"/>
      </w:pPr>
    </w:p>
    <w:p w14:paraId="5F3BB4BD" w14:textId="77777777" w:rsidR="003725CF" w:rsidRDefault="003725CF">
      <w:pPr>
        <w:tabs>
          <w:tab w:val="left" w:pos="-1440"/>
          <w:tab w:val="left" w:pos="-720"/>
          <w:tab w:val="left" w:pos="1"/>
          <w:tab w:val="left" w:pos="720"/>
          <w:tab w:val="left" w:pos="5040"/>
          <w:tab w:val="righ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524"/>
      </w:pPr>
      <w:r>
        <w:tab/>
        <w:t xml:space="preserve">Signature: </w:t>
      </w:r>
      <w:proofErr w:type="gramStart"/>
      <w:r>
        <w:t>………………………...</w:t>
      </w:r>
      <w:proofErr w:type="gramEnd"/>
      <w:r>
        <w:tab/>
      </w:r>
      <w:r>
        <w:tab/>
        <w:t>Date: ………………………….</w:t>
      </w:r>
    </w:p>
    <w:p w14:paraId="1091AD33" w14:textId="77777777" w:rsidR="003725CF" w:rsidRDefault="003725CF">
      <w:pP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14:paraId="3FAE3EA4" w14:textId="2CD4D2D3" w:rsidR="003725CF" w:rsidRDefault="002D36E2">
      <w:pP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b/>
          <w:noProof/>
          <w:spacing w:val="-3"/>
          <w:sz w:val="32"/>
          <w:lang w:eastAsia="en-GB"/>
        </w:rPr>
        <mc:AlternateContent>
          <mc:Choice Requires="wps">
            <w:drawing>
              <wp:anchor distT="0" distB="0" distL="114300" distR="114300" simplePos="0" relativeHeight="251637760" behindDoc="0" locked="0" layoutInCell="0" allowOverlap="1" wp14:anchorId="5AA5308B" wp14:editId="40E503F0">
                <wp:simplePos x="0" y="0"/>
                <wp:positionH relativeFrom="column">
                  <wp:posOffset>0</wp:posOffset>
                </wp:positionH>
                <wp:positionV relativeFrom="paragraph">
                  <wp:posOffset>34290</wp:posOffset>
                </wp:positionV>
                <wp:extent cx="5852160" cy="0"/>
                <wp:effectExtent l="0" t="0" r="0" b="0"/>
                <wp:wrapNone/>
                <wp:docPr id="1" name="Line 1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216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0C545" id="Line 1184" o:spid="_x0000_s1026" style="position:absolute;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pt" to="460.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" o:allowincell="f">
                <v:stroke startarrowwidth="narrow" startarrowlength="short" endarrowwidth="narrow" endarrowlength="short"/>
              </v:line>
            </w:pict>
          </mc:Fallback>
        </mc:AlternateContent>
      </w:r>
    </w:p>
    <w:p w14:paraId="1AA5ED80" w14:textId="77777777" w:rsidR="003725CF" w:rsidRDefault="003725CF">
      <w:pPr>
        <w:tabs>
          <w:tab w:val="left" w:pos="-1440"/>
          <w:tab w:val="left" w:pos="-720"/>
          <w:tab w:val="left" w:pos="1"/>
          <w:tab w:val="left" w:pos="720"/>
          <w:tab w:val="left" w:pos="1440"/>
          <w:tab w:val="left" w:pos="1890"/>
          <w:tab w:val="left" w:pos="3600"/>
          <w:tab w:val="left" w:pos="4320"/>
          <w:tab w:val="left" w:pos="5040"/>
          <w:tab w:val="left" w:pos="5760"/>
          <w:tab w:val="right" w:pos="864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pacing w:val="-3"/>
        </w:rPr>
      </w:pPr>
      <w:r>
        <w:rPr>
          <w:b/>
          <w:spacing w:val="-3"/>
          <w:sz w:val="32"/>
        </w:rPr>
        <w:tab/>
      </w:r>
      <w:r>
        <w:rPr>
          <w:b/>
          <w:spacing w:val="-3"/>
          <w:sz w:val="32"/>
        </w:rPr>
        <w:tab/>
      </w:r>
      <w:r>
        <w:rPr>
          <w:b/>
          <w:spacing w:val="-3"/>
          <w:sz w:val="32"/>
        </w:rPr>
        <w:tab/>
      </w:r>
      <w:r>
        <w:rPr>
          <w:b/>
          <w:spacing w:val="-3"/>
          <w:sz w:val="32"/>
        </w:rPr>
        <w:tab/>
      </w:r>
      <w:r>
        <w:rPr>
          <w:b/>
          <w:spacing w:val="-3"/>
          <w:sz w:val="32"/>
        </w:rPr>
        <w:tab/>
      </w:r>
      <w:r>
        <w:rPr>
          <w:b/>
          <w:spacing w:val="-3"/>
          <w:sz w:val="32"/>
        </w:rPr>
        <w:tab/>
      </w:r>
      <w:r>
        <w:rPr>
          <w:b/>
          <w:spacing w:val="-3"/>
          <w:sz w:val="32"/>
        </w:rPr>
        <w:tab/>
      </w:r>
      <w:r>
        <w:rPr>
          <w:b/>
          <w:spacing w:val="-3"/>
          <w:sz w:val="32"/>
        </w:rPr>
        <w:tab/>
      </w:r>
      <w:r>
        <w:rPr>
          <w:b/>
          <w:spacing w:val="-3"/>
        </w:rPr>
        <w:t xml:space="preserve">PART B: </w:t>
      </w:r>
      <w:proofErr w:type="spellStart"/>
      <w:r>
        <w:rPr>
          <w:b/>
          <w:spacing w:val="-3"/>
        </w:rPr>
        <w:t>BSCCo</w:t>
      </w:r>
      <w:proofErr w:type="spellEnd"/>
    </w:p>
    <w:p w14:paraId="6A950BC2" w14:textId="77777777" w:rsidR="003725CF" w:rsidRDefault="003725CF">
      <w:pPr>
        <w:tabs>
          <w:tab w:val="left" w:pos="-1440"/>
          <w:tab w:val="left" w:pos="-720"/>
          <w:tab w:val="left" w:pos="1"/>
          <w:tab w:val="left" w:pos="720"/>
          <w:tab w:val="left" w:pos="1440"/>
          <w:tab w:val="left" w:pos="1890"/>
          <w:tab w:val="left" w:pos="3600"/>
          <w:tab w:val="left" w:pos="4320"/>
          <w:tab w:val="left" w:pos="5040"/>
          <w:tab w:val="left" w:pos="5760"/>
          <w:tab w:val="right" w:pos="921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pacing w:val="-3"/>
        </w:rPr>
      </w:pPr>
    </w:p>
    <w:p w14:paraId="72F0FD85" w14:textId="77777777" w:rsidR="003725CF" w:rsidRDefault="003725CF">
      <w:pPr>
        <w:tabs>
          <w:tab w:val="left" w:pos="-1440"/>
          <w:tab w:val="left" w:pos="-720"/>
          <w:tab w:val="left" w:pos="709"/>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09"/>
        <w:rPr>
          <w:b/>
        </w:rPr>
      </w:pPr>
      <w:r>
        <w:rPr>
          <w:b/>
        </w:rPr>
        <w:t>To: Supplier</w:t>
      </w:r>
    </w:p>
    <w:p w14:paraId="223AD4AC" w14:textId="77777777" w:rsidR="003725CF" w:rsidRDefault="003725CF">
      <w:pPr>
        <w:tabs>
          <w:tab w:val="left" w:pos="-1440"/>
          <w:tab w:val="left" w:pos="-720"/>
          <w:tab w:val="left" w:pos="1"/>
          <w:tab w:val="left" w:pos="720"/>
          <w:tab w:val="left" w:pos="1440"/>
          <w:tab w:val="left" w:pos="1890"/>
          <w:tab w:val="left" w:pos="3600"/>
          <w:tab w:val="left" w:pos="4320"/>
          <w:tab w:val="left" w:pos="5040"/>
          <w:tab w:val="left" w:pos="5760"/>
          <w:tab w:val="right" w:pos="921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pacing w:val="-3"/>
        </w:rPr>
      </w:pPr>
    </w:p>
    <w:p w14:paraId="45FD9FFA" w14:textId="77777777" w:rsidR="003725CF" w:rsidRDefault="003725CF">
      <w:pPr>
        <w:tabs>
          <w:tab w:val="left" w:pos="-1440"/>
          <w:tab w:val="left" w:pos="-720"/>
          <w:tab w:val="left" w:pos="1"/>
          <w:tab w:val="right" w:pos="864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09"/>
      </w:pPr>
      <w:r>
        <w:t>Application Status: ACCEPT / REJECT/ DEFER (delete as applicable)</w:t>
      </w:r>
    </w:p>
    <w:p w14:paraId="2DEF1D54" w14:textId="77777777" w:rsidR="003725CF" w:rsidRDefault="003725CF">
      <w:pPr>
        <w:tabs>
          <w:tab w:val="left" w:pos="-1440"/>
          <w:tab w:val="left" w:pos="-720"/>
          <w:tab w:val="left" w:pos="1"/>
          <w:tab w:val="right" w:pos="864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09"/>
      </w:pPr>
      <w:r>
        <w:tab/>
      </w:r>
    </w:p>
    <w:p w14:paraId="4944DB62" w14:textId="77777777" w:rsidR="003725CF" w:rsidRDefault="003725CF">
      <w:pPr>
        <w:tabs>
          <w:tab w:val="left" w:pos="-1440"/>
          <w:tab w:val="left" w:pos="-720"/>
          <w:tab w:val="left" w:pos="1"/>
          <w:tab w:val="right" w:pos="864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09"/>
      </w:pPr>
      <w:r>
        <w:t xml:space="preserve">Agreed transfer date: </w:t>
      </w:r>
      <w:proofErr w:type="gramStart"/>
      <w:r>
        <w:t>………………………...</w:t>
      </w:r>
      <w:proofErr w:type="gramEnd"/>
      <w:r>
        <w:t xml:space="preserve"> (</w:t>
      </w:r>
      <w:proofErr w:type="gramStart"/>
      <w:r>
        <w:t>for</w:t>
      </w:r>
      <w:proofErr w:type="gramEnd"/>
      <w:r>
        <w:t xml:space="preserve"> accepted applications only)</w:t>
      </w:r>
    </w:p>
    <w:p w14:paraId="71A11D75" w14:textId="77777777" w:rsidR="003725CF" w:rsidRDefault="003725CF">
      <w:pP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09"/>
      </w:pPr>
    </w:p>
    <w:p w14:paraId="4CF4100F" w14:textId="74E05044" w:rsidR="003725CF" w:rsidRDefault="003725CF">
      <w:pP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rsidR="00503FCC">
        <w:tab/>
      </w:r>
      <w:r>
        <w:t>Reasons for rejection / deferral (if relevant):</w:t>
      </w:r>
    </w:p>
    <w:p w14:paraId="4A18E158" w14:textId="77777777" w:rsidR="003725CF" w:rsidRDefault="003725CF">
      <w:pPr>
        <w:tabs>
          <w:tab w:val="left" w:pos="-1440"/>
          <w:tab w:val="left" w:pos="-720"/>
          <w:tab w:val="left" w:pos="709"/>
          <w:tab w:val="right" w:pos="921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pPr>
    </w:p>
    <w:p w14:paraId="3789DB44" w14:textId="77777777" w:rsidR="003725CF" w:rsidRDefault="003725CF">
      <w:pPr>
        <w:tabs>
          <w:tab w:val="left" w:pos="-1440"/>
          <w:tab w:val="left" w:pos="-720"/>
          <w:tab w:val="left" w:pos="709"/>
          <w:tab w:val="right" w:pos="921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pPr>
      <w:r>
        <w:t xml:space="preserve">Additional information attached for consideration by </w:t>
      </w:r>
      <w:proofErr w:type="gramStart"/>
      <w:r>
        <w:t>Supplier?</w:t>
      </w:r>
      <w:proofErr w:type="gramEnd"/>
      <w:r>
        <w:t xml:space="preserve">  Y / N (delete as appropriate)</w:t>
      </w:r>
    </w:p>
    <w:p w14:paraId="3EAD8191" w14:textId="77777777" w:rsidR="003725CF" w:rsidRDefault="003725CF">
      <w:pPr>
        <w:tabs>
          <w:tab w:val="left" w:pos="-1440"/>
          <w:tab w:val="left" w:pos="-720"/>
          <w:tab w:val="left" w:pos="709"/>
          <w:tab w:val="right" w:pos="921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pPr>
    </w:p>
    <w:p w14:paraId="2150648E" w14:textId="77777777" w:rsidR="003725CF" w:rsidRDefault="003725CF">
      <w:pPr>
        <w:tabs>
          <w:tab w:val="left" w:pos="-1440"/>
          <w:tab w:val="left" w:pos="-720"/>
          <w:tab w:val="left" w:pos="709"/>
          <w:tab w:val="right" w:pos="921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pPr>
      <w:r>
        <w:t xml:space="preserve">Name: </w:t>
      </w:r>
      <w:proofErr w:type="gramStart"/>
      <w:r>
        <w:t>………………………...</w:t>
      </w:r>
      <w:proofErr w:type="gramEnd"/>
    </w:p>
    <w:p w14:paraId="4E0E5A36" w14:textId="77777777" w:rsidR="001A6830" w:rsidRDefault="003725CF">
      <w:pPr>
        <w:tabs>
          <w:tab w:val="left" w:pos="-1440"/>
          <w:tab w:val="left" w:pos="-720"/>
          <w:tab w:val="left" w:pos="720"/>
          <w:tab w:val="right" w:pos="864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sectPr w:rsidR="001A6830">
          <w:headerReference w:type="default" r:id="rId13"/>
          <w:footerReference w:type="default" r:id="rId14"/>
          <w:endnotePr>
            <w:numFmt w:val="decimal"/>
          </w:endnotePr>
          <w:pgSz w:w="11909" w:h="16834" w:code="9"/>
          <w:pgMar w:top="720" w:right="1277" w:bottom="720" w:left="1440" w:header="720" w:footer="720" w:gutter="0"/>
          <w:paperSrc w:first="7" w:other="7"/>
          <w:cols w:space="720"/>
          <w:noEndnote/>
        </w:sectPr>
      </w:pPr>
      <w:r>
        <w:t xml:space="preserve">Signed: </w:t>
      </w:r>
      <w:proofErr w:type="gramStart"/>
      <w:r>
        <w:t>………………………...</w:t>
      </w:r>
      <w:r>
        <w:tab/>
      </w:r>
      <w:proofErr w:type="gramEnd"/>
      <w:r>
        <w:t xml:space="preserve">Date: </w:t>
      </w:r>
      <w:proofErr w:type="gramStart"/>
      <w:r>
        <w:t>………………………...</w:t>
      </w:r>
      <w:proofErr w:type="gramEnd"/>
    </w:p>
    <w:p w14:paraId="7478A390" w14:textId="31D1A032" w:rsidR="001A6830" w:rsidRPr="001A6830" w:rsidRDefault="001A6830" w:rsidP="007D78EE">
      <w:pPr>
        <w:pStyle w:val="Heading1"/>
        <w:jc w:val="center"/>
        <w:rPr>
          <w:i/>
        </w:rPr>
      </w:pPr>
      <w:bookmarkStart w:id="119" w:name="_Toc165969857"/>
      <w:r w:rsidRPr="001A6830">
        <w:lastRenderedPageBreak/>
        <w:t>AMENDMENT RECORD – BSCP513</w:t>
      </w:r>
      <w:bookmarkEnd w:id="119"/>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183"/>
        <w:gridCol w:w="1123"/>
        <w:gridCol w:w="4006"/>
        <w:gridCol w:w="1431"/>
        <w:gridCol w:w="1433"/>
      </w:tblGrid>
      <w:tr w:rsidR="001A6830" w14:paraId="0106AF5A" w14:textId="77777777" w:rsidTr="00E745BD">
        <w:trPr>
          <w:tblHeader/>
        </w:trPr>
        <w:tc>
          <w:tcPr>
            <w:tcW w:w="644" w:type="pct"/>
          </w:tcPr>
          <w:p w14:paraId="5327B0C4" w14:textId="77777777" w:rsidR="001A6830" w:rsidRDefault="001A6830" w:rsidP="00E745BD">
            <w:pPr>
              <w:tabs>
                <w:tab w:val="left" w:pos="-1440"/>
                <w:tab w:val="left" w:pos="-720"/>
              </w:tabs>
              <w:suppressAutoHyphens/>
              <w:jc w:val="center"/>
              <w:rPr>
                <w:b/>
                <w:sz w:val="20"/>
              </w:rPr>
            </w:pPr>
            <w:r>
              <w:rPr>
                <w:b/>
                <w:sz w:val="20"/>
              </w:rPr>
              <w:t>Version</w:t>
            </w:r>
          </w:p>
        </w:tc>
        <w:tc>
          <w:tcPr>
            <w:tcW w:w="612" w:type="pct"/>
          </w:tcPr>
          <w:p w14:paraId="34B526F2" w14:textId="77777777" w:rsidR="001A6830" w:rsidRDefault="001A6830" w:rsidP="00E745BD">
            <w:pPr>
              <w:tabs>
                <w:tab w:val="left" w:pos="-1440"/>
                <w:tab w:val="left" w:pos="-720"/>
              </w:tabs>
              <w:suppressAutoHyphens/>
              <w:jc w:val="center"/>
              <w:rPr>
                <w:b/>
                <w:sz w:val="20"/>
              </w:rPr>
            </w:pPr>
            <w:r>
              <w:rPr>
                <w:b/>
                <w:sz w:val="20"/>
              </w:rPr>
              <w:t>Date</w:t>
            </w:r>
          </w:p>
        </w:tc>
        <w:tc>
          <w:tcPr>
            <w:tcW w:w="2183" w:type="pct"/>
          </w:tcPr>
          <w:p w14:paraId="24A3E04B" w14:textId="77777777" w:rsidR="001A6830" w:rsidRDefault="001A6830" w:rsidP="00E745BD">
            <w:pPr>
              <w:tabs>
                <w:tab w:val="left" w:pos="-1440"/>
                <w:tab w:val="left" w:pos="-720"/>
              </w:tabs>
              <w:suppressAutoHyphens/>
              <w:jc w:val="center"/>
              <w:rPr>
                <w:b/>
                <w:sz w:val="20"/>
              </w:rPr>
            </w:pPr>
            <w:r>
              <w:rPr>
                <w:b/>
                <w:sz w:val="20"/>
              </w:rPr>
              <w:t>Description of Changes</w:t>
            </w:r>
          </w:p>
        </w:tc>
        <w:tc>
          <w:tcPr>
            <w:tcW w:w="780" w:type="pct"/>
          </w:tcPr>
          <w:p w14:paraId="3DE05093" w14:textId="77777777" w:rsidR="001A6830" w:rsidRDefault="001A6830" w:rsidP="00E745BD">
            <w:pPr>
              <w:tabs>
                <w:tab w:val="left" w:pos="-1440"/>
                <w:tab w:val="left" w:pos="-720"/>
              </w:tabs>
              <w:suppressAutoHyphens/>
              <w:jc w:val="center"/>
              <w:rPr>
                <w:b/>
                <w:sz w:val="20"/>
              </w:rPr>
            </w:pPr>
            <w:r>
              <w:rPr>
                <w:b/>
                <w:sz w:val="20"/>
              </w:rPr>
              <w:t>CPs Included</w:t>
            </w:r>
          </w:p>
        </w:tc>
        <w:tc>
          <w:tcPr>
            <w:tcW w:w="782" w:type="pct"/>
          </w:tcPr>
          <w:p w14:paraId="617FDB23" w14:textId="77777777" w:rsidR="001A6830" w:rsidRDefault="001A6830" w:rsidP="00E745BD">
            <w:pPr>
              <w:tabs>
                <w:tab w:val="left" w:pos="-1440"/>
                <w:tab w:val="left" w:pos="-720"/>
              </w:tabs>
              <w:suppressAutoHyphens/>
              <w:jc w:val="center"/>
              <w:rPr>
                <w:b/>
                <w:sz w:val="20"/>
              </w:rPr>
            </w:pPr>
            <w:r>
              <w:rPr>
                <w:b/>
                <w:sz w:val="20"/>
              </w:rPr>
              <w:t>Mods Panel Ref</w:t>
            </w:r>
          </w:p>
        </w:tc>
      </w:tr>
      <w:tr w:rsidR="001A6830" w14:paraId="03F16441" w14:textId="77777777" w:rsidTr="00E745BD">
        <w:tc>
          <w:tcPr>
            <w:tcW w:w="644" w:type="pct"/>
          </w:tcPr>
          <w:p w14:paraId="7881B6CE" w14:textId="77777777" w:rsidR="001A6830" w:rsidRDefault="001A6830" w:rsidP="00E745BD">
            <w:pPr>
              <w:tabs>
                <w:tab w:val="left" w:pos="720"/>
                <w:tab w:val="right" w:pos="10260"/>
              </w:tabs>
              <w:suppressAutoHyphens/>
              <w:jc w:val="center"/>
              <w:rPr>
                <w:spacing w:val="-3"/>
                <w:sz w:val="20"/>
              </w:rPr>
            </w:pPr>
            <w:r>
              <w:rPr>
                <w:spacing w:val="-3"/>
                <w:sz w:val="20"/>
              </w:rPr>
              <w:t>1.0</w:t>
            </w:r>
          </w:p>
        </w:tc>
        <w:tc>
          <w:tcPr>
            <w:tcW w:w="612" w:type="pct"/>
          </w:tcPr>
          <w:p w14:paraId="234EF600" w14:textId="77777777" w:rsidR="001A6830" w:rsidRDefault="001A6830" w:rsidP="00E745BD">
            <w:pPr>
              <w:tabs>
                <w:tab w:val="left" w:pos="720"/>
                <w:tab w:val="right" w:pos="10260"/>
              </w:tabs>
              <w:suppressAutoHyphens/>
              <w:jc w:val="center"/>
              <w:rPr>
                <w:spacing w:val="-3"/>
                <w:sz w:val="20"/>
              </w:rPr>
            </w:pPr>
            <w:smartTag w:uri="urn:schemas-microsoft-com:office:smarttags" w:element="date">
              <w:smartTagPr>
                <w:attr w:name="Year" w:val="2003"/>
                <w:attr w:name="Day" w:val="17"/>
                <w:attr w:name="Month" w:val="2"/>
              </w:smartTagPr>
              <w:r>
                <w:rPr>
                  <w:spacing w:val="-3"/>
                  <w:sz w:val="20"/>
                </w:rPr>
                <w:t>17/02/03</w:t>
              </w:r>
            </w:smartTag>
          </w:p>
        </w:tc>
        <w:tc>
          <w:tcPr>
            <w:tcW w:w="2183" w:type="pct"/>
          </w:tcPr>
          <w:p w14:paraId="27401214" w14:textId="77777777" w:rsidR="001A6830" w:rsidRDefault="001A6830" w:rsidP="00E745BD">
            <w:pPr>
              <w:pStyle w:val="table"/>
              <w:tabs>
                <w:tab w:val="left" w:pos="720"/>
                <w:tab w:val="right" w:pos="10260"/>
              </w:tabs>
              <w:suppressAutoHyphens/>
              <w:spacing w:before="0" w:after="0" w:line="240" w:lineRule="auto"/>
              <w:rPr>
                <w:rFonts w:ascii="Times New Roman" w:hAnsi="Times New Roman"/>
                <w:spacing w:val="-3"/>
              </w:rPr>
            </w:pPr>
            <w:r>
              <w:rPr>
                <w:rFonts w:ascii="Times New Roman" w:hAnsi="Times New Roman"/>
                <w:spacing w:val="-3"/>
              </w:rPr>
              <w:t>Incorporates changes for P63.</w:t>
            </w:r>
          </w:p>
        </w:tc>
        <w:tc>
          <w:tcPr>
            <w:tcW w:w="780" w:type="pct"/>
          </w:tcPr>
          <w:p w14:paraId="600245F5" w14:textId="77777777" w:rsidR="001A6830" w:rsidRDefault="001A6830" w:rsidP="00E745BD">
            <w:pPr>
              <w:tabs>
                <w:tab w:val="left" w:pos="720"/>
                <w:tab w:val="right" w:pos="10260"/>
              </w:tabs>
              <w:suppressAutoHyphens/>
              <w:jc w:val="center"/>
              <w:rPr>
                <w:spacing w:val="-3"/>
                <w:sz w:val="20"/>
              </w:rPr>
            </w:pPr>
            <w:r>
              <w:rPr>
                <w:spacing w:val="-3"/>
                <w:sz w:val="20"/>
              </w:rPr>
              <w:t>P63</w:t>
            </w:r>
          </w:p>
        </w:tc>
        <w:tc>
          <w:tcPr>
            <w:tcW w:w="782" w:type="pct"/>
          </w:tcPr>
          <w:p w14:paraId="5242A6CA" w14:textId="77777777" w:rsidR="001A6830" w:rsidRDefault="001A6830" w:rsidP="00E745BD">
            <w:pPr>
              <w:pStyle w:val="table"/>
              <w:tabs>
                <w:tab w:val="left" w:pos="720"/>
                <w:tab w:val="right" w:pos="10260"/>
              </w:tabs>
              <w:suppressAutoHyphens/>
              <w:spacing w:before="0" w:after="0" w:line="240" w:lineRule="auto"/>
              <w:jc w:val="center"/>
              <w:rPr>
                <w:rFonts w:ascii="Times New Roman" w:hAnsi="Times New Roman"/>
                <w:spacing w:val="-3"/>
              </w:rPr>
            </w:pPr>
            <w:r>
              <w:rPr>
                <w:rFonts w:ascii="Times New Roman" w:hAnsi="Times New Roman"/>
                <w:spacing w:val="-3"/>
              </w:rPr>
              <w:t>SVG/20/251</w:t>
            </w:r>
          </w:p>
          <w:p w14:paraId="6205649A" w14:textId="77777777" w:rsidR="001A6830" w:rsidRDefault="001A6830" w:rsidP="00E745BD">
            <w:pPr>
              <w:pStyle w:val="table"/>
              <w:tabs>
                <w:tab w:val="left" w:pos="720"/>
                <w:tab w:val="right" w:pos="10260"/>
              </w:tabs>
              <w:suppressAutoHyphens/>
              <w:spacing w:before="0" w:after="0" w:line="240" w:lineRule="auto"/>
              <w:rPr>
                <w:rFonts w:ascii="Times New Roman" w:hAnsi="Times New Roman"/>
                <w:spacing w:val="-3"/>
              </w:rPr>
            </w:pPr>
            <w:r>
              <w:rPr>
                <w:rFonts w:ascii="Times New Roman" w:hAnsi="Times New Roman"/>
                <w:spacing w:val="-3"/>
              </w:rPr>
              <w:t>SVG/21/256</w:t>
            </w:r>
          </w:p>
        </w:tc>
      </w:tr>
      <w:tr w:rsidR="001A6830" w14:paraId="168EEBCC" w14:textId="77777777" w:rsidTr="00E745BD">
        <w:tc>
          <w:tcPr>
            <w:tcW w:w="644" w:type="pct"/>
          </w:tcPr>
          <w:p w14:paraId="5E9FD233" w14:textId="77777777" w:rsidR="001A6830" w:rsidRDefault="001A6830" w:rsidP="00E745BD">
            <w:pPr>
              <w:tabs>
                <w:tab w:val="left" w:pos="720"/>
                <w:tab w:val="right" w:pos="10260"/>
              </w:tabs>
              <w:suppressAutoHyphens/>
              <w:jc w:val="center"/>
              <w:rPr>
                <w:spacing w:val="-3"/>
                <w:sz w:val="20"/>
              </w:rPr>
            </w:pPr>
            <w:r>
              <w:rPr>
                <w:spacing w:val="-3"/>
                <w:sz w:val="20"/>
              </w:rPr>
              <w:t>2.0</w:t>
            </w:r>
          </w:p>
        </w:tc>
        <w:tc>
          <w:tcPr>
            <w:tcW w:w="612" w:type="pct"/>
          </w:tcPr>
          <w:p w14:paraId="344FDE65" w14:textId="77777777" w:rsidR="001A6830" w:rsidRDefault="001A6830" w:rsidP="00E745BD">
            <w:pPr>
              <w:tabs>
                <w:tab w:val="left" w:pos="720"/>
                <w:tab w:val="right" w:pos="10260"/>
              </w:tabs>
              <w:suppressAutoHyphens/>
              <w:jc w:val="center"/>
              <w:rPr>
                <w:spacing w:val="-3"/>
                <w:sz w:val="20"/>
              </w:rPr>
            </w:pPr>
            <w:smartTag w:uri="urn:schemas-microsoft-com:office:smarttags" w:element="date">
              <w:smartTagPr>
                <w:attr w:name="Year" w:val="2005"/>
                <w:attr w:name="Day" w:val="23"/>
                <w:attr w:name="Month" w:val="2"/>
              </w:smartTagPr>
              <w:r>
                <w:rPr>
                  <w:spacing w:val="-3"/>
                  <w:sz w:val="20"/>
                </w:rPr>
                <w:t>23/02/05</w:t>
              </w:r>
            </w:smartTag>
          </w:p>
        </w:tc>
        <w:tc>
          <w:tcPr>
            <w:tcW w:w="2183" w:type="pct"/>
          </w:tcPr>
          <w:p w14:paraId="7713A9CC" w14:textId="77777777" w:rsidR="001A6830" w:rsidRDefault="001A6830" w:rsidP="00E745BD">
            <w:pPr>
              <w:pStyle w:val="table"/>
              <w:tabs>
                <w:tab w:val="left" w:pos="720"/>
                <w:tab w:val="right" w:pos="10260"/>
              </w:tabs>
              <w:suppressAutoHyphens/>
              <w:spacing w:before="0" w:after="0" w:line="240" w:lineRule="auto"/>
              <w:rPr>
                <w:rFonts w:ascii="Times New Roman" w:hAnsi="Times New Roman"/>
                <w:spacing w:val="-3"/>
              </w:rPr>
            </w:pPr>
            <w:r>
              <w:rPr>
                <w:rFonts w:ascii="Times New Roman" w:hAnsi="Times New Roman"/>
                <w:spacing w:val="-3"/>
              </w:rPr>
              <w:t>SVA February 05 Release and BETTA 6.3</w:t>
            </w:r>
          </w:p>
        </w:tc>
        <w:tc>
          <w:tcPr>
            <w:tcW w:w="780" w:type="pct"/>
          </w:tcPr>
          <w:p w14:paraId="4865E089" w14:textId="77777777" w:rsidR="001A6830" w:rsidRDefault="001A6830" w:rsidP="00E745BD">
            <w:pPr>
              <w:tabs>
                <w:tab w:val="left" w:pos="720"/>
                <w:tab w:val="right" w:pos="10260"/>
              </w:tabs>
              <w:suppressAutoHyphens/>
              <w:jc w:val="center"/>
              <w:rPr>
                <w:spacing w:val="-3"/>
                <w:sz w:val="20"/>
              </w:rPr>
            </w:pPr>
            <w:r>
              <w:rPr>
                <w:spacing w:val="-3"/>
                <w:sz w:val="20"/>
              </w:rPr>
              <w:t>P159, BETTA 6.3, CP1091</w:t>
            </w:r>
          </w:p>
        </w:tc>
        <w:tc>
          <w:tcPr>
            <w:tcW w:w="782" w:type="pct"/>
          </w:tcPr>
          <w:p w14:paraId="0763B121" w14:textId="77777777" w:rsidR="001A6830" w:rsidRDefault="001A6830" w:rsidP="00E745BD">
            <w:pPr>
              <w:pStyle w:val="table"/>
              <w:tabs>
                <w:tab w:val="left" w:pos="720"/>
                <w:tab w:val="right" w:pos="10260"/>
              </w:tabs>
              <w:suppressAutoHyphens/>
              <w:spacing w:before="0" w:after="0" w:line="240" w:lineRule="auto"/>
              <w:jc w:val="center"/>
              <w:rPr>
                <w:rFonts w:ascii="Times New Roman" w:hAnsi="Times New Roman"/>
                <w:spacing w:val="-3"/>
              </w:rPr>
            </w:pPr>
            <w:r>
              <w:rPr>
                <w:rFonts w:ascii="Times New Roman" w:hAnsi="Times New Roman"/>
                <w:spacing w:val="-3"/>
              </w:rPr>
              <w:t>SVG/47/004</w:t>
            </w:r>
          </w:p>
        </w:tc>
      </w:tr>
      <w:tr w:rsidR="001A6830" w14:paraId="74AC0228" w14:textId="77777777" w:rsidTr="00E745BD">
        <w:tc>
          <w:tcPr>
            <w:tcW w:w="644" w:type="pct"/>
          </w:tcPr>
          <w:p w14:paraId="03F8BC6B" w14:textId="77777777" w:rsidR="001A6830" w:rsidRDefault="001A6830" w:rsidP="00E745BD">
            <w:pPr>
              <w:tabs>
                <w:tab w:val="left" w:pos="720"/>
                <w:tab w:val="right" w:pos="10260"/>
              </w:tabs>
              <w:suppressAutoHyphens/>
              <w:jc w:val="center"/>
              <w:rPr>
                <w:spacing w:val="-3"/>
                <w:sz w:val="20"/>
              </w:rPr>
            </w:pPr>
            <w:r>
              <w:rPr>
                <w:spacing w:val="-3"/>
                <w:sz w:val="20"/>
              </w:rPr>
              <w:t>3.0</w:t>
            </w:r>
          </w:p>
        </w:tc>
        <w:tc>
          <w:tcPr>
            <w:tcW w:w="612" w:type="pct"/>
          </w:tcPr>
          <w:p w14:paraId="7860F709" w14:textId="77777777" w:rsidR="001A6830" w:rsidRDefault="001A6830" w:rsidP="00E745BD">
            <w:pPr>
              <w:tabs>
                <w:tab w:val="left" w:pos="720"/>
                <w:tab w:val="right" w:pos="10260"/>
              </w:tabs>
              <w:suppressAutoHyphens/>
              <w:jc w:val="center"/>
              <w:rPr>
                <w:spacing w:val="-3"/>
                <w:sz w:val="20"/>
              </w:rPr>
            </w:pPr>
            <w:r>
              <w:rPr>
                <w:spacing w:val="-3"/>
                <w:sz w:val="20"/>
              </w:rPr>
              <w:t>01/09/21</w:t>
            </w:r>
          </w:p>
        </w:tc>
        <w:tc>
          <w:tcPr>
            <w:tcW w:w="2183" w:type="pct"/>
          </w:tcPr>
          <w:p w14:paraId="3AF20DE1" w14:textId="77777777" w:rsidR="001A6830" w:rsidRDefault="001A6830" w:rsidP="00E745BD">
            <w:pPr>
              <w:pStyle w:val="table"/>
              <w:tabs>
                <w:tab w:val="left" w:pos="720"/>
                <w:tab w:val="right" w:pos="10260"/>
              </w:tabs>
              <w:suppressAutoHyphens/>
              <w:spacing w:before="0" w:after="0" w:line="240" w:lineRule="auto"/>
              <w:rPr>
                <w:rFonts w:ascii="Times New Roman" w:hAnsi="Times New Roman"/>
                <w:spacing w:val="-3"/>
              </w:rPr>
            </w:pPr>
            <w:r>
              <w:rPr>
                <w:rFonts w:ascii="Times New Roman" w:hAnsi="Times New Roman"/>
                <w:spacing w:val="-3"/>
              </w:rPr>
              <w:t>1 September 2021 Non-Standard Release</w:t>
            </w:r>
          </w:p>
        </w:tc>
        <w:tc>
          <w:tcPr>
            <w:tcW w:w="780" w:type="pct"/>
          </w:tcPr>
          <w:p w14:paraId="730B4315" w14:textId="77777777" w:rsidR="001A6830" w:rsidRDefault="001A6830" w:rsidP="00E745BD">
            <w:pPr>
              <w:tabs>
                <w:tab w:val="left" w:pos="720"/>
                <w:tab w:val="right" w:pos="10260"/>
              </w:tabs>
              <w:suppressAutoHyphens/>
              <w:jc w:val="center"/>
              <w:rPr>
                <w:spacing w:val="-3"/>
                <w:sz w:val="20"/>
              </w:rPr>
            </w:pPr>
            <w:r>
              <w:rPr>
                <w:spacing w:val="-3"/>
                <w:sz w:val="20"/>
              </w:rPr>
              <w:t>P420</w:t>
            </w:r>
          </w:p>
        </w:tc>
        <w:tc>
          <w:tcPr>
            <w:tcW w:w="782" w:type="pct"/>
          </w:tcPr>
          <w:p w14:paraId="12196E60" w14:textId="77777777" w:rsidR="001A6830" w:rsidRDefault="001A6830" w:rsidP="00E745BD">
            <w:pPr>
              <w:pStyle w:val="table"/>
              <w:tabs>
                <w:tab w:val="left" w:pos="720"/>
                <w:tab w:val="right" w:pos="10260"/>
              </w:tabs>
              <w:suppressAutoHyphens/>
              <w:spacing w:before="0" w:after="0" w:line="240" w:lineRule="auto"/>
              <w:jc w:val="center"/>
              <w:rPr>
                <w:rFonts w:ascii="Times New Roman" w:hAnsi="Times New Roman"/>
                <w:spacing w:val="-3"/>
              </w:rPr>
            </w:pPr>
            <w:r>
              <w:rPr>
                <w:rFonts w:ascii="Times New Roman" w:hAnsi="Times New Roman"/>
                <w:spacing w:val="-3"/>
              </w:rPr>
              <w:t>P316/05</w:t>
            </w:r>
          </w:p>
        </w:tc>
      </w:tr>
      <w:tr w:rsidR="001A6830" w14:paraId="27A6F6C5" w14:textId="77777777" w:rsidTr="00E745BD">
        <w:tc>
          <w:tcPr>
            <w:tcW w:w="644" w:type="pct"/>
          </w:tcPr>
          <w:p w14:paraId="05DBBBF6" w14:textId="77777777" w:rsidR="001A6830" w:rsidRDefault="001A6830" w:rsidP="00E745BD">
            <w:pPr>
              <w:tabs>
                <w:tab w:val="left" w:pos="720"/>
                <w:tab w:val="right" w:pos="10260"/>
              </w:tabs>
              <w:suppressAutoHyphens/>
              <w:jc w:val="center"/>
              <w:rPr>
                <w:spacing w:val="-3"/>
                <w:sz w:val="20"/>
              </w:rPr>
            </w:pPr>
            <w:r>
              <w:rPr>
                <w:spacing w:val="-3"/>
                <w:sz w:val="20"/>
              </w:rPr>
              <w:t>4.0</w:t>
            </w:r>
          </w:p>
        </w:tc>
        <w:tc>
          <w:tcPr>
            <w:tcW w:w="612" w:type="pct"/>
          </w:tcPr>
          <w:p w14:paraId="59C6708E" w14:textId="77777777" w:rsidR="001A6830" w:rsidRDefault="001A6830" w:rsidP="00E745BD">
            <w:pPr>
              <w:tabs>
                <w:tab w:val="left" w:pos="720"/>
                <w:tab w:val="right" w:pos="10260"/>
              </w:tabs>
              <w:suppressAutoHyphens/>
              <w:jc w:val="center"/>
              <w:rPr>
                <w:spacing w:val="-3"/>
                <w:sz w:val="20"/>
              </w:rPr>
            </w:pPr>
            <w:r>
              <w:rPr>
                <w:spacing w:val="-3"/>
                <w:sz w:val="20"/>
              </w:rPr>
              <w:t>18/07/22</w:t>
            </w:r>
          </w:p>
        </w:tc>
        <w:tc>
          <w:tcPr>
            <w:tcW w:w="2183" w:type="pct"/>
          </w:tcPr>
          <w:p w14:paraId="2CD8ED86" w14:textId="77777777" w:rsidR="001A6830" w:rsidRDefault="001A6830" w:rsidP="00E745BD">
            <w:pPr>
              <w:pStyle w:val="table"/>
              <w:tabs>
                <w:tab w:val="left" w:pos="720"/>
                <w:tab w:val="right" w:pos="10260"/>
              </w:tabs>
              <w:suppressAutoHyphens/>
              <w:spacing w:before="0" w:after="0" w:line="240" w:lineRule="auto"/>
              <w:rPr>
                <w:rFonts w:ascii="Times New Roman" w:hAnsi="Times New Roman"/>
                <w:spacing w:val="-3"/>
              </w:rPr>
            </w:pPr>
            <w:r>
              <w:rPr>
                <w:rFonts w:ascii="Times New Roman" w:hAnsi="Times New Roman"/>
                <w:spacing w:val="-3"/>
              </w:rPr>
              <w:t>18 July 2022 Non-Standard Release</w:t>
            </w:r>
          </w:p>
        </w:tc>
        <w:tc>
          <w:tcPr>
            <w:tcW w:w="780" w:type="pct"/>
          </w:tcPr>
          <w:p w14:paraId="191D03C6" w14:textId="77777777" w:rsidR="001A6830" w:rsidRDefault="001A6830" w:rsidP="00E745BD">
            <w:pPr>
              <w:tabs>
                <w:tab w:val="left" w:pos="720"/>
                <w:tab w:val="right" w:pos="10260"/>
              </w:tabs>
              <w:suppressAutoHyphens/>
              <w:jc w:val="center"/>
              <w:rPr>
                <w:spacing w:val="-3"/>
                <w:sz w:val="20"/>
              </w:rPr>
            </w:pPr>
            <w:r>
              <w:rPr>
                <w:spacing w:val="-3"/>
                <w:sz w:val="20"/>
              </w:rPr>
              <w:t>P436</w:t>
            </w:r>
          </w:p>
        </w:tc>
        <w:tc>
          <w:tcPr>
            <w:tcW w:w="782" w:type="pct"/>
          </w:tcPr>
          <w:p w14:paraId="09269175" w14:textId="77777777" w:rsidR="001A6830" w:rsidRDefault="001A6830" w:rsidP="00E745BD">
            <w:pPr>
              <w:pStyle w:val="table"/>
              <w:tabs>
                <w:tab w:val="left" w:pos="720"/>
                <w:tab w:val="right" w:pos="10260"/>
              </w:tabs>
              <w:suppressAutoHyphens/>
              <w:spacing w:before="0" w:after="0" w:line="240" w:lineRule="auto"/>
              <w:jc w:val="center"/>
              <w:rPr>
                <w:rFonts w:ascii="Times New Roman" w:hAnsi="Times New Roman"/>
                <w:spacing w:val="-3"/>
              </w:rPr>
            </w:pPr>
            <w:r w:rsidRPr="00BD6284">
              <w:rPr>
                <w:rFonts w:ascii="Times New Roman" w:hAnsi="Times New Roman"/>
                <w:spacing w:val="-3"/>
              </w:rPr>
              <w:t>P325/05</w:t>
            </w:r>
          </w:p>
        </w:tc>
      </w:tr>
      <w:tr w:rsidR="0056362E" w14:paraId="0CED8ECF" w14:textId="77777777" w:rsidTr="00E745BD">
        <w:trPr>
          <w:ins w:id="120" w:author="Simon Waltho" w:date="2024-06-10T16:24:00Z"/>
        </w:trPr>
        <w:tc>
          <w:tcPr>
            <w:tcW w:w="644" w:type="pct"/>
          </w:tcPr>
          <w:p w14:paraId="7EF62928" w14:textId="60C9F820" w:rsidR="0056362E" w:rsidRDefault="0056362E" w:rsidP="00E745BD">
            <w:pPr>
              <w:tabs>
                <w:tab w:val="left" w:pos="720"/>
                <w:tab w:val="right" w:pos="10260"/>
              </w:tabs>
              <w:suppressAutoHyphens/>
              <w:jc w:val="center"/>
              <w:rPr>
                <w:ins w:id="121" w:author="Simon Waltho" w:date="2024-06-10T16:24:00Z"/>
                <w:spacing w:val="-3"/>
                <w:sz w:val="20"/>
              </w:rPr>
            </w:pPr>
            <w:ins w:id="122" w:author="Simon Waltho" w:date="2024-06-10T16:24:00Z">
              <w:r>
                <w:rPr>
                  <w:spacing w:val="-3"/>
                  <w:sz w:val="20"/>
                </w:rPr>
                <w:t>5.0</w:t>
              </w:r>
            </w:ins>
          </w:p>
        </w:tc>
        <w:tc>
          <w:tcPr>
            <w:tcW w:w="612" w:type="pct"/>
          </w:tcPr>
          <w:p w14:paraId="4495CFE1" w14:textId="77777777" w:rsidR="0056362E" w:rsidRDefault="0056362E" w:rsidP="00E745BD">
            <w:pPr>
              <w:tabs>
                <w:tab w:val="left" w:pos="720"/>
                <w:tab w:val="right" w:pos="10260"/>
              </w:tabs>
              <w:suppressAutoHyphens/>
              <w:jc w:val="center"/>
              <w:rPr>
                <w:ins w:id="123" w:author="Simon Waltho" w:date="2024-06-10T16:24:00Z"/>
                <w:spacing w:val="-3"/>
                <w:sz w:val="20"/>
              </w:rPr>
            </w:pPr>
          </w:p>
        </w:tc>
        <w:tc>
          <w:tcPr>
            <w:tcW w:w="2183" w:type="pct"/>
          </w:tcPr>
          <w:p w14:paraId="4254B764" w14:textId="2B7BE81F" w:rsidR="0056362E" w:rsidRDefault="0056362E" w:rsidP="0056362E">
            <w:pPr>
              <w:pStyle w:val="table"/>
              <w:tabs>
                <w:tab w:val="left" w:pos="720"/>
                <w:tab w:val="right" w:pos="10260"/>
              </w:tabs>
              <w:suppressAutoHyphens/>
              <w:spacing w:before="0" w:after="0" w:line="240" w:lineRule="auto"/>
              <w:rPr>
                <w:ins w:id="124" w:author="Simon Waltho" w:date="2024-06-10T16:24:00Z"/>
                <w:rFonts w:ascii="Times New Roman" w:hAnsi="Times New Roman"/>
                <w:spacing w:val="-3"/>
              </w:rPr>
            </w:pPr>
            <w:ins w:id="125" w:author="Simon Waltho" w:date="2024-06-10T16:24:00Z">
              <w:r>
                <w:rPr>
                  <w:rFonts w:ascii="Times New Roman" w:hAnsi="Times New Roman"/>
                  <w:spacing w:val="-3"/>
                </w:rPr>
                <w:t>Removes</w:t>
              </w:r>
              <w:bookmarkStart w:id="126" w:name="_GoBack"/>
              <w:bookmarkEnd w:id="126"/>
              <w:r>
                <w:rPr>
                  <w:rFonts w:ascii="Times New Roman" w:hAnsi="Times New Roman"/>
                  <w:spacing w:val="-3"/>
                </w:rPr>
                <w:t xml:space="preserve"> reference to specific Agent Roles</w:t>
              </w:r>
            </w:ins>
          </w:p>
        </w:tc>
        <w:tc>
          <w:tcPr>
            <w:tcW w:w="780" w:type="pct"/>
          </w:tcPr>
          <w:p w14:paraId="470C4A33" w14:textId="77777777" w:rsidR="0056362E" w:rsidRDefault="0056362E" w:rsidP="00E745BD">
            <w:pPr>
              <w:tabs>
                <w:tab w:val="left" w:pos="720"/>
                <w:tab w:val="right" w:pos="10260"/>
              </w:tabs>
              <w:suppressAutoHyphens/>
              <w:jc w:val="center"/>
              <w:rPr>
                <w:ins w:id="127" w:author="Simon Waltho" w:date="2024-06-10T16:24:00Z"/>
                <w:spacing w:val="-3"/>
                <w:sz w:val="20"/>
              </w:rPr>
            </w:pPr>
          </w:p>
        </w:tc>
        <w:tc>
          <w:tcPr>
            <w:tcW w:w="782" w:type="pct"/>
          </w:tcPr>
          <w:p w14:paraId="3D875C52" w14:textId="77777777" w:rsidR="0056362E" w:rsidRPr="00BD6284" w:rsidRDefault="0056362E" w:rsidP="00E745BD">
            <w:pPr>
              <w:pStyle w:val="table"/>
              <w:tabs>
                <w:tab w:val="left" w:pos="720"/>
                <w:tab w:val="right" w:pos="10260"/>
              </w:tabs>
              <w:suppressAutoHyphens/>
              <w:spacing w:before="0" w:after="0" w:line="240" w:lineRule="auto"/>
              <w:jc w:val="center"/>
              <w:rPr>
                <w:ins w:id="128" w:author="Simon Waltho" w:date="2024-06-10T16:24:00Z"/>
                <w:rFonts w:ascii="Times New Roman" w:hAnsi="Times New Roman"/>
                <w:spacing w:val="-3"/>
              </w:rPr>
            </w:pPr>
          </w:p>
        </w:tc>
      </w:tr>
    </w:tbl>
    <w:p w14:paraId="242E5D00" w14:textId="630585BA" w:rsidR="003725CF" w:rsidRDefault="003725CF">
      <w:pPr>
        <w:tabs>
          <w:tab w:val="left" w:pos="-1440"/>
          <w:tab w:val="left" w:pos="-720"/>
          <w:tab w:val="left" w:pos="720"/>
          <w:tab w:val="right" w:pos="864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pPr>
    </w:p>
    <w:tbl>
      <w:tblPr>
        <w:tblpPr w:leftFromText="181" w:rightFromText="181" w:vertAnchor="page" w:horzAnchor="margin" w:tblpY="4261"/>
        <w:tblW w:w="89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8930"/>
      </w:tblGrid>
      <w:tr w:rsidR="001A6830" w:rsidRPr="00AC6D98" w14:paraId="0B670B2F" w14:textId="77777777" w:rsidTr="001A6830">
        <w:tc>
          <w:tcPr>
            <w:tcW w:w="8930" w:type="dxa"/>
            <w:shd w:val="clear" w:color="auto" w:fill="auto"/>
          </w:tcPr>
          <w:p w14:paraId="7D7E355B" w14:textId="77777777" w:rsidR="001A6830" w:rsidRPr="00AC6D98" w:rsidRDefault="001A6830" w:rsidP="001A6830">
            <w:pPr>
              <w:pStyle w:val="CoverHeading"/>
              <w:spacing w:before="0" w:after="120"/>
              <w:rPr>
                <w:rFonts w:ascii="Times New Roman" w:hAnsi="Times New Roman"/>
                <w:sz w:val="18"/>
                <w:szCs w:val="18"/>
              </w:rPr>
            </w:pPr>
            <w:r w:rsidRPr="00AC6D98">
              <w:rPr>
                <w:rFonts w:ascii="Times New Roman" w:hAnsi="Times New Roman"/>
                <w:sz w:val="18"/>
                <w:szCs w:val="18"/>
              </w:rPr>
              <w:t>Intellectual Property Rights, Copyright and Disclaimer</w:t>
            </w:r>
          </w:p>
          <w:p w14:paraId="6DD1EF93" w14:textId="77777777" w:rsidR="001A6830" w:rsidRPr="00AC6D98" w:rsidRDefault="001A6830" w:rsidP="001A6830">
            <w:pPr>
              <w:pStyle w:val="Disclaimer"/>
              <w:spacing w:after="120"/>
              <w:rPr>
                <w:rFonts w:ascii="Times New Roman" w:hAnsi="Times New Roman"/>
                <w:sz w:val="18"/>
                <w:szCs w:val="18"/>
              </w:rPr>
            </w:pPr>
            <w:r w:rsidRPr="00AC6D98">
              <w:rPr>
                <w:rFonts w:ascii="Times New Roman" w:hAnsi="Times New Roman"/>
                <w:sz w:val="18"/>
                <w:szCs w:val="18"/>
              </w:rPr>
              <w:t xml:space="preserve">The copyright and other intellectual property rights in this document are vested in </w:t>
            </w:r>
            <w:r>
              <w:rPr>
                <w:rFonts w:ascii="Times New Roman" w:hAnsi="Times New Roman"/>
                <w:sz w:val="18"/>
                <w:szCs w:val="18"/>
              </w:rPr>
              <w:t>Elexon</w:t>
            </w:r>
            <w:r w:rsidRPr="00AC6D98">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29E0BCA3" w14:textId="77777777" w:rsidR="001A6830" w:rsidRPr="00AC6D98" w:rsidRDefault="001A6830" w:rsidP="001A6830">
            <w:pPr>
              <w:pStyle w:val="Disclaimer"/>
              <w:spacing w:after="120"/>
              <w:rPr>
                <w:rFonts w:ascii="Times New Roman" w:hAnsi="Times New Roman"/>
                <w:sz w:val="18"/>
                <w:szCs w:val="18"/>
              </w:rPr>
            </w:pPr>
            <w:r w:rsidRPr="00AC6D98">
              <w:rPr>
                <w:rFonts w:ascii="Times New Roman" w:hAnsi="Times New Roman"/>
                <w:sz w:val="18"/>
                <w:szCs w:val="18"/>
              </w:rPr>
              <w:t>All other rights of the copyright owner not expressly dealt with above are reserved.</w:t>
            </w:r>
          </w:p>
          <w:p w14:paraId="2DB171CA" w14:textId="77777777" w:rsidR="001A6830" w:rsidRPr="00AC6D98" w:rsidRDefault="001A6830" w:rsidP="001A6830">
            <w:pPr>
              <w:pStyle w:val="Disclaimer"/>
              <w:spacing w:after="120"/>
              <w:rPr>
                <w:szCs w:val="16"/>
              </w:rPr>
            </w:pPr>
            <w:r w:rsidRPr="00AC6D98">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Pr>
                <w:rFonts w:ascii="Times New Roman" w:hAnsi="Times New Roman"/>
                <w:sz w:val="18"/>
                <w:szCs w:val="18"/>
              </w:rPr>
              <w:t>Elexon</w:t>
            </w:r>
            <w:r w:rsidRPr="00AC6D98">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65E82947" w14:textId="77777777" w:rsidR="001A6830" w:rsidRDefault="001A6830">
      <w:pPr>
        <w:tabs>
          <w:tab w:val="left" w:pos="-1440"/>
          <w:tab w:val="left" w:pos="-720"/>
          <w:tab w:val="left" w:pos="720"/>
          <w:tab w:val="right" w:pos="864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9"/>
      </w:pPr>
    </w:p>
    <w:sectPr w:rsidR="001A6830">
      <w:endnotePr>
        <w:numFmt w:val="decimal"/>
      </w:endnotePr>
      <w:pgSz w:w="11909" w:h="16834" w:code="9"/>
      <w:pgMar w:top="720" w:right="1277" w:bottom="720" w:left="1440" w:header="720" w:footer="720" w:gutter="0"/>
      <w:paperSrc w:first="7" w:other="7"/>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2DCA9" w14:textId="77777777" w:rsidR="00E745BD" w:rsidRDefault="00E745BD">
      <w:pPr>
        <w:spacing w:line="20" w:lineRule="exact"/>
      </w:pPr>
    </w:p>
  </w:endnote>
  <w:endnote w:type="continuationSeparator" w:id="0">
    <w:p w14:paraId="0A789E32" w14:textId="77777777" w:rsidR="00E745BD" w:rsidRDefault="00E745BD">
      <w:r>
        <w:t xml:space="preserve"> </w:t>
      </w:r>
    </w:p>
  </w:endnote>
  <w:endnote w:type="continuationNotice" w:id="1">
    <w:p w14:paraId="169171F8" w14:textId="77777777" w:rsidR="00E745BD" w:rsidRDefault="00E745B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53DD1" w14:textId="126DB74C" w:rsidR="00E745BD" w:rsidRDefault="00E745BD" w:rsidP="00162D9D">
    <w:pPr>
      <w:pStyle w:val="APHFport"/>
      <w:pBdr>
        <w:top w:val="single" w:sz="4" w:space="6" w:color="auto"/>
      </w:pBdr>
      <w:tabs>
        <w:tab w:val="clear" w:pos="4594"/>
        <w:tab w:val="clear" w:pos="9000"/>
        <w:tab w:val="center" w:pos="4536"/>
        <w:tab w:val="right" w:pos="9072"/>
      </w:tabs>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56362E">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6362E">
      <w:rPr>
        <w:rStyle w:val="PageNumber"/>
        <w:noProof/>
      </w:rPr>
      <w:t>14</w:t>
    </w:r>
    <w:r>
      <w:rPr>
        <w:rStyle w:val="PageNumber"/>
      </w:rPr>
      <w:fldChar w:fldCharType="end"/>
    </w:r>
    <w:r>
      <w:rPr>
        <w:rStyle w:val="PageNumber"/>
      </w:rPr>
      <w:tab/>
    </w:r>
    <w:r>
      <w:rPr>
        <w:rStyle w:val="PageNumber"/>
      </w:rPr>
      <w:fldChar w:fldCharType="begin"/>
    </w:r>
    <w:r>
      <w:rPr>
        <w:rStyle w:val="PageNumber"/>
      </w:rPr>
      <w:instrText xml:space="preserve"> DOCPROPERTY  "Effective Date"  \* MERGEFORMAT </w:instrText>
    </w:r>
    <w:r>
      <w:rPr>
        <w:rStyle w:val="PageNumber"/>
      </w:rPr>
      <w:fldChar w:fldCharType="separate"/>
    </w:r>
    <w:r>
      <w:rPr>
        <w:rStyle w:val="PageNumber"/>
      </w:rPr>
      <w:t>18 July 2022</w:t>
    </w:r>
    <w:r>
      <w:rPr>
        <w:rStyle w:val="PageNumber"/>
      </w:rPr>
      <w:fldChar w:fldCharType="end"/>
    </w:r>
  </w:p>
  <w:p w14:paraId="0D26BDB8" w14:textId="03BFD806" w:rsidR="00E745BD" w:rsidRDefault="00E745BD" w:rsidP="00162D9D">
    <w:pPr>
      <w:pStyle w:val="APHFport"/>
      <w:pBdr>
        <w:top w:val="single" w:sz="4" w:space="6" w:color="auto"/>
      </w:pBdr>
      <w:tabs>
        <w:tab w:val="clear" w:pos="4594"/>
        <w:tab w:val="clear" w:pos="9000"/>
        <w:tab w:val="center" w:pos="4536"/>
        <w:tab w:val="right" w:pos="9072"/>
      </w:tabs>
      <w:jc w:val="center"/>
    </w:pPr>
    <w:r>
      <w:rPr>
        <w:snapToGrid w:val="0"/>
      </w:rPr>
      <w:t>© Elexon Limited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3F11" w14:textId="77777777" w:rsidR="00E745BD" w:rsidRDefault="00E745BD">
    <w:pPr>
      <w:pStyle w:val="APHFport"/>
      <w:pBdr>
        <w:bottom w:val="single" w:sz="12" w:space="1" w:color="auto"/>
      </w:pBdr>
    </w:pPr>
  </w:p>
  <w:p w14:paraId="71A634DB" w14:textId="1A885A72" w:rsidR="00E745BD" w:rsidRDefault="00E745BD" w:rsidP="00E546B5">
    <w:pPr>
      <w:pStyle w:val="APHFPort0"/>
      <w:tabs>
        <w:tab w:val="right" w:pos="9000"/>
      </w:tabs>
      <w:jc w:val="center"/>
      <w:rPr>
        <w:snapToGrid w:val="0"/>
        <w:lang w:eastAsia="en-US"/>
      </w:rPr>
    </w:pPr>
  </w:p>
  <w:p w14:paraId="1046B2EB" w14:textId="7C81A8BF" w:rsidR="00E745BD" w:rsidRDefault="00E745BD" w:rsidP="00162D9D">
    <w:pPr>
      <w:pStyle w:val="APHFport"/>
      <w:tabs>
        <w:tab w:val="clear" w:pos="4594"/>
        <w:tab w:val="clear" w:pos="9000"/>
        <w:tab w:val="center" w:pos="7655"/>
        <w:tab w:val="right" w:pos="15451"/>
      </w:tabs>
      <w:rPr>
        <w:rStyle w:val="PageNumber"/>
      </w:rPr>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56362E">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6362E">
      <w:rPr>
        <w:rStyle w:val="PageNumber"/>
        <w:noProof/>
      </w:rPr>
      <w:t>14</w:t>
    </w:r>
    <w:r>
      <w:rPr>
        <w:rStyle w:val="PageNumber"/>
      </w:rPr>
      <w:fldChar w:fldCharType="end"/>
    </w:r>
    <w:r>
      <w:rPr>
        <w:rStyle w:val="PageNumber"/>
      </w:rPr>
      <w:tab/>
      <w:t>18 July 2022</w:t>
    </w:r>
  </w:p>
  <w:p w14:paraId="034A9081" w14:textId="0A3C2E50" w:rsidR="00E745BD" w:rsidRDefault="00E745BD" w:rsidP="00FC1D46">
    <w:pPr>
      <w:pStyle w:val="APHFport"/>
      <w:tabs>
        <w:tab w:val="clear" w:pos="4594"/>
        <w:tab w:val="clear" w:pos="9000"/>
        <w:tab w:val="center" w:pos="7655"/>
        <w:tab w:val="right" w:pos="15451"/>
      </w:tabs>
      <w:rPr>
        <w:rStyle w:val="PageNumber"/>
        <w:b w:val="0"/>
        <w:sz w:val="24"/>
      </w:rPr>
    </w:pPr>
    <w:r>
      <w:rPr>
        <w:rStyle w:val="PageNumber"/>
      </w:rPr>
      <w:tab/>
    </w:r>
    <w:r w:rsidRPr="002005D2">
      <w:rPr>
        <w:rStyle w:val="PageNumber"/>
      </w:rPr>
      <w:t>© Elexon Limited 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9C517" w14:textId="6B066452" w:rsidR="00E745BD" w:rsidRDefault="00E745BD">
    <w:pPr>
      <w:pStyle w:val="APHFport"/>
      <w:pBdr>
        <w:bottom w:val="single" w:sz="12" w:space="1" w:color="auto"/>
      </w:pBdr>
    </w:pPr>
  </w:p>
  <w:p w14:paraId="6512F67A" w14:textId="496E44B1" w:rsidR="00E745BD" w:rsidRDefault="00E745BD" w:rsidP="00E546B5">
    <w:pPr>
      <w:pStyle w:val="APHFPort0"/>
      <w:tabs>
        <w:tab w:val="right" w:pos="9000"/>
      </w:tabs>
      <w:jc w:val="center"/>
      <w:rPr>
        <w:snapToGrid w:val="0"/>
        <w:lang w:eastAsia="en-US"/>
      </w:rPr>
    </w:pPr>
  </w:p>
  <w:p w14:paraId="238687E1" w14:textId="5F961931" w:rsidR="00E745BD" w:rsidRDefault="00E745BD">
    <w:pPr>
      <w:pStyle w:val="APHFport"/>
      <w:tabs>
        <w:tab w:val="clear" w:pos="4594"/>
        <w:tab w:val="clear" w:pos="9000"/>
        <w:tab w:val="center" w:pos="4536"/>
        <w:tab w:val="right" w:pos="9029"/>
        <w:tab w:val="right" w:pos="15451"/>
      </w:tabs>
      <w:rPr>
        <w:rStyle w:val="PageNumber"/>
      </w:rPr>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56362E">
      <w:rPr>
        <w:rStyle w:val="PageNumber"/>
        <w:noProof/>
      </w:rPr>
      <w:t>14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6362E">
      <w:rPr>
        <w:rStyle w:val="PageNumber"/>
        <w:noProof/>
      </w:rPr>
      <w:t>14</w:t>
    </w:r>
    <w:r>
      <w:rPr>
        <w:rStyle w:val="PageNumber"/>
      </w:rPr>
      <w:fldChar w:fldCharType="end"/>
    </w:r>
    <w:r>
      <w:rPr>
        <w:rStyle w:val="PageNumber"/>
      </w:rPr>
      <w:tab/>
    </w:r>
    <w:r>
      <w:rPr>
        <w:rStyle w:val="PageNumber"/>
      </w:rPr>
      <w:fldChar w:fldCharType="begin"/>
    </w:r>
    <w:r>
      <w:rPr>
        <w:rStyle w:val="PageNumber"/>
      </w:rPr>
      <w:instrText xml:space="preserve"> DOCPROPERTY  "Effective Date"  \* MERGEFORMAT </w:instrText>
    </w:r>
    <w:r>
      <w:rPr>
        <w:rStyle w:val="PageNumber"/>
      </w:rPr>
      <w:fldChar w:fldCharType="separate"/>
    </w:r>
    <w:r>
      <w:rPr>
        <w:rStyle w:val="PageNumber"/>
      </w:rPr>
      <w:t>18 July 2022</w:t>
    </w:r>
    <w:r>
      <w:rPr>
        <w:rStyle w:val="PageNumber"/>
      </w:rPr>
      <w:fldChar w:fldCharType="end"/>
    </w:r>
  </w:p>
  <w:p w14:paraId="44AF20D4" w14:textId="1C96C9CC" w:rsidR="00E745BD" w:rsidRDefault="00E745BD">
    <w:pPr>
      <w:pStyle w:val="APHFport"/>
      <w:tabs>
        <w:tab w:val="clear" w:pos="4594"/>
        <w:tab w:val="clear" w:pos="9000"/>
        <w:tab w:val="center" w:pos="4536"/>
        <w:tab w:val="right" w:pos="9029"/>
        <w:tab w:val="right" w:pos="15451"/>
      </w:tabs>
      <w:rPr>
        <w:rStyle w:val="PageNumber"/>
      </w:rPr>
    </w:pPr>
    <w:r>
      <w:rPr>
        <w:rStyle w:val="PageNumber"/>
      </w:rPr>
      <w:tab/>
    </w:r>
    <w:r w:rsidRPr="002005D2">
      <w:rPr>
        <w:rStyle w:val="PageNumber"/>
      </w:rPr>
      <w:t>© Elexon Limited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73B30" w14:textId="77777777" w:rsidR="00E745BD" w:rsidRDefault="00E745BD">
      <w:r>
        <w:separator/>
      </w:r>
    </w:p>
  </w:footnote>
  <w:footnote w:type="continuationSeparator" w:id="0">
    <w:p w14:paraId="14BE43D9" w14:textId="77777777" w:rsidR="00E745BD" w:rsidRDefault="00E745BD">
      <w:r>
        <w:continuationSeparator/>
      </w:r>
    </w:p>
  </w:footnote>
  <w:footnote w:id="1">
    <w:p w14:paraId="7D6D0948" w14:textId="4C777000" w:rsidR="00E745BD" w:rsidRPr="007669A0" w:rsidRDefault="00E745BD">
      <w:pPr>
        <w:pStyle w:val="FootnoteText"/>
        <w:jc w:val="both"/>
        <w:rPr>
          <w:sz w:val="16"/>
          <w:szCs w:val="16"/>
        </w:rPr>
      </w:pPr>
      <w:r w:rsidRPr="007669A0">
        <w:rPr>
          <w:rStyle w:val="FootnoteReference"/>
          <w:sz w:val="16"/>
          <w:szCs w:val="16"/>
        </w:rPr>
        <w:footnoteRef/>
      </w:r>
      <w:r>
        <w:rPr>
          <w:sz w:val="16"/>
          <w:szCs w:val="16"/>
        </w:rPr>
        <w:t xml:space="preserve"> </w:t>
      </w:r>
      <w:r w:rsidRPr="007669A0">
        <w:rPr>
          <w:sz w:val="16"/>
          <w:szCs w:val="16"/>
        </w:rPr>
        <w:t>A Supplier considering initiating a bulk change of agent may choose to initiate a test run with the affected SMRAs and / or Supplier Agents.</w:t>
      </w:r>
    </w:p>
  </w:footnote>
  <w:footnote w:id="2">
    <w:p w14:paraId="5B0A162D" w14:textId="27926B1D" w:rsidR="00E745BD" w:rsidRPr="007669A0" w:rsidRDefault="00E745BD">
      <w:pPr>
        <w:pStyle w:val="FootnoteText"/>
        <w:jc w:val="both"/>
        <w:rPr>
          <w:sz w:val="16"/>
          <w:szCs w:val="16"/>
        </w:rPr>
      </w:pPr>
      <w:r w:rsidRPr="007669A0">
        <w:rPr>
          <w:rStyle w:val="FootnoteReference"/>
          <w:sz w:val="16"/>
          <w:szCs w:val="16"/>
        </w:rPr>
        <w:footnoteRef/>
      </w:r>
      <w:r w:rsidRPr="007669A0">
        <w:rPr>
          <w:sz w:val="16"/>
          <w:szCs w:val="16"/>
        </w:rPr>
        <w:t xml:space="preserve"> In order to address any data quality issues, the Supplier may choose to instruct its Supplier Agents to cleanse their records prior to submitting a bulk change of agent application; therefore reducing the potential for issues to arise </w:t>
      </w:r>
      <w:proofErr w:type="gramStart"/>
      <w:r w:rsidRPr="007669A0">
        <w:rPr>
          <w:sz w:val="16"/>
          <w:szCs w:val="16"/>
        </w:rPr>
        <w:t>once</w:t>
      </w:r>
      <w:proofErr w:type="gramEnd"/>
      <w:r w:rsidRPr="007669A0">
        <w:rPr>
          <w:sz w:val="16"/>
          <w:szCs w:val="16"/>
        </w:rPr>
        <w:t xml:space="preserve"> the bulk change of agent has been initiated.</w:t>
      </w:r>
    </w:p>
  </w:footnote>
  <w:footnote w:id="3">
    <w:p w14:paraId="2D01A27A" w14:textId="201D2450" w:rsidR="00E745BD" w:rsidRDefault="00E745BD">
      <w:pPr>
        <w:pStyle w:val="FootnoteText"/>
        <w:jc w:val="both"/>
        <w:rPr>
          <w:sz w:val="20"/>
        </w:rPr>
      </w:pPr>
      <w:r w:rsidRPr="007669A0">
        <w:rPr>
          <w:rStyle w:val="FootnoteReference"/>
          <w:sz w:val="16"/>
          <w:szCs w:val="16"/>
        </w:rPr>
        <w:footnoteRef/>
      </w:r>
      <w:r>
        <w:rPr>
          <w:sz w:val="16"/>
          <w:szCs w:val="16"/>
        </w:rPr>
        <w:t xml:space="preserve"> </w:t>
      </w:r>
      <w:r w:rsidRPr="007669A0">
        <w:rPr>
          <w:sz w:val="16"/>
          <w:szCs w:val="16"/>
        </w:rPr>
        <w:t xml:space="preserve">All obligations on the Panel within this BSCP </w:t>
      </w:r>
      <w:proofErr w:type="gramStart"/>
      <w:r w:rsidRPr="007669A0">
        <w:rPr>
          <w:sz w:val="16"/>
          <w:szCs w:val="16"/>
        </w:rPr>
        <w:t>may be delegated</w:t>
      </w:r>
      <w:proofErr w:type="gramEnd"/>
      <w:r w:rsidRPr="007669A0">
        <w:rPr>
          <w:sz w:val="16"/>
          <w:szCs w:val="16"/>
        </w:rPr>
        <w:t xml:space="preserve"> to an appropriate Panel Committee.</w:t>
      </w:r>
    </w:p>
  </w:footnote>
  <w:footnote w:id="4">
    <w:p w14:paraId="32C2EBE7" w14:textId="497FC811" w:rsidR="00E745BD" w:rsidRPr="00CA7681" w:rsidRDefault="00E745BD">
      <w:pPr>
        <w:pStyle w:val="FootnoteText"/>
        <w:jc w:val="both"/>
        <w:rPr>
          <w:sz w:val="16"/>
          <w:szCs w:val="16"/>
        </w:rPr>
      </w:pPr>
      <w:r w:rsidRPr="00CA7681">
        <w:rPr>
          <w:rStyle w:val="FootnoteReference"/>
          <w:sz w:val="16"/>
          <w:szCs w:val="16"/>
        </w:rPr>
        <w:footnoteRef/>
      </w:r>
      <w:r>
        <w:rPr>
          <w:sz w:val="16"/>
          <w:szCs w:val="16"/>
        </w:rPr>
        <w:t xml:space="preserve"> </w:t>
      </w:r>
      <w:r w:rsidRPr="00CA7681">
        <w:rPr>
          <w:sz w:val="16"/>
          <w:szCs w:val="16"/>
        </w:rPr>
        <w:t>When submitting the bulk change of agent application / revised bulk change of agent application, the Supplier will take into account, wherever possible</w:t>
      </w:r>
      <w:r>
        <w:rPr>
          <w:sz w:val="16"/>
          <w:szCs w:val="16"/>
        </w:rPr>
        <w:t>,</w:t>
      </w:r>
      <w:r w:rsidRPr="00CA7681">
        <w:rPr>
          <w:sz w:val="16"/>
          <w:szCs w:val="16"/>
        </w:rPr>
        <w:t xml:space="preserve"> any changes that are in progress or will be in progress by the bulk change of agent transfer date.</w:t>
      </w:r>
    </w:p>
  </w:footnote>
  <w:footnote w:id="5">
    <w:p w14:paraId="7AE0BEA0" w14:textId="562D2D96" w:rsidR="00E745BD" w:rsidRPr="00CA7681" w:rsidRDefault="00E745BD">
      <w:pPr>
        <w:pStyle w:val="FootnoteText"/>
        <w:jc w:val="both"/>
        <w:rPr>
          <w:sz w:val="16"/>
          <w:szCs w:val="16"/>
        </w:rPr>
      </w:pPr>
      <w:r w:rsidRPr="00CA7681">
        <w:rPr>
          <w:rStyle w:val="FootnoteReference"/>
          <w:sz w:val="16"/>
          <w:szCs w:val="16"/>
        </w:rPr>
        <w:footnoteRef/>
      </w:r>
      <w:r>
        <w:rPr>
          <w:sz w:val="16"/>
          <w:szCs w:val="16"/>
        </w:rPr>
        <w:t xml:space="preserve"> </w:t>
      </w:r>
      <w:r w:rsidRPr="00CA7681">
        <w:rPr>
          <w:sz w:val="16"/>
          <w:szCs w:val="16"/>
        </w:rPr>
        <w:t xml:space="preserve">If multiple SMRAs affected by the bulk change of agent, a separate form must be completed for each SMRA affected.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B7A3B" w14:textId="0A0AFB08" w:rsidR="00E745BD" w:rsidRDefault="00E745BD">
    <w:pPr>
      <w:pStyle w:val="APHFport"/>
      <w:rPr>
        <w:rFonts w:ascii="TimesNewRomanPS" w:hAnsi="TimesNewRomanPS"/>
      </w:rPr>
    </w:pPr>
    <w:fldSimple w:instr=" KEYWORDS  \* MERGEFORMAT ">
      <w:r>
        <w:t>BSC Procedure BSCP513</w:t>
      </w:r>
    </w:fldSimple>
    <w:r>
      <w:rPr>
        <w:rFonts w:ascii="TimesNewRomanPS" w:hAnsi="TimesNewRomanPS"/>
      </w:rPr>
      <w:tab/>
    </w:r>
    <w:r>
      <w:rPr>
        <w:rFonts w:ascii="TimesNewRomanPS" w:hAnsi="TimesNewRomanPS"/>
      </w:rPr>
      <w:fldChar w:fldCharType="begin"/>
    </w:r>
    <w:r>
      <w:rPr>
        <w:rFonts w:ascii="TimesNewRomanPS" w:hAnsi="TimesNewRomanPS"/>
      </w:rPr>
      <w:instrText xml:space="preserve"> TITLE  \* MERGEFORMAT </w:instrText>
    </w:r>
    <w:r>
      <w:rPr>
        <w:rFonts w:ascii="TimesNewRomanPS" w:hAnsi="TimesNewRomanPS"/>
      </w:rPr>
      <w:fldChar w:fldCharType="separate"/>
    </w:r>
    <w:r>
      <w:rPr>
        <w:rFonts w:ascii="TimesNewRomanPS" w:hAnsi="TimesNewRomanPS"/>
      </w:rPr>
      <w:t>Bulk Change of</w:t>
    </w:r>
    <w:del w:id="60" w:author="Simon Waltho" w:date="2024-06-10T12:33:00Z">
      <w:r w:rsidDel="00E745BD">
        <w:rPr>
          <w:rFonts w:ascii="TimesNewRomanPS" w:hAnsi="TimesNewRomanPS"/>
        </w:rPr>
        <w:delText xml:space="preserve"> NHH</w:delText>
      </w:r>
    </w:del>
    <w:r>
      <w:rPr>
        <w:rFonts w:ascii="TimesNewRomanPS" w:hAnsi="TimesNewRomanPS"/>
      </w:rPr>
      <w:t xml:space="preserve"> Supplier Agent</w:t>
    </w:r>
    <w:r>
      <w:rPr>
        <w:rFonts w:ascii="TimesNewRomanPS" w:hAnsi="TimesNewRomanPS"/>
      </w:rPr>
      <w:fldChar w:fldCharType="end"/>
    </w:r>
    <w:r>
      <w:rPr>
        <w:rFonts w:ascii="TimesNewRomanPS" w:hAnsi="TimesNewRomanPS"/>
      </w:rPr>
      <w:tab/>
      <w:t xml:space="preserve">Version </w:t>
    </w:r>
    <w:ins w:id="61" w:author="Simon Waltho" w:date="2024-06-10T16:23:00Z">
      <w:r w:rsidR="0056362E">
        <w:rPr>
          <w:rFonts w:ascii="TimesNewRomanPS" w:hAnsi="TimesNewRomanPS"/>
        </w:rPr>
        <w:t>5.0</w:t>
      </w:r>
    </w:ins>
    <w:del w:id="62" w:author="Simon Waltho" w:date="2024-06-10T16:23:00Z">
      <w:r w:rsidDel="0056362E">
        <w:rPr>
          <w:rFonts w:ascii="TimesNewRomanPS" w:hAnsi="TimesNewRomanPS"/>
        </w:rPr>
        <w:fldChar w:fldCharType="begin"/>
      </w:r>
      <w:r w:rsidDel="0056362E">
        <w:rPr>
          <w:rFonts w:ascii="TimesNewRomanPS" w:hAnsi="TimesNewRomanPS"/>
        </w:rPr>
        <w:delInstrText xml:space="preserve"> DOCPROPERTY  "Version Number"  \* MERGEFORMAT </w:delInstrText>
      </w:r>
      <w:r w:rsidDel="0056362E">
        <w:rPr>
          <w:rFonts w:ascii="TimesNewRomanPS" w:hAnsi="TimesNewRomanPS"/>
        </w:rPr>
        <w:fldChar w:fldCharType="separate"/>
      </w:r>
      <w:r w:rsidDel="0056362E">
        <w:rPr>
          <w:rFonts w:ascii="TimesNewRomanPS" w:hAnsi="TimesNewRomanPS"/>
        </w:rPr>
        <w:delText>4.0</w:delText>
      </w:r>
      <w:r w:rsidDel="0056362E">
        <w:rPr>
          <w:rFonts w:ascii="TimesNewRomanPS" w:hAnsi="TimesNewRomanPS"/>
        </w:rPr>
        <w:fldChar w:fldCharType="end"/>
      </w:r>
    </w:del>
  </w:p>
  <w:p w14:paraId="1141C18B" w14:textId="72A5577C" w:rsidR="00E745BD" w:rsidRDefault="00E745BD" w:rsidP="00E5497C">
    <w:pPr>
      <w:pStyle w:val="APHFport"/>
      <w:rPr>
        <w:rFonts w:ascii="TimesNewRomanPS" w:hAnsi="TimesNewRomanPS"/>
      </w:rPr>
    </w:pPr>
    <w:r>
      <w:rPr>
        <w:rFonts w:ascii="TimesNewRomanPS" w:hAnsi="TimesNewRomanPS"/>
      </w:rPr>
      <w:tab/>
    </w:r>
    <w:r>
      <w:rPr>
        <w:rFonts w:ascii="TimesNewRomanPS" w:hAnsi="TimesNewRomanPS"/>
      </w:rPr>
      <w:tab/>
    </w:r>
  </w:p>
  <w:p w14:paraId="5C79E8C5" w14:textId="77777777" w:rsidR="00E745BD" w:rsidRDefault="00E745BD">
    <w:pPr>
      <w:pStyle w:val="APHFport"/>
      <w:pBdr>
        <w:top w:val="single" w:sz="12" w:space="1" w:color="auto"/>
      </w:pBdr>
      <w:rPr>
        <w:spacing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1FC2E" w14:textId="3C809C53" w:rsidR="00E745BD" w:rsidRDefault="00E745BD">
    <w:pPr>
      <w:pStyle w:val="APHFport"/>
      <w:tabs>
        <w:tab w:val="clear" w:pos="4594"/>
        <w:tab w:val="clear" w:pos="9000"/>
        <w:tab w:val="center" w:pos="7655"/>
        <w:tab w:val="right" w:pos="15451"/>
      </w:tabs>
      <w:jc w:val="center"/>
      <w:rPr>
        <w:rFonts w:ascii="TimesNewRomanPS" w:hAnsi="TimesNewRomanPS"/>
      </w:rPr>
    </w:pPr>
    <w:fldSimple w:instr=" KEYWORDS  \* MERGEFORMAT ">
      <w:r>
        <w:t>BSC Procedure BSCP513</w:t>
      </w:r>
    </w:fldSimple>
    <w:r>
      <w:tab/>
    </w:r>
    <w:r>
      <w:rPr>
        <w:rFonts w:ascii="TimesNewRomanPS" w:hAnsi="TimesNewRomanPS"/>
      </w:rPr>
      <w:fldChar w:fldCharType="begin"/>
    </w:r>
    <w:r>
      <w:rPr>
        <w:rFonts w:ascii="TimesNewRomanPS" w:hAnsi="TimesNewRomanPS"/>
      </w:rPr>
      <w:instrText xml:space="preserve"> TITLE  \* MERGEFORMAT </w:instrText>
    </w:r>
    <w:r>
      <w:rPr>
        <w:rFonts w:ascii="TimesNewRomanPS" w:hAnsi="TimesNewRomanPS"/>
      </w:rPr>
      <w:fldChar w:fldCharType="separate"/>
    </w:r>
    <w:r>
      <w:rPr>
        <w:rFonts w:ascii="TimesNewRomanPS" w:hAnsi="TimesNewRomanPS"/>
      </w:rPr>
      <w:t xml:space="preserve">Bulk Change of </w:t>
    </w:r>
    <w:del w:id="66" w:author="Simon Waltho" w:date="2024-06-10T16:22:00Z">
      <w:r w:rsidDel="0056362E">
        <w:rPr>
          <w:rFonts w:ascii="TimesNewRomanPS" w:hAnsi="TimesNewRomanPS"/>
        </w:rPr>
        <w:delText xml:space="preserve">NHH </w:delText>
      </w:r>
    </w:del>
    <w:r>
      <w:rPr>
        <w:rFonts w:ascii="TimesNewRomanPS" w:hAnsi="TimesNewRomanPS"/>
      </w:rPr>
      <w:t>Supplier Agent</w:t>
    </w:r>
    <w:r>
      <w:rPr>
        <w:rFonts w:ascii="TimesNewRomanPS" w:hAnsi="TimesNewRomanPS"/>
      </w:rPr>
      <w:fldChar w:fldCharType="end"/>
    </w:r>
    <w:r>
      <w:rPr>
        <w:rFonts w:ascii="TimesNewRomanPS" w:hAnsi="TimesNewRomanPS"/>
      </w:rPr>
      <w:tab/>
      <w:t>Version</w:t>
    </w:r>
    <w:r>
      <w:t xml:space="preserve"> </w:t>
    </w:r>
    <w:del w:id="67" w:author="Simon Waltho" w:date="2024-06-10T16:22:00Z">
      <w:r w:rsidDel="0056362E">
        <w:fldChar w:fldCharType="begin"/>
      </w:r>
      <w:r w:rsidDel="0056362E">
        <w:delInstrText xml:space="preserve"> DOCPROPERTY  "Version Number"  \* MERGEFORMAT </w:delInstrText>
      </w:r>
      <w:r w:rsidDel="0056362E">
        <w:fldChar w:fldCharType="separate"/>
      </w:r>
      <w:r w:rsidDel="0056362E">
        <w:delText>4.0</w:delText>
      </w:r>
      <w:r w:rsidDel="0056362E">
        <w:fldChar w:fldCharType="end"/>
      </w:r>
    </w:del>
    <w:ins w:id="68" w:author="Simon Waltho" w:date="2024-06-10T16:22:00Z">
      <w:r w:rsidR="0056362E">
        <w:fldChar w:fldCharType="begin"/>
      </w:r>
      <w:r w:rsidR="0056362E">
        <w:instrText xml:space="preserve"> DOCPROPERTY  "Version Number"  \* MERGEFORMAT </w:instrText>
      </w:r>
      <w:r w:rsidR="0056362E">
        <w:fldChar w:fldCharType="separate"/>
      </w:r>
      <w:r w:rsidR="0056362E">
        <w:t>5</w:t>
      </w:r>
      <w:r w:rsidR="0056362E">
        <w:t>.0</w:t>
      </w:r>
      <w:r w:rsidR="0056362E">
        <w:fldChar w:fldCharType="end"/>
      </w:r>
    </w:ins>
  </w:p>
  <w:p w14:paraId="23C57AA9" w14:textId="627D6A64" w:rsidR="00E745BD" w:rsidRDefault="00E745BD" w:rsidP="00FC1D46">
    <w:pPr>
      <w:pStyle w:val="APHFport"/>
      <w:tabs>
        <w:tab w:val="clear" w:pos="4594"/>
        <w:tab w:val="clear" w:pos="9000"/>
        <w:tab w:val="center" w:pos="7655"/>
        <w:tab w:val="right" w:pos="15451"/>
      </w:tabs>
      <w:jc w:val="center"/>
      <w:rPr>
        <w:rFonts w:ascii="TimesNewRomanPS" w:hAnsi="TimesNewRomanPS"/>
      </w:rPr>
    </w:pPr>
    <w:r>
      <w:rPr>
        <w:rFonts w:ascii="TimesNewRomanPS" w:hAnsi="TimesNewRomanPS"/>
      </w:rPr>
      <w:tab/>
    </w:r>
    <w:r>
      <w:rPr>
        <w:rFonts w:ascii="TimesNewRomanPS" w:hAnsi="TimesNewRomanPS"/>
      </w:rPr>
      <w:tab/>
    </w:r>
  </w:p>
  <w:p w14:paraId="69FF6681" w14:textId="77777777" w:rsidR="00E745BD" w:rsidRDefault="00E745BD">
    <w:pPr>
      <w:pStyle w:val="APHFport"/>
      <w:pBdr>
        <w:top w:val="single" w:sz="12" w:space="1" w:color="auto"/>
      </w:pBdr>
      <w:rPr>
        <w:spacing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C9715" w14:textId="37BEECB5" w:rsidR="00E745BD" w:rsidRDefault="00E745BD">
    <w:pPr>
      <w:pStyle w:val="APHFport"/>
      <w:tabs>
        <w:tab w:val="clear" w:pos="9000"/>
        <w:tab w:val="right" w:pos="9214"/>
      </w:tabs>
      <w:rPr>
        <w:rFonts w:ascii="TimesNewRomanPS" w:hAnsi="TimesNewRomanPS"/>
      </w:rPr>
    </w:pPr>
    <w:fldSimple w:instr=" KEYWORDS  \* MERGEFORMAT ">
      <w:r>
        <w:t>BSC Procedure BSCP513</w:t>
      </w:r>
    </w:fldSimple>
    <w:r>
      <w:rPr>
        <w:rFonts w:ascii="TimesNewRomanPS" w:hAnsi="TimesNewRomanPS"/>
      </w:rPr>
      <w:tab/>
    </w:r>
    <w:r>
      <w:rPr>
        <w:rFonts w:ascii="TimesNewRomanPS" w:hAnsi="TimesNewRomanPS"/>
      </w:rPr>
      <w:fldChar w:fldCharType="begin"/>
    </w:r>
    <w:r>
      <w:rPr>
        <w:rFonts w:ascii="TimesNewRomanPS" w:hAnsi="TimesNewRomanPS"/>
      </w:rPr>
      <w:instrText xml:space="preserve"> TITLE  \* MERGEFORMAT </w:instrText>
    </w:r>
    <w:r>
      <w:rPr>
        <w:rFonts w:ascii="TimesNewRomanPS" w:hAnsi="TimesNewRomanPS"/>
      </w:rPr>
      <w:fldChar w:fldCharType="separate"/>
    </w:r>
    <w:r>
      <w:rPr>
        <w:rFonts w:ascii="TimesNewRomanPS" w:hAnsi="TimesNewRomanPS"/>
      </w:rPr>
      <w:t xml:space="preserve">Bulk Change of </w:t>
    </w:r>
    <w:del w:id="116" w:author="Simon Waltho" w:date="2024-06-10T16:23:00Z">
      <w:r w:rsidDel="0056362E">
        <w:rPr>
          <w:rFonts w:ascii="TimesNewRomanPS" w:hAnsi="TimesNewRomanPS"/>
        </w:rPr>
        <w:delText xml:space="preserve">NHH </w:delText>
      </w:r>
    </w:del>
    <w:r>
      <w:rPr>
        <w:rFonts w:ascii="TimesNewRomanPS" w:hAnsi="TimesNewRomanPS"/>
      </w:rPr>
      <w:t>Supplier Agent</w:t>
    </w:r>
    <w:r>
      <w:rPr>
        <w:rFonts w:ascii="TimesNewRomanPS" w:hAnsi="TimesNewRomanPS"/>
      </w:rPr>
      <w:fldChar w:fldCharType="end"/>
    </w:r>
    <w:r>
      <w:rPr>
        <w:rFonts w:ascii="TimesNewRomanPS" w:hAnsi="TimesNewRomanPS"/>
      </w:rPr>
      <w:tab/>
      <w:t xml:space="preserve">Version </w:t>
    </w:r>
    <w:del w:id="117" w:author="Simon Waltho" w:date="2024-06-10T16:23:00Z">
      <w:r w:rsidDel="0056362E">
        <w:fldChar w:fldCharType="begin"/>
      </w:r>
      <w:r w:rsidDel="0056362E">
        <w:delInstrText xml:space="preserve"> DOCPROPERTY  "Version Number"  \* MERGEFORMAT </w:delInstrText>
      </w:r>
      <w:r w:rsidDel="0056362E">
        <w:fldChar w:fldCharType="separate"/>
      </w:r>
      <w:r w:rsidDel="0056362E">
        <w:delText>4.0</w:delText>
      </w:r>
      <w:r w:rsidDel="0056362E">
        <w:fldChar w:fldCharType="end"/>
      </w:r>
    </w:del>
    <w:ins w:id="118" w:author="Simon Waltho" w:date="2024-06-10T16:23:00Z">
      <w:r w:rsidR="0056362E">
        <w:fldChar w:fldCharType="begin"/>
      </w:r>
      <w:r w:rsidR="0056362E">
        <w:instrText xml:space="preserve"> DOCPROPERTY  "Version Number"  \* MERGEFORMAT </w:instrText>
      </w:r>
      <w:r w:rsidR="0056362E">
        <w:fldChar w:fldCharType="separate"/>
      </w:r>
      <w:r w:rsidR="0056362E">
        <w:t>5</w:t>
      </w:r>
      <w:r w:rsidR="0056362E">
        <w:t>.0</w:t>
      </w:r>
      <w:r w:rsidR="0056362E">
        <w:fldChar w:fldCharType="end"/>
      </w:r>
    </w:ins>
  </w:p>
  <w:p w14:paraId="4A7AF1C2" w14:textId="0239CFF9" w:rsidR="00E745BD" w:rsidRDefault="00E745BD" w:rsidP="00FC1D46">
    <w:pPr>
      <w:pStyle w:val="APHFport"/>
      <w:tabs>
        <w:tab w:val="clear" w:pos="9000"/>
        <w:tab w:val="right" w:pos="9214"/>
      </w:tabs>
      <w:rPr>
        <w:rFonts w:ascii="TimesNewRomanPS" w:hAnsi="TimesNewRomanPS"/>
      </w:rPr>
    </w:pPr>
    <w:r>
      <w:rPr>
        <w:rFonts w:ascii="TimesNewRomanPS" w:hAnsi="TimesNewRomanPS"/>
      </w:rPr>
      <w:tab/>
    </w:r>
    <w:r>
      <w:rPr>
        <w:rFonts w:ascii="TimesNewRomanPS" w:hAnsi="TimesNewRomanPS"/>
      </w:rPr>
      <w:tab/>
    </w:r>
  </w:p>
  <w:p w14:paraId="699986BA" w14:textId="77777777" w:rsidR="00E745BD" w:rsidRDefault="00E745BD">
    <w:pPr>
      <w:pStyle w:val="APHFport"/>
      <w:pBdr>
        <w:top w:val="single" w:sz="12" w:space="1" w:color="auto"/>
      </w:pBdr>
      <w:rPr>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1D2E3C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0F42049"/>
    <w:multiLevelType w:val="hybridMultilevel"/>
    <w:tmpl w:val="B60C8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66FAE"/>
    <w:multiLevelType w:val="singleLevel"/>
    <w:tmpl w:val="6C92B9A4"/>
    <w:lvl w:ilvl="0">
      <w:start w:val="1"/>
      <w:numFmt w:val="lowerLetter"/>
      <w:lvlText w:val="(%1)"/>
      <w:lvlJc w:val="left"/>
      <w:pPr>
        <w:tabs>
          <w:tab w:val="num" w:pos="1440"/>
        </w:tabs>
        <w:ind w:left="1440" w:hanging="720"/>
      </w:pPr>
      <w:rPr>
        <w:rFonts w:hint="default"/>
      </w:rPr>
    </w:lvl>
  </w:abstractNum>
  <w:abstractNum w:abstractNumId="4" w15:restartNumberingAfterBreak="0">
    <w:nsid w:val="2F951B99"/>
    <w:multiLevelType w:val="hybridMultilevel"/>
    <w:tmpl w:val="10B8BFDA"/>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5" w15:restartNumberingAfterBreak="0">
    <w:nsid w:val="45463E77"/>
    <w:multiLevelType w:val="hybridMultilevel"/>
    <w:tmpl w:val="FE8A9A0E"/>
    <w:lvl w:ilvl="0" w:tplc="B77A450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BB761CB"/>
    <w:multiLevelType w:val="multilevel"/>
    <w:tmpl w:val="C64E1F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DC75B70"/>
    <w:multiLevelType w:val="singleLevel"/>
    <w:tmpl w:val="99E68CF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720"/>
        <w:lvlJc w:val="left"/>
        <w:pPr>
          <w:ind w:left="1440" w:hanging="720"/>
        </w:pPr>
        <w:rPr>
          <w:rFonts w:ascii="Symbol" w:hAnsi="Symbol" w:hint="default"/>
        </w:rPr>
      </w:lvl>
    </w:lvlOverride>
  </w:num>
  <w:num w:numId="3">
    <w:abstractNumId w:val="3"/>
  </w:num>
  <w:num w:numId="4">
    <w:abstractNumId w:val="7"/>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 Waltho">
    <w15:presenceInfo w15:providerId="AD" w15:userId="S-1-5-21-1396533007-1231890247-332797987-182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86017">
      <o:colormenu v:ext="edit" strokecolor="none"/>
    </o:shapedefaults>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709"/>
    <w:rsid w:val="00004F3E"/>
    <w:rsid w:val="0001710D"/>
    <w:rsid w:val="00021337"/>
    <w:rsid w:val="0003040C"/>
    <w:rsid w:val="00072D6C"/>
    <w:rsid w:val="00083BC7"/>
    <w:rsid w:val="00097778"/>
    <w:rsid w:val="000A43D4"/>
    <w:rsid w:val="000B405D"/>
    <w:rsid w:val="000C694E"/>
    <w:rsid w:val="0015236C"/>
    <w:rsid w:val="00152D19"/>
    <w:rsid w:val="00162D9D"/>
    <w:rsid w:val="00180E8C"/>
    <w:rsid w:val="001A17F2"/>
    <w:rsid w:val="001A6830"/>
    <w:rsid w:val="001B29BE"/>
    <w:rsid w:val="001D026A"/>
    <w:rsid w:val="001E71AD"/>
    <w:rsid w:val="002005D2"/>
    <w:rsid w:val="00254880"/>
    <w:rsid w:val="00276F5C"/>
    <w:rsid w:val="00284656"/>
    <w:rsid w:val="002913AA"/>
    <w:rsid w:val="00293D8C"/>
    <w:rsid w:val="002A082E"/>
    <w:rsid w:val="002D36E2"/>
    <w:rsid w:val="002E1D36"/>
    <w:rsid w:val="002F57F2"/>
    <w:rsid w:val="0030775E"/>
    <w:rsid w:val="00322B8F"/>
    <w:rsid w:val="003269BC"/>
    <w:rsid w:val="0034291E"/>
    <w:rsid w:val="00362378"/>
    <w:rsid w:val="00370A57"/>
    <w:rsid w:val="003725CF"/>
    <w:rsid w:val="003844C8"/>
    <w:rsid w:val="003B6878"/>
    <w:rsid w:val="0040408C"/>
    <w:rsid w:val="00411490"/>
    <w:rsid w:val="0042298F"/>
    <w:rsid w:val="0043749B"/>
    <w:rsid w:val="00440630"/>
    <w:rsid w:val="00457277"/>
    <w:rsid w:val="00484839"/>
    <w:rsid w:val="004A5BF0"/>
    <w:rsid w:val="004D64D9"/>
    <w:rsid w:val="004E3451"/>
    <w:rsid w:val="004E5A6A"/>
    <w:rsid w:val="00501208"/>
    <w:rsid w:val="00503FCC"/>
    <w:rsid w:val="00506A53"/>
    <w:rsid w:val="005102A0"/>
    <w:rsid w:val="0051651C"/>
    <w:rsid w:val="005268D6"/>
    <w:rsid w:val="005401D7"/>
    <w:rsid w:val="00545DCC"/>
    <w:rsid w:val="005578C5"/>
    <w:rsid w:val="00560D29"/>
    <w:rsid w:val="00560E06"/>
    <w:rsid w:val="0056362E"/>
    <w:rsid w:val="005A76C6"/>
    <w:rsid w:val="005B3DAC"/>
    <w:rsid w:val="005E394A"/>
    <w:rsid w:val="00601F23"/>
    <w:rsid w:val="00621D82"/>
    <w:rsid w:val="0063633C"/>
    <w:rsid w:val="00645FC2"/>
    <w:rsid w:val="006546B7"/>
    <w:rsid w:val="0066173A"/>
    <w:rsid w:val="0066354D"/>
    <w:rsid w:val="0068348C"/>
    <w:rsid w:val="006929FF"/>
    <w:rsid w:val="006B033F"/>
    <w:rsid w:val="006B272F"/>
    <w:rsid w:val="006B564F"/>
    <w:rsid w:val="006C4710"/>
    <w:rsid w:val="006D31E9"/>
    <w:rsid w:val="006E1189"/>
    <w:rsid w:val="006E742E"/>
    <w:rsid w:val="006F3952"/>
    <w:rsid w:val="00706B74"/>
    <w:rsid w:val="00723608"/>
    <w:rsid w:val="007513FA"/>
    <w:rsid w:val="007669A0"/>
    <w:rsid w:val="00767875"/>
    <w:rsid w:val="00772187"/>
    <w:rsid w:val="00777C58"/>
    <w:rsid w:val="007C5382"/>
    <w:rsid w:val="007D1C17"/>
    <w:rsid w:val="007D78EE"/>
    <w:rsid w:val="00802F06"/>
    <w:rsid w:val="00811095"/>
    <w:rsid w:val="008A0F96"/>
    <w:rsid w:val="008A33B2"/>
    <w:rsid w:val="008A6959"/>
    <w:rsid w:val="008B0E82"/>
    <w:rsid w:val="008B6747"/>
    <w:rsid w:val="008D7EFA"/>
    <w:rsid w:val="008E1F5B"/>
    <w:rsid w:val="008E29CC"/>
    <w:rsid w:val="008F3061"/>
    <w:rsid w:val="00904960"/>
    <w:rsid w:val="00924218"/>
    <w:rsid w:val="00941709"/>
    <w:rsid w:val="00994D83"/>
    <w:rsid w:val="009A2C66"/>
    <w:rsid w:val="009A7F90"/>
    <w:rsid w:val="009B584B"/>
    <w:rsid w:val="00A21FB7"/>
    <w:rsid w:val="00A36E4A"/>
    <w:rsid w:val="00A46AD1"/>
    <w:rsid w:val="00A63516"/>
    <w:rsid w:val="00A85C4A"/>
    <w:rsid w:val="00A912D4"/>
    <w:rsid w:val="00AD179D"/>
    <w:rsid w:val="00AE6CF7"/>
    <w:rsid w:val="00B03E96"/>
    <w:rsid w:val="00B61D3A"/>
    <w:rsid w:val="00B6301C"/>
    <w:rsid w:val="00B81C42"/>
    <w:rsid w:val="00B843F6"/>
    <w:rsid w:val="00BA0E1D"/>
    <w:rsid w:val="00BB071D"/>
    <w:rsid w:val="00BC0586"/>
    <w:rsid w:val="00BD09CD"/>
    <w:rsid w:val="00BD6284"/>
    <w:rsid w:val="00BE691F"/>
    <w:rsid w:val="00BF1652"/>
    <w:rsid w:val="00C21E32"/>
    <w:rsid w:val="00C715E2"/>
    <w:rsid w:val="00CA7681"/>
    <w:rsid w:val="00CF2E91"/>
    <w:rsid w:val="00CF7FAC"/>
    <w:rsid w:val="00D4311F"/>
    <w:rsid w:val="00D43750"/>
    <w:rsid w:val="00D5314D"/>
    <w:rsid w:val="00D540B4"/>
    <w:rsid w:val="00D66D47"/>
    <w:rsid w:val="00D74108"/>
    <w:rsid w:val="00DB5E6A"/>
    <w:rsid w:val="00DC77C8"/>
    <w:rsid w:val="00DD6D28"/>
    <w:rsid w:val="00DD7533"/>
    <w:rsid w:val="00DE4042"/>
    <w:rsid w:val="00DF2285"/>
    <w:rsid w:val="00E01FA1"/>
    <w:rsid w:val="00E02488"/>
    <w:rsid w:val="00E44DEF"/>
    <w:rsid w:val="00E46A80"/>
    <w:rsid w:val="00E46C2B"/>
    <w:rsid w:val="00E546B5"/>
    <w:rsid w:val="00E5497C"/>
    <w:rsid w:val="00E745BD"/>
    <w:rsid w:val="00E948FD"/>
    <w:rsid w:val="00EA6FB3"/>
    <w:rsid w:val="00EA7497"/>
    <w:rsid w:val="00ED48CA"/>
    <w:rsid w:val="00ED6358"/>
    <w:rsid w:val="00EF211D"/>
    <w:rsid w:val="00EF539D"/>
    <w:rsid w:val="00F14092"/>
    <w:rsid w:val="00F174D9"/>
    <w:rsid w:val="00F250CD"/>
    <w:rsid w:val="00F41225"/>
    <w:rsid w:val="00F44A3F"/>
    <w:rsid w:val="00F574C8"/>
    <w:rsid w:val="00F91BE3"/>
    <w:rsid w:val="00FC1D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6017">
      <o:colormenu v:ext="edit" strokecolor="none"/>
    </o:shapedefaults>
    <o:shapelayout v:ext="edit">
      <o:idmap v:ext="edit" data="1"/>
      <o:regrouptable v:ext="edit">
        <o:entry new="1" old="0"/>
        <o:entry new="2" old="0"/>
        <o:entry new="3" old="0"/>
      </o:regrouptable>
    </o:shapelayout>
  </w:shapeDefaults>
  <w:decimalSymbol w:val="."/>
  <w:listSeparator w:val=","/>
  <w14:docId w14:val="4BE03A12"/>
  <w15:chartTrackingRefBased/>
  <w15:docId w15:val="{14AC51ED-FA98-4431-85FB-A247261F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240" w:after="120"/>
      <w:outlineLvl w:val="2"/>
    </w:pPr>
    <w:rPr>
      <w:b/>
    </w:rPr>
  </w:style>
  <w:style w:type="paragraph" w:styleId="Heading4">
    <w:name w:val="heading 4"/>
    <w:basedOn w:val="Normal"/>
    <w:next w:val="Normal"/>
    <w:qFormat/>
    <w:pPr>
      <w:keepNext/>
      <w:spacing w:before="240" w:after="60"/>
      <w:outlineLvl w:val="3"/>
    </w:pPr>
    <w:rPr>
      <w:b/>
      <w:i/>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eastAsia="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character" w:customStyle="1" w:styleId="DocInit">
    <w:name w:val="Doc Init"/>
    <w:basedOn w:val="DefaultParagraphFont"/>
  </w:style>
  <w:style w:type="paragraph" w:styleId="TOC1">
    <w:name w:val="toc 1"/>
    <w:basedOn w:val="Normal"/>
    <w:next w:val="Normal"/>
    <w:uiPriority w:val="39"/>
    <w:pPr>
      <w:tabs>
        <w:tab w:val="right" w:pos="9029"/>
      </w:tabs>
      <w:spacing w:before="360"/>
    </w:pPr>
    <w:rPr>
      <w:rFonts w:ascii="Arial" w:hAnsi="Arial"/>
      <w:b/>
      <w:caps/>
    </w:rPr>
  </w:style>
  <w:style w:type="paragraph" w:styleId="TOC2">
    <w:name w:val="toc 2"/>
    <w:basedOn w:val="Normal"/>
    <w:next w:val="Normal"/>
    <w:uiPriority w:val="39"/>
    <w:pPr>
      <w:tabs>
        <w:tab w:val="right" w:pos="9029"/>
      </w:tabs>
      <w:spacing w:before="240"/>
      <w:ind w:left="240"/>
    </w:pPr>
    <w:rPr>
      <w:b/>
      <w:sz w:val="20"/>
    </w:rPr>
  </w:style>
  <w:style w:type="paragraph" w:styleId="TOC3">
    <w:name w:val="toc 3"/>
    <w:basedOn w:val="Normal"/>
    <w:next w:val="Normal"/>
    <w:uiPriority w:val="39"/>
    <w:pPr>
      <w:tabs>
        <w:tab w:val="right" w:pos="9029"/>
      </w:tabs>
      <w:ind w:left="480"/>
    </w:pPr>
    <w:rPr>
      <w:sz w:val="20"/>
    </w:rPr>
  </w:style>
  <w:style w:type="paragraph" w:styleId="TOC4">
    <w:name w:val="toc 4"/>
    <w:basedOn w:val="Normal"/>
    <w:next w:val="Normal"/>
    <w:semiHidden/>
    <w:pPr>
      <w:tabs>
        <w:tab w:val="right" w:pos="9029"/>
      </w:tabs>
      <w:ind w:left="720"/>
    </w:pPr>
    <w:rPr>
      <w:sz w:val="20"/>
    </w:rPr>
  </w:style>
  <w:style w:type="paragraph" w:styleId="TOC5">
    <w:name w:val="toc 5"/>
    <w:basedOn w:val="Normal"/>
    <w:next w:val="Normal"/>
    <w:semiHidden/>
    <w:pPr>
      <w:tabs>
        <w:tab w:val="right" w:pos="9029"/>
      </w:tabs>
      <w:ind w:left="960"/>
    </w:pPr>
    <w:rPr>
      <w:sz w:val="20"/>
    </w:rPr>
  </w:style>
  <w:style w:type="paragraph" w:styleId="TOC6">
    <w:name w:val="toc 6"/>
    <w:basedOn w:val="Normal"/>
    <w:next w:val="Normal"/>
    <w:semiHidden/>
    <w:pPr>
      <w:tabs>
        <w:tab w:val="right" w:pos="9029"/>
      </w:tabs>
      <w:ind w:left="1200"/>
    </w:pPr>
    <w:rPr>
      <w:sz w:val="20"/>
    </w:rPr>
  </w:style>
  <w:style w:type="paragraph" w:styleId="TOC7">
    <w:name w:val="toc 7"/>
    <w:basedOn w:val="Normal"/>
    <w:next w:val="Normal"/>
    <w:semiHidden/>
    <w:pPr>
      <w:tabs>
        <w:tab w:val="right" w:pos="9029"/>
      </w:tabs>
      <w:ind w:left="1440"/>
    </w:pPr>
    <w:rPr>
      <w:sz w:val="20"/>
    </w:rPr>
  </w:style>
  <w:style w:type="paragraph" w:styleId="TOC8">
    <w:name w:val="toc 8"/>
    <w:basedOn w:val="Normal"/>
    <w:next w:val="Normal"/>
    <w:semiHidden/>
    <w:pPr>
      <w:tabs>
        <w:tab w:val="right" w:pos="9029"/>
      </w:tabs>
      <w:ind w:left="1680"/>
    </w:pPr>
    <w:rPr>
      <w:sz w:val="20"/>
    </w:rPr>
  </w:style>
  <w:style w:type="paragraph" w:styleId="TOC9">
    <w:name w:val="toc 9"/>
    <w:basedOn w:val="Normal"/>
    <w:next w:val="Normal"/>
    <w:semiHidden/>
    <w:pPr>
      <w:tabs>
        <w:tab w:val="right" w:pos="9029"/>
      </w:tabs>
      <w:ind w:left="192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spacing w:before="240"/>
      <w:ind w:left="1418"/>
      <w:jc w:val="both"/>
    </w:pPr>
    <w:rPr>
      <w:sz w:val="20"/>
    </w:rPr>
  </w:style>
  <w:style w:type="paragraph" w:customStyle="1" w:styleId="qmstext">
    <w:name w:val="qmstext"/>
    <w:basedOn w:val="Normal"/>
    <w:pPr>
      <w:spacing w:after="120"/>
      <w:ind w:left="720"/>
    </w:pPr>
    <w:rPr>
      <w:rFonts w:ascii="Univers (W1)" w:hAnsi="Univers (W1)"/>
      <w:sz w:val="20"/>
    </w:rPr>
  </w:style>
  <w:style w:type="paragraph" w:customStyle="1" w:styleId="bulletindentx2">
    <w:name w:val="bullet indent x2"/>
    <w:basedOn w:val="Normal"/>
    <w:pPr>
      <w:spacing w:after="120"/>
      <w:ind w:left="2149" w:hanging="357"/>
    </w:pPr>
    <w:rPr>
      <w:rFonts w:ascii="Univers (W1)" w:hAnsi="Univers (W1)"/>
      <w:sz w:val="2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bulletindent">
    <w:name w:val="bullet indent"/>
    <w:basedOn w:val="qmstext"/>
    <w:pPr>
      <w:keepNext/>
      <w:spacing w:before="240"/>
      <w:ind w:left="1434" w:hanging="357"/>
    </w:pPr>
    <w:rPr>
      <w:b/>
      <w:i/>
    </w:rPr>
  </w:style>
  <w:style w:type="paragraph" w:customStyle="1" w:styleId="qmstext1">
    <w:name w:val="qmstext1"/>
    <w:basedOn w:val="Normal"/>
    <w:pPr>
      <w:spacing w:after="120"/>
      <w:ind w:left="720"/>
    </w:pPr>
    <w:rPr>
      <w:rFonts w:ascii="Univers (W1)" w:hAnsi="Univers (W1)"/>
      <w:sz w:val="20"/>
    </w:rPr>
  </w:style>
  <w:style w:type="paragraph" w:customStyle="1" w:styleId="APHFland">
    <w:name w:val="AP_HF_land"/>
    <w:basedOn w:val="Normal"/>
    <w:pPr>
      <w:tabs>
        <w:tab w:val="center" w:pos="6912"/>
        <w:tab w:val="right" w:pos="13896"/>
      </w:tabs>
    </w:pPr>
    <w:rPr>
      <w:b/>
      <w:sz w:val="20"/>
    </w:rPr>
  </w:style>
  <w:style w:type="paragraph" w:customStyle="1" w:styleId="APHFport">
    <w:name w:val="AP_HF_port"/>
    <w:basedOn w:val="Header"/>
    <w:pPr>
      <w:tabs>
        <w:tab w:val="clear" w:pos="4153"/>
        <w:tab w:val="clear" w:pos="8306"/>
        <w:tab w:val="center" w:pos="4594"/>
        <w:tab w:val="right" w:pos="9000"/>
      </w:tabs>
    </w:pPr>
    <w:rPr>
      <w:b/>
      <w:sz w:val="20"/>
    </w:rPr>
  </w:style>
  <w:style w:type="paragraph" w:customStyle="1" w:styleId="Heading">
    <w:name w:val="Heading"/>
    <w:basedOn w:val="Heading1"/>
    <w:pPr>
      <w:pageBreakBefore/>
      <w:spacing w:before="120" w:after="0"/>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hd2nonum">
    <w:name w:val="hd2. no num"/>
    <w:basedOn w:val="Heading2"/>
    <w:pPr>
      <w:spacing w:after="0"/>
      <w:outlineLvl w:val="9"/>
    </w:pPr>
  </w:style>
  <w:style w:type="paragraph" w:customStyle="1" w:styleId="bulletindent6">
    <w:name w:val="bullet indent6"/>
    <w:basedOn w:val="Normal"/>
    <w:pPr>
      <w:spacing w:after="120"/>
      <w:ind w:left="1434" w:hanging="357"/>
    </w:pPr>
    <w:rPr>
      <w:rFonts w:ascii="Univers (W1)" w:hAnsi="Univers (W1)"/>
      <w:sz w:val="20"/>
    </w:rPr>
  </w:style>
  <w:style w:type="paragraph" w:customStyle="1" w:styleId="qmstext-cell-bullet">
    <w:name w:val="qmstext-cell-bullet"/>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360"/>
      <w:jc w:val="both"/>
    </w:pPr>
    <w:rPr>
      <w:rFonts w:ascii="Univers" w:hAnsi="Univers"/>
      <w:sz w:val="20"/>
    </w:rPr>
  </w:style>
  <w:style w:type="paragraph" w:customStyle="1" w:styleId="table">
    <w:name w:val="table"/>
    <w:basedOn w:val="Normal"/>
    <w:pPr>
      <w:spacing w:before="120" w:after="120" w:line="270" w:lineRule="atLeast"/>
    </w:pPr>
    <w:rPr>
      <w:rFonts w:ascii="Univers (W1)" w:hAnsi="Univers (W1)"/>
      <w:sz w:val="20"/>
    </w:rPr>
  </w:style>
  <w:style w:type="paragraph" w:styleId="BodyText">
    <w:name w:val="Body Text"/>
    <w:basedOn w:val="Normal"/>
    <w:pPr>
      <w:jc w:val="both"/>
    </w:pPr>
  </w:style>
  <w:style w:type="paragraph" w:styleId="BodyTextIndent2">
    <w:name w:val="Body Text Indent 2"/>
    <w:basedOn w:val="Normal"/>
    <w:pPr>
      <w:spacing w:before="120"/>
      <w:ind w:left="1440" w:hanging="720"/>
      <w:jc w:val="both"/>
    </w:pPr>
  </w:style>
  <w:style w:type="paragraph" w:styleId="BodyTextIndent3">
    <w:name w:val="Body Text Indent 3"/>
    <w:basedOn w:val="Normal"/>
    <w:pPr>
      <w:spacing w:before="120"/>
      <w:ind w:left="720"/>
      <w:jc w:val="both"/>
    </w:pPr>
  </w:style>
  <w:style w:type="paragraph" w:styleId="DocumentMap">
    <w:name w:val="Document Map"/>
    <w:basedOn w:val="Normal"/>
    <w:semiHidden/>
    <w:pPr>
      <w:shd w:val="clear" w:color="auto" w:fill="000080"/>
    </w:pPr>
    <w:rPr>
      <w:rFonts w:ascii="Tahoma" w:hAnsi="Tahoma"/>
    </w:rPr>
  </w:style>
  <w:style w:type="character" w:customStyle="1" w:styleId="BulletList">
    <w:name w:val="Bullet List"/>
    <w:basedOn w:val="DefaultParagraphFont"/>
  </w:style>
  <w:style w:type="paragraph" w:styleId="BodyText2">
    <w:name w:val="Body Text 2"/>
    <w:basedOn w:val="Normal"/>
    <w:pPr>
      <w:jc w:val="center"/>
    </w:pPr>
    <w:rPr>
      <w:sz w:val="20"/>
    </w:rPr>
  </w:style>
  <w:style w:type="paragraph" w:customStyle="1" w:styleId="no">
    <w:name w:val="no"/>
    <w:basedOn w:val="table"/>
    <w:pPr>
      <w:tabs>
        <w:tab w:val="left" w:pos="-720"/>
        <w:tab w:val="left" w:pos="0"/>
      </w:tabs>
      <w:suppressAutoHyphens/>
      <w:spacing w:line="240" w:lineRule="auto"/>
    </w:pPr>
    <w:rPr>
      <w:rFonts w:ascii="Times New Roman" w:hAnsi="Times New Roman"/>
      <w:spacing w:val="-3"/>
    </w:rPr>
  </w:style>
  <w:style w:type="paragraph" w:styleId="BodyText3">
    <w:name w:val="Body Text 3"/>
    <w:basedOn w:val="Normal"/>
    <w:pPr>
      <w:keepLines/>
      <w:jc w:val="both"/>
    </w:pPr>
  </w:style>
  <w:style w:type="paragraph" w:styleId="BalloonText">
    <w:name w:val="Balloon Text"/>
    <w:basedOn w:val="Normal"/>
    <w:semiHidden/>
    <w:rsid w:val="00A36E4A"/>
    <w:rPr>
      <w:rFonts w:ascii="Tahoma" w:hAnsi="Tahoma" w:cs="Tahoma"/>
      <w:sz w:val="16"/>
      <w:szCs w:val="16"/>
    </w:rPr>
  </w:style>
  <w:style w:type="paragraph" w:customStyle="1" w:styleId="ELEXONBody">
    <w:name w:val="ELEXON Body"/>
    <w:basedOn w:val="Normal"/>
    <w:rsid w:val="007D1C17"/>
    <w:pPr>
      <w:spacing w:after="140" w:line="280" w:lineRule="exact"/>
      <w:ind w:left="1080"/>
    </w:pPr>
    <w:rPr>
      <w:rFonts w:ascii="Tahoma" w:eastAsia="Times" w:hAnsi="Tahoma"/>
      <w:sz w:val="20"/>
    </w:rPr>
  </w:style>
  <w:style w:type="paragraph" w:customStyle="1" w:styleId="APHFPort0">
    <w:name w:val="AP_HF_Port"/>
    <w:basedOn w:val="Normal"/>
    <w:rsid w:val="00E546B5"/>
    <w:pPr>
      <w:tabs>
        <w:tab w:val="center" w:pos="4464"/>
        <w:tab w:val="right" w:pos="8928"/>
      </w:tabs>
      <w:suppressAutoHyphens/>
      <w:jc w:val="both"/>
    </w:pPr>
    <w:rPr>
      <w:b/>
      <w:spacing w:val="-3"/>
      <w:sz w:val="20"/>
      <w:lang w:eastAsia="en-GB"/>
    </w:rPr>
  </w:style>
  <w:style w:type="character" w:styleId="CommentReference">
    <w:name w:val="annotation reference"/>
    <w:basedOn w:val="DefaultParagraphFont"/>
    <w:uiPriority w:val="99"/>
    <w:semiHidden/>
    <w:unhideWhenUsed/>
    <w:rsid w:val="001A17F2"/>
    <w:rPr>
      <w:sz w:val="16"/>
      <w:szCs w:val="16"/>
    </w:rPr>
  </w:style>
  <w:style w:type="paragraph" w:styleId="CommentText">
    <w:name w:val="annotation text"/>
    <w:basedOn w:val="Normal"/>
    <w:link w:val="CommentTextChar"/>
    <w:uiPriority w:val="99"/>
    <w:semiHidden/>
    <w:unhideWhenUsed/>
    <w:rsid w:val="001A17F2"/>
    <w:rPr>
      <w:sz w:val="20"/>
    </w:rPr>
  </w:style>
  <w:style w:type="character" w:customStyle="1" w:styleId="CommentTextChar">
    <w:name w:val="Comment Text Char"/>
    <w:basedOn w:val="DefaultParagraphFont"/>
    <w:link w:val="CommentText"/>
    <w:uiPriority w:val="99"/>
    <w:semiHidden/>
    <w:rsid w:val="001A17F2"/>
    <w:rPr>
      <w:lang w:eastAsia="en-US"/>
    </w:rPr>
  </w:style>
  <w:style w:type="paragraph" w:styleId="CommentSubject">
    <w:name w:val="annotation subject"/>
    <w:basedOn w:val="CommentText"/>
    <w:next w:val="CommentText"/>
    <w:link w:val="CommentSubjectChar"/>
    <w:uiPriority w:val="99"/>
    <w:semiHidden/>
    <w:unhideWhenUsed/>
    <w:rsid w:val="001A17F2"/>
    <w:rPr>
      <w:b/>
      <w:bCs/>
    </w:rPr>
  </w:style>
  <w:style w:type="character" w:customStyle="1" w:styleId="CommentSubjectChar">
    <w:name w:val="Comment Subject Char"/>
    <w:basedOn w:val="CommentTextChar"/>
    <w:link w:val="CommentSubject"/>
    <w:uiPriority w:val="99"/>
    <w:semiHidden/>
    <w:rsid w:val="001A17F2"/>
    <w:rPr>
      <w:b/>
      <w:bCs/>
      <w:lang w:eastAsia="en-US"/>
    </w:rPr>
  </w:style>
  <w:style w:type="paragraph" w:customStyle="1" w:styleId="Disclaimer">
    <w:name w:val="Disclaimer"/>
    <w:rsid w:val="00083BC7"/>
    <w:pPr>
      <w:spacing w:after="160"/>
      <w:jc w:val="both"/>
    </w:pPr>
    <w:rPr>
      <w:rFonts w:ascii="Tahoma" w:hAnsi="Tahoma"/>
      <w:sz w:val="16"/>
    </w:rPr>
  </w:style>
  <w:style w:type="paragraph" w:customStyle="1" w:styleId="CoverHeading">
    <w:name w:val="Cover Heading"/>
    <w:link w:val="CoverHeadingChar"/>
    <w:rsid w:val="00083BC7"/>
    <w:pPr>
      <w:spacing w:before="113" w:after="113"/>
    </w:pPr>
    <w:rPr>
      <w:rFonts w:ascii="Tahoma" w:hAnsi="Tahoma"/>
      <w:b/>
      <w:sz w:val="24"/>
      <w:szCs w:val="24"/>
    </w:rPr>
  </w:style>
  <w:style w:type="character" w:customStyle="1" w:styleId="CoverHeadingChar">
    <w:name w:val="Cover Heading Char"/>
    <w:link w:val="CoverHeading"/>
    <w:rsid w:val="00083BC7"/>
    <w:rPr>
      <w:rFonts w:ascii="Tahoma" w:hAnsi="Tahoma"/>
      <w:b/>
      <w:sz w:val="24"/>
      <w:szCs w:val="24"/>
    </w:rPr>
  </w:style>
  <w:style w:type="paragraph" w:styleId="Revision">
    <w:name w:val="Revision"/>
    <w:hidden/>
    <w:uiPriority w:val="99"/>
    <w:semiHidden/>
    <w:rsid w:val="00706B74"/>
    <w:rPr>
      <w:sz w:val="24"/>
      <w:lang w:eastAsia="en-US"/>
    </w:rPr>
  </w:style>
  <w:style w:type="paragraph" w:styleId="ListParagraph">
    <w:name w:val="List Paragraph"/>
    <w:basedOn w:val="Normal"/>
    <w:uiPriority w:val="34"/>
    <w:qFormat/>
    <w:rsid w:val="0066173A"/>
    <w:pPr>
      <w:ind w:left="720"/>
      <w:contextualSpacing/>
    </w:pPr>
  </w:style>
  <w:style w:type="character" w:styleId="Hyperlink">
    <w:name w:val="Hyperlink"/>
    <w:basedOn w:val="DefaultParagraphFont"/>
    <w:uiPriority w:val="99"/>
    <w:unhideWhenUsed/>
    <w:rsid w:val="006363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scdocs.elexon.co.uk/bsc-procedures/bscp513-bulk-change-of-nhh-supplier-agen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B2BCF-D2AE-4BDB-98BA-0FCBD5711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3234</Words>
  <Characters>18574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BSCP513 - BULK CHANGE OF NHH SUPPLIER AGENT</vt:lpstr>
    </vt:vector>
  </TitlesOfParts>
  <Company>BSCCo</Company>
  <LinksUpToDate>false</LinksUpToDate>
  <CharactersWithSpaces>21765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BSCP513 - BULK CHANGE OF NHH SUPPLIER AGENT</dc:title>
  <dc:subject/>
  <dc:creator>Elexon-PC237</dc:creator>
  <cp:keywords>HL2; Digital; SP; BSCP513; NHH,Supplier,Agent</cp:keywords>
  <dc:description>23 February 2005</dc:description>
  <cp:lastModifiedBy>Simon Waltho</cp:lastModifiedBy>
  <cp:revision>2</cp:revision>
  <cp:lastPrinted>2022-07-15T14:41:00Z</cp:lastPrinted>
  <dcterms:created xsi:type="dcterms:W3CDTF">2024-06-10T15:26:00Z</dcterms:created>
  <dcterms:modified xsi:type="dcterms:W3CDTF">2024-06-10T15:26:00Z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18 July 2022</vt:lpwstr>
  </property>
  <property fmtid="{D5CDD505-2E9C-101B-9397-08002B2CF9AE}" pid="3" name="Version Number">
    <vt:lpwstr>4.0</vt:lpwstr>
  </property>
</Properties>
</file>