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DA5" w:rsidRDefault="00E60DA5" w:rsidP="00E60DA5">
      <w:pPr>
        <w:jc w:val="center"/>
        <w:rPr>
          <w:b/>
        </w:rPr>
      </w:pPr>
      <w:r w:rsidRPr="00E60DA5">
        <w:rPr>
          <w:b/>
        </w:rPr>
        <w:t>SECTION M: CREDIT COVER AND CREDIT DEFAULT</w:t>
      </w:r>
    </w:p>
    <w:p w:rsidR="004A322D" w:rsidRDefault="004A322D" w:rsidP="00E60DA5">
      <w:pPr>
        <w:jc w:val="center"/>
        <w:rPr>
          <w:b/>
        </w:rPr>
      </w:pPr>
      <w:r>
        <w:rPr>
          <w:b/>
        </w:rPr>
        <w:t>SUMMARY PAGE</w:t>
      </w:r>
    </w:p>
    <w:tbl>
      <w:tblPr>
        <w:tblStyle w:val="TableGrid"/>
        <w:tblW w:w="9278" w:type="dxa"/>
        <w:tblLook w:val="01E0" w:firstRow="1" w:lastRow="1" w:firstColumn="1" w:lastColumn="1" w:noHBand="0" w:noVBand="0"/>
      </w:tblPr>
      <w:tblGrid>
        <w:gridCol w:w="3836"/>
        <w:gridCol w:w="1753"/>
        <w:gridCol w:w="2596"/>
        <w:gridCol w:w="1093"/>
      </w:tblGrid>
      <w:tr w:rsidR="004A322D" w:rsidRPr="007B5B76" w:rsidTr="004A322D">
        <w:trPr>
          <w:cantSplit/>
          <w:trHeight w:val="226"/>
          <w:tblHeader/>
        </w:trPr>
        <w:tc>
          <w:tcPr>
            <w:tcW w:w="0" w:type="auto"/>
            <w:tcMar>
              <w:top w:w="85" w:type="dxa"/>
              <w:left w:w="85" w:type="dxa"/>
              <w:bottom w:w="85" w:type="dxa"/>
              <w:right w:w="85" w:type="dxa"/>
            </w:tcMar>
          </w:tcPr>
          <w:p w:rsidR="004A322D" w:rsidRPr="007B5B76" w:rsidRDefault="004A322D" w:rsidP="00B40293">
            <w:pPr>
              <w:spacing w:after="0"/>
              <w:jc w:val="center"/>
              <w:rPr>
                <w:b/>
                <w:sz w:val="20"/>
              </w:rPr>
            </w:pPr>
            <w:r w:rsidRPr="007B5B76">
              <w:rPr>
                <w:b/>
                <w:sz w:val="20"/>
              </w:rPr>
              <w:t>Modification Proposal</w:t>
            </w:r>
          </w:p>
        </w:tc>
        <w:tc>
          <w:tcPr>
            <w:tcW w:w="0" w:type="auto"/>
            <w:tcMar>
              <w:top w:w="85" w:type="dxa"/>
              <w:left w:w="85" w:type="dxa"/>
              <w:bottom w:w="85" w:type="dxa"/>
              <w:right w:w="85" w:type="dxa"/>
            </w:tcMar>
          </w:tcPr>
          <w:p w:rsidR="004A322D" w:rsidRPr="007B5B76" w:rsidRDefault="004A322D" w:rsidP="00B40293">
            <w:pPr>
              <w:spacing w:after="0"/>
              <w:jc w:val="center"/>
              <w:rPr>
                <w:b/>
                <w:sz w:val="20"/>
              </w:rPr>
            </w:pPr>
            <w:r w:rsidRPr="007B5B76">
              <w:rPr>
                <w:b/>
                <w:sz w:val="20"/>
              </w:rPr>
              <w:t>Decision Date</w:t>
            </w:r>
          </w:p>
        </w:tc>
        <w:tc>
          <w:tcPr>
            <w:tcW w:w="0" w:type="auto"/>
            <w:tcMar>
              <w:top w:w="85" w:type="dxa"/>
              <w:left w:w="85" w:type="dxa"/>
              <w:bottom w:w="85" w:type="dxa"/>
              <w:right w:w="85" w:type="dxa"/>
            </w:tcMar>
          </w:tcPr>
          <w:p w:rsidR="004A322D" w:rsidRPr="007B5B76" w:rsidRDefault="004A322D" w:rsidP="00B40293">
            <w:pPr>
              <w:spacing w:after="0"/>
              <w:jc w:val="center"/>
              <w:rPr>
                <w:b/>
                <w:sz w:val="20"/>
              </w:rPr>
            </w:pPr>
            <w:r w:rsidRPr="007B5B76">
              <w:rPr>
                <w:b/>
                <w:sz w:val="20"/>
              </w:rPr>
              <w:t>Implementation Date</w:t>
            </w:r>
          </w:p>
        </w:tc>
        <w:tc>
          <w:tcPr>
            <w:tcW w:w="0" w:type="auto"/>
            <w:tcMar>
              <w:top w:w="85" w:type="dxa"/>
              <w:left w:w="85" w:type="dxa"/>
              <w:bottom w:w="85" w:type="dxa"/>
              <w:right w:w="85" w:type="dxa"/>
            </w:tcMar>
          </w:tcPr>
          <w:p w:rsidR="004A322D" w:rsidRPr="007B5B76" w:rsidRDefault="004A322D" w:rsidP="00B40293">
            <w:pPr>
              <w:spacing w:after="0"/>
              <w:jc w:val="center"/>
              <w:rPr>
                <w:b/>
                <w:sz w:val="20"/>
              </w:rPr>
            </w:pPr>
            <w:r w:rsidRPr="007B5B76">
              <w:rPr>
                <w:b/>
                <w:sz w:val="20"/>
              </w:rPr>
              <w:t>Version</w:t>
            </w:r>
          </w:p>
        </w:tc>
      </w:tr>
      <w:tr w:rsidR="00862CFF" w:rsidRPr="007B5B76" w:rsidTr="004A322D">
        <w:trPr>
          <w:cantSplit/>
          <w:trHeight w:val="238"/>
          <w:ins w:id="0" w:author="1993-B" w:date="2024-02-16T12:07:00Z"/>
        </w:trPr>
        <w:tc>
          <w:tcPr>
            <w:tcW w:w="0" w:type="auto"/>
            <w:tcMar>
              <w:top w:w="85" w:type="dxa"/>
              <w:left w:w="85" w:type="dxa"/>
              <w:bottom w:w="85" w:type="dxa"/>
              <w:right w:w="85" w:type="dxa"/>
            </w:tcMar>
          </w:tcPr>
          <w:p w:rsidR="00862CFF" w:rsidRDefault="00862CFF" w:rsidP="00C84476">
            <w:pPr>
              <w:spacing w:after="0"/>
              <w:jc w:val="left"/>
              <w:rPr>
                <w:ins w:id="1" w:author="1993-B" w:date="2024-02-16T12:07:00Z"/>
                <w:sz w:val="20"/>
              </w:rPr>
            </w:pPr>
            <w:ins w:id="2" w:author="1993-B" w:date="2024-02-16T12:07:00Z">
              <w:del w:id="3" w:author="Cecilia Portabales (she/her)" w:date="2024-06-13T14:14:00Z">
                <w:r w:rsidDel="00F617CD">
                  <w:rPr>
                    <w:sz w:val="20"/>
                  </w:rPr>
                  <w:delText>1993-B</w:delText>
                </w:r>
              </w:del>
            </w:ins>
            <w:ins w:id="4" w:author="Cecilia Portabales (she/her)" w:date="2024-06-13T14:14:00Z">
              <w:r w:rsidR="00F617CD">
                <w:rPr>
                  <w:sz w:val="20"/>
                </w:rPr>
                <w:t>P</w:t>
              </w:r>
            </w:ins>
            <w:ins w:id="5" w:author="Cecilia Portabales (she/her)" w:date="2024-06-13T14:15:00Z">
              <w:r w:rsidR="00F617CD">
                <w:rPr>
                  <w:sz w:val="20"/>
                </w:rPr>
                <w:t>469</w:t>
              </w:r>
            </w:ins>
          </w:p>
        </w:tc>
        <w:tc>
          <w:tcPr>
            <w:tcW w:w="0" w:type="auto"/>
            <w:tcMar>
              <w:top w:w="85" w:type="dxa"/>
              <w:left w:w="85" w:type="dxa"/>
              <w:bottom w:w="85" w:type="dxa"/>
              <w:right w:w="85" w:type="dxa"/>
            </w:tcMar>
          </w:tcPr>
          <w:p w:rsidR="00862CFF" w:rsidRDefault="00862CFF" w:rsidP="00B40293">
            <w:pPr>
              <w:spacing w:after="0"/>
              <w:jc w:val="center"/>
              <w:rPr>
                <w:ins w:id="6" w:author="1993-B" w:date="2024-02-16T12:07:00Z"/>
                <w:sz w:val="20"/>
              </w:rPr>
            </w:pPr>
          </w:p>
        </w:tc>
        <w:tc>
          <w:tcPr>
            <w:tcW w:w="0" w:type="auto"/>
            <w:tcMar>
              <w:top w:w="85" w:type="dxa"/>
              <w:left w:w="85" w:type="dxa"/>
              <w:bottom w:w="85" w:type="dxa"/>
              <w:right w:w="85" w:type="dxa"/>
            </w:tcMar>
          </w:tcPr>
          <w:p w:rsidR="00862CFF" w:rsidRDefault="00862CFF" w:rsidP="00B40293">
            <w:pPr>
              <w:spacing w:after="0"/>
              <w:jc w:val="center"/>
              <w:rPr>
                <w:ins w:id="7" w:author="1993-B" w:date="2024-02-16T12:07:00Z"/>
                <w:sz w:val="20"/>
              </w:rPr>
            </w:pPr>
            <w:proofErr w:type="spellStart"/>
            <w:ins w:id="8" w:author="1993-B" w:date="2024-02-16T12:07:00Z">
              <w:r>
                <w:rPr>
                  <w:sz w:val="20"/>
                </w:rPr>
                <w:t>Config</w:t>
              </w:r>
              <w:proofErr w:type="spellEnd"/>
              <w:r>
                <w:rPr>
                  <w:sz w:val="20"/>
                </w:rPr>
                <w:t xml:space="preserve"> </w:t>
              </w:r>
            </w:ins>
            <w:ins w:id="9" w:author="1993-B" w:date="2024-02-16T12:08:00Z">
              <w:r>
                <w:rPr>
                  <w:sz w:val="20"/>
                </w:rPr>
                <w:t>Review</w:t>
              </w:r>
            </w:ins>
          </w:p>
        </w:tc>
        <w:tc>
          <w:tcPr>
            <w:tcW w:w="0" w:type="auto"/>
            <w:tcMar>
              <w:top w:w="85" w:type="dxa"/>
              <w:left w:w="85" w:type="dxa"/>
              <w:bottom w:w="85" w:type="dxa"/>
              <w:right w:w="85" w:type="dxa"/>
            </w:tcMar>
          </w:tcPr>
          <w:p w:rsidR="00862CFF" w:rsidRDefault="00862CFF" w:rsidP="00B40293">
            <w:pPr>
              <w:spacing w:after="0"/>
              <w:jc w:val="center"/>
              <w:rPr>
                <w:ins w:id="10" w:author="1993-B" w:date="2024-02-16T12:07:00Z"/>
                <w:sz w:val="20"/>
              </w:rPr>
            </w:pPr>
            <w:ins w:id="11" w:author="1993-B" w:date="2024-02-16T12:08:00Z">
              <w:r>
                <w:rPr>
                  <w:sz w:val="20"/>
                </w:rPr>
                <w:t>33.1</w:t>
              </w:r>
            </w:ins>
          </w:p>
        </w:tc>
      </w:tr>
      <w:tr w:rsidR="00DB667B" w:rsidRPr="007B5B76" w:rsidTr="004A322D">
        <w:trPr>
          <w:cantSplit/>
          <w:trHeight w:val="238"/>
        </w:trPr>
        <w:tc>
          <w:tcPr>
            <w:tcW w:w="0" w:type="auto"/>
            <w:tcMar>
              <w:top w:w="85" w:type="dxa"/>
              <w:left w:w="85" w:type="dxa"/>
              <w:bottom w:w="85" w:type="dxa"/>
              <w:right w:w="85" w:type="dxa"/>
            </w:tcMar>
          </w:tcPr>
          <w:p w:rsidR="00DB667B" w:rsidRPr="007B5B76" w:rsidRDefault="00667FEA" w:rsidP="00C84476">
            <w:pPr>
              <w:spacing w:after="0"/>
              <w:jc w:val="left"/>
              <w:rPr>
                <w:sz w:val="20"/>
              </w:rPr>
            </w:pPr>
            <w:r>
              <w:rPr>
                <w:sz w:val="20"/>
              </w:rPr>
              <w:t>P</w:t>
            </w:r>
            <w:r w:rsidR="002C1647">
              <w:rPr>
                <w:sz w:val="20"/>
              </w:rPr>
              <w:t>450</w:t>
            </w:r>
          </w:p>
        </w:tc>
        <w:tc>
          <w:tcPr>
            <w:tcW w:w="0" w:type="auto"/>
            <w:tcMar>
              <w:top w:w="85" w:type="dxa"/>
              <w:left w:w="85" w:type="dxa"/>
              <w:bottom w:w="85" w:type="dxa"/>
              <w:right w:w="85" w:type="dxa"/>
            </w:tcMar>
          </w:tcPr>
          <w:p w:rsidR="00DB667B" w:rsidRPr="007B5B76" w:rsidRDefault="002C1647" w:rsidP="00B40293">
            <w:pPr>
              <w:spacing w:after="0"/>
              <w:jc w:val="center"/>
              <w:rPr>
                <w:sz w:val="20"/>
              </w:rPr>
            </w:pPr>
            <w:r>
              <w:rPr>
                <w:sz w:val="20"/>
              </w:rPr>
              <w:t>12/01/23</w:t>
            </w:r>
          </w:p>
        </w:tc>
        <w:tc>
          <w:tcPr>
            <w:tcW w:w="0" w:type="auto"/>
            <w:tcMar>
              <w:top w:w="85" w:type="dxa"/>
              <w:left w:w="85" w:type="dxa"/>
              <w:bottom w:w="85" w:type="dxa"/>
              <w:right w:w="85" w:type="dxa"/>
            </w:tcMar>
          </w:tcPr>
          <w:p w:rsidR="00DB667B" w:rsidRPr="007B5B76" w:rsidRDefault="00DB667B" w:rsidP="00B40293">
            <w:pPr>
              <w:spacing w:after="0"/>
              <w:jc w:val="center"/>
              <w:rPr>
                <w:sz w:val="20"/>
              </w:rPr>
            </w:pPr>
            <w:r>
              <w:rPr>
                <w:sz w:val="20"/>
              </w:rPr>
              <w:t>23/02/23</w:t>
            </w:r>
          </w:p>
        </w:tc>
        <w:tc>
          <w:tcPr>
            <w:tcW w:w="0" w:type="auto"/>
            <w:tcMar>
              <w:top w:w="85" w:type="dxa"/>
              <w:left w:w="85" w:type="dxa"/>
              <w:bottom w:w="85" w:type="dxa"/>
              <w:right w:w="85" w:type="dxa"/>
            </w:tcMar>
          </w:tcPr>
          <w:p w:rsidR="00DB667B" w:rsidRDefault="000F686D" w:rsidP="00B40293">
            <w:pPr>
              <w:spacing w:after="0"/>
              <w:jc w:val="center"/>
              <w:rPr>
                <w:sz w:val="20"/>
              </w:rPr>
            </w:pPr>
            <w:r>
              <w:rPr>
                <w:sz w:val="20"/>
              </w:rPr>
              <w:t>33.0</w:t>
            </w:r>
          </w:p>
        </w:tc>
      </w:tr>
      <w:tr w:rsidR="003E6249" w:rsidRPr="007B5B76" w:rsidTr="004A322D">
        <w:trPr>
          <w:cantSplit/>
          <w:trHeight w:val="238"/>
        </w:trPr>
        <w:tc>
          <w:tcPr>
            <w:tcW w:w="0" w:type="auto"/>
            <w:tcMar>
              <w:top w:w="85" w:type="dxa"/>
              <w:left w:w="85" w:type="dxa"/>
              <w:bottom w:w="85" w:type="dxa"/>
              <w:right w:w="85" w:type="dxa"/>
            </w:tcMar>
          </w:tcPr>
          <w:p w:rsidR="003E6249" w:rsidRPr="007B5B76" w:rsidRDefault="003E6249" w:rsidP="00B40293">
            <w:pPr>
              <w:spacing w:after="0"/>
              <w:jc w:val="left"/>
              <w:rPr>
                <w:sz w:val="20"/>
              </w:rPr>
            </w:pPr>
            <w:r>
              <w:rPr>
                <w:sz w:val="20"/>
              </w:rPr>
              <w:t>P448</w:t>
            </w:r>
          </w:p>
        </w:tc>
        <w:tc>
          <w:tcPr>
            <w:tcW w:w="0" w:type="auto"/>
            <w:tcMar>
              <w:top w:w="85" w:type="dxa"/>
              <w:left w:w="85" w:type="dxa"/>
              <w:bottom w:w="85" w:type="dxa"/>
              <w:right w:w="85" w:type="dxa"/>
            </w:tcMar>
          </w:tcPr>
          <w:p w:rsidR="003E6249" w:rsidRPr="007B5B76" w:rsidRDefault="003E6249" w:rsidP="00B40293">
            <w:pPr>
              <w:spacing w:after="0"/>
              <w:jc w:val="center"/>
              <w:rPr>
                <w:sz w:val="20"/>
              </w:rPr>
            </w:pPr>
            <w:r>
              <w:rPr>
                <w:sz w:val="20"/>
              </w:rPr>
              <w:t>25/11/22</w:t>
            </w:r>
          </w:p>
        </w:tc>
        <w:tc>
          <w:tcPr>
            <w:tcW w:w="0" w:type="auto"/>
            <w:tcMar>
              <w:top w:w="85" w:type="dxa"/>
              <w:left w:w="85" w:type="dxa"/>
              <w:bottom w:w="85" w:type="dxa"/>
              <w:right w:w="85" w:type="dxa"/>
            </w:tcMar>
          </w:tcPr>
          <w:p w:rsidR="003E6249" w:rsidRPr="007B5B76" w:rsidRDefault="003E6249" w:rsidP="00B40293">
            <w:pPr>
              <w:spacing w:after="0"/>
              <w:jc w:val="center"/>
              <w:rPr>
                <w:sz w:val="20"/>
              </w:rPr>
            </w:pPr>
            <w:r>
              <w:rPr>
                <w:sz w:val="20"/>
              </w:rPr>
              <w:t>28/11/22</w:t>
            </w:r>
          </w:p>
        </w:tc>
        <w:tc>
          <w:tcPr>
            <w:tcW w:w="0" w:type="auto"/>
            <w:tcMar>
              <w:top w:w="85" w:type="dxa"/>
              <w:left w:w="85" w:type="dxa"/>
              <w:bottom w:w="85" w:type="dxa"/>
              <w:right w:w="85" w:type="dxa"/>
            </w:tcMar>
          </w:tcPr>
          <w:p w:rsidR="003E6249" w:rsidRDefault="003E6249" w:rsidP="00B40293">
            <w:pPr>
              <w:spacing w:after="0"/>
              <w:jc w:val="center"/>
              <w:rPr>
                <w:sz w:val="20"/>
              </w:rPr>
            </w:pPr>
            <w:r>
              <w:rPr>
                <w:sz w:val="20"/>
              </w:rPr>
              <w:t>32.0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P394</w:t>
            </w:r>
            <w:r>
              <w:rPr>
                <w:sz w:val="20"/>
              </w:rPr>
              <w:t xml:space="preserve"> Self-Governance</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12/12/19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27/02/20</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Pr>
                <w:sz w:val="20"/>
              </w:rPr>
              <w:t>31.0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P369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24/09/18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29/03/19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30.0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P344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24/08/18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28/02/19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29.0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P342 Alternative</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08/12/16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02/11/17</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28.0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P326 Self-Governance Alternative</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19/04/16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23/02/17</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27.0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P352 Fast Track Self Governance</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11/08/16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16/09/16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26.0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P345 Self Governance</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05/08/16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19/08/16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25.0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P310 Self Governance</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12/02/15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25/06/15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24.0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P307</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29/01/15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25/06/15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24.0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P306 Self Governance</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09/10/14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14/11/14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23.0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P239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21/09/09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05/11/09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22.0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P231</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25/06/09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05/11/09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22.0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P233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19/05/09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25/06/09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21.0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P215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23/04/08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25/06/09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21.0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P214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24/01/08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06/11/08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20.0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P208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16/01/07</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22/02/07</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19.0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P188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07/09/05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27/06/06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18.0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P179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09/02/05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23/02/05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17.0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P140</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29/06/04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23/02/05</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17.0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P98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18/08/03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08/11/04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16.0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P142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23/03/04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03/11/04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15.0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P152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28/05/04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05/07/04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14.0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P151</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05/04/04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19/04/04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13.0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P127</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22/12/03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15/03/04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12.0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P123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08/09/03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27/02/04</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11.0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P122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10/09/03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19/09/03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10.0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P126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18/07/03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08/08/03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9.0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lastRenderedPageBreak/>
              <w:t>P119</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03/06/03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24/06/03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8.0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P118</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03/06/03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24/06/03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8.0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P101</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02/01/03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23/01/03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7.0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P76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02/10/02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22/10/02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6.0</w:t>
            </w:r>
          </w:p>
        </w:tc>
      </w:tr>
      <w:tr w:rsidR="004A322D" w:rsidRPr="007B5B76" w:rsidTr="004A322D">
        <w:trPr>
          <w:cantSplit/>
          <w:trHeight w:val="238"/>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16/10/01</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30/09/02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5.0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P53</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06/06/02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18/07/02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4.0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P46</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14/05/02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22/05/02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3.0</w:t>
            </w:r>
          </w:p>
        </w:tc>
      </w:tr>
      <w:tr w:rsidR="004A322D" w:rsidRPr="007B5B76" w:rsidTr="004A322D">
        <w:trPr>
          <w:cantSplit/>
          <w:trHeight w:val="226"/>
        </w:trPr>
        <w:tc>
          <w:tcPr>
            <w:tcW w:w="0" w:type="auto"/>
            <w:tcMar>
              <w:top w:w="85" w:type="dxa"/>
              <w:left w:w="85" w:type="dxa"/>
              <w:bottom w:w="85" w:type="dxa"/>
              <w:right w:w="85" w:type="dxa"/>
            </w:tcMar>
          </w:tcPr>
          <w:p w:rsidR="004A322D" w:rsidRPr="007B5B76" w:rsidRDefault="004A322D" w:rsidP="00B40293">
            <w:pPr>
              <w:spacing w:after="0"/>
              <w:jc w:val="left"/>
              <w:rPr>
                <w:sz w:val="20"/>
              </w:rPr>
            </w:pPr>
            <w:r w:rsidRPr="007B5B76">
              <w:rPr>
                <w:sz w:val="20"/>
              </w:rPr>
              <w:t>P37</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10/05/02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20/05/02</w:t>
            </w:r>
          </w:p>
        </w:tc>
        <w:tc>
          <w:tcPr>
            <w:tcW w:w="0" w:type="auto"/>
            <w:tcMar>
              <w:top w:w="85" w:type="dxa"/>
              <w:left w:w="85" w:type="dxa"/>
              <w:bottom w:w="85" w:type="dxa"/>
              <w:right w:w="85" w:type="dxa"/>
            </w:tcMar>
          </w:tcPr>
          <w:p w:rsidR="004A322D" w:rsidRPr="007B5B76" w:rsidRDefault="004A322D" w:rsidP="00B40293">
            <w:pPr>
              <w:spacing w:after="0"/>
              <w:jc w:val="center"/>
              <w:rPr>
                <w:sz w:val="20"/>
              </w:rPr>
            </w:pPr>
            <w:r w:rsidRPr="007B5B76">
              <w:rPr>
                <w:sz w:val="20"/>
              </w:rPr>
              <w:t>2.0</w:t>
            </w:r>
          </w:p>
        </w:tc>
      </w:tr>
    </w:tbl>
    <w:p w:rsidR="004A322D" w:rsidRDefault="004A322D" w:rsidP="00E60DA5">
      <w:pPr>
        <w:jc w:val="center"/>
        <w:rPr>
          <w:b/>
        </w:rPr>
      </w:pPr>
    </w:p>
    <w:p w:rsidR="00E60DA5" w:rsidRDefault="00E60DA5" w:rsidP="004A322D">
      <w:pPr>
        <w:pageBreakBefore/>
        <w:jc w:val="center"/>
        <w:rPr>
          <w:b/>
        </w:rPr>
      </w:pPr>
      <w:r>
        <w:rPr>
          <w:b/>
        </w:rPr>
        <w:lastRenderedPageBreak/>
        <w:t>CONTENTS</w:t>
      </w:r>
    </w:p>
    <w:p w:rsidR="00E60DA5" w:rsidRPr="00E60DA5" w:rsidRDefault="00E60DA5" w:rsidP="00E60DA5">
      <w:pPr>
        <w:jc w:val="center"/>
        <w:rPr>
          <w:i/>
        </w:rPr>
      </w:pPr>
      <w:r>
        <w:rPr>
          <w:i/>
        </w:rPr>
        <w:t>(This page does not form part of the BSC)</w:t>
      </w:r>
    </w:p>
    <w:p w:rsidR="009674A0" w:rsidRDefault="00B43AAC">
      <w:pPr>
        <w:pStyle w:val="TOC1"/>
        <w:rPr>
          <w:ins w:id="12" w:author="1993-B" w:date="2024-02-16T12:15:00Z"/>
          <w:rFonts w:asciiTheme="minorHAnsi" w:eastAsiaTheme="minorEastAsia" w:hAnsiTheme="minorHAnsi" w:cstheme="minorBidi"/>
          <w:caps w:val="0"/>
          <w:szCs w:val="22"/>
        </w:rPr>
      </w:pPr>
      <w:r>
        <w:fldChar w:fldCharType="begin"/>
      </w:r>
      <w:r>
        <w:instrText xml:space="preserve"> TOC \b MSec \h  \u  \* MERGEFORMAT  \* MERGEFORMAT </w:instrText>
      </w:r>
      <w:r>
        <w:fldChar w:fldCharType="separate"/>
      </w:r>
      <w:ins w:id="13" w:author="1993-B" w:date="2024-02-16T12:15:00Z">
        <w:r w:rsidR="009674A0" w:rsidRPr="000F0EA0">
          <w:rPr>
            <w:rStyle w:val="Hyperlink"/>
          </w:rPr>
          <w:fldChar w:fldCharType="begin"/>
        </w:r>
        <w:r w:rsidR="009674A0" w:rsidRPr="000F0EA0">
          <w:rPr>
            <w:rStyle w:val="Hyperlink"/>
          </w:rPr>
          <w:instrText xml:space="preserve"> </w:instrText>
        </w:r>
        <w:r w:rsidR="009674A0">
          <w:instrText>HYPERLINK \l "_Toc158978143"</w:instrText>
        </w:r>
        <w:r w:rsidR="009674A0" w:rsidRPr="000F0EA0">
          <w:rPr>
            <w:rStyle w:val="Hyperlink"/>
          </w:rPr>
          <w:instrText xml:space="preserve"> </w:instrText>
        </w:r>
        <w:r w:rsidR="009674A0" w:rsidRPr="000F0EA0">
          <w:rPr>
            <w:rStyle w:val="Hyperlink"/>
          </w:rPr>
          <w:fldChar w:fldCharType="separate"/>
        </w:r>
        <w:r w:rsidR="009674A0" w:rsidRPr="000F0EA0">
          <w:rPr>
            <w:rStyle w:val="Hyperlink"/>
          </w:rPr>
          <w:t>SECTION M: CREDIT COVER AND CREDIT DEFAULT</w:t>
        </w:r>
        <w:r w:rsidR="009674A0">
          <w:tab/>
        </w:r>
        <w:r w:rsidR="009674A0">
          <w:fldChar w:fldCharType="begin"/>
        </w:r>
        <w:r w:rsidR="009674A0">
          <w:instrText xml:space="preserve"> PAGEREF _Toc158978143 \h </w:instrText>
        </w:r>
      </w:ins>
      <w:r w:rsidR="009674A0">
        <w:fldChar w:fldCharType="separate"/>
      </w:r>
      <w:ins w:id="14" w:author="Cecilia Portabales (she/her)" w:date="2024-06-13T14:18:00Z">
        <w:r w:rsidR="00466E68">
          <w:t>1</w:t>
        </w:r>
      </w:ins>
      <w:ins w:id="15" w:author="1993-B" w:date="2024-02-16T12:15:00Z">
        <w:r w:rsidR="009674A0">
          <w:fldChar w:fldCharType="end"/>
        </w:r>
        <w:r w:rsidR="009674A0" w:rsidRPr="000F0EA0">
          <w:rPr>
            <w:rStyle w:val="Hyperlink"/>
          </w:rPr>
          <w:fldChar w:fldCharType="end"/>
        </w:r>
      </w:ins>
    </w:p>
    <w:p w:rsidR="009674A0" w:rsidRDefault="009674A0">
      <w:pPr>
        <w:pStyle w:val="TOC2"/>
        <w:rPr>
          <w:ins w:id="16" w:author="1993-B" w:date="2024-02-16T12:15:00Z"/>
          <w:rFonts w:asciiTheme="minorHAnsi" w:eastAsiaTheme="minorEastAsia" w:hAnsiTheme="minorHAnsi" w:cstheme="minorBidi"/>
          <w:szCs w:val="22"/>
        </w:rPr>
      </w:pPr>
      <w:ins w:id="17" w:author="1993-B" w:date="2024-02-16T12:15:00Z">
        <w:r w:rsidRPr="000F0EA0">
          <w:rPr>
            <w:rStyle w:val="Hyperlink"/>
          </w:rPr>
          <w:fldChar w:fldCharType="begin"/>
        </w:r>
        <w:r w:rsidRPr="000F0EA0">
          <w:rPr>
            <w:rStyle w:val="Hyperlink"/>
          </w:rPr>
          <w:instrText xml:space="preserve"> </w:instrText>
        </w:r>
        <w:r>
          <w:instrText>HYPERLINK \l "_Toc158978144"</w:instrText>
        </w:r>
        <w:r w:rsidRPr="000F0EA0">
          <w:rPr>
            <w:rStyle w:val="Hyperlink"/>
          </w:rPr>
          <w:instrText xml:space="preserve"> </w:instrText>
        </w:r>
        <w:r w:rsidRPr="000F0EA0">
          <w:rPr>
            <w:rStyle w:val="Hyperlink"/>
          </w:rPr>
          <w:fldChar w:fldCharType="separate"/>
        </w:r>
        <w:r w:rsidRPr="000F0EA0">
          <w:rPr>
            <w:rStyle w:val="Hyperlink"/>
          </w:rPr>
          <w:t>1.</w:t>
        </w:r>
        <w:r>
          <w:rPr>
            <w:rFonts w:asciiTheme="minorHAnsi" w:eastAsiaTheme="minorEastAsia" w:hAnsiTheme="minorHAnsi" w:cstheme="minorBidi"/>
            <w:szCs w:val="22"/>
          </w:rPr>
          <w:tab/>
        </w:r>
        <w:r w:rsidRPr="000F0EA0">
          <w:rPr>
            <w:rStyle w:val="Hyperlink"/>
          </w:rPr>
          <w:t>GENERAL</w:t>
        </w:r>
        <w:r>
          <w:tab/>
        </w:r>
        <w:r>
          <w:fldChar w:fldCharType="begin"/>
        </w:r>
        <w:r>
          <w:instrText xml:space="preserve"> PAGEREF _Toc158978144 \h </w:instrText>
        </w:r>
      </w:ins>
      <w:r>
        <w:fldChar w:fldCharType="separate"/>
      </w:r>
      <w:ins w:id="18" w:author="Cecilia Portabales (she/her)" w:date="2024-06-13T14:18:00Z">
        <w:r w:rsidR="00466E68">
          <w:t>1</w:t>
        </w:r>
      </w:ins>
      <w:ins w:id="19" w:author="1993-B" w:date="2024-02-16T12:15:00Z">
        <w:r>
          <w:fldChar w:fldCharType="end"/>
        </w:r>
        <w:r w:rsidRPr="000F0EA0">
          <w:rPr>
            <w:rStyle w:val="Hyperlink"/>
          </w:rPr>
          <w:fldChar w:fldCharType="end"/>
        </w:r>
      </w:ins>
    </w:p>
    <w:p w:rsidR="009674A0" w:rsidRDefault="009674A0">
      <w:pPr>
        <w:pStyle w:val="TOC3"/>
        <w:rPr>
          <w:ins w:id="20" w:author="1993-B" w:date="2024-02-16T12:15:00Z"/>
          <w:rFonts w:asciiTheme="minorHAnsi" w:eastAsiaTheme="minorEastAsia" w:hAnsiTheme="minorHAnsi" w:cstheme="minorBidi"/>
          <w:noProof/>
          <w:szCs w:val="22"/>
        </w:rPr>
      </w:pPr>
      <w:ins w:id="21"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"_Toc158978145"</w:instrText>
        </w:r>
        <w:r w:rsidRPr="000F0EA0">
          <w:rPr>
            <w:rStyle w:val="Hyperlink"/>
            <w:noProof/>
          </w:rPr>
          <w:instrText xml:space="preserve"> </w:instrText>
        </w:r>
        <w:r w:rsidRPr="000F0EA0">
          <w:rPr>
            <w:rStyle w:val="Hyperlink"/>
            <w:noProof/>
          </w:rPr>
          <w:fldChar w:fldCharType="separate"/>
        </w:r>
        <w:r w:rsidRPr="000F0EA0">
          <w:rPr>
            <w:rStyle w:val="Hyperlink"/>
            <w:noProof/>
          </w:rPr>
          <w:t>1.1</w:t>
        </w:r>
        <w:r>
          <w:rPr>
            <w:rFonts w:asciiTheme="minorHAnsi" w:eastAsiaTheme="minorEastAsia" w:hAnsiTheme="minorHAnsi" w:cstheme="minorBidi"/>
            <w:noProof/>
            <w:szCs w:val="22"/>
          </w:rPr>
          <w:tab/>
        </w:r>
        <w:r w:rsidRPr="000F0EA0">
          <w:rPr>
            <w:rStyle w:val="Hyperlink"/>
            <w:noProof/>
          </w:rPr>
          <w:t>Introduction</w:t>
        </w:r>
        <w:r>
          <w:rPr>
            <w:noProof/>
          </w:rPr>
          <w:tab/>
        </w:r>
        <w:r>
          <w:rPr>
            <w:noProof/>
          </w:rPr>
          <w:fldChar w:fldCharType="begin"/>
        </w:r>
        <w:r>
          <w:rPr>
            <w:noProof/>
          </w:rPr>
          <w:instrText xml:space="preserve"> PAGEREF _Toc158978145 \h </w:instrText>
        </w:r>
      </w:ins>
      <w:r>
        <w:rPr>
          <w:noProof/>
        </w:rPr>
      </w:r>
      <w:r>
        <w:rPr>
          <w:noProof/>
        </w:rPr>
        <w:fldChar w:fldCharType="separate"/>
      </w:r>
      <w:ins w:id="22" w:author="Cecilia Portabales (she/her)" w:date="2024-06-13T14:18:00Z">
        <w:r w:rsidR="00466E68">
          <w:rPr>
            <w:noProof/>
          </w:rPr>
          <w:t>1</w:t>
        </w:r>
      </w:ins>
      <w:ins w:id="23" w:author="1993-B" w:date="2024-02-16T12:15:00Z">
        <w:r>
          <w:rPr>
            <w:noProof/>
          </w:rPr>
          <w:fldChar w:fldCharType="end"/>
        </w:r>
        <w:r w:rsidRPr="000F0EA0">
          <w:rPr>
            <w:rStyle w:val="Hyperlink"/>
            <w:noProof/>
          </w:rPr>
          <w:fldChar w:fldCharType="end"/>
        </w:r>
      </w:ins>
    </w:p>
    <w:p w:rsidR="009674A0" w:rsidRDefault="009674A0">
      <w:pPr>
        <w:pStyle w:val="TOC3"/>
        <w:rPr>
          <w:ins w:id="24" w:author="1993-B" w:date="2024-02-16T12:15:00Z"/>
          <w:rFonts w:asciiTheme="minorHAnsi" w:eastAsiaTheme="minorEastAsia" w:hAnsiTheme="minorHAnsi" w:cstheme="minorBidi"/>
          <w:noProof/>
          <w:szCs w:val="22"/>
        </w:rPr>
      </w:pPr>
      <w:ins w:id="25"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"_Toc158978146"</w:instrText>
        </w:r>
        <w:r w:rsidRPr="000F0EA0">
          <w:rPr>
            <w:rStyle w:val="Hyperlink"/>
            <w:noProof/>
          </w:rPr>
          <w:instrText xml:space="preserve"> </w:instrText>
        </w:r>
        <w:r w:rsidRPr="000F0EA0">
          <w:rPr>
            <w:rStyle w:val="Hyperlink"/>
            <w:noProof/>
          </w:rPr>
          <w:fldChar w:fldCharType="separate"/>
        </w:r>
        <w:r w:rsidRPr="000F0EA0">
          <w:rPr>
            <w:rStyle w:val="Hyperlink"/>
            <w:noProof/>
          </w:rPr>
          <w:t>1.2</w:t>
        </w:r>
        <w:r>
          <w:rPr>
            <w:rFonts w:asciiTheme="minorHAnsi" w:eastAsiaTheme="minorEastAsia" w:hAnsiTheme="minorHAnsi" w:cstheme="minorBidi"/>
            <w:noProof/>
            <w:szCs w:val="22"/>
          </w:rPr>
          <w:tab/>
        </w:r>
        <w:r w:rsidRPr="000F0EA0">
          <w:rPr>
            <w:rStyle w:val="Hyperlink"/>
            <w:noProof/>
          </w:rPr>
          <w:t>Energy Indebtedness</w:t>
        </w:r>
        <w:r>
          <w:rPr>
            <w:noProof/>
          </w:rPr>
          <w:tab/>
        </w:r>
        <w:r>
          <w:rPr>
            <w:noProof/>
          </w:rPr>
          <w:fldChar w:fldCharType="begin"/>
        </w:r>
        <w:r>
          <w:rPr>
            <w:noProof/>
          </w:rPr>
          <w:instrText xml:space="preserve"> PAGEREF _Toc158978146 \h </w:instrText>
        </w:r>
      </w:ins>
      <w:r>
        <w:rPr>
          <w:noProof/>
        </w:rPr>
      </w:r>
      <w:r>
        <w:rPr>
          <w:noProof/>
        </w:rPr>
        <w:fldChar w:fldCharType="separate"/>
      </w:r>
      <w:ins w:id="26" w:author="Cecilia Portabales (she/her)" w:date="2024-06-13T14:18:00Z">
        <w:r w:rsidR="00466E68">
          <w:rPr>
            <w:noProof/>
          </w:rPr>
          <w:t>1</w:t>
        </w:r>
      </w:ins>
      <w:ins w:id="27" w:author="1993-B" w:date="2024-02-16T12:15:00Z">
        <w:r>
          <w:rPr>
            <w:noProof/>
          </w:rPr>
          <w:fldChar w:fldCharType="end"/>
        </w:r>
        <w:r w:rsidRPr="000F0EA0">
          <w:rPr>
            <w:rStyle w:val="Hyperlink"/>
            <w:noProof/>
          </w:rPr>
          <w:fldChar w:fldCharType="end"/>
        </w:r>
      </w:ins>
    </w:p>
    <w:p w:rsidR="009674A0" w:rsidRDefault="009674A0">
      <w:pPr>
        <w:pStyle w:val="TOC3"/>
        <w:rPr>
          <w:ins w:id="28" w:author="1993-B" w:date="2024-02-16T12:15:00Z"/>
          <w:rFonts w:asciiTheme="minorHAnsi" w:eastAsiaTheme="minorEastAsia" w:hAnsiTheme="minorHAnsi" w:cstheme="minorBidi"/>
          <w:noProof/>
          <w:szCs w:val="22"/>
        </w:rPr>
      </w:pPr>
      <w:ins w:id="29"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"_Toc158978147"</w:instrText>
        </w:r>
        <w:r w:rsidRPr="000F0EA0">
          <w:rPr>
            <w:rStyle w:val="Hyperlink"/>
            <w:noProof/>
          </w:rPr>
          <w:instrText xml:space="preserve"> </w:instrText>
        </w:r>
        <w:r w:rsidRPr="000F0EA0">
          <w:rPr>
            <w:rStyle w:val="Hyperlink"/>
            <w:noProof/>
          </w:rPr>
          <w:fldChar w:fldCharType="separate"/>
        </w:r>
        <w:r w:rsidRPr="000F0EA0">
          <w:rPr>
            <w:rStyle w:val="Hyperlink"/>
            <w:noProof/>
          </w:rPr>
          <w:t>1.3</w:t>
        </w:r>
        <w:r>
          <w:rPr>
            <w:rFonts w:asciiTheme="minorHAnsi" w:eastAsiaTheme="minorEastAsia" w:hAnsiTheme="minorHAnsi" w:cstheme="minorBidi"/>
            <w:noProof/>
            <w:szCs w:val="22"/>
          </w:rPr>
          <w:tab/>
        </w:r>
        <w:r w:rsidRPr="000F0EA0">
          <w:rPr>
            <w:rStyle w:val="Hyperlink"/>
            <w:noProof/>
          </w:rPr>
          <w:t>Authority for steps under Sections M and P</w:t>
        </w:r>
        <w:r>
          <w:rPr>
            <w:noProof/>
          </w:rPr>
          <w:tab/>
        </w:r>
        <w:r>
          <w:rPr>
            <w:noProof/>
          </w:rPr>
          <w:fldChar w:fldCharType="begin"/>
        </w:r>
        <w:r>
          <w:rPr>
            <w:noProof/>
          </w:rPr>
          <w:instrText xml:space="preserve"> PAGEREF _Toc158978147 \h </w:instrText>
        </w:r>
      </w:ins>
      <w:r>
        <w:rPr>
          <w:noProof/>
        </w:rPr>
      </w:r>
      <w:r>
        <w:rPr>
          <w:noProof/>
        </w:rPr>
        <w:fldChar w:fldCharType="separate"/>
      </w:r>
      <w:ins w:id="30" w:author="Cecilia Portabales (she/her)" w:date="2024-06-13T14:18:00Z">
        <w:r w:rsidR="00466E68">
          <w:rPr>
            <w:noProof/>
          </w:rPr>
          <w:t>6</w:t>
        </w:r>
      </w:ins>
      <w:ins w:id="31" w:author="1993-B" w:date="2024-02-16T12:15:00Z">
        <w:r>
          <w:rPr>
            <w:noProof/>
          </w:rPr>
          <w:fldChar w:fldCharType="end"/>
        </w:r>
        <w:r w:rsidRPr="000F0EA0">
          <w:rPr>
            <w:rStyle w:val="Hyperlink"/>
            <w:noProof/>
          </w:rPr>
          <w:fldChar w:fldCharType="end"/>
        </w:r>
      </w:ins>
    </w:p>
    <w:p w:rsidR="009674A0" w:rsidRDefault="009674A0">
      <w:pPr>
        <w:pStyle w:val="TOC3"/>
        <w:rPr>
          <w:ins w:id="32" w:author="1993-B" w:date="2024-02-16T12:15:00Z"/>
          <w:rFonts w:asciiTheme="minorHAnsi" w:eastAsiaTheme="minorEastAsia" w:hAnsiTheme="minorHAnsi" w:cstheme="minorBidi"/>
          <w:noProof/>
          <w:szCs w:val="22"/>
        </w:rPr>
      </w:pPr>
      <w:ins w:id="33"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"_Toc158978148"</w:instrText>
        </w:r>
        <w:r w:rsidRPr="000F0EA0">
          <w:rPr>
            <w:rStyle w:val="Hyperlink"/>
            <w:noProof/>
          </w:rPr>
          <w:instrText xml:space="preserve"> </w:instrText>
        </w:r>
        <w:r w:rsidRPr="000F0EA0">
          <w:rPr>
            <w:rStyle w:val="Hyperlink"/>
            <w:noProof/>
          </w:rPr>
          <w:fldChar w:fldCharType="separate"/>
        </w:r>
        <w:r w:rsidRPr="000F0EA0">
          <w:rPr>
            <w:rStyle w:val="Hyperlink"/>
            <w:noProof/>
          </w:rPr>
          <w:t>1.4</w:t>
        </w:r>
        <w:r>
          <w:rPr>
            <w:rFonts w:asciiTheme="minorHAnsi" w:eastAsiaTheme="minorEastAsia" w:hAnsiTheme="minorHAnsi" w:cstheme="minorBidi"/>
            <w:noProof/>
            <w:szCs w:val="22"/>
          </w:rPr>
          <w:tab/>
        </w:r>
        <w:r w:rsidRPr="000F0EA0">
          <w:rPr>
            <w:rStyle w:val="Hyperlink"/>
            <w:noProof/>
          </w:rPr>
          <w:t>Credit Assessment Price</w:t>
        </w:r>
        <w:r>
          <w:rPr>
            <w:noProof/>
          </w:rPr>
          <w:tab/>
        </w:r>
        <w:r>
          <w:rPr>
            <w:noProof/>
          </w:rPr>
          <w:fldChar w:fldCharType="begin"/>
        </w:r>
        <w:r>
          <w:rPr>
            <w:noProof/>
          </w:rPr>
          <w:instrText xml:space="preserve"> PAGEREF _Toc158978148 \h </w:instrText>
        </w:r>
      </w:ins>
      <w:r>
        <w:rPr>
          <w:noProof/>
        </w:rPr>
      </w:r>
      <w:r>
        <w:rPr>
          <w:noProof/>
        </w:rPr>
        <w:fldChar w:fldCharType="separate"/>
      </w:r>
      <w:ins w:id="34" w:author="Cecilia Portabales (she/her)" w:date="2024-06-13T14:18:00Z">
        <w:r w:rsidR="00466E68">
          <w:rPr>
            <w:noProof/>
          </w:rPr>
          <w:t>7</w:t>
        </w:r>
      </w:ins>
      <w:ins w:id="35" w:author="1993-B" w:date="2024-02-16T12:15:00Z">
        <w:r>
          <w:rPr>
            <w:noProof/>
          </w:rPr>
          <w:fldChar w:fldCharType="end"/>
        </w:r>
        <w:r w:rsidRPr="000F0EA0">
          <w:rPr>
            <w:rStyle w:val="Hyperlink"/>
            <w:noProof/>
          </w:rPr>
          <w:fldChar w:fldCharType="end"/>
        </w:r>
      </w:ins>
    </w:p>
    <w:p w:rsidR="009674A0" w:rsidRDefault="009674A0">
      <w:pPr>
        <w:pStyle w:val="TOC3"/>
        <w:rPr>
          <w:ins w:id="36" w:author="1993-B" w:date="2024-02-16T12:15:00Z"/>
          <w:rFonts w:asciiTheme="minorHAnsi" w:eastAsiaTheme="minorEastAsia" w:hAnsiTheme="minorHAnsi" w:cstheme="minorBidi"/>
          <w:noProof/>
          <w:szCs w:val="22"/>
        </w:rPr>
      </w:pPr>
      <w:ins w:id="37"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"_Toc158978149"</w:instrText>
        </w:r>
        <w:r w:rsidRPr="000F0EA0">
          <w:rPr>
            <w:rStyle w:val="Hyperlink"/>
            <w:noProof/>
          </w:rPr>
          <w:instrText xml:space="preserve"> </w:instrText>
        </w:r>
        <w:r w:rsidRPr="000F0EA0">
          <w:rPr>
            <w:rStyle w:val="Hyperlink"/>
            <w:noProof/>
          </w:rPr>
          <w:fldChar w:fldCharType="separate"/>
        </w:r>
        <w:r w:rsidRPr="000F0EA0">
          <w:rPr>
            <w:rStyle w:val="Hyperlink"/>
            <w:noProof/>
          </w:rPr>
          <w:t>1.5</w:t>
        </w:r>
        <w:r>
          <w:rPr>
            <w:rFonts w:asciiTheme="minorHAnsi" w:eastAsiaTheme="minorEastAsia" w:hAnsiTheme="minorHAnsi" w:cstheme="minorBidi"/>
            <w:noProof/>
            <w:szCs w:val="22"/>
          </w:rPr>
          <w:tab/>
        </w:r>
        <w:r w:rsidRPr="000F0EA0">
          <w:rPr>
            <w:rStyle w:val="Hyperlink"/>
            <w:noProof/>
          </w:rPr>
          <w:t>Credit Assessment Load Factor</w:t>
        </w:r>
        <w:r>
          <w:rPr>
            <w:noProof/>
          </w:rPr>
          <w:tab/>
        </w:r>
        <w:r>
          <w:rPr>
            <w:noProof/>
          </w:rPr>
          <w:fldChar w:fldCharType="begin"/>
        </w:r>
        <w:r>
          <w:rPr>
            <w:noProof/>
          </w:rPr>
          <w:instrText xml:space="preserve"> PAGEREF _Toc158978149 \h </w:instrText>
        </w:r>
      </w:ins>
      <w:r>
        <w:rPr>
          <w:noProof/>
        </w:rPr>
      </w:r>
      <w:r>
        <w:rPr>
          <w:noProof/>
        </w:rPr>
        <w:fldChar w:fldCharType="separate"/>
      </w:r>
      <w:ins w:id="38" w:author="Cecilia Portabales (she/her)" w:date="2024-06-13T14:18:00Z">
        <w:r w:rsidR="00466E68">
          <w:rPr>
            <w:noProof/>
          </w:rPr>
          <w:t>7</w:t>
        </w:r>
      </w:ins>
      <w:ins w:id="39" w:author="1993-B" w:date="2024-02-16T12:15:00Z">
        <w:r>
          <w:rPr>
            <w:noProof/>
          </w:rPr>
          <w:fldChar w:fldCharType="end"/>
        </w:r>
        <w:r w:rsidRPr="000F0EA0">
          <w:rPr>
            <w:rStyle w:val="Hyperlink"/>
            <w:noProof/>
          </w:rPr>
          <w:fldChar w:fldCharType="end"/>
        </w:r>
      </w:ins>
    </w:p>
    <w:p w:rsidR="009674A0" w:rsidRDefault="009674A0">
      <w:pPr>
        <w:pStyle w:val="TOC3"/>
        <w:rPr>
          <w:ins w:id="40" w:author="1993-B" w:date="2024-02-16T12:15:00Z"/>
          <w:rFonts w:asciiTheme="minorHAnsi" w:eastAsiaTheme="minorEastAsia" w:hAnsiTheme="minorHAnsi" w:cstheme="minorBidi"/>
          <w:noProof/>
          <w:szCs w:val="22"/>
        </w:rPr>
      </w:pPr>
      <w:ins w:id="41"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"_Toc158978150"</w:instrText>
        </w:r>
        <w:r w:rsidRPr="000F0EA0">
          <w:rPr>
            <w:rStyle w:val="Hyperlink"/>
            <w:noProof/>
          </w:rPr>
          <w:instrText xml:space="preserve"> </w:instrText>
        </w:r>
        <w:r w:rsidRPr="000F0EA0">
          <w:rPr>
            <w:rStyle w:val="Hyperlink"/>
            <w:noProof/>
          </w:rPr>
          <w:fldChar w:fldCharType="separate"/>
        </w:r>
        <w:r w:rsidRPr="000F0EA0">
          <w:rPr>
            <w:rStyle w:val="Hyperlink"/>
            <w:noProof/>
          </w:rPr>
          <w:t>1.5A</w:t>
        </w:r>
        <w:r>
          <w:rPr>
            <w:rFonts w:asciiTheme="minorHAnsi" w:eastAsiaTheme="minorEastAsia" w:hAnsiTheme="minorHAnsi" w:cstheme="minorBidi"/>
            <w:noProof/>
            <w:szCs w:val="22"/>
          </w:rPr>
          <w:tab/>
        </w:r>
        <w:r w:rsidRPr="000F0EA0">
          <w:rPr>
            <w:rStyle w:val="Hyperlink"/>
            <w:noProof/>
          </w:rPr>
          <w:t>Annual Holiday Periods</w:t>
        </w:r>
        <w:r>
          <w:rPr>
            <w:noProof/>
          </w:rPr>
          <w:tab/>
        </w:r>
        <w:r>
          <w:rPr>
            <w:noProof/>
          </w:rPr>
          <w:fldChar w:fldCharType="begin"/>
        </w:r>
        <w:r>
          <w:rPr>
            <w:noProof/>
          </w:rPr>
          <w:instrText xml:space="preserve"> PAGEREF _Toc158978150 \h </w:instrText>
        </w:r>
      </w:ins>
      <w:r>
        <w:rPr>
          <w:noProof/>
        </w:rPr>
      </w:r>
      <w:r>
        <w:rPr>
          <w:noProof/>
        </w:rPr>
        <w:fldChar w:fldCharType="separate"/>
      </w:r>
      <w:ins w:id="42" w:author="Cecilia Portabales (she/her)" w:date="2024-06-13T14:18:00Z">
        <w:r w:rsidR="00466E68">
          <w:rPr>
            <w:noProof/>
          </w:rPr>
          <w:t>8</w:t>
        </w:r>
      </w:ins>
      <w:ins w:id="43" w:author="1993-B" w:date="2024-02-16T12:15:00Z">
        <w:r>
          <w:rPr>
            <w:noProof/>
          </w:rPr>
          <w:fldChar w:fldCharType="end"/>
        </w:r>
        <w:r w:rsidRPr="000F0EA0">
          <w:rPr>
            <w:rStyle w:val="Hyperlink"/>
            <w:noProof/>
          </w:rPr>
          <w:fldChar w:fldCharType="end"/>
        </w:r>
      </w:ins>
    </w:p>
    <w:p w:rsidR="009674A0" w:rsidRDefault="009674A0">
      <w:pPr>
        <w:pStyle w:val="TOC3"/>
        <w:rPr>
          <w:ins w:id="44" w:author="1993-B" w:date="2024-02-16T12:15:00Z"/>
          <w:rFonts w:asciiTheme="minorHAnsi" w:eastAsiaTheme="minorEastAsia" w:hAnsiTheme="minorHAnsi" w:cstheme="minorBidi"/>
          <w:noProof/>
          <w:szCs w:val="22"/>
        </w:rPr>
      </w:pPr>
      <w:ins w:id="45"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"_Toc158978151"</w:instrText>
        </w:r>
        <w:r w:rsidRPr="000F0EA0">
          <w:rPr>
            <w:rStyle w:val="Hyperlink"/>
            <w:noProof/>
          </w:rPr>
          <w:instrText xml:space="preserve"> </w:instrText>
        </w:r>
        <w:r w:rsidRPr="000F0EA0">
          <w:rPr>
            <w:rStyle w:val="Hyperlink"/>
            <w:noProof/>
          </w:rPr>
          <w:fldChar w:fldCharType="separate"/>
        </w:r>
        <w:r w:rsidRPr="000F0EA0">
          <w:rPr>
            <w:rStyle w:val="Hyperlink"/>
            <w:noProof/>
          </w:rPr>
          <w:t>1.6</w:t>
        </w:r>
        <w:r>
          <w:rPr>
            <w:rFonts w:asciiTheme="minorHAnsi" w:eastAsiaTheme="minorEastAsia" w:hAnsiTheme="minorHAnsi" w:cstheme="minorBidi"/>
            <w:noProof/>
            <w:szCs w:val="22"/>
          </w:rPr>
          <w:tab/>
        </w:r>
        <w:r w:rsidRPr="000F0EA0">
          <w:rPr>
            <w:rStyle w:val="Hyperlink"/>
            <w:noProof/>
          </w:rPr>
          <w:t>Import and Export Capabilities</w:t>
        </w:r>
        <w:r>
          <w:rPr>
            <w:noProof/>
          </w:rPr>
          <w:tab/>
        </w:r>
        <w:r>
          <w:rPr>
            <w:noProof/>
          </w:rPr>
          <w:fldChar w:fldCharType="begin"/>
        </w:r>
        <w:r>
          <w:rPr>
            <w:noProof/>
          </w:rPr>
          <w:instrText xml:space="preserve"> PAGEREF _Toc158978151 \h </w:instrText>
        </w:r>
      </w:ins>
      <w:r>
        <w:rPr>
          <w:noProof/>
        </w:rPr>
      </w:r>
      <w:r>
        <w:rPr>
          <w:noProof/>
        </w:rPr>
        <w:fldChar w:fldCharType="separate"/>
      </w:r>
      <w:ins w:id="46" w:author="Cecilia Portabales (she/her)" w:date="2024-06-13T14:18:00Z">
        <w:r w:rsidR="00466E68">
          <w:rPr>
            <w:noProof/>
          </w:rPr>
          <w:t>9</w:t>
        </w:r>
      </w:ins>
      <w:ins w:id="47" w:author="1993-B" w:date="2024-02-16T12:15:00Z">
        <w:r>
          <w:rPr>
            <w:noProof/>
          </w:rPr>
          <w:fldChar w:fldCharType="end"/>
        </w:r>
        <w:r w:rsidRPr="000F0EA0">
          <w:rPr>
            <w:rStyle w:val="Hyperlink"/>
            <w:noProof/>
          </w:rPr>
          <w:fldChar w:fldCharType="end"/>
        </w:r>
      </w:ins>
    </w:p>
    <w:p w:rsidR="009674A0" w:rsidRDefault="009674A0">
      <w:pPr>
        <w:pStyle w:val="TOC3"/>
        <w:rPr>
          <w:ins w:id="48" w:author="1993-B" w:date="2024-02-16T12:15:00Z"/>
          <w:rFonts w:asciiTheme="minorHAnsi" w:eastAsiaTheme="minorEastAsia" w:hAnsiTheme="minorHAnsi" w:cstheme="minorBidi"/>
          <w:noProof/>
          <w:szCs w:val="22"/>
        </w:rPr>
      </w:pPr>
      <w:ins w:id="49"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"_Toc158978152"</w:instrText>
        </w:r>
        <w:r w:rsidRPr="000F0EA0">
          <w:rPr>
            <w:rStyle w:val="Hyperlink"/>
            <w:noProof/>
          </w:rPr>
          <w:instrText xml:space="preserve"> </w:instrText>
        </w:r>
        <w:r w:rsidRPr="000F0EA0">
          <w:rPr>
            <w:rStyle w:val="Hyperlink"/>
            <w:noProof/>
          </w:rPr>
          <w:fldChar w:fldCharType="separate"/>
        </w:r>
        <w:r w:rsidRPr="000F0EA0">
          <w:rPr>
            <w:rStyle w:val="Hyperlink"/>
            <w:noProof/>
          </w:rPr>
          <w:t>1.7</w:t>
        </w:r>
        <w:r>
          <w:rPr>
            <w:rFonts w:asciiTheme="minorHAnsi" w:eastAsiaTheme="minorEastAsia" w:hAnsiTheme="minorHAnsi" w:cstheme="minorBidi"/>
            <w:noProof/>
            <w:szCs w:val="22"/>
          </w:rPr>
          <w:tab/>
        </w:r>
        <w:r w:rsidRPr="000F0EA0">
          <w:rPr>
            <w:rStyle w:val="Hyperlink"/>
            <w:noProof/>
          </w:rPr>
          <w:t>Material Doubt Guidance</w:t>
        </w:r>
        <w:r>
          <w:rPr>
            <w:noProof/>
          </w:rPr>
          <w:tab/>
        </w:r>
        <w:r>
          <w:rPr>
            <w:noProof/>
          </w:rPr>
          <w:fldChar w:fldCharType="begin"/>
        </w:r>
        <w:r>
          <w:rPr>
            <w:noProof/>
          </w:rPr>
          <w:instrText xml:space="preserve"> PAGEREF _Toc158978152 \h </w:instrText>
        </w:r>
      </w:ins>
      <w:r>
        <w:rPr>
          <w:noProof/>
        </w:rPr>
      </w:r>
      <w:r>
        <w:rPr>
          <w:noProof/>
        </w:rPr>
        <w:fldChar w:fldCharType="separate"/>
      </w:r>
      <w:ins w:id="50" w:author="Cecilia Portabales (she/her)" w:date="2024-06-13T14:18:00Z">
        <w:r w:rsidR="00466E68">
          <w:rPr>
            <w:noProof/>
          </w:rPr>
          <w:t>10</w:t>
        </w:r>
      </w:ins>
      <w:ins w:id="51" w:author="1993-B" w:date="2024-02-16T12:15:00Z">
        <w:r>
          <w:rPr>
            <w:noProof/>
          </w:rPr>
          <w:fldChar w:fldCharType="end"/>
        </w:r>
        <w:r w:rsidRPr="000F0EA0">
          <w:rPr>
            <w:rStyle w:val="Hyperlink"/>
            <w:noProof/>
          </w:rPr>
          <w:fldChar w:fldCharType="end"/>
        </w:r>
      </w:ins>
    </w:p>
    <w:p w:rsidR="009674A0" w:rsidRDefault="009674A0">
      <w:pPr>
        <w:pStyle w:val="TOC3"/>
        <w:rPr>
          <w:ins w:id="52" w:author="1993-B" w:date="2024-02-16T12:15:00Z"/>
          <w:rFonts w:asciiTheme="minorHAnsi" w:eastAsiaTheme="minorEastAsia" w:hAnsiTheme="minorHAnsi" w:cstheme="minorBidi"/>
          <w:noProof/>
          <w:szCs w:val="22"/>
        </w:rPr>
      </w:pPr>
      <w:ins w:id="53"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"_Toc158978153"</w:instrText>
        </w:r>
        <w:r w:rsidRPr="000F0EA0">
          <w:rPr>
            <w:rStyle w:val="Hyperlink"/>
            <w:noProof/>
          </w:rPr>
          <w:instrText xml:space="preserve"> </w:instrText>
        </w:r>
        <w:r w:rsidRPr="000F0EA0">
          <w:rPr>
            <w:rStyle w:val="Hyperlink"/>
            <w:noProof/>
          </w:rPr>
          <w:fldChar w:fldCharType="separate"/>
        </w:r>
        <w:r w:rsidRPr="000F0EA0">
          <w:rPr>
            <w:rStyle w:val="Hyperlink"/>
            <w:noProof/>
          </w:rPr>
          <w:t>1.8</w:t>
        </w:r>
        <w:r>
          <w:rPr>
            <w:rFonts w:asciiTheme="minorHAnsi" w:eastAsiaTheme="minorEastAsia" w:hAnsiTheme="minorHAnsi" w:cstheme="minorBidi"/>
            <w:noProof/>
            <w:szCs w:val="22"/>
          </w:rPr>
          <w:tab/>
        </w:r>
        <w:r w:rsidRPr="000F0EA0">
          <w:rPr>
            <w:rStyle w:val="Hyperlink"/>
            <w:noProof/>
          </w:rPr>
          <w:t>Final Physical Notification Data Review</w:t>
        </w:r>
        <w:r>
          <w:rPr>
            <w:noProof/>
          </w:rPr>
          <w:tab/>
        </w:r>
        <w:r>
          <w:rPr>
            <w:noProof/>
          </w:rPr>
          <w:fldChar w:fldCharType="begin"/>
        </w:r>
        <w:r>
          <w:rPr>
            <w:noProof/>
          </w:rPr>
          <w:instrText xml:space="preserve"> PAGEREF _Toc158978153 \h </w:instrText>
        </w:r>
      </w:ins>
      <w:r>
        <w:rPr>
          <w:noProof/>
        </w:rPr>
      </w:r>
      <w:r>
        <w:rPr>
          <w:noProof/>
        </w:rPr>
        <w:fldChar w:fldCharType="separate"/>
      </w:r>
      <w:ins w:id="54" w:author="Cecilia Portabales (she/her)" w:date="2024-06-13T14:18:00Z">
        <w:r w:rsidR="00466E68">
          <w:rPr>
            <w:noProof/>
          </w:rPr>
          <w:t>10</w:t>
        </w:r>
      </w:ins>
      <w:ins w:id="55" w:author="1993-B" w:date="2024-02-16T12:15:00Z">
        <w:r>
          <w:rPr>
            <w:noProof/>
          </w:rPr>
          <w:fldChar w:fldCharType="end"/>
        </w:r>
        <w:r w:rsidRPr="000F0EA0">
          <w:rPr>
            <w:rStyle w:val="Hyperlink"/>
            <w:noProof/>
          </w:rPr>
          <w:fldChar w:fldCharType="end"/>
        </w:r>
      </w:ins>
    </w:p>
    <w:p w:rsidR="009674A0" w:rsidRDefault="009674A0">
      <w:pPr>
        <w:pStyle w:val="TOC2"/>
        <w:rPr>
          <w:ins w:id="56" w:author="1993-B" w:date="2024-02-16T12:15:00Z"/>
          <w:rFonts w:asciiTheme="minorHAnsi" w:eastAsiaTheme="minorEastAsia" w:hAnsiTheme="minorHAnsi" w:cstheme="minorBidi"/>
          <w:szCs w:val="22"/>
        </w:rPr>
      </w:pPr>
      <w:ins w:id="57" w:author="1993-B" w:date="2024-02-16T12:15:00Z">
        <w:r w:rsidRPr="000F0EA0">
          <w:rPr>
            <w:rStyle w:val="Hyperlink"/>
          </w:rPr>
          <w:fldChar w:fldCharType="begin"/>
        </w:r>
        <w:r w:rsidRPr="000F0EA0">
          <w:rPr>
            <w:rStyle w:val="Hyperlink"/>
          </w:rPr>
          <w:instrText xml:space="preserve"> </w:instrText>
        </w:r>
        <w:r>
          <w:instrText>HYPERLINK \l "_Toc158978154"</w:instrText>
        </w:r>
        <w:r w:rsidRPr="000F0EA0">
          <w:rPr>
            <w:rStyle w:val="Hyperlink"/>
          </w:rPr>
          <w:instrText xml:space="preserve"> </w:instrText>
        </w:r>
        <w:r w:rsidRPr="000F0EA0">
          <w:rPr>
            <w:rStyle w:val="Hyperlink"/>
          </w:rPr>
          <w:fldChar w:fldCharType="separate"/>
        </w:r>
        <w:r w:rsidRPr="000F0EA0">
          <w:rPr>
            <w:rStyle w:val="Hyperlink"/>
          </w:rPr>
          <w:t>2.</w:t>
        </w:r>
        <w:r>
          <w:rPr>
            <w:rFonts w:asciiTheme="minorHAnsi" w:eastAsiaTheme="minorEastAsia" w:hAnsiTheme="minorHAnsi" w:cstheme="minorBidi"/>
            <w:szCs w:val="22"/>
          </w:rPr>
          <w:tab/>
        </w:r>
        <w:r w:rsidRPr="000F0EA0">
          <w:rPr>
            <w:rStyle w:val="Hyperlink"/>
          </w:rPr>
          <w:t>CREDIT COVER AND ENERGY CREDIT COVER</w:t>
        </w:r>
        <w:r>
          <w:tab/>
        </w:r>
        <w:r>
          <w:fldChar w:fldCharType="begin"/>
        </w:r>
        <w:r>
          <w:instrText xml:space="preserve"> PAGEREF _Toc158978154 \h </w:instrText>
        </w:r>
      </w:ins>
      <w:r>
        <w:fldChar w:fldCharType="separate"/>
      </w:r>
      <w:ins w:id="58" w:author="Cecilia Portabales (she/her)" w:date="2024-06-13T14:18:00Z">
        <w:r w:rsidR="00466E68">
          <w:t>10</w:t>
        </w:r>
      </w:ins>
      <w:ins w:id="59" w:author="1993-B" w:date="2024-02-16T12:15:00Z">
        <w:r>
          <w:fldChar w:fldCharType="end"/>
        </w:r>
        <w:r w:rsidRPr="000F0EA0">
          <w:rPr>
            <w:rStyle w:val="Hyperlink"/>
          </w:rPr>
          <w:fldChar w:fldCharType="end"/>
        </w:r>
      </w:ins>
    </w:p>
    <w:p w:rsidR="009674A0" w:rsidRDefault="009674A0">
      <w:pPr>
        <w:pStyle w:val="TOC3"/>
        <w:rPr>
          <w:ins w:id="60" w:author="1993-B" w:date="2024-02-16T12:15:00Z"/>
          <w:rFonts w:asciiTheme="minorHAnsi" w:eastAsiaTheme="minorEastAsia" w:hAnsiTheme="minorHAnsi" w:cstheme="minorBidi"/>
          <w:noProof/>
          <w:szCs w:val="22"/>
        </w:rPr>
      </w:pPr>
      <w:ins w:id="61"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"_Toc158978155"</w:instrText>
        </w:r>
        <w:r w:rsidRPr="000F0EA0">
          <w:rPr>
            <w:rStyle w:val="Hyperlink"/>
            <w:noProof/>
          </w:rPr>
          <w:instrText xml:space="preserve"> </w:instrText>
        </w:r>
        <w:r w:rsidRPr="000F0EA0">
          <w:rPr>
            <w:rStyle w:val="Hyperlink"/>
            <w:noProof/>
          </w:rPr>
          <w:fldChar w:fldCharType="separate"/>
        </w:r>
        <w:r w:rsidRPr="000F0EA0">
          <w:rPr>
            <w:rStyle w:val="Hyperlink"/>
            <w:noProof/>
          </w:rPr>
          <w:t>2.1</w:t>
        </w:r>
        <w:r>
          <w:rPr>
            <w:rFonts w:asciiTheme="minorHAnsi" w:eastAsiaTheme="minorEastAsia" w:hAnsiTheme="minorHAnsi" w:cstheme="minorBidi"/>
            <w:noProof/>
            <w:szCs w:val="22"/>
          </w:rPr>
          <w:tab/>
        </w:r>
        <w:r w:rsidRPr="000F0EA0">
          <w:rPr>
            <w:rStyle w:val="Hyperlink"/>
            <w:noProof/>
          </w:rPr>
          <w:t>Provision of Credit Cover</w:t>
        </w:r>
        <w:r>
          <w:rPr>
            <w:noProof/>
          </w:rPr>
          <w:tab/>
        </w:r>
        <w:r>
          <w:rPr>
            <w:noProof/>
          </w:rPr>
          <w:fldChar w:fldCharType="begin"/>
        </w:r>
        <w:r>
          <w:rPr>
            <w:noProof/>
          </w:rPr>
          <w:instrText xml:space="preserve"> PAGEREF _Toc158978155 \h </w:instrText>
        </w:r>
      </w:ins>
      <w:r>
        <w:rPr>
          <w:noProof/>
        </w:rPr>
      </w:r>
      <w:r>
        <w:rPr>
          <w:noProof/>
        </w:rPr>
        <w:fldChar w:fldCharType="separate"/>
      </w:r>
      <w:ins w:id="62" w:author="Cecilia Portabales (she/her)" w:date="2024-06-13T14:18:00Z">
        <w:r w:rsidR="00466E68">
          <w:rPr>
            <w:noProof/>
          </w:rPr>
          <w:t>10</w:t>
        </w:r>
      </w:ins>
      <w:ins w:id="63" w:author="1993-B" w:date="2024-02-16T12:15:00Z">
        <w:r>
          <w:rPr>
            <w:noProof/>
          </w:rPr>
          <w:fldChar w:fldCharType="end"/>
        </w:r>
        <w:r w:rsidRPr="000F0EA0">
          <w:rPr>
            <w:rStyle w:val="Hyperlink"/>
            <w:noProof/>
          </w:rPr>
          <w:fldChar w:fldCharType="end"/>
        </w:r>
      </w:ins>
    </w:p>
    <w:p w:rsidR="009674A0" w:rsidRDefault="009674A0">
      <w:pPr>
        <w:pStyle w:val="TOC3"/>
        <w:rPr>
          <w:ins w:id="64" w:author="1993-B" w:date="2024-02-16T12:15:00Z"/>
          <w:rFonts w:asciiTheme="minorHAnsi" w:eastAsiaTheme="minorEastAsia" w:hAnsiTheme="minorHAnsi" w:cstheme="minorBidi"/>
          <w:noProof/>
          <w:szCs w:val="22"/>
        </w:rPr>
      </w:pPr>
      <w:ins w:id="65"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"_Toc158978156"</w:instrText>
        </w:r>
        <w:r w:rsidRPr="000F0EA0">
          <w:rPr>
            <w:rStyle w:val="Hyperlink"/>
            <w:noProof/>
          </w:rPr>
          <w:instrText xml:space="preserve"> </w:instrText>
        </w:r>
        <w:r w:rsidRPr="000F0EA0">
          <w:rPr>
            <w:rStyle w:val="Hyperlink"/>
            <w:noProof/>
          </w:rPr>
          <w:fldChar w:fldCharType="separate"/>
        </w:r>
        <w:r w:rsidRPr="000F0EA0">
          <w:rPr>
            <w:rStyle w:val="Hyperlink"/>
            <w:noProof/>
          </w:rPr>
          <w:t>2.2</w:t>
        </w:r>
        <w:r>
          <w:rPr>
            <w:rFonts w:asciiTheme="minorHAnsi" w:eastAsiaTheme="minorEastAsia" w:hAnsiTheme="minorHAnsi" w:cstheme="minorBidi"/>
            <w:noProof/>
            <w:szCs w:val="22"/>
          </w:rPr>
          <w:tab/>
        </w:r>
        <w:r w:rsidRPr="000F0EA0">
          <w:rPr>
            <w:rStyle w:val="Hyperlink"/>
            <w:noProof/>
          </w:rPr>
          <w:t>Letter of Credit and Approved Insurance Product</w:t>
        </w:r>
        <w:r>
          <w:rPr>
            <w:noProof/>
          </w:rPr>
          <w:tab/>
        </w:r>
        <w:r>
          <w:rPr>
            <w:noProof/>
          </w:rPr>
          <w:fldChar w:fldCharType="begin"/>
        </w:r>
        <w:r>
          <w:rPr>
            <w:noProof/>
          </w:rPr>
          <w:instrText xml:space="preserve"> PAGEREF _Toc158978156 \h </w:instrText>
        </w:r>
      </w:ins>
      <w:r>
        <w:rPr>
          <w:noProof/>
        </w:rPr>
      </w:r>
      <w:r>
        <w:rPr>
          <w:noProof/>
        </w:rPr>
        <w:fldChar w:fldCharType="separate"/>
      </w:r>
      <w:ins w:id="66" w:author="Cecilia Portabales (she/her)" w:date="2024-06-13T14:18:00Z">
        <w:r w:rsidR="00466E68">
          <w:rPr>
            <w:noProof/>
          </w:rPr>
          <w:t>11</w:t>
        </w:r>
      </w:ins>
      <w:ins w:id="67" w:author="1993-B" w:date="2024-02-16T12:15:00Z">
        <w:r>
          <w:rPr>
            <w:noProof/>
          </w:rPr>
          <w:fldChar w:fldCharType="end"/>
        </w:r>
        <w:r w:rsidRPr="000F0EA0">
          <w:rPr>
            <w:rStyle w:val="Hyperlink"/>
            <w:noProof/>
          </w:rPr>
          <w:fldChar w:fldCharType="end"/>
        </w:r>
      </w:ins>
    </w:p>
    <w:p w:rsidR="009674A0" w:rsidRDefault="009674A0">
      <w:pPr>
        <w:pStyle w:val="TOC3"/>
        <w:rPr>
          <w:ins w:id="68" w:author="1993-B" w:date="2024-02-16T12:15:00Z"/>
          <w:rFonts w:asciiTheme="minorHAnsi" w:eastAsiaTheme="minorEastAsia" w:hAnsiTheme="minorHAnsi" w:cstheme="minorBidi"/>
          <w:noProof/>
          <w:szCs w:val="22"/>
        </w:rPr>
      </w:pPr>
      <w:ins w:id="69"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"_Toc158978157"</w:instrText>
        </w:r>
        <w:r w:rsidRPr="000F0EA0">
          <w:rPr>
            <w:rStyle w:val="Hyperlink"/>
            <w:noProof/>
          </w:rPr>
          <w:instrText xml:space="preserve"> </w:instrText>
        </w:r>
        <w:r w:rsidRPr="000F0EA0">
          <w:rPr>
            <w:rStyle w:val="Hyperlink"/>
            <w:noProof/>
          </w:rPr>
          <w:fldChar w:fldCharType="separate"/>
        </w:r>
        <w:r w:rsidRPr="000F0EA0">
          <w:rPr>
            <w:rStyle w:val="Hyperlink"/>
            <w:noProof/>
          </w:rPr>
          <w:t>2.3</w:t>
        </w:r>
        <w:r>
          <w:rPr>
            <w:rFonts w:asciiTheme="minorHAnsi" w:eastAsiaTheme="minorEastAsia" w:hAnsiTheme="minorHAnsi" w:cstheme="minorBidi"/>
            <w:noProof/>
            <w:szCs w:val="22"/>
          </w:rPr>
          <w:tab/>
        </w:r>
        <w:r w:rsidRPr="000F0EA0">
          <w:rPr>
            <w:rStyle w:val="Hyperlink"/>
            <w:noProof/>
          </w:rPr>
          <w:t>Reduction of Credit Cover</w:t>
        </w:r>
        <w:r>
          <w:rPr>
            <w:noProof/>
          </w:rPr>
          <w:tab/>
        </w:r>
        <w:r>
          <w:rPr>
            <w:noProof/>
          </w:rPr>
          <w:fldChar w:fldCharType="begin"/>
        </w:r>
        <w:r>
          <w:rPr>
            <w:noProof/>
          </w:rPr>
          <w:instrText xml:space="preserve"> PAGEREF _Toc158978157 \h </w:instrText>
        </w:r>
      </w:ins>
      <w:r>
        <w:rPr>
          <w:noProof/>
        </w:rPr>
      </w:r>
      <w:r>
        <w:rPr>
          <w:noProof/>
        </w:rPr>
        <w:fldChar w:fldCharType="separate"/>
      </w:r>
      <w:ins w:id="70" w:author="Cecilia Portabales (she/her)" w:date="2024-06-13T14:18:00Z">
        <w:r w:rsidR="00466E68">
          <w:rPr>
            <w:noProof/>
          </w:rPr>
          <w:t>12</w:t>
        </w:r>
      </w:ins>
      <w:ins w:id="71" w:author="1993-B" w:date="2024-02-16T12:15:00Z">
        <w:r>
          <w:rPr>
            <w:noProof/>
          </w:rPr>
          <w:fldChar w:fldCharType="end"/>
        </w:r>
        <w:r w:rsidRPr="000F0EA0">
          <w:rPr>
            <w:rStyle w:val="Hyperlink"/>
            <w:noProof/>
          </w:rPr>
          <w:fldChar w:fldCharType="end"/>
        </w:r>
      </w:ins>
    </w:p>
    <w:p w:rsidR="009674A0" w:rsidRDefault="009674A0">
      <w:pPr>
        <w:pStyle w:val="TOC3"/>
        <w:rPr>
          <w:ins w:id="72" w:author="1993-B" w:date="2024-02-16T12:15:00Z"/>
          <w:rFonts w:asciiTheme="minorHAnsi" w:eastAsiaTheme="minorEastAsia" w:hAnsiTheme="minorHAnsi" w:cstheme="minorBidi"/>
          <w:noProof/>
          <w:szCs w:val="22"/>
        </w:rPr>
      </w:pPr>
      <w:ins w:id="73"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"_Toc158978158"</w:instrText>
        </w:r>
        <w:r w:rsidRPr="000F0EA0">
          <w:rPr>
            <w:rStyle w:val="Hyperlink"/>
            <w:noProof/>
          </w:rPr>
          <w:instrText xml:space="preserve"> </w:instrText>
        </w:r>
        <w:r w:rsidRPr="000F0EA0">
          <w:rPr>
            <w:rStyle w:val="Hyperlink"/>
            <w:noProof/>
          </w:rPr>
          <w:fldChar w:fldCharType="separate"/>
        </w:r>
        <w:r w:rsidRPr="000F0EA0">
          <w:rPr>
            <w:rStyle w:val="Hyperlink"/>
            <w:noProof/>
          </w:rPr>
          <w:t>2.3A</w:t>
        </w:r>
        <w:r>
          <w:rPr>
            <w:rFonts w:asciiTheme="minorHAnsi" w:eastAsiaTheme="minorEastAsia" w:hAnsiTheme="minorHAnsi" w:cstheme="minorBidi"/>
            <w:noProof/>
            <w:szCs w:val="22"/>
          </w:rPr>
          <w:tab/>
        </w:r>
        <w:r w:rsidRPr="000F0EA0">
          <w:rPr>
            <w:rStyle w:val="Hyperlink"/>
            <w:noProof/>
          </w:rPr>
          <w:t>Reduction of Credit Cover for Non-Supplier Trading Party</w:t>
        </w:r>
        <w:r>
          <w:rPr>
            <w:noProof/>
          </w:rPr>
          <w:tab/>
        </w:r>
        <w:r>
          <w:rPr>
            <w:noProof/>
          </w:rPr>
          <w:fldChar w:fldCharType="begin"/>
        </w:r>
        <w:r>
          <w:rPr>
            <w:noProof/>
          </w:rPr>
          <w:instrText xml:space="preserve"> PAGEREF _Toc158978158 \h </w:instrText>
        </w:r>
      </w:ins>
      <w:r>
        <w:rPr>
          <w:noProof/>
        </w:rPr>
      </w:r>
      <w:r>
        <w:rPr>
          <w:noProof/>
        </w:rPr>
        <w:fldChar w:fldCharType="separate"/>
      </w:r>
      <w:ins w:id="74" w:author="Cecilia Portabales (she/her)" w:date="2024-06-13T14:18:00Z">
        <w:r w:rsidR="00466E68">
          <w:rPr>
            <w:noProof/>
          </w:rPr>
          <w:t>13</w:t>
        </w:r>
      </w:ins>
      <w:ins w:id="75" w:author="1993-B" w:date="2024-02-16T12:15:00Z">
        <w:r>
          <w:rPr>
            <w:noProof/>
          </w:rPr>
          <w:fldChar w:fldCharType="end"/>
        </w:r>
        <w:r w:rsidRPr="000F0EA0">
          <w:rPr>
            <w:rStyle w:val="Hyperlink"/>
            <w:noProof/>
          </w:rPr>
          <w:fldChar w:fldCharType="end"/>
        </w:r>
      </w:ins>
    </w:p>
    <w:p w:rsidR="009674A0" w:rsidRDefault="009674A0">
      <w:pPr>
        <w:pStyle w:val="TOC3"/>
        <w:rPr>
          <w:ins w:id="76" w:author="1993-B" w:date="2024-02-16T12:15:00Z"/>
          <w:rFonts w:asciiTheme="minorHAnsi" w:eastAsiaTheme="minorEastAsia" w:hAnsiTheme="minorHAnsi" w:cstheme="minorBidi"/>
          <w:noProof/>
          <w:szCs w:val="22"/>
        </w:rPr>
      </w:pPr>
      <w:ins w:id="77"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"_Toc158978159"</w:instrText>
        </w:r>
        <w:r w:rsidRPr="000F0EA0">
          <w:rPr>
            <w:rStyle w:val="Hyperlink"/>
            <w:noProof/>
          </w:rPr>
          <w:instrText xml:space="preserve"> </w:instrText>
        </w:r>
        <w:r w:rsidRPr="000F0EA0">
          <w:rPr>
            <w:rStyle w:val="Hyperlink"/>
            <w:noProof/>
          </w:rPr>
          <w:fldChar w:fldCharType="separate"/>
        </w:r>
        <w:r w:rsidRPr="000F0EA0">
          <w:rPr>
            <w:rStyle w:val="Hyperlink"/>
            <w:noProof/>
          </w:rPr>
          <w:t>2.4</w:t>
        </w:r>
        <w:r>
          <w:rPr>
            <w:rFonts w:asciiTheme="minorHAnsi" w:eastAsiaTheme="minorEastAsia" w:hAnsiTheme="minorHAnsi" w:cstheme="minorBidi"/>
            <w:noProof/>
            <w:szCs w:val="22"/>
          </w:rPr>
          <w:tab/>
        </w:r>
        <w:r w:rsidRPr="000F0EA0">
          <w:rPr>
            <w:rStyle w:val="Hyperlink"/>
            <w:noProof/>
          </w:rPr>
          <w:t>Determination of Energy Credit Cover</w:t>
        </w:r>
        <w:r>
          <w:rPr>
            <w:noProof/>
          </w:rPr>
          <w:tab/>
        </w:r>
        <w:r>
          <w:rPr>
            <w:noProof/>
          </w:rPr>
          <w:fldChar w:fldCharType="begin"/>
        </w:r>
        <w:r>
          <w:rPr>
            <w:noProof/>
          </w:rPr>
          <w:instrText xml:space="preserve"> PAGEREF _Toc158978159 \h </w:instrText>
        </w:r>
      </w:ins>
      <w:r>
        <w:rPr>
          <w:noProof/>
        </w:rPr>
      </w:r>
      <w:r>
        <w:rPr>
          <w:noProof/>
        </w:rPr>
        <w:fldChar w:fldCharType="separate"/>
      </w:r>
      <w:ins w:id="78" w:author="Cecilia Portabales (she/her)" w:date="2024-06-13T14:18:00Z">
        <w:r w:rsidR="00466E68">
          <w:rPr>
            <w:noProof/>
          </w:rPr>
          <w:t>15</w:t>
        </w:r>
      </w:ins>
      <w:ins w:id="79" w:author="1993-B" w:date="2024-02-16T12:15:00Z">
        <w:r>
          <w:rPr>
            <w:noProof/>
          </w:rPr>
          <w:fldChar w:fldCharType="end"/>
        </w:r>
        <w:r w:rsidRPr="000F0EA0">
          <w:rPr>
            <w:rStyle w:val="Hyperlink"/>
            <w:noProof/>
          </w:rPr>
          <w:fldChar w:fldCharType="end"/>
        </w:r>
      </w:ins>
    </w:p>
    <w:p w:rsidR="009674A0" w:rsidRDefault="009674A0">
      <w:pPr>
        <w:pStyle w:val="TOC2"/>
        <w:rPr>
          <w:ins w:id="80" w:author="1993-B" w:date="2024-02-16T12:15:00Z"/>
          <w:rFonts w:asciiTheme="minorHAnsi" w:eastAsiaTheme="minorEastAsia" w:hAnsiTheme="minorHAnsi" w:cstheme="minorBidi"/>
          <w:szCs w:val="22"/>
        </w:rPr>
      </w:pPr>
      <w:ins w:id="81" w:author="1993-B" w:date="2024-02-16T12:15:00Z">
        <w:r w:rsidRPr="000F0EA0">
          <w:rPr>
            <w:rStyle w:val="Hyperlink"/>
          </w:rPr>
          <w:fldChar w:fldCharType="begin"/>
        </w:r>
        <w:r w:rsidRPr="000F0EA0">
          <w:rPr>
            <w:rStyle w:val="Hyperlink"/>
          </w:rPr>
          <w:instrText xml:space="preserve"> </w:instrText>
        </w:r>
        <w:r>
          <w:instrText>HYPERLINK \l "_Toc158978160"</w:instrText>
        </w:r>
        <w:r w:rsidRPr="000F0EA0">
          <w:rPr>
            <w:rStyle w:val="Hyperlink"/>
          </w:rPr>
          <w:instrText xml:space="preserve"> </w:instrText>
        </w:r>
        <w:r w:rsidRPr="000F0EA0">
          <w:rPr>
            <w:rStyle w:val="Hyperlink"/>
          </w:rPr>
          <w:fldChar w:fldCharType="separate"/>
        </w:r>
        <w:r w:rsidRPr="000F0EA0">
          <w:rPr>
            <w:rStyle w:val="Hyperlink"/>
          </w:rPr>
          <w:t>3.</w:t>
        </w:r>
        <w:r>
          <w:rPr>
            <w:rFonts w:asciiTheme="minorHAnsi" w:eastAsiaTheme="minorEastAsia" w:hAnsiTheme="minorHAnsi" w:cstheme="minorBidi"/>
            <w:szCs w:val="22"/>
          </w:rPr>
          <w:tab/>
        </w:r>
        <w:r w:rsidRPr="000F0EA0">
          <w:rPr>
            <w:rStyle w:val="Hyperlink"/>
          </w:rPr>
          <w:t>CREDIT DEFAULT STATUS</w:t>
        </w:r>
        <w:r>
          <w:tab/>
        </w:r>
        <w:r>
          <w:fldChar w:fldCharType="begin"/>
        </w:r>
        <w:r>
          <w:instrText xml:space="preserve"> PAGEREF _Toc158978160 \h </w:instrText>
        </w:r>
      </w:ins>
      <w:r>
        <w:fldChar w:fldCharType="separate"/>
      </w:r>
      <w:ins w:id="82" w:author="Cecilia Portabales (she/her)" w:date="2024-06-13T14:18:00Z">
        <w:r w:rsidR="00466E68">
          <w:t>16</w:t>
        </w:r>
      </w:ins>
      <w:ins w:id="83" w:author="1993-B" w:date="2024-02-16T12:15:00Z">
        <w:r>
          <w:fldChar w:fldCharType="end"/>
        </w:r>
        <w:r w:rsidRPr="000F0EA0">
          <w:rPr>
            <w:rStyle w:val="Hyperlink"/>
          </w:rPr>
          <w:fldChar w:fldCharType="end"/>
        </w:r>
      </w:ins>
    </w:p>
    <w:p w:rsidR="009674A0" w:rsidRDefault="009674A0">
      <w:pPr>
        <w:pStyle w:val="TOC3"/>
        <w:rPr>
          <w:ins w:id="84" w:author="1993-B" w:date="2024-02-16T12:15:00Z"/>
          <w:rFonts w:asciiTheme="minorHAnsi" w:eastAsiaTheme="minorEastAsia" w:hAnsiTheme="minorHAnsi" w:cstheme="minorBidi"/>
          <w:noProof/>
          <w:szCs w:val="22"/>
        </w:rPr>
      </w:pPr>
      <w:ins w:id="85"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"_Toc158978161"</w:instrText>
        </w:r>
        <w:r w:rsidRPr="000F0EA0">
          <w:rPr>
            <w:rStyle w:val="Hyperlink"/>
            <w:noProof/>
          </w:rPr>
          <w:instrText xml:space="preserve"> </w:instrText>
        </w:r>
        <w:r w:rsidRPr="000F0EA0">
          <w:rPr>
            <w:rStyle w:val="Hyperlink"/>
            <w:noProof/>
          </w:rPr>
          <w:fldChar w:fldCharType="separate"/>
        </w:r>
        <w:r w:rsidRPr="000F0EA0">
          <w:rPr>
            <w:rStyle w:val="Hyperlink"/>
            <w:noProof/>
          </w:rPr>
          <w:t>3.1</w:t>
        </w:r>
        <w:r>
          <w:rPr>
            <w:rFonts w:asciiTheme="minorHAnsi" w:eastAsiaTheme="minorEastAsia" w:hAnsiTheme="minorHAnsi" w:cstheme="minorBidi"/>
            <w:noProof/>
            <w:szCs w:val="22"/>
          </w:rPr>
          <w:tab/>
        </w:r>
        <w:r w:rsidRPr="000F0EA0">
          <w:rPr>
            <w:rStyle w:val="Hyperlink"/>
            <w:noProof/>
          </w:rPr>
          <w:t>General</w:t>
        </w:r>
        <w:r>
          <w:rPr>
            <w:noProof/>
          </w:rPr>
          <w:tab/>
        </w:r>
        <w:r>
          <w:rPr>
            <w:noProof/>
          </w:rPr>
          <w:fldChar w:fldCharType="begin"/>
        </w:r>
        <w:r>
          <w:rPr>
            <w:noProof/>
          </w:rPr>
          <w:instrText xml:space="preserve"> PAGEREF _Toc158978161 \h </w:instrText>
        </w:r>
      </w:ins>
      <w:r>
        <w:rPr>
          <w:noProof/>
        </w:rPr>
      </w:r>
      <w:r>
        <w:rPr>
          <w:noProof/>
        </w:rPr>
        <w:fldChar w:fldCharType="separate"/>
      </w:r>
      <w:ins w:id="86" w:author="Cecilia Portabales (she/her)" w:date="2024-06-13T14:18:00Z">
        <w:r w:rsidR="00466E68">
          <w:rPr>
            <w:noProof/>
          </w:rPr>
          <w:t>16</w:t>
        </w:r>
      </w:ins>
      <w:ins w:id="87" w:author="1993-B" w:date="2024-02-16T12:15:00Z">
        <w:r>
          <w:rPr>
            <w:noProof/>
          </w:rPr>
          <w:fldChar w:fldCharType="end"/>
        </w:r>
        <w:r w:rsidRPr="000F0EA0">
          <w:rPr>
            <w:rStyle w:val="Hyperlink"/>
            <w:noProof/>
          </w:rPr>
          <w:fldChar w:fldCharType="end"/>
        </w:r>
      </w:ins>
    </w:p>
    <w:p w:rsidR="009674A0" w:rsidRDefault="009674A0">
      <w:pPr>
        <w:pStyle w:val="TOC3"/>
        <w:rPr>
          <w:ins w:id="88" w:author="1993-B" w:date="2024-02-16T12:15:00Z"/>
          <w:rFonts w:asciiTheme="minorHAnsi" w:eastAsiaTheme="minorEastAsia" w:hAnsiTheme="minorHAnsi" w:cstheme="minorBidi"/>
          <w:noProof/>
          <w:szCs w:val="22"/>
        </w:rPr>
      </w:pPr>
      <w:ins w:id="89"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"_Toc158978162"</w:instrText>
        </w:r>
        <w:r w:rsidRPr="000F0EA0">
          <w:rPr>
            <w:rStyle w:val="Hyperlink"/>
            <w:noProof/>
          </w:rPr>
          <w:instrText xml:space="preserve"> </w:instrText>
        </w:r>
        <w:r w:rsidRPr="000F0EA0">
          <w:rPr>
            <w:rStyle w:val="Hyperlink"/>
            <w:noProof/>
          </w:rPr>
          <w:fldChar w:fldCharType="separate"/>
        </w:r>
        <w:r w:rsidRPr="000F0EA0">
          <w:rPr>
            <w:rStyle w:val="Hyperlink"/>
            <w:noProof/>
          </w:rPr>
          <w:t>3.2</w:t>
        </w:r>
        <w:r>
          <w:rPr>
            <w:rFonts w:asciiTheme="minorHAnsi" w:eastAsiaTheme="minorEastAsia" w:hAnsiTheme="minorHAnsi" w:cstheme="minorBidi"/>
            <w:noProof/>
            <w:szCs w:val="22"/>
          </w:rPr>
          <w:tab/>
        </w:r>
        <w:r w:rsidRPr="000F0EA0">
          <w:rPr>
            <w:rStyle w:val="Hyperlink"/>
            <w:noProof/>
          </w:rPr>
          <w:t>Level 1 Credit Default</w:t>
        </w:r>
        <w:r>
          <w:rPr>
            <w:noProof/>
          </w:rPr>
          <w:tab/>
        </w:r>
        <w:r>
          <w:rPr>
            <w:noProof/>
          </w:rPr>
          <w:fldChar w:fldCharType="begin"/>
        </w:r>
        <w:r>
          <w:rPr>
            <w:noProof/>
          </w:rPr>
          <w:instrText xml:space="preserve"> PAGEREF _Toc158978162 \h </w:instrText>
        </w:r>
      </w:ins>
      <w:r>
        <w:rPr>
          <w:noProof/>
        </w:rPr>
      </w:r>
      <w:r>
        <w:rPr>
          <w:noProof/>
        </w:rPr>
        <w:fldChar w:fldCharType="separate"/>
      </w:r>
      <w:ins w:id="90" w:author="Cecilia Portabales (she/her)" w:date="2024-06-13T14:18:00Z">
        <w:r w:rsidR="00466E68">
          <w:rPr>
            <w:noProof/>
          </w:rPr>
          <w:t>17</w:t>
        </w:r>
      </w:ins>
      <w:ins w:id="91" w:author="1993-B" w:date="2024-02-16T12:15:00Z">
        <w:r>
          <w:rPr>
            <w:noProof/>
          </w:rPr>
          <w:fldChar w:fldCharType="end"/>
        </w:r>
        <w:r w:rsidRPr="000F0EA0">
          <w:rPr>
            <w:rStyle w:val="Hyperlink"/>
            <w:noProof/>
          </w:rPr>
          <w:fldChar w:fldCharType="end"/>
        </w:r>
      </w:ins>
    </w:p>
    <w:p w:rsidR="009674A0" w:rsidRDefault="009674A0">
      <w:pPr>
        <w:pStyle w:val="TOC3"/>
        <w:tabs>
          <w:tab w:val="left" w:pos="2016"/>
        </w:tabs>
        <w:rPr>
          <w:ins w:id="92" w:author="1993-B" w:date="2024-02-16T12:15:00Z"/>
          <w:rFonts w:asciiTheme="minorHAnsi" w:eastAsiaTheme="minorEastAsia" w:hAnsiTheme="minorHAnsi" w:cstheme="minorBidi"/>
          <w:noProof/>
          <w:szCs w:val="22"/>
        </w:rPr>
      </w:pPr>
      <w:ins w:id="93"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"_Toc158978163"</w:instrText>
        </w:r>
        <w:r w:rsidRPr="000F0EA0">
          <w:rPr>
            <w:rStyle w:val="Hyperlink"/>
            <w:noProof/>
          </w:rPr>
          <w:instrText xml:space="preserve"> </w:instrText>
        </w:r>
        <w:r w:rsidRPr="000F0EA0">
          <w:rPr>
            <w:rStyle w:val="Hyperlink"/>
            <w:noProof/>
          </w:rPr>
          <w:fldChar w:fldCharType="separate"/>
        </w:r>
        <w:r w:rsidRPr="000F0EA0">
          <w:rPr>
            <w:rStyle w:val="Hyperlink"/>
            <w:noProof/>
          </w:rPr>
          <w:t>[PXXX] 3.3</w:t>
        </w:r>
        <w:r>
          <w:rPr>
            <w:rFonts w:asciiTheme="minorHAnsi" w:eastAsiaTheme="minorEastAsia" w:hAnsiTheme="minorHAnsi" w:cstheme="minorBidi"/>
            <w:noProof/>
            <w:szCs w:val="22"/>
          </w:rPr>
          <w:tab/>
        </w:r>
        <w:r w:rsidRPr="000F0EA0">
          <w:rPr>
            <w:rStyle w:val="Hyperlink"/>
            <w:noProof/>
          </w:rPr>
          <w:t>Level 2 Credit Default</w:t>
        </w:r>
        <w:r>
          <w:rPr>
            <w:noProof/>
          </w:rPr>
          <w:tab/>
        </w:r>
        <w:r>
          <w:rPr>
            <w:noProof/>
          </w:rPr>
          <w:fldChar w:fldCharType="begin"/>
        </w:r>
        <w:r>
          <w:rPr>
            <w:noProof/>
          </w:rPr>
          <w:instrText xml:space="preserve"> PAGEREF _Toc158978163 \h </w:instrText>
        </w:r>
      </w:ins>
      <w:r>
        <w:rPr>
          <w:noProof/>
        </w:rPr>
      </w:r>
      <w:r>
        <w:rPr>
          <w:noProof/>
        </w:rPr>
        <w:fldChar w:fldCharType="separate"/>
      </w:r>
      <w:ins w:id="94" w:author="Cecilia Portabales (she/her)" w:date="2024-06-13T14:18:00Z">
        <w:r w:rsidR="00466E68">
          <w:rPr>
            <w:noProof/>
          </w:rPr>
          <w:t>19</w:t>
        </w:r>
      </w:ins>
      <w:ins w:id="95" w:author="1993-B" w:date="2024-02-16T12:15:00Z">
        <w:r>
          <w:rPr>
            <w:noProof/>
          </w:rPr>
          <w:fldChar w:fldCharType="end"/>
        </w:r>
        <w:r w:rsidRPr="000F0EA0">
          <w:rPr>
            <w:rStyle w:val="Hyperlink"/>
            <w:noProof/>
          </w:rPr>
          <w:fldChar w:fldCharType="end"/>
        </w:r>
      </w:ins>
    </w:p>
    <w:p w:rsidR="009674A0" w:rsidRDefault="009674A0">
      <w:pPr>
        <w:pStyle w:val="TOC3"/>
        <w:rPr>
          <w:ins w:id="96" w:author="1993-B" w:date="2024-02-16T12:15:00Z"/>
          <w:rFonts w:asciiTheme="minorHAnsi" w:eastAsiaTheme="minorEastAsia" w:hAnsiTheme="minorHAnsi" w:cstheme="minorBidi"/>
          <w:noProof/>
          <w:szCs w:val="22"/>
        </w:rPr>
      </w:pPr>
      <w:ins w:id="97"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"_Toc158978164"</w:instrText>
        </w:r>
        <w:r w:rsidRPr="000F0EA0">
          <w:rPr>
            <w:rStyle w:val="Hyperlink"/>
            <w:noProof/>
          </w:rPr>
          <w:instrText xml:space="preserve"> </w:instrText>
        </w:r>
        <w:r w:rsidRPr="000F0EA0">
          <w:rPr>
            <w:rStyle w:val="Hyperlink"/>
            <w:noProof/>
          </w:rPr>
          <w:fldChar w:fldCharType="separate"/>
        </w:r>
        <w:r w:rsidRPr="000F0EA0">
          <w:rPr>
            <w:rStyle w:val="Hyperlink"/>
            <w:noProof/>
          </w:rPr>
          <w:t>3.4</w:t>
        </w:r>
        <w:r>
          <w:rPr>
            <w:rFonts w:asciiTheme="minorHAnsi" w:eastAsiaTheme="minorEastAsia" w:hAnsiTheme="minorHAnsi" w:cstheme="minorBidi"/>
            <w:noProof/>
            <w:szCs w:val="22"/>
          </w:rPr>
          <w:tab/>
        </w:r>
        <w:r w:rsidRPr="000F0EA0">
          <w:rPr>
            <w:rStyle w:val="Hyperlink"/>
            <w:noProof/>
          </w:rPr>
          <w:t>Authorisation by BSCCo</w:t>
        </w:r>
        <w:r>
          <w:rPr>
            <w:noProof/>
          </w:rPr>
          <w:tab/>
        </w:r>
        <w:r>
          <w:rPr>
            <w:noProof/>
          </w:rPr>
          <w:fldChar w:fldCharType="begin"/>
        </w:r>
        <w:r>
          <w:rPr>
            <w:noProof/>
          </w:rPr>
          <w:instrText xml:space="preserve"> PAGEREF _Toc158978164 \h </w:instrText>
        </w:r>
      </w:ins>
      <w:r>
        <w:rPr>
          <w:noProof/>
        </w:rPr>
      </w:r>
      <w:r>
        <w:rPr>
          <w:noProof/>
        </w:rPr>
        <w:fldChar w:fldCharType="separate"/>
      </w:r>
      <w:ins w:id="98" w:author="Cecilia Portabales (she/her)" w:date="2024-06-13T14:18:00Z">
        <w:r w:rsidR="00466E68">
          <w:rPr>
            <w:noProof/>
          </w:rPr>
          <w:t>21</w:t>
        </w:r>
      </w:ins>
      <w:ins w:id="99" w:author="1993-B" w:date="2024-02-16T12:15:00Z">
        <w:r>
          <w:rPr>
            <w:noProof/>
          </w:rPr>
          <w:fldChar w:fldCharType="end"/>
        </w:r>
        <w:r w:rsidRPr="000F0EA0">
          <w:rPr>
            <w:rStyle w:val="Hyperlink"/>
            <w:noProof/>
          </w:rPr>
          <w:fldChar w:fldCharType="end"/>
        </w:r>
      </w:ins>
    </w:p>
    <w:p w:rsidR="009674A0" w:rsidRDefault="009674A0">
      <w:pPr>
        <w:pStyle w:val="TOC3"/>
        <w:rPr>
          <w:ins w:id="100" w:author="1993-B" w:date="2024-02-16T12:15:00Z"/>
          <w:rFonts w:asciiTheme="minorHAnsi" w:eastAsiaTheme="minorEastAsia" w:hAnsiTheme="minorHAnsi" w:cstheme="minorBidi"/>
          <w:noProof/>
          <w:szCs w:val="22"/>
        </w:rPr>
      </w:pPr>
      <w:ins w:id="101"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"_Toc158978165"</w:instrText>
        </w:r>
        <w:r w:rsidRPr="000F0EA0">
          <w:rPr>
            <w:rStyle w:val="Hyperlink"/>
            <w:noProof/>
          </w:rPr>
          <w:instrText xml:space="preserve"> </w:instrText>
        </w:r>
        <w:r w:rsidRPr="000F0EA0">
          <w:rPr>
            <w:rStyle w:val="Hyperlink"/>
            <w:noProof/>
          </w:rPr>
          <w:fldChar w:fldCharType="separate"/>
        </w:r>
        <w:r w:rsidRPr="000F0EA0">
          <w:rPr>
            <w:rStyle w:val="Hyperlink"/>
            <w:noProof/>
          </w:rPr>
          <w:t>3.5</w:t>
        </w:r>
        <w:r>
          <w:rPr>
            <w:rFonts w:asciiTheme="minorHAnsi" w:eastAsiaTheme="minorEastAsia" w:hAnsiTheme="minorHAnsi" w:cstheme="minorBidi"/>
            <w:noProof/>
            <w:szCs w:val="22"/>
          </w:rPr>
          <w:tab/>
        </w:r>
        <w:r w:rsidRPr="000F0EA0">
          <w:rPr>
            <w:rStyle w:val="Hyperlink"/>
            <w:noProof/>
          </w:rPr>
          <w:t>Result of Trading Dispute, etc</w:t>
        </w:r>
        <w:r>
          <w:rPr>
            <w:noProof/>
          </w:rPr>
          <w:tab/>
        </w:r>
        <w:r>
          <w:rPr>
            <w:noProof/>
          </w:rPr>
          <w:fldChar w:fldCharType="begin"/>
        </w:r>
        <w:r>
          <w:rPr>
            <w:noProof/>
          </w:rPr>
          <w:instrText xml:space="preserve"> PAGEREF _Toc158978165 \h </w:instrText>
        </w:r>
      </w:ins>
      <w:r>
        <w:rPr>
          <w:noProof/>
        </w:rPr>
      </w:r>
      <w:r>
        <w:rPr>
          <w:noProof/>
        </w:rPr>
        <w:fldChar w:fldCharType="separate"/>
      </w:r>
      <w:ins w:id="102" w:author="Cecilia Portabales (she/her)" w:date="2024-06-13T14:18:00Z">
        <w:r w:rsidR="00466E68">
          <w:rPr>
            <w:noProof/>
          </w:rPr>
          <w:t>23</w:t>
        </w:r>
      </w:ins>
      <w:ins w:id="103" w:author="1993-B" w:date="2024-02-16T12:15:00Z">
        <w:r>
          <w:rPr>
            <w:noProof/>
          </w:rPr>
          <w:fldChar w:fldCharType="end"/>
        </w:r>
        <w:r w:rsidRPr="000F0EA0">
          <w:rPr>
            <w:rStyle w:val="Hyperlink"/>
            <w:noProof/>
          </w:rPr>
          <w:fldChar w:fldCharType="end"/>
        </w:r>
      </w:ins>
    </w:p>
    <w:p w:rsidR="009674A0" w:rsidRDefault="009674A0">
      <w:pPr>
        <w:pStyle w:val="TOC3"/>
        <w:rPr>
          <w:ins w:id="104" w:author="1993-B" w:date="2024-02-16T12:15:00Z"/>
          <w:rFonts w:asciiTheme="minorHAnsi" w:eastAsiaTheme="minorEastAsia" w:hAnsiTheme="minorHAnsi" w:cstheme="minorBidi"/>
          <w:noProof/>
          <w:szCs w:val="22"/>
        </w:rPr>
      </w:pPr>
      <w:ins w:id="105"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"_Toc158978166"</w:instrText>
        </w:r>
        <w:r w:rsidRPr="000F0EA0">
          <w:rPr>
            <w:rStyle w:val="Hyperlink"/>
            <w:noProof/>
          </w:rPr>
          <w:instrText xml:space="preserve"> </w:instrText>
        </w:r>
        <w:r w:rsidRPr="000F0EA0">
          <w:rPr>
            <w:rStyle w:val="Hyperlink"/>
            <w:noProof/>
          </w:rPr>
          <w:fldChar w:fldCharType="separate"/>
        </w:r>
        <w:r w:rsidRPr="000F0EA0">
          <w:rPr>
            <w:rStyle w:val="Hyperlink"/>
            <w:noProof/>
          </w:rPr>
          <w:t>3.6</w:t>
        </w:r>
        <w:r>
          <w:rPr>
            <w:rFonts w:asciiTheme="minorHAnsi" w:eastAsiaTheme="minorEastAsia" w:hAnsiTheme="minorHAnsi" w:cstheme="minorBidi"/>
            <w:noProof/>
            <w:szCs w:val="22"/>
          </w:rPr>
          <w:tab/>
        </w:r>
        <w:r w:rsidRPr="000F0EA0">
          <w:rPr>
            <w:rStyle w:val="Hyperlink"/>
            <w:noProof/>
          </w:rPr>
          <w:t>BMRS and BSC Website</w:t>
        </w:r>
        <w:r>
          <w:rPr>
            <w:noProof/>
          </w:rPr>
          <w:tab/>
        </w:r>
        <w:r>
          <w:rPr>
            <w:noProof/>
          </w:rPr>
          <w:fldChar w:fldCharType="begin"/>
        </w:r>
        <w:r>
          <w:rPr>
            <w:noProof/>
          </w:rPr>
          <w:instrText xml:space="preserve"> PAGEREF _Toc158978166 \h </w:instrText>
        </w:r>
      </w:ins>
      <w:r>
        <w:rPr>
          <w:noProof/>
        </w:rPr>
      </w:r>
      <w:r>
        <w:rPr>
          <w:noProof/>
        </w:rPr>
        <w:fldChar w:fldCharType="separate"/>
      </w:r>
      <w:ins w:id="106" w:author="Cecilia Portabales (she/her)" w:date="2024-06-13T14:18:00Z">
        <w:r w:rsidR="00466E68">
          <w:rPr>
            <w:noProof/>
          </w:rPr>
          <w:t>24</w:t>
        </w:r>
      </w:ins>
      <w:ins w:id="107" w:author="1993-B" w:date="2024-02-16T12:15:00Z">
        <w:r>
          <w:rPr>
            <w:noProof/>
          </w:rPr>
          <w:fldChar w:fldCharType="end"/>
        </w:r>
        <w:r w:rsidRPr="000F0EA0">
          <w:rPr>
            <w:rStyle w:val="Hyperlink"/>
            <w:noProof/>
          </w:rPr>
          <w:fldChar w:fldCharType="end"/>
        </w:r>
      </w:ins>
    </w:p>
    <w:p w:rsidR="009674A0" w:rsidRDefault="009674A0">
      <w:pPr>
        <w:pStyle w:val="TOC2"/>
        <w:rPr>
          <w:ins w:id="108" w:author="1993-B" w:date="2024-02-16T12:15:00Z"/>
          <w:rFonts w:asciiTheme="minorHAnsi" w:eastAsiaTheme="minorEastAsia" w:hAnsiTheme="minorHAnsi" w:cstheme="minorBidi"/>
          <w:szCs w:val="22"/>
        </w:rPr>
      </w:pPr>
      <w:ins w:id="109" w:author="1993-B" w:date="2024-02-16T12:15:00Z">
        <w:r w:rsidRPr="000F0EA0">
          <w:rPr>
            <w:rStyle w:val="Hyperlink"/>
          </w:rPr>
          <w:fldChar w:fldCharType="begin"/>
        </w:r>
        <w:r w:rsidRPr="000F0EA0">
          <w:rPr>
            <w:rStyle w:val="Hyperlink"/>
          </w:rPr>
          <w:instrText xml:space="preserve"> </w:instrText>
        </w:r>
        <w:r>
          <w:instrText>HYPERLINK \l "_Toc158978167"</w:instrText>
        </w:r>
        <w:r w:rsidRPr="000F0EA0">
          <w:rPr>
            <w:rStyle w:val="Hyperlink"/>
          </w:rPr>
          <w:instrText xml:space="preserve"> </w:instrText>
        </w:r>
        <w:r w:rsidRPr="000F0EA0">
          <w:rPr>
            <w:rStyle w:val="Hyperlink"/>
          </w:rPr>
          <w:fldChar w:fldCharType="separate"/>
        </w:r>
        <w:r w:rsidRPr="000F0EA0">
          <w:rPr>
            <w:rStyle w:val="Hyperlink"/>
          </w:rPr>
          <w:t>4.</w:t>
        </w:r>
        <w:r>
          <w:rPr>
            <w:rFonts w:asciiTheme="minorHAnsi" w:eastAsiaTheme="minorEastAsia" w:hAnsiTheme="minorHAnsi" w:cstheme="minorBidi"/>
            <w:szCs w:val="22"/>
          </w:rPr>
          <w:tab/>
        </w:r>
        <w:r w:rsidRPr="000F0EA0">
          <w:rPr>
            <w:rStyle w:val="Hyperlink"/>
          </w:rPr>
          <w:t>CREDIT COVER ERRORS AND COMPENSATION</w:t>
        </w:r>
        <w:r>
          <w:tab/>
        </w:r>
        <w:r>
          <w:fldChar w:fldCharType="begin"/>
        </w:r>
        <w:r>
          <w:instrText xml:space="preserve"> PAGEREF _Toc158978167 \h </w:instrText>
        </w:r>
      </w:ins>
      <w:r>
        <w:fldChar w:fldCharType="separate"/>
      </w:r>
      <w:ins w:id="110" w:author="Cecilia Portabales (she/her)" w:date="2024-06-13T14:18:00Z">
        <w:r w:rsidR="00466E68">
          <w:t>24</w:t>
        </w:r>
      </w:ins>
      <w:ins w:id="111" w:author="1993-B" w:date="2024-02-16T12:15:00Z">
        <w:r>
          <w:fldChar w:fldCharType="end"/>
        </w:r>
        <w:r w:rsidRPr="000F0EA0">
          <w:rPr>
            <w:rStyle w:val="Hyperlink"/>
          </w:rPr>
          <w:fldChar w:fldCharType="end"/>
        </w:r>
      </w:ins>
    </w:p>
    <w:p w:rsidR="009674A0" w:rsidRDefault="009674A0">
      <w:pPr>
        <w:pStyle w:val="TOC3"/>
        <w:rPr>
          <w:ins w:id="112" w:author="1993-B" w:date="2024-02-16T12:15:00Z"/>
          <w:rFonts w:asciiTheme="minorHAnsi" w:eastAsiaTheme="minorEastAsia" w:hAnsiTheme="minorHAnsi" w:cstheme="minorBidi"/>
          <w:noProof/>
          <w:szCs w:val="22"/>
        </w:rPr>
      </w:pPr>
      <w:ins w:id="113"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"_Toc158978168"</w:instrText>
        </w:r>
        <w:r w:rsidRPr="000F0EA0">
          <w:rPr>
            <w:rStyle w:val="Hyperlink"/>
            <w:noProof/>
          </w:rPr>
          <w:instrText xml:space="preserve"> </w:instrText>
        </w:r>
        <w:r w:rsidRPr="000F0EA0">
          <w:rPr>
            <w:rStyle w:val="Hyperlink"/>
            <w:noProof/>
          </w:rPr>
          <w:fldChar w:fldCharType="separate"/>
        </w:r>
        <w:r w:rsidRPr="000F0EA0">
          <w:rPr>
            <w:rStyle w:val="Hyperlink"/>
            <w:noProof/>
          </w:rPr>
          <w:t>4.1</w:t>
        </w:r>
        <w:r>
          <w:rPr>
            <w:rFonts w:asciiTheme="minorHAnsi" w:eastAsiaTheme="minorEastAsia" w:hAnsiTheme="minorHAnsi" w:cstheme="minorBidi"/>
            <w:noProof/>
            <w:szCs w:val="22"/>
          </w:rPr>
          <w:tab/>
        </w:r>
        <w:r w:rsidRPr="000F0EA0">
          <w:rPr>
            <w:rStyle w:val="Hyperlink"/>
            <w:noProof/>
          </w:rPr>
          <w:t>Introduction</w:t>
        </w:r>
        <w:r>
          <w:rPr>
            <w:noProof/>
          </w:rPr>
          <w:tab/>
        </w:r>
        <w:r>
          <w:rPr>
            <w:noProof/>
          </w:rPr>
          <w:fldChar w:fldCharType="begin"/>
        </w:r>
        <w:r>
          <w:rPr>
            <w:noProof/>
          </w:rPr>
          <w:instrText xml:space="preserve"> PAGEREF _Toc158978168 \h </w:instrText>
        </w:r>
      </w:ins>
      <w:r>
        <w:rPr>
          <w:noProof/>
        </w:rPr>
      </w:r>
      <w:r>
        <w:rPr>
          <w:noProof/>
        </w:rPr>
        <w:fldChar w:fldCharType="separate"/>
      </w:r>
      <w:ins w:id="114" w:author="Cecilia Portabales (she/her)" w:date="2024-06-13T14:18:00Z">
        <w:r w:rsidR="00466E68">
          <w:rPr>
            <w:noProof/>
          </w:rPr>
          <w:t>24</w:t>
        </w:r>
      </w:ins>
      <w:ins w:id="115" w:author="1993-B" w:date="2024-02-16T12:15:00Z">
        <w:r>
          <w:rPr>
            <w:noProof/>
          </w:rPr>
          <w:fldChar w:fldCharType="end"/>
        </w:r>
        <w:r w:rsidRPr="000F0EA0">
          <w:rPr>
            <w:rStyle w:val="Hyperlink"/>
            <w:noProof/>
          </w:rPr>
          <w:fldChar w:fldCharType="end"/>
        </w:r>
      </w:ins>
    </w:p>
    <w:p w:rsidR="009674A0" w:rsidRDefault="009674A0">
      <w:pPr>
        <w:pStyle w:val="TOC3"/>
        <w:rPr>
          <w:ins w:id="116" w:author="1993-B" w:date="2024-02-16T12:15:00Z"/>
          <w:rFonts w:asciiTheme="minorHAnsi" w:eastAsiaTheme="minorEastAsia" w:hAnsiTheme="minorHAnsi" w:cstheme="minorBidi"/>
          <w:noProof/>
          <w:szCs w:val="22"/>
        </w:rPr>
      </w:pPr>
      <w:ins w:id="117"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"_Toc158978169"</w:instrText>
        </w:r>
        <w:r w:rsidRPr="000F0EA0">
          <w:rPr>
            <w:rStyle w:val="Hyperlink"/>
            <w:noProof/>
          </w:rPr>
          <w:instrText xml:space="preserve"> </w:instrText>
        </w:r>
        <w:r w:rsidRPr="000F0EA0">
          <w:rPr>
            <w:rStyle w:val="Hyperlink"/>
            <w:noProof/>
          </w:rPr>
          <w:fldChar w:fldCharType="separate"/>
        </w:r>
        <w:r w:rsidRPr="000F0EA0">
          <w:rPr>
            <w:rStyle w:val="Hyperlink"/>
            <w:noProof/>
          </w:rPr>
          <w:t>4.2</w:t>
        </w:r>
        <w:r>
          <w:rPr>
            <w:rFonts w:asciiTheme="minorHAnsi" w:eastAsiaTheme="minorEastAsia" w:hAnsiTheme="minorHAnsi" w:cstheme="minorBidi"/>
            <w:noProof/>
            <w:szCs w:val="22"/>
          </w:rPr>
          <w:tab/>
        </w:r>
        <w:r w:rsidRPr="000F0EA0">
          <w:rPr>
            <w:rStyle w:val="Hyperlink"/>
            <w:noProof/>
          </w:rPr>
          <w:t>Credit Cover Error Compensation</w:t>
        </w:r>
        <w:r>
          <w:rPr>
            <w:noProof/>
          </w:rPr>
          <w:tab/>
        </w:r>
        <w:r>
          <w:rPr>
            <w:noProof/>
          </w:rPr>
          <w:fldChar w:fldCharType="begin"/>
        </w:r>
        <w:r>
          <w:rPr>
            <w:noProof/>
          </w:rPr>
          <w:instrText xml:space="preserve"> PAGEREF _Toc158978169 \h </w:instrText>
        </w:r>
      </w:ins>
      <w:r>
        <w:rPr>
          <w:noProof/>
        </w:rPr>
      </w:r>
      <w:r>
        <w:rPr>
          <w:noProof/>
        </w:rPr>
        <w:fldChar w:fldCharType="separate"/>
      </w:r>
      <w:ins w:id="118" w:author="Cecilia Portabales (she/her)" w:date="2024-06-13T14:18:00Z">
        <w:r w:rsidR="00466E68">
          <w:rPr>
            <w:noProof/>
          </w:rPr>
          <w:t>25</w:t>
        </w:r>
      </w:ins>
      <w:ins w:id="119" w:author="1993-B" w:date="2024-02-16T12:15:00Z">
        <w:r>
          <w:rPr>
            <w:noProof/>
          </w:rPr>
          <w:fldChar w:fldCharType="end"/>
        </w:r>
        <w:r w:rsidRPr="000F0EA0">
          <w:rPr>
            <w:rStyle w:val="Hyperlink"/>
            <w:noProof/>
          </w:rPr>
          <w:fldChar w:fldCharType="end"/>
        </w:r>
      </w:ins>
    </w:p>
    <w:p w:rsidR="009674A0" w:rsidRDefault="009674A0">
      <w:pPr>
        <w:pStyle w:val="TOC3"/>
        <w:rPr>
          <w:ins w:id="120" w:author="1993-B" w:date="2024-02-16T12:15:00Z"/>
          <w:rFonts w:asciiTheme="minorHAnsi" w:eastAsiaTheme="minorEastAsia" w:hAnsiTheme="minorHAnsi" w:cstheme="minorBidi"/>
          <w:noProof/>
          <w:szCs w:val="22"/>
        </w:rPr>
      </w:pPr>
      <w:ins w:id="121"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"_Toc158978170"</w:instrText>
        </w:r>
        <w:r w:rsidRPr="000F0EA0">
          <w:rPr>
            <w:rStyle w:val="Hyperlink"/>
            <w:noProof/>
          </w:rPr>
          <w:instrText xml:space="preserve"> </w:instrText>
        </w:r>
        <w:r w:rsidRPr="000F0EA0">
          <w:rPr>
            <w:rStyle w:val="Hyperlink"/>
            <w:noProof/>
          </w:rPr>
          <w:fldChar w:fldCharType="separate"/>
        </w:r>
        <w:r w:rsidRPr="000F0EA0">
          <w:rPr>
            <w:rStyle w:val="Hyperlink"/>
            <w:noProof/>
          </w:rPr>
          <w:t>4.3</w:t>
        </w:r>
        <w:r>
          <w:rPr>
            <w:rFonts w:asciiTheme="minorHAnsi" w:eastAsiaTheme="minorEastAsia" w:hAnsiTheme="minorHAnsi" w:cstheme="minorBidi"/>
            <w:noProof/>
            <w:szCs w:val="22"/>
          </w:rPr>
          <w:tab/>
        </w:r>
        <w:r w:rsidRPr="000F0EA0">
          <w:rPr>
            <w:rStyle w:val="Hyperlink"/>
            <w:noProof/>
          </w:rPr>
          <w:t>Procedures</w:t>
        </w:r>
        <w:r>
          <w:rPr>
            <w:noProof/>
          </w:rPr>
          <w:tab/>
        </w:r>
        <w:r>
          <w:rPr>
            <w:noProof/>
          </w:rPr>
          <w:fldChar w:fldCharType="begin"/>
        </w:r>
        <w:r>
          <w:rPr>
            <w:noProof/>
          </w:rPr>
          <w:instrText xml:space="preserve"> PAGEREF _Toc158978170 \h </w:instrText>
        </w:r>
      </w:ins>
      <w:r>
        <w:rPr>
          <w:noProof/>
        </w:rPr>
      </w:r>
      <w:r>
        <w:rPr>
          <w:noProof/>
        </w:rPr>
        <w:fldChar w:fldCharType="separate"/>
      </w:r>
      <w:ins w:id="122" w:author="Cecilia Portabales (she/her)" w:date="2024-06-13T14:18:00Z">
        <w:r w:rsidR="00466E68">
          <w:rPr>
            <w:noProof/>
          </w:rPr>
          <w:t>26</w:t>
        </w:r>
      </w:ins>
      <w:ins w:id="123" w:author="1993-B" w:date="2024-02-16T12:15:00Z">
        <w:del w:id="124" w:author="Cecilia Portabales (she/her)" w:date="2024-06-13T14:18:00Z">
          <w:r w:rsidDel="00466E68">
            <w:rPr>
              <w:noProof/>
            </w:rPr>
            <w:delText>27</w:delText>
          </w:r>
        </w:del>
        <w:r>
          <w:rPr>
            <w:noProof/>
          </w:rPr>
          <w:fldChar w:fldCharType="end"/>
        </w:r>
        <w:r w:rsidRPr="000F0EA0">
          <w:rPr>
            <w:rStyle w:val="Hyperlink"/>
            <w:noProof/>
          </w:rPr>
          <w:fldChar w:fldCharType="end"/>
        </w:r>
      </w:ins>
    </w:p>
    <w:p w:rsidR="009674A0" w:rsidRDefault="009674A0">
      <w:pPr>
        <w:pStyle w:val="TOC2"/>
        <w:rPr>
          <w:ins w:id="125" w:author="1993-B" w:date="2024-02-16T12:15:00Z"/>
          <w:rFonts w:asciiTheme="minorHAnsi" w:eastAsiaTheme="minorEastAsia" w:hAnsiTheme="minorHAnsi" w:cstheme="minorBidi"/>
          <w:szCs w:val="22"/>
        </w:rPr>
      </w:pPr>
      <w:ins w:id="126" w:author="1993-B" w:date="2024-02-16T12:15:00Z">
        <w:r w:rsidRPr="000F0EA0">
          <w:rPr>
            <w:rStyle w:val="Hyperlink"/>
          </w:rPr>
          <w:fldChar w:fldCharType="begin"/>
        </w:r>
        <w:r w:rsidRPr="000F0EA0">
          <w:rPr>
            <w:rStyle w:val="Hyperlink"/>
          </w:rPr>
          <w:instrText xml:space="preserve"> </w:instrText>
        </w:r>
        <w:r>
          <w:instrText>HYPERLINK \l "_Toc158978171"</w:instrText>
        </w:r>
        <w:r w:rsidRPr="000F0EA0">
          <w:rPr>
            <w:rStyle w:val="Hyperlink"/>
          </w:rPr>
          <w:instrText xml:space="preserve"> </w:instrText>
        </w:r>
        <w:r w:rsidRPr="000F0EA0">
          <w:rPr>
            <w:rStyle w:val="Hyperlink"/>
          </w:rPr>
          <w:fldChar w:fldCharType="separate"/>
        </w:r>
        <w:r w:rsidRPr="000F0EA0">
          <w:rPr>
            <w:rStyle w:val="Hyperlink"/>
          </w:rPr>
          <w:t>ANNEX M-1</w:t>
        </w:r>
        <w:r>
          <w:tab/>
        </w:r>
        <w:r>
          <w:fldChar w:fldCharType="begin"/>
        </w:r>
        <w:r>
          <w:instrText xml:space="preserve"> PAGEREF _Toc158978171 \h </w:instrText>
        </w:r>
      </w:ins>
      <w:r>
        <w:fldChar w:fldCharType="separate"/>
      </w:r>
      <w:ins w:id="127" w:author="Cecilia Portabales (she/her)" w:date="2024-06-13T14:18:00Z">
        <w:r w:rsidR="00466E68">
          <w:t>28</w:t>
        </w:r>
      </w:ins>
      <w:ins w:id="128" w:author="1993-B" w:date="2024-02-16T12:15:00Z">
        <w:r>
          <w:fldChar w:fldCharType="end"/>
        </w:r>
        <w:r w:rsidRPr="000F0EA0">
          <w:rPr>
            <w:rStyle w:val="Hyperlink"/>
          </w:rPr>
          <w:fldChar w:fldCharType="end"/>
        </w:r>
      </w:ins>
    </w:p>
    <w:p w:rsidR="009674A0" w:rsidRDefault="009674A0">
      <w:pPr>
        <w:pStyle w:val="TOC3"/>
        <w:rPr>
          <w:ins w:id="129" w:author="1993-B" w:date="2024-02-16T12:15:00Z"/>
          <w:rFonts w:asciiTheme="minorHAnsi" w:eastAsiaTheme="minorEastAsia" w:hAnsiTheme="minorHAnsi" w:cstheme="minorBidi"/>
          <w:noProof/>
          <w:szCs w:val="22"/>
        </w:rPr>
      </w:pPr>
      <w:ins w:id="130"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"_Toc158978172"</w:instrText>
        </w:r>
        <w:r w:rsidRPr="000F0EA0">
          <w:rPr>
            <w:rStyle w:val="Hyperlink"/>
            <w:noProof/>
          </w:rPr>
          <w:instrText xml:space="preserve"> </w:instrText>
        </w:r>
        <w:r w:rsidRPr="000F0EA0">
          <w:rPr>
            <w:rStyle w:val="Hyperlink"/>
            <w:noProof/>
          </w:rPr>
          <w:fldChar w:fldCharType="separate"/>
        </w:r>
        <w:r w:rsidRPr="000F0EA0">
          <w:rPr>
            <w:rStyle w:val="Hyperlink"/>
            <w:noProof/>
          </w:rPr>
          <w:t>Form of Letter of Credit (UCP 500)</w:t>
        </w:r>
        <w:r>
          <w:rPr>
            <w:noProof/>
          </w:rPr>
          <w:tab/>
        </w:r>
        <w:r>
          <w:rPr>
            <w:noProof/>
          </w:rPr>
          <w:fldChar w:fldCharType="begin"/>
        </w:r>
        <w:r>
          <w:rPr>
            <w:noProof/>
          </w:rPr>
          <w:instrText xml:space="preserve"> PAGEREF _Toc158978172 \h </w:instrText>
        </w:r>
      </w:ins>
      <w:r>
        <w:rPr>
          <w:noProof/>
        </w:rPr>
      </w:r>
      <w:r>
        <w:rPr>
          <w:noProof/>
        </w:rPr>
        <w:fldChar w:fldCharType="separate"/>
      </w:r>
      <w:ins w:id="131" w:author="Cecilia Portabales (she/her)" w:date="2024-06-13T14:18:00Z">
        <w:r w:rsidR="00466E68">
          <w:rPr>
            <w:noProof/>
          </w:rPr>
          <w:t>28</w:t>
        </w:r>
      </w:ins>
      <w:ins w:id="132" w:author="1993-B" w:date="2024-02-16T12:15:00Z">
        <w:r>
          <w:rPr>
            <w:noProof/>
          </w:rPr>
          <w:fldChar w:fldCharType="end"/>
        </w:r>
        <w:r w:rsidRPr="000F0EA0">
          <w:rPr>
            <w:rStyle w:val="Hyperlink"/>
            <w:noProof/>
          </w:rPr>
          <w:fldChar w:fldCharType="end"/>
        </w:r>
      </w:ins>
    </w:p>
    <w:p w:rsidR="009674A0" w:rsidRDefault="009674A0">
      <w:pPr>
        <w:pStyle w:val="TOC2"/>
        <w:rPr>
          <w:ins w:id="133" w:author="1993-B" w:date="2024-02-16T12:15:00Z"/>
          <w:rFonts w:asciiTheme="minorHAnsi" w:eastAsiaTheme="minorEastAsia" w:hAnsiTheme="minorHAnsi" w:cstheme="minorBidi"/>
          <w:szCs w:val="22"/>
        </w:rPr>
      </w:pPr>
      <w:ins w:id="134" w:author="1993-B" w:date="2024-02-16T12:15:00Z">
        <w:r w:rsidRPr="000F0EA0">
          <w:rPr>
            <w:rStyle w:val="Hyperlink"/>
          </w:rPr>
          <w:fldChar w:fldCharType="begin"/>
        </w:r>
        <w:r w:rsidRPr="000F0EA0">
          <w:rPr>
            <w:rStyle w:val="Hyperlink"/>
          </w:rPr>
          <w:instrText xml:space="preserve"> </w:instrText>
        </w:r>
        <w:r>
          <w:instrText>HYPERLINK \l "_Toc158978173"</w:instrText>
        </w:r>
        <w:r w:rsidRPr="000F0EA0">
          <w:rPr>
            <w:rStyle w:val="Hyperlink"/>
          </w:rPr>
          <w:instrText xml:space="preserve"> </w:instrText>
        </w:r>
        <w:r w:rsidRPr="000F0EA0">
          <w:rPr>
            <w:rStyle w:val="Hyperlink"/>
          </w:rPr>
          <w:fldChar w:fldCharType="separate"/>
        </w:r>
        <w:r w:rsidRPr="000F0EA0">
          <w:rPr>
            <w:rStyle w:val="Hyperlink"/>
          </w:rPr>
          <w:t>ANNEX M-2</w:t>
        </w:r>
        <w:r>
          <w:tab/>
        </w:r>
        <w:r>
          <w:fldChar w:fldCharType="begin"/>
        </w:r>
        <w:r>
          <w:instrText xml:space="preserve"> PAGEREF _Toc158978173 \h </w:instrText>
        </w:r>
      </w:ins>
      <w:r>
        <w:fldChar w:fldCharType="separate"/>
      </w:r>
      <w:ins w:id="135" w:author="Cecilia Portabales (she/her)" w:date="2024-06-13T14:18:00Z">
        <w:r w:rsidR="00466E68">
          <w:t>29</w:t>
        </w:r>
      </w:ins>
      <w:ins w:id="136" w:author="1993-B" w:date="2024-02-16T12:15:00Z">
        <w:r>
          <w:fldChar w:fldCharType="end"/>
        </w:r>
        <w:r w:rsidRPr="000F0EA0">
          <w:rPr>
            <w:rStyle w:val="Hyperlink"/>
          </w:rPr>
          <w:fldChar w:fldCharType="end"/>
        </w:r>
      </w:ins>
    </w:p>
    <w:p w:rsidR="009674A0" w:rsidRDefault="009674A0">
      <w:pPr>
        <w:pStyle w:val="TOC3"/>
        <w:rPr>
          <w:ins w:id="137" w:author="1993-B" w:date="2024-02-16T12:15:00Z"/>
          <w:rFonts w:asciiTheme="minorHAnsi" w:eastAsiaTheme="minorEastAsia" w:hAnsiTheme="minorHAnsi" w:cstheme="minorBidi"/>
          <w:noProof/>
          <w:szCs w:val="22"/>
        </w:rPr>
      </w:pPr>
      <w:ins w:id="138"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"_Toc158978174"</w:instrText>
        </w:r>
        <w:r w:rsidRPr="000F0EA0">
          <w:rPr>
            <w:rStyle w:val="Hyperlink"/>
            <w:noProof/>
          </w:rPr>
          <w:instrText xml:space="preserve"> </w:instrText>
        </w:r>
        <w:r w:rsidRPr="000F0EA0">
          <w:rPr>
            <w:rStyle w:val="Hyperlink"/>
            <w:noProof/>
          </w:rPr>
          <w:fldChar w:fldCharType="separate"/>
        </w:r>
        <w:r w:rsidRPr="000F0EA0">
          <w:rPr>
            <w:rStyle w:val="Hyperlink"/>
            <w:noProof/>
          </w:rPr>
          <w:t>Form of Letter of Credit (UCP 600)</w:t>
        </w:r>
        <w:r>
          <w:rPr>
            <w:noProof/>
          </w:rPr>
          <w:tab/>
        </w:r>
        <w:r>
          <w:rPr>
            <w:noProof/>
          </w:rPr>
          <w:fldChar w:fldCharType="begin"/>
        </w:r>
        <w:r>
          <w:rPr>
            <w:noProof/>
          </w:rPr>
          <w:instrText xml:space="preserve"> PAGEREF _Toc158978174 \h </w:instrText>
        </w:r>
      </w:ins>
      <w:r>
        <w:rPr>
          <w:noProof/>
        </w:rPr>
      </w:r>
      <w:r>
        <w:rPr>
          <w:noProof/>
        </w:rPr>
        <w:fldChar w:fldCharType="separate"/>
      </w:r>
      <w:ins w:id="139" w:author="Cecilia Portabales (she/her)" w:date="2024-06-13T14:18:00Z">
        <w:r w:rsidR="00466E68">
          <w:rPr>
            <w:noProof/>
          </w:rPr>
          <w:t>29</w:t>
        </w:r>
      </w:ins>
      <w:ins w:id="140" w:author="1993-B" w:date="2024-02-16T12:15:00Z">
        <w:r>
          <w:rPr>
            <w:noProof/>
          </w:rPr>
          <w:fldChar w:fldCharType="end"/>
        </w:r>
        <w:r w:rsidRPr="000F0EA0">
          <w:rPr>
            <w:rStyle w:val="Hyperlink"/>
            <w:noProof/>
          </w:rPr>
          <w:fldChar w:fldCharType="end"/>
        </w:r>
      </w:ins>
    </w:p>
    <w:p w:rsidR="009674A0" w:rsidRDefault="009674A0">
      <w:pPr>
        <w:pStyle w:val="TOC2"/>
        <w:rPr>
          <w:ins w:id="141" w:author="1993-B" w:date="2024-02-16T12:15:00Z"/>
          <w:rFonts w:asciiTheme="minorHAnsi" w:eastAsiaTheme="minorEastAsia" w:hAnsiTheme="minorHAnsi" w:cstheme="minorBidi"/>
          <w:szCs w:val="22"/>
        </w:rPr>
      </w:pPr>
      <w:ins w:id="142" w:author="1993-B" w:date="2024-02-16T12:15:00Z">
        <w:r w:rsidRPr="000F0EA0">
          <w:rPr>
            <w:rStyle w:val="Hyperlink"/>
          </w:rPr>
          <w:fldChar w:fldCharType="begin"/>
        </w:r>
        <w:r w:rsidRPr="000F0EA0">
          <w:rPr>
            <w:rStyle w:val="Hyperlink"/>
          </w:rPr>
          <w:instrText xml:space="preserve"> </w:instrText>
        </w:r>
        <w:r>
          <w:instrText>HYPERLINK \l "_Toc158978175"</w:instrText>
        </w:r>
        <w:r w:rsidRPr="000F0EA0">
          <w:rPr>
            <w:rStyle w:val="Hyperlink"/>
          </w:rPr>
          <w:instrText xml:space="preserve"> </w:instrText>
        </w:r>
        <w:r w:rsidRPr="000F0EA0">
          <w:rPr>
            <w:rStyle w:val="Hyperlink"/>
          </w:rPr>
          <w:fldChar w:fldCharType="separate"/>
        </w:r>
        <w:r w:rsidRPr="000F0EA0">
          <w:rPr>
            <w:rStyle w:val="Hyperlink"/>
          </w:rPr>
          <w:t>ANNEX M-3</w:t>
        </w:r>
        <w:r>
          <w:tab/>
        </w:r>
        <w:r>
          <w:fldChar w:fldCharType="begin"/>
        </w:r>
        <w:r>
          <w:instrText xml:space="preserve"> PAGEREF _Toc158978175 \h </w:instrText>
        </w:r>
      </w:ins>
      <w:r>
        <w:fldChar w:fldCharType="separate"/>
      </w:r>
      <w:ins w:id="143" w:author="Cecilia Portabales (she/her)" w:date="2024-06-13T14:18:00Z">
        <w:r w:rsidR="00466E68">
          <w:t>30</w:t>
        </w:r>
      </w:ins>
      <w:ins w:id="144" w:author="1993-B" w:date="2024-02-16T12:15:00Z">
        <w:r>
          <w:fldChar w:fldCharType="end"/>
        </w:r>
        <w:r w:rsidRPr="000F0EA0">
          <w:rPr>
            <w:rStyle w:val="Hyperlink"/>
          </w:rPr>
          <w:fldChar w:fldCharType="end"/>
        </w:r>
      </w:ins>
    </w:p>
    <w:p w:rsidR="009674A0" w:rsidRDefault="009674A0">
      <w:pPr>
        <w:pStyle w:val="TOC3"/>
        <w:rPr>
          <w:ins w:id="145" w:author="1993-B" w:date="2024-02-16T12:15:00Z"/>
          <w:rFonts w:asciiTheme="minorHAnsi" w:eastAsiaTheme="minorEastAsia" w:hAnsiTheme="minorHAnsi" w:cstheme="minorBidi"/>
          <w:noProof/>
          <w:szCs w:val="22"/>
        </w:rPr>
      </w:pPr>
      <w:ins w:id="146"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"_Toc158978176"</w:instrText>
        </w:r>
        <w:r w:rsidRPr="000F0EA0">
          <w:rPr>
            <w:rStyle w:val="Hyperlink"/>
            <w:noProof/>
          </w:rPr>
          <w:instrText xml:space="preserve"> </w:instrText>
        </w:r>
        <w:r w:rsidRPr="000F0EA0">
          <w:rPr>
            <w:rStyle w:val="Hyperlink"/>
            <w:noProof/>
          </w:rPr>
          <w:fldChar w:fldCharType="separate"/>
        </w:r>
        <w:r w:rsidRPr="000F0EA0">
          <w:rPr>
            <w:rStyle w:val="Hyperlink"/>
            <w:noProof/>
          </w:rPr>
          <w:t>Form of Letter of Credit (ISP98)</w:t>
        </w:r>
        <w:r>
          <w:rPr>
            <w:noProof/>
          </w:rPr>
          <w:tab/>
        </w:r>
        <w:r>
          <w:rPr>
            <w:noProof/>
          </w:rPr>
          <w:fldChar w:fldCharType="begin"/>
        </w:r>
        <w:r>
          <w:rPr>
            <w:noProof/>
          </w:rPr>
          <w:instrText xml:space="preserve"> PAGEREF _Toc158978176 \h </w:instrText>
        </w:r>
      </w:ins>
      <w:r>
        <w:rPr>
          <w:noProof/>
        </w:rPr>
      </w:r>
      <w:r>
        <w:rPr>
          <w:noProof/>
        </w:rPr>
        <w:fldChar w:fldCharType="separate"/>
      </w:r>
      <w:ins w:id="147" w:author="Cecilia Portabales (she/her)" w:date="2024-06-13T14:18:00Z">
        <w:r w:rsidR="00466E68">
          <w:rPr>
            <w:noProof/>
          </w:rPr>
          <w:t>30</w:t>
        </w:r>
      </w:ins>
      <w:ins w:id="148" w:author="1993-B" w:date="2024-02-16T12:15:00Z">
        <w:r>
          <w:rPr>
            <w:noProof/>
          </w:rPr>
          <w:fldChar w:fldCharType="end"/>
        </w:r>
        <w:r w:rsidRPr="000F0EA0">
          <w:rPr>
            <w:rStyle w:val="Hyperlink"/>
            <w:noProof/>
          </w:rPr>
          <w:fldChar w:fldCharType="end"/>
        </w:r>
      </w:ins>
    </w:p>
    <w:p w:rsidR="009674A0" w:rsidRDefault="009674A0">
      <w:pPr>
        <w:pStyle w:val="TOC2"/>
        <w:rPr>
          <w:ins w:id="149" w:author="1993-B" w:date="2024-02-16T12:15:00Z"/>
          <w:rFonts w:asciiTheme="minorHAnsi" w:eastAsiaTheme="minorEastAsia" w:hAnsiTheme="minorHAnsi" w:cstheme="minorBidi"/>
          <w:szCs w:val="22"/>
        </w:rPr>
      </w:pPr>
      <w:ins w:id="150" w:author="1993-B" w:date="2024-02-16T12:15:00Z">
        <w:r w:rsidRPr="000F0EA0">
          <w:rPr>
            <w:rStyle w:val="Hyperlink"/>
          </w:rPr>
          <w:fldChar w:fldCharType="begin"/>
        </w:r>
        <w:r w:rsidRPr="000F0EA0">
          <w:rPr>
            <w:rStyle w:val="Hyperlink"/>
          </w:rPr>
          <w:instrText xml:space="preserve"> </w:instrText>
        </w:r>
        <w:r>
          <w:instrText>HYPERLINK \l "_Toc158978177"</w:instrText>
        </w:r>
        <w:r w:rsidRPr="000F0EA0">
          <w:rPr>
            <w:rStyle w:val="Hyperlink"/>
          </w:rPr>
          <w:instrText xml:space="preserve"> </w:instrText>
        </w:r>
        <w:r w:rsidRPr="000F0EA0">
          <w:rPr>
            <w:rStyle w:val="Hyperlink"/>
          </w:rPr>
          <w:fldChar w:fldCharType="separate"/>
        </w:r>
        <w:r w:rsidRPr="000F0EA0">
          <w:rPr>
            <w:rStyle w:val="Hyperlink"/>
          </w:rPr>
          <w:t>ANNEX M-4</w:t>
        </w:r>
        <w:r>
          <w:tab/>
        </w:r>
        <w:r>
          <w:fldChar w:fldCharType="begin"/>
        </w:r>
        <w:r>
          <w:instrText xml:space="preserve"> PAGEREF _Toc158978177 \h </w:instrText>
        </w:r>
      </w:ins>
      <w:r>
        <w:fldChar w:fldCharType="separate"/>
      </w:r>
      <w:ins w:id="151" w:author="Cecilia Portabales (she/her)" w:date="2024-06-13T14:18:00Z">
        <w:r w:rsidR="00466E68">
          <w:t>31</w:t>
        </w:r>
      </w:ins>
      <w:ins w:id="152" w:author="1993-B" w:date="2024-02-16T12:15:00Z">
        <w:r>
          <w:fldChar w:fldCharType="end"/>
        </w:r>
        <w:r w:rsidRPr="000F0EA0">
          <w:rPr>
            <w:rStyle w:val="Hyperlink"/>
          </w:rPr>
          <w:fldChar w:fldCharType="end"/>
        </w:r>
      </w:ins>
    </w:p>
    <w:p w:rsidR="009674A0" w:rsidRDefault="009674A0">
      <w:pPr>
        <w:pStyle w:val="TOC3"/>
        <w:rPr>
          <w:ins w:id="153" w:author="1993-B" w:date="2024-02-16T12:15:00Z"/>
          <w:rFonts w:asciiTheme="minorHAnsi" w:eastAsiaTheme="minorEastAsia" w:hAnsiTheme="minorHAnsi" w:cstheme="minorBidi"/>
          <w:noProof/>
          <w:szCs w:val="22"/>
        </w:rPr>
      </w:pPr>
      <w:ins w:id="154" w:author="1993-B" w:date="2024-02-16T12:15:00Z">
        <w:r w:rsidRPr="000F0EA0">
          <w:rPr>
            <w:rStyle w:val="Hyperlink"/>
            <w:noProof/>
          </w:rPr>
          <w:fldChar w:fldCharType="begin"/>
        </w:r>
        <w:r w:rsidRPr="000F0EA0">
          <w:rPr>
            <w:rStyle w:val="Hyperlink"/>
            <w:noProof/>
          </w:rPr>
          <w:instrText xml:space="preserve"> </w:instrText>
        </w:r>
        <w:r>
          <w:rPr>
            <w:noProof/>
          </w:rPr>
          <w:instrText>HYPERLINK \l "_Toc158978178"</w:instrText>
        </w:r>
        <w:r w:rsidRPr="000F0EA0">
          <w:rPr>
            <w:rStyle w:val="Hyperlink"/>
            <w:noProof/>
          </w:rPr>
          <w:instrText xml:space="preserve"> </w:instrText>
        </w:r>
        <w:r w:rsidRPr="000F0EA0">
          <w:rPr>
            <w:rStyle w:val="Hyperlink"/>
            <w:noProof/>
          </w:rPr>
          <w:fldChar w:fldCharType="separate"/>
        </w:r>
        <w:r w:rsidRPr="000F0EA0">
          <w:rPr>
            <w:rStyle w:val="Hyperlink"/>
            <w:noProof/>
          </w:rPr>
          <w:t>1.</w:t>
        </w:r>
        <w:r>
          <w:rPr>
            <w:rFonts w:asciiTheme="minorHAnsi" w:eastAsiaTheme="minorEastAsia" w:hAnsiTheme="minorHAnsi" w:cstheme="minorBidi"/>
            <w:noProof/>
            <w:szCs w:val="22"/>
          </w:rPr>
          <w:tab/>
        </w:r>
        <w:r w:rsidRPr="000F0EA0">
          <w:rPr>
            <w:rStyle w:val="Hyperlink"/>
            <w:caps/>
            <w:noProof/>
          </w:rPr>
          <w:t>Requirements of an Approved Insurance Product</w:t>
        </w:r>
        <w:r>
          <w:rPr>
            <w:noProof/>
          </w:rPr>
          <w:tab/>
        </w:r>
        <w:r>
          <w:rPr>
            <w:noProof/>
          </w:rPr>
          <w:fldChar w:fldCharType="begin"/>
        </w:r>
        <w:r>
          <w:rPr>
            <w:noProof/>
          </w:rPr>
          <w:instrText xml:space="preserve"> PAGEREF _Toc158978178 \h </w:instrText>
        </w:r>
      </w:ins>
      <w:r>
        <w:rPr>
          <w:noProof/>
        </w:rPr>
      </w:r>
      <w:r>
        <w:rPr>
          <w:noProof/>
        </w:rPr>
        <w:fldChar w:fldCharType="separate"/>
      </w:r>
      <w:ins w:id="155" w:author="Cecilia Portabales (she/her)" w:date="2024-06-13T14:18:00Z">
        <w:r w:rsidR="00466E68">
          <w:rPr>
            <w:noProof/>
          </w:rPr>
          <w:t>31</w:t>
        </w:r>
      </w:ins>
      <w:ins w:id="156" w:author="1993-B" w:date="2024-02-16T12:15:00Z">
        <w:r>
          <w:rPr>
            <w:noProof/>
          </w:rPr>
          <w:fldChar w:fldCharType="end"/>
        </w:r>
        <w:r w:rsidRPr="000F0EA0">
          <w:rPr>
            <w:rStyle w:val="Hyperlink"/>
            <w:noProof/>
          </w:rPr>
          <w:fldChar w:fldCharType="end"/>
        </w:r>
      </w:ins>
    </w:p>
    <w:p w:rsidR="009674A0" w:rsidRDefault="009674A0">
      <w:pPr>
        <w:pStyle w:val="TOC4"/>
        <w:rPr>
          <w:ins w:id="157" w:author="1993-B" w:date="2024-02-16T12:15:00Z"/>
          <w:rFonts w:asciiTheme="minorHAnsi" w:eastAsiaTheme="minorEastAsia" w:hAnsiTheme="minorHAnsi" w:cstheme="minorBidi"/>
          <w:szCs w:val="22"/>
        </w:rPr>
      </w:pPr>
      <w:ins w:id="158" w:author="1993-B" w:date="2024-02-16T12:15:00Z">
        <w:r w:rsidRPr="000F0EA0">
          <w:rPr>
            <w:rStyle w:val="Hyperlink"/>
          </w:rPr>
          <w:fldChar w:fldCharType="begin"/>
        </w:r>
        <w:r w:rsidRPr="000F0EA0">
          <w:rPr>
            <w:rStyle w:val="Hyperlink"/>
          </w:rPr>
          <w:instrText xml:space="preserve"> </w:instrText>
        </w:r>
        <w:r>
          <w:instrText>HYPERLINK \l "_Toc158978179"</w:instrText>
        </w:r>
        <w:r w:rsidRPr="000F0EA0">
          <w:rPr>
            <w:rStyle w:val="Hyperlink"/>
          </w:rPr>
          <w:instrText xml:space="preserve"> </w:instrText>
        </w:r>
        <w:r w:rsidRPr="000F0EA0">
          <w:rPr>
            <w:rStyle w:val="Hyperlink"/>
          </w:rPr>
          <w:fldChar w:fldCharType="separate"/>
        </w:r>
        <w:r w:rsidRPr="000F0EA0">
          <w:rPr>
            <w:rStyle w:val="Hyperlink"/>
          </w:rPr>
          <w:t>1.1</w:t>
        </w:r>
        <w:r>
          <w:rPr>
            <w:rFonts w:asciiTheme="minorHAnsi" w:eastAsiaTheme="minorEastAsia" w:hAnsiTheme="minorHAnsi" w:cstheme="minorBidi"/>
            <w:szCs w:val="22"/>
          </w:rPr>
          <w:tab/>
        </w:r>
        <w:r w:rsidRPr="000F0EA0">
          <w:rPr>
            <w:rStyle w:val="Hyperlink"/>
          </w:rPr>
          <w:t>Providers of an Approved Insurance Product</w:t>
        </w:r>
        <w:r>
          <w:tab/>
        </w:r>
        <w:r>
          <w:fldChar w:fldCharType="begin"/>
        </w:r>
        <w:r>
          <w:instrText xml:space="preserve"> PAGEREF _Toc158978179 \h </w:instrText>
        </w:r>
      </w:ins>
      <w:r>
        <w:fldChar w:fldCharType="separate"/>
      </w:r>
      <w:ins w:id="159" w:author="Cecilia Portabales (she/her)" w:date="2024-06-13T14:18:00Z">
        <w:r w:rsidR="00466E68">
          <w:t>31</w:t>
        </w:r>
      </w:ins>
      <w:ins w:id="160" w:author="1993-B" w:date="2024-02-16T12:15:00Z">
        <w:r>
          <w:fldChar w:fldCharType="end"/>
        </w:r>
        <w:r w:rsidRPr="000F0EA0">
          <w:rPr>
            <w:rStyle w:val="Hyperlink"/>
          </w:rPr>
          <w:fldChar w:fldCharType="end"/>
        </w:r>
      </w:ins>
    </w:p>
    <w:p w:rsidR="009674A0" w:rsidRDefault="009674A0">
      <w:pPr>
        <w:pStyle w:val="TOC4"/>
        <w:rPr>
          <w:ins w:id="161" w:author="1993-B" w:date="2024-02-16T12:15:00Z"/>
          <w:rFonts w:asciiTheme="minorHAnsi" w:eastAsiaTheme="minorEastAsia" w:hAnsiTheme="minorHAnsi" w:cstheme="minorBidi"/>
          <w:szCs w:val="22"/>
        </w:rPr>
      </w:pPr>
      <w:ins w:id="162" w:author="1993-B" w:date="2024-02-16T12:15:00Z">
        <w:r w:rsidRPr="000F0EA0">
          <w:rPr>
            <w:rStyle w:val="Hyperlink"/>
          </w:rPr>
          <w:fldChar w:fldCharType="begin"/>
        </w:r>
        <w:r w:rsidRPr="000F0EA0">
          <w:rPr>
            <w:rStyle w:val="Hyperlink"/>
          </w:rPr>
          <w:instrText xml:space="preserve"> </w:instrText>
        </w:r>
        <w:r>
          <w:instrText>HYPERLINK \l "_Toc158978180"</w:instrText>
        </w:r>
        <w:r w:rsidRPr="000F0EA0">
          <w:rPr>
            <w:rStyle w:val="Hyperlink"/>
          </w:rPr>
          <w:instrText xml:space="preserve"> </w:instrText>
        </w:r>
        <w:r w:rsidRPr="000F0EA0">
          <w:rPr>
            <w:rStyle w:val="Hyperlink"/>
          </w:rPr>
          <w:fldChar w:fldCharType="separate"/>
        </w:r>
        <w:r w:rsidRPr="000F0EA0">
          <w:rPr>
            <w:rStyle w:val="Hyperlink"/>
          </w:rPr>
          <w:t>1.2</w:t>
        </w:r>
        <w:r>
          <w:rPr>
            <w:rFonts w:asciiTheme="minorHAnsi" w:eastAsiaTheme="minorEastAsia" w:hAnsiTheme="minorHAnsi" w:cstheme="minorBidi"/>
            <w:szCs w:val="22"/>
          </w:rPr>
          <w:tab/>
        </w:r>
        <w:r w:rsidRPr="000F0EA0">
          <w:rPr>
            <w:rStyle w:val="Hyperlink"/>
          </w:rPr>
          <w:t>Requirements of an Approved Insurance Product</w:t>
        </w:r>
        <w:r>
          <w:tab/>
        </w:r>
        <w:r>
          <w:fldChar w:fldCharType="begin"/>
        </w:r>
        <w:r>
          <w:instrText xml:space="preserve"> PAGEREF _Toc158978180 \h </w:instrText>
        </w:r>
      </w:ins>
      <w:r>
        <w:fldChar w:fldCharType="separate"/>
      </w:r>
      <w:ins w:id="163" w:author="Cecilia Portabales (she/her)" w:date="2024-06-13T14:18:00Z">
        <w:r w:rsidR="00466E68">
          <w:t>31</w:t>
        </w:r>
      </w:ins>
      <w:ins w:id="164" w:author="1993-B" w:date="2024-02-16T12:15:00Z">
        <w:r>
          <w:fldChar w:fldCharType="end"/>
        </w:r>
        <w:r w:rsidRPr="000F0EA0">
          <w:rPr>
            <w:rStyle w:val="Hyperlink"/>
          </w:rPr>
          <w:fldChar w:fldCharType="end"/>
        </w:r>
      </w:ins>
    </w:p>
    <w:p w:rsidR="006F1C39" w:rsidDel="009674A0" w:rsidRDefault="006F1C39">
      <w:pPr>
        <w:pStyle w:val="TOC1"/>
        <w:rPr>
          <w:del w:id="165" w:author="1993-B" w:date="2024-02-16T12:15:00Z"/>
          <w:rFonts w:asciiTheme="minorHAnsi" w:eastAsiaTheme="minorEastAsia" w:hAnsiTheme="minorHAnsi" w:cstheme="minorBidi"/>
          <w:caps w:val="0"/>
          <w:szCs w:val="22"/>
        </w:rPr>
      </w:pPr>
      <w:del w:id="166" w:author="1993-B" w:date="2024-02-16T12:15:00Z">
        <w:r w:rsidRPr="009674A0" w:rsidDel="009674A0">
          <w:rPr>
            <w:rPrChange w:id="167" w:author="1993-B" w:date="2024-02-16T12:15:00Z">
              <w:rPr>
                <w:rStyle w:val="Hyperlink"/>
                <w:caps w:val="0"/>
              </w:rPr>
            </w:rPrChange>
          </w:rPr>
          <w:delText>SECTION M: CREDIT COVER AND CREDIT DEFAULT</w:delText>
        </w:r>
        <w:r w:rsidDel="009674A0">
          <w:tab/>
          <w:delText>1</w:delText>
        </w:r>
      </w:del>
    </w:p>
    <w:p w:rsidR="006F1C39" w:rsidDel="009674A0" w:rsidRDefault="006F1C39">
      <w:pPr>
        <w:pStyle w:val="TOC2"/>
        <w:rPr>
          <w:del w:id="168" w:author="1993-B" w:date="2024-02-16T12:15:00Z"/>
          <w:rFonts w:asciiTheme="minorHAnsi" w:eastAsiaTheme="minorEastAsia" w:hAnsiTheme="minorHAnsi" w:cstheme="minorBidi"/>
          <w:szCs w:val="22"/>
        </w:rPr>
      </w:pPr>
      <w:del w:id="169" w:author="1993-B" w:date="2024-02-16T12:15:00Z">
        <w:r w:rsidRPr="009674A0" w:rsidDel="009674A0">
          <w:rPr>
            <w:rPrChange w:id="170" w:author="1993-B" w:date="2024-02-16T12:15:00Z">
              <w:rPr>
                <w:rStyle w:val="Hyperlink"/>
              </w:rPr>
            </w:rPrChange>
          </w:rPr>
          <w:delText>1.</w:delText>
        </w:r>
        <w:r w:rsidDel="009674A0">
          <w:rPr>
            <w:rFonts w:asciiTheme="minorHAnsi" w:eastAsiaTheme="minorEastAsia" w:hAnsiTheme="minorHAnsi" w:cstheme="minorBidi"/>
            <w:szCs w:val="22"/>
          </w:rPr>
          <w:tab/>
        </w:r>
        <w:r w:rsidRPr="009674A0" w:rsidDel="009674A0">
          <w:rPr>
            <w:rPrChange w:id="171" w:author="1993-B" w:date="2024-02-16T12:15:00Z">
              <w:rPr>
                <w:rStyle w:val="Hyperlink"/>
              </w:rPr>
            </w:rPrChange>
          </w:rPr>
          <w:delText>GENERAL</w:delText>
        </w:r>
        <w:r w:rsidDel="009674A0">
          <w:tab/>
          <w:delText>1</w:delText>
        </w:r>
      </w:del>
    </w:p>
    <w:p w:rsidR="006F1C39" w:rsidDel="009674A0" w:rsidRDefault="006F1C39">
      <w:pPr>
        <w:pStyle w:val="TOC3"/>
        <w:rPr>
          <w:del w:id="172" w:author="1993-B" w:date="2024-02-16T12:15:00Z"/>
          <w:rFonts w:asciiTheme="minorHAnsi" w:eastAsiaTheme="minorEastAsia" w:hAnsiTheme="minorHAnsi" w:cstheme="minorBidi"/>
          <w:noProof/>
          <w:szCs w:val="22"/>
        </w:rPr>
      </w:pPr>
      <w:del w:id="173" w:author="1993-B" w:date="2024-02-16T12:15:00Z">
        <w:r w:rsidRPr="009674A0" w:rsidDel="009674A0">
          <w:rPr>
            <w:rPrChange w:id="174" w:author="1993-B" w:date="2024-02-16T12:15:00Z">
              <w:rPr>
                <w:rStyle w:val="Hyperlink"/>
                <w:noProof/>
              </w:rPr>
            </w:rPrChange>
          </w:rPr>
          <w:delText>1.1</w:delText>
        </w:r>
        <w:r w:rsidDel="009674A0">
          <w:rPr>
            <w:rFonts w:asciiTheme="minorHAnsi" w:eastAsiaTheme="minorEastAsia" w:hAnsiTheme="minorHAnsi" w:cstheme="minorBidi"/>
            <w:noProof/>
            <w:szCs w:val="22"/>
          </w:rPr>
          <w:tab/>
        </w:r>
        <w:r w:rsidRPr="009674A0" w:rsidDel="009674A0">
          <w:rPr>
            <w:rPrChange w:id="175" w:author="1993-B" w:date="2024-02-16T12:15:00Z">
              <w:rPr>
                <w:rStyle w:val="Hyperlink"/>
                <w:noProof/>
              </w:rPr>
            </w:rPrChange>
          </w:rPr>
          <w:delText>Introduction</w:delText>
        </w:r>
        <w:r w:rsidDel="009674A0">
          <w:rPr>
            <w:noProof/>
          </w:rPr>
          <w:tab/>
          <w:delText>1</w:delText>
        </w:r>
      </w:del>
    </w:p>
    <w:p w:rsidR="006F1C39" w:rsidDel="009674A0" w:rsidRDefault="006F1C39">
      <w:pPr>
        <w:pStyle w:val="TOC3"/>
        <w:rPr>
          <w:del w:id="176" w:author="1993-B" w:date="2024-02-16T12:15:00Z"/>
          <w:rFonts w:asciiTheme="minorHAnsi" w:eastAsiaTheme="minorEastAsia" w:hAnsiTheme="minorHAnsi" w:cstheme="minorBidi"/>
          <w:noProof/>
          <w:szCs w:val="22"/>
        </w:rPr>
      </w:pPr>
      <w:del w:id="177" w:author="1993-B" w:date="2024-02-16T12:15:00Z">
        <w:r w:rsidRPr="009674A0" w:rsidDel="009674A0">
          <w:rPr>
            <w:rPrChange w:id="178" w:author="1993-B" w:date="2024-02-16T12:15:00Z">
              <w:rPr>
                <w:rStyle w:val="Hyperlink"/>
                <w:noProof/>
              </w:rPr>
            </w:rPrChange>
          </w:rPr>
          <w:delText>1.2</w:delText>
        </w:r>
        <w:r w:rsidDel="009674A0">
          <w:rPr>
            <w:rFonts w:asciiTheme="minorHAnsi" w:eastAsiaTheme="minorEastAsia" w:hAnsiTheme="minorHAnsi" w:cstheme="minorBidi"/>
            <w:noProof/>
            <w:szCs w:val="22"/>
          </w:rPr>
          <w:tab/>
        </w:r>
        <w:r w:rsidRPr="009674A0" w:rsidDel="009674A0">
          <w:rPr>
            <w:rPrChange w:id="179" w:author="1993-B" w:date="2024-02-16T12:15:00Z">
              <w:rPr>
                <w:rStyle w:val="Hyperlink"/>
                <w:noProof/>
              </w:rPr>
            </w:rPrChange>
          </w:rPr>
          <w:delText>Energy Indebtedness</w:delText>
        </w:r>
        <w:r w:rsidDel="009674A0">
          <w:rPr>
            <w:noProof/>
          </w:rPr>
          <w:tab/>
          <w:delText>1</w:delText>
        </w:r>
      </w:del>
    </w:p>
    <w:p w:rsidR="006F1C39" w:rsidDel="009674A0" w:rsidRDefault="006F1C39">
      <w:pPr>
        <w:pStyle w:val="TOC3"/>
        <w:rPr>
          <w:del w:id="180" w:author="1993-B" w:date="2024-02-16T12:15:00Z"/>
          <w:rFonts w:asciiTheme="minorHAnsi" w:eastAsiaTheme="minorEastAsia" w:hAnsiTheme="minorHAnsi" w:cstheme="minorBidi"/>
          <w:noProof/>
          <w:szCs w:val="22"/>
        </w:rPr>
      </w:pPr>
      <w:del w:id="181" w:author="1993-B" w:date="2024-02-16T12:15:00Z">
        <w:r w:rsidRPr="009674A0" w:rsidDel="009674A0">
          <w:rPr>
            <w:rPrChange w:id="182" w:author="1993-B" w:date="2024-02-16T12:15:00Z">
              <w:rPr>
                <w:rStyle w:val="Hyperlink"/>
                <w:noProof/>
              </w:rPr>
            </w:rPrChange>
          </w:rPr>
          <w:delText>1.3</w:delText>
        </w:r>
        <w:r w:rsidDel="009674A0">
          <w:rPr>
            <w:rFonts w:asciiTheme="minorHAnsi" w:eastAsiaTheme="minorEastAsia" w:hAnsiTheme="minorHAnsi" w:cstheme="minorBidi"/>
            <w:noProof/>
            <w:szCs w:val="22"/>
          </w:rPr>
          <w:tab/>
        </w:r>
        <w:r w:rsidRPr="009674A0" w:rsidDel="009674A0">
          <w:rPr>
            <w:rPrChange w:id="183" w:author="1993-B" w:date="2024-02-16T12:15:00Z">
              <w:rPr>
                <w:rStyle w:val="Hyperlink"/>
                <w:noProof/>
              </w:rPr>
            </w:rPrChange>
          </w:rPr>
          <w:delText>Authority for steps under Sections M and P</w:delText>
        </w:r>
        <w:r w:rsidDel="009674A0">
          <w:rPr>
            <w:noProof/>
          </w:rPr>
          <w:tab/>
          <w:delText>6</w:delText>
        </w:r>
      </w:del>
    </w:p>
    <w:p w:rsidR="006F1C39" w:rsidDel="009674A0" w:rsidRDefault="006F1C39">
      <w:pPr>
        <w:pStyle w:val="TOC3"/>
        <w:rPr>
          <w:del w:id="184" w:author="1993-B" w:date="2024-02-16T12:15:00Z"/>
          <w:rFonts w:asciiTheme="minorHAnsi" w:eastAsiaTheme="minorEastAsia" w:hAnsiTheme="minorHAnsi" w:cstheme="minorBidi"/>
          <w:noProof/>
          <w:szCs w:val="22"/>
        </w:rPr>
      </w:pPr>
      <w:del w:id="185" w:author="1993-B" w:date="2024-02-16T12:15:00Z">
        <w:r w:rsidRPr="009674A0" w:rsidDel="009674A0">
          <w:rPr>
            <w:rPrChange w:id="186" w:author="1993-B" w:date="2024-02-16T12:15:00Z">
              <w:rPr>
                <w:rStyle w:val="Hyperlink"/>
                <w:noProof/>
              </w:rPr>
            </w:rPrChange>
          </w:rPr>
          <w:delText>1.4</w:delText>
        </w:r>
        <w:r w:rsidDel="009674A0">
          <w:rPr>
            <w:rFonts w:asciiTheme="minorHAnsi" w:eastAsiaTheme="minorEastAsia" w:hAnsiTheme="minorHAnsi" w:cstheme="minorBidi"/>
            <w:noProof/>
            <w:szCs w:val="22"/>
          </w:rPr>
          <w:tab/>
        </w:r>
        <w:r w:rsidRPr="009674A0" w:rsidDel="009674A0">
          <w:rPr>
            <w:rPrChange w:id="187" w:author="1993-B" w:date="2024-02-16T12:15:00Z">
              <w:rPr>
                <w:rStyle w:val="Hyperlink"/>
                <w:noProof/>
              </w:rPr>
            </w:rPrChange>
          </w:rPr>
          <w:delText>Credit Assessment Price</w:delText>
        </w:r>
        <w:r w:rsidDel="009674A0">
          <w:rPr>
            <w:noProof/>
          </w:rPr>
          <w:tab/>
          <w:delText>7</w:delText>
        </w:r>
      </w:del>
    </w:p>
    <w:p w:rsidR="006F1C39" w:rsidDel="009674A0" w:rsidRDefault="006F1C39">
      <w:pPr>
        <w:pStyle w:val="TOC3"/>
        <w:rPr>
          <w:del w:id="188" w:author="1993-B" w:date="2024-02-16T12:15:00Z"/>
          <w:rFonts w:asciiTheme="minorHAnsi" w:eastAsiaTheme="minorEastAsia" w:hAnsiTheme="minorHAnsi" w:cstheme="minorBidi"/>
          <w:noProof/>
          <w:szCs w:val="22"/>
        </w:rPr>
      </w:pPr>
      <w:del w:id="189" w:author="1993-B" w:date="2024-02-16T12:15:00Z">
        <w:r w:rsidRPr="009674A0" w:rsidDel="009674A0">
          <w:rPr>
            <w:rPrChange w:id="190" w:author="1993-B" w:date="2024-02-16T12:15:00Z">
              <w:rPr>
                <w:rStyle w:val="Hyperlink"/>
                <w:noProof/>
              </w:rPr>
            </w:rPrChange>
          </w:rPr>
          <w:delText>1.5</w:delText>
        </w:r>
        <w:r w:rsidDel="009674A0">
          <w:rPr>
            <w:rFonts w:asciiTheme="minorHAnsi" w:eastAsiaTheme="minorEastAsia" w:hAnsiTheme="minorHAnsi" w:cstheme="minorBidi"/>
            <w:noProof/>
            <w:szCs w:val="22"/>
          </w:rPr>
          <w:tab/>
        </w:r>
        <w:r w:rsidRPr="009674A0" w:rsidDel="009674A0">
          <w:rPr>
            <w:rPrChange w:id="191" w:author="1993-B" w:date="2024-02-16T12:15:00Z">
              <w:rPr>
                <w:rStyle w:val="Hyperlink"/>
                <w:noProof/>
              </w:rPr>
            </w:rPrChange>
          </w:rPr>
          <w:delText>Credit Assessment Load Factor</w:delText>
        </w:r>
        <w:r w:rsidDel="009674A0">
          <w:rPr>
            <w:noProof/>
          </w:rPr>
          <w:tab/>
          <w:delText>7</w:delText>
        </w:r>
      </w:del>
    </w:p>
    <w:p w:rsidR="006F1C39" w:rsidDel="009674A0" w:rsidRDefault="006F1C39">
      <w:pPr>
        <w:pStyle w:val="TOC3"/>
        <w:rPr>
          <w:del w:id="192" w:author="1993-B" w:date="2024-02-16T12:15:00Z"/>
          <w:rFonts w:asciiTheme="minorHAnsi" w:eastAsiaTheme="minorEastAsia" w:hAnsiTheme="minorHAnsi" w:cstheme="minorBidi"/>
          <w:noProof/>
          <w:szCs w:val="22"/>
        </w:rPr>
      </w:pPr>
      <w:del w:id="193" w:author="1993-B" w:date="2024-02-16T12:15:00Z">
        <w:r w:rsidRPr="009674A0" w:rsidDel="009674A0">
          <w:rPr>
            <w:rPrChange w:id="194" w:author="1993-B" w:date="2024-02-16T12:15:00Z">
              <w:rPr>
                <w:rStyle w:val="Hyperlink"/>
                <w:noProof/>
              </w:rPr>
            </w:rPrChange>
          </w:rPr>
          <w:delText>1.5A</w:delText>
        </w:r>
        <w:r w:rsidDel="009674A0">
          <w:rPr>
            <w:rFonts w:asciiTheme="minorHAnsi" w:eastAsiaTheme="minorEastAsia" w:hAnsiTheme="minorHAnsi" w:cstheme="minorBidi"/>
            <w:noProof/>
            <w:szCs w:val="22"/>
          </w:rPr>
          <w:tab/>
        </w:r>
        <w:r w:rsidRPr="009674A0" w:rsidDel="009674A0">
          <w:rPr>
            <w:rPrChange w:id="195" w:author="1993-B" w:date="2024-02-16T12:15:00Z">
              <w:rPr>
                <w:rStyle w:val="Hyperlink"/>
                <w:noProof/>
              </w:rPr>
            </w:rPrChange>
          </w:rPr>
          <w:delText>Annual Holiday Periods</w:delText>
        </w:r>
        <w:r w:rsidDel="009674A0">
          <w:rPr>
            <w:noProof/>
          </w:rPr>
          <w:tab/>
          <w:delText>8</w:delText>
        </w:r>
      </w:del>
    </w:p>
    <w:p w:rsidR="006F1C39" w:rsidDel="009674A0" w:rsidRDefault="006F1C39">
      <w:pPr>
        <w:pStyle w:val="TOC3"/>
        <w:rPr>
          <w:del w:id="196" w:author="1993-B" w:date="2024-02-16T12:15:00Z"/>
          <w:rFonts w:asciiTheme="minorHAnsi" w:eastAsiaTheme="minorEastAsia" w:hAnsiTheme="minorHAnsi" w:cstheme="minorBidi"/>
          <w:noProof/>
          <w:szCs w:val="22"/>
        </w:rPr>
      </w:pPr>
      <w:del w:id="197" w:author="1993-B" w:date="2024-02-16T12:15:00Z">
        <w:r w:rsidRPr="009674A0" w:rsidDel="009674A0">
          <w:rPr>
            <w:rPrChange w:id="198" w:author="1993-B" w:date="2024-02-16T12:15:00Z">
              <w:rPr>
                <w:rStyle w:val="Hyperlink"/>
                <w:noProof/>
              </w:rPr>
            </w:rPrChange>
          </w:rPr>
          <w:delText>1.6</w:delText>
        </w:r>
        <w:r w:rsidDel="009674A0">
          <w:rPr>
            <w:rFonts w:asciiTheme="minorHAnsi" w:eastAsiaTheme="minorEastAsia" w:hAnsiTheme="minorHAnsi" w:cstheme="minorBidi"/>
            <w:noProof/>
            <w:szCs w:val="22"/>
          </w:rPr>
          <w:tab/>
        </w:r>
        <w:r w:rsidRPr="009674A0" w:rsidDel="009674A0">
          <w:rPr>
            <w:rPrChange w:id="199" w:author="1993-B" w:date="2024-02-16T12:15:00Z">
              <w:rPr>
                <w:rStyle w:val="Hyperlink"/>
                <w:noProof/>
              </w:rPr>
            </w:rPrChange>
          </w:rPr>
          <w:delText>Import and Export Capabilities</w:delText>
        </w:r>
        <w:r w:rsidDel="009674A0">
          <w:rPr>
            <w:noProof/>
          </w:rPr>
          <w:tab/>
          <w:delText>9</w:delText>
        </w:r>
      </w:del>
    </w:p>
    <w:p w:rsidR="006F1C39" w:rsidDel="009674A0" w:rsidRDefault="006F1C39">
      <w:pPr>
        <w:pStyle w:val="TOC3"/>
        <w:rPr>
          <w:del w:id="200" w:author="1993-B" w:date="2024-02-16T12:15:00Z"/>
          <w:rFonts w:asciiTheme="minorHAnsi" w:eastAsiaTheme="minorEastAsia" w:hAnsiTheme="minorHAnsi" w:cstheme="minorBidi"/>
          <w:noProof/>
          <w:szCs w:val="22"/>
        </w:rPr>
      </w:pPr>
      <w:del w:id="201" w:author="1993-B" w:date="2024-02-16T12:15:00Z">
        <w:r w:rsidRPr="009674A0" w:rsidDel="009674A0">
          <w:rPr>
            <w:rPrChange w:id="202" w:author="1993-B" w:date="2024-02-16T12:15:00Z">
              <w:rPr>
                <w:rStyle w:val="Hyperlink"/>
                <w:noProof/>
              </w:rPr>
            </w:rPrChange>
          </w:rPr>
          <w:delText>1.7</w:delText>
        </w:r>
        <w:r w:rsidDel="009674A0">
          <w:rPr>
            <w:rFonts w:asciiTheme="minorHAnsi" w:eastAsiaTheme="minorEastAsia" w:hAnsiTheme="minorHAnsi" w:cstheme="minorBidi"/>
            <w:noProof/>
            <w:szCs w:val="22"/>
          </w:rPr>
          <w:tab/>
        </w:r>
        <w:r w:rsidRPr="009674A0" w:rsidDel="009674A0">
          <w:rPr>
            <w:rPrChange w:id="203" w:author="1993-B" w:date="2024-02-16T12:15:00Z">
              <w:rPr>
                <w:rStyle w:val="Hyperlink"/>
                <w:noProof/>
              </w:rPr>
            </w:rPrChange>
          </w:rPr>
          <w:delText>Material Doubt Guidance</w:delText>
        </w:r>
        <w:r w:rsidDel="009674A0">
          <w:rPr>
            <w:noProof/>
          </w:rPr>
          <w:tab/>
          <w:delText>10</w:delText>
        </w:r>
      </w:del>
    </w:p>
    <w:p w:rsidR="006F1C39" w:rsidDel="009674A0" w:rsidRDefault="006F1C39">
      <w:pPr>
        <w:pStyle w:val="TOC3"/>
        <w:rPr>
          <w:del w:id="204" w:author="1993-B" w:date="2024-02-16T12:15:00Z"/>
          <w:rFonts w:asciiTheme="minorHAnsi" w:eastAsiaTheme="minorEastAsia" w:hAnsiTheme="minorHAnsi" w:cstheme="minorBidi"/>
          <w:noProof/>
          <w:szCs w:val="22"/>
        </w:rPr>
      </w:pPr>
      <w:del w:id="205" w:author="1993-B" w:date="2024-02-16T12:15:00Z">
        <w:r w:rsidRPr="009674A0" w:rsidDel="009674A0">
          <w:rPr>
            <w:rPrChange w:id="206" w:author="1993-B" w:date="2024-02-16T12:15:00Z">
              <w:rPr>
                <w:rStyle w:val="Hyperlink"/>
                <w:noProof/>
              </w:rPr>
            </w:rPrChange>
          </w:rPr>
          <w:delText>1.8</w:delText>
        </w:r>
        <w:r w:rsidDel="009674A0">
          <w:rPr>
            <w:rFonts w:asciiTheme="minorHAnsi" w:eastAsiaTheme="minorEastAsia" w:hAnsiTheme="minorHAnsi" w:cstheme="minorBidi"/>
            <w:noProof/>
            <w:szCs w:val="22"/>
          </w:rPr>
          <w:tab/>
        </w:r>
        <w:r w:rsidRPr="009674A0" w:rsidDel="009674A0">
          <w:rPr>
            <w:rPrChange w:id="207" w:author="1993-B" w:date="2024-02-16T12:15:00Z">
              <w:rPr>
                <w:rStyle w:val="Hyperlink"/>
                <w:noProof/>
              </w:rPr>
            </w:rPrChange>
          </w:rPr>
          <w:delText>Final Physical Notification Data Review</w:delText>
        </w:r>
        <w:r w:rsidDel="009674A0">
          <w:rPr>
            <w:noProof/>
          </w:rPr>
          <w:tab/>
          <w:delText>10</w:delText>
        </w:r>
      </w:del>
    </w:p>
    <w:p w:rsidR="006F1C39" w:rsidDel="009674A0" w:rsidRDefault="006F1C39">
      <w:pPr>
        <w:pStyle w:val="TOC2"/>
        <w:rPr>
          <w:del w:id="208" w:author="1993-B" w:date="2024-02-16T12:15:00Z"/>
          <w:rFonts w:asciiTheme="minorHAnsi" w:eastAsiaTheme="minorEastAsia" w:hAnsiTheme="minorHAnsi" w:cstheme="minorBidi"/>
          <w:szCs w:val="22"/>
        </w:rPr>
      </w:pPr>
      <w:del w:id="209" w:author="1993-B" w:date="2024-02-16T12:15:00Z">
        <w:r w:rsidRPr="009674A0" w:rsidDel="009674A0">
          <w:rPr>
            <w:rPrChange w:id="210" w:author="1993-B" w:date="2024-02-16T12:15:00Z">
              <w:rPr>
                <w:rStyle w:val="Hyperlink"/>
              </w:rPr>
            </w:rPrChange>
          </w:rPr>
          <w:delText>2.</w:delText>
        </w:r>
        <w:r w:rsidDel="009674A0">
          <w:rPr>
            <w:rFonts w:asciiTheme="minorHAnsi" w:eastAsiaTheme="minorEastAsia" w:hAnsiTheme="minorHAnsi" w:cstheme="minorBidi"/>
            <w:szCs w:val="22"/>
          </w:rPr>
          <w:tab/>
        </w:r>
        <w:r w:rsidRPr="009674A0" w:rsidDel="009674A0">
          <w:rPr>
            <w:rPrChange w:id="211" w:author="1993-B" w:date="2024-02-16T12:15:00Z">
              <w:rPr>
                <w:rStyle w:val="Hyperlink"/>
              </w:rPr>
            </w:rPrChange>
          </w:rPr>
          <w:delText>CREDIT COVER AND ENERGY CREDIT COVER</w:delText>
        </w:r>
        <w:r w:rsidDel="009674A0">
          <w:tab/>
          <w:delText>10</w:delText>
        </w:r>
      </w:del>
    </w:p>
    <w:p w:rsidR="006F1C39" w:rsidDel="009674A0" w:rsidRDefault="006F1C39">
      <w:pPr>
        <w:pStyle w:val="TOC3"/>
        <w:rPr>
          <w:del w:id="212" w:author="1993-B" w:date="2024-02-16T12:15:00Z"/>
          <w:rFonts w:asciiTheme="minorHAnsi" w:eastAsiaTheme="minorEastAsia" w:hAnsiTheme="minorHAnsi" w:cstheme="minorBidi"/>
          <w:noProof/>
          <w:szCs w:val="22"/>
        </w:rPr>
      </w:pPr>
      <w:del w:id="213" w:author="1993-B" w:date="2024-02-16T12:15:00Z">
        <w:r w:rsidRPr="009674A0" w:rsidDel="009674A0">
          <w:rPr>
            <w:rPrChange w:id="214" w:author="1993-B" w:date="2024-02-16T12:15:00Z">
              <w:rPr>
                <w:rStyle w:val="Hyperlink"/>
                <w:noProof/>
              </w:rPr>
            </w:rPrChange>
          </w:rPr>
          <w:lastRenderedPageBreak/>
          <w:delText>2.1</w:delText>
        </w:r>
        <w:r w:rsidDel="009674A0">
          <w:rPr>
            <w:rFonts w:asciiTheme="minorHAnsi" w:eastAsiaTheme="minorEastAsia" w:hAnsiTheme="minorHAnsi" w:cstheme="minorBidi"/>
            <w:noProof/>
            <w:szCs w:val="22"/>
          </w:rPr>
          <w:tab/>
        </w:r>
        <w:r w:rsidRPr="009674A0" w:rsidDel="009674A0">
          <w:rPr>
            <w:rPrChange w:id="215" w:author="1993-B" w:date="2024-02-16T12:15:00Z">
              <w:rPr>
                <w:rStyle w:val="Hyperlink"/>
                <w:noProof/>
              </w:rPr>
            </w:rPrChange>
          </w:rPr>
          <w:delText>Provision of Credit Cover</w:delText>
        </w:r>
        <w:r w:rsidDel="009674A0">
          <w:rPr>
            <w:noProof/>
          </w:rPr>
          <w:tab/>
          <w:delText>10</w:delText>
        </w:r>
      </w:del>
    </w:p>
    <w:p w:rsidR="006F1C39" w:rsidDel="009674A0" w:rsidRDefault="006F1C39">
      <w:pPr>
        <w:pStyle w:val="TOC3"/>
        <w:rPr>
          <w:del w:id="216" w:author="1993-B" w:date="2024-02-16T12:15:00Z"/>
          <w:rFonts w:asciiTheme="minorHAnsi" w:eastAsiaTheme="minorEastAsia" w:hAnsiTheme="minorHAnsi" w:cstheme="minorBidi"/>
          <w:noProof/>
          <w:szCs w:val="22"/>
        </w:rPr>
      </w:pPr>
      <w:del w:id="217" w:author="1993-B" w:date="2024-02-16T12:15:00Z">
        <w:r w:rsidRPr="009674A0" w:rsidDel="009674A0">
          <w:rPr>
            <w:rPrChange w:id="218" w:author="1993-B" w:date="2024-02-16T12:15:00Z">
              <w:rPr>
                <w:rStyle w:val="Hyperlink"/>
                <w:noProof/>
              </w:rPr>
            </w:rPrChange>
          </w:rPr>
          <w:delText>2.2</w:delText>
        </w:r>
        <w:r w:rsidDel="009674A0">
          <w:rPr>
            <w:rFonts w:asciiTheme="minorHAnsi" w:eastAsiaTheme="minorEastAsia" w:hAnsiTheme="minorHAnsi" w:cstheme="minorBidi"/>
            <w:noProof/>
            <w:szCs w:val="22"/>
          </w:rPr>
          <w:tab/>
        </w:r>
        <w:r w:rsidRPr="009674A0" w:rsidDel="009674A0">
          <w:rPr>
            <w:rPrChange w:id="219" w:author="1993-B" w:date="2024-02-16T12:15:00Z">
              <w:rPr>
                <w:rStyle w:val="Hyperlink"/>
                <w:noProof/>
              </w:rPr>
            </w:rPrChange>
          </w:rPr>
          <w:delText>Letter of Credit and Approved Insurance Product</w:delText>
        </w:r>
        <w:r w:rsidDel="009674A0">
          <w:rPr>
            <w:noProof/>
          </w:rPr>
          <w:tab/>
          <w:delText>11</w:delText>
        </w:r>
      </w:del>
    </w:p>
    <w:p w:rsidR="006F1C39" w:rsidDel="009674A0" w:rsidRDefault="006F1C39">
      <w:pPr>
        <w:pStyle w:val="TOC3"/>
        <w:rPr>
          <w:del w:id="220" w:author="1993-B" w:date="2024-02-16T12:15:00Z"/>
          <w:rFonts w:asciiTheme="minorHAnsi" w:eastAsiaTheme="minorEastAsia" w:hAnsiTheme="minorHAnsi" w:cstheme="minorBidi"/>
          <w:noProof/>
          <w:szCs w:val="22"/>
        </w:rPr>
      </w:pPr>
      <w:del w:id="221" w:author="1993-B" w:date="2024-02-16T12:15:00Z">
        <w:r w:rsidRPr="009674A0" w:rsidDel="009674A0">
          <w:rPr>
            <w:rPrChange w:id="222" w:author="1993-B" w:date="2024-02-16T12:15:00Z">
              <w:rPr>
                <w:rStyle w:val="Hyperlink"/>
                <w:noProof/>
              </w:rPr>
            </w:rPrChange>
          </w:rPr>
          <w:delText>2.3</w:delText>
        </w:r>
        <w:r w:rsidDel="009674A0">
          <w:rPr>
            <w:rFonts w:asciiTheme="minorHAnsi" w:eastAsiaTheme="minorEastAsia" w:hAnsiTheme="minorHAnsi" w:cstheme="minorBidi"/>
            <w:noProof/>
            <w:szCs w:val="22"/>
          </w:rPr>
          <w:tab/>
        </w:r>
        <w:r w:rsidRPr="009674A0" w:rsidDel="009674A0">
          <w:rPr>
            <w:rPrChange w:id="223" w:author="1993-B" w:date="2024-02-16T12:15:00Z">
              <w:rPr>
                <w:rStyle w:val="Hyperlink"/>
                <w:noProof/>
              </w:rPr>
            </w:rPrChange>
          </w:rPr>
          <w:delText>Reduction of Credit Cover</w:delText>
        </w:r>
        <w:r w:rsidDel="009674A0">
          <w:rPr>
            <w:noProof/>
          </w:rPr>
          <w:tab/>
          <w:delText>12</w:delText>
        </w:r>
      </w:del>
    </w:p>
    <w:p w:rsidR="006F1C39" w:rsidDel="009674A0" w:rsidRDefault="006F1C39">
      <w:pPr>
        <w:pStyle w:val="TOC3"/>
        <w:rPr>
          <w:del w:id="224" w:author="1993-B" w:date="2024-02-16T12:15:00Z"/>
          <w:rFonts w:asciiTheme="minorHAnsi" w:eastAsiaTheme="minorEastAsia" w:hAnsiTheme="minorHAnsi" w:cstheme="minorBidi"/>
          <w:noProof/>
          <w:szCs w:val="22"/>
        </w:rPr>
      </w:pPr>
      <w:del w:id="225" w:author="1993-B" w:date="2024-02-16T12:15:00Z">
        <w:r w:rsidRPr="009674A0" w:rsidDel="009674A0">
          <w:rPr>
            <w:rPrChange w:id="226" w:author="1993-B" w:date="2024-02-16T12:15:00Z">
              <w:rPr>
                <w:rStyle w:val="Hyperlink"/>
                <w:noProof/>
              </w:rPr>
            </w:rPrChange>
          </w:rPr>
          <w:delText>2.3A</w:delText>
        </w:r>
        <w:r w:rsidDel="009674A0">
          <w:rPr>
            <w:rFonts w:asciiTheme="minorHAnsi" w:eastAsiaTheme="minorEastAsia" w:hAnsiTheme="minorHAnsi" w:cstheme="minorBidi"/>
            <w:noProof/>
            <w:szCs w:val="22"/>
          </w:rPr>
          <w:tab/>
        </w:r>
        <w:r w:rsidRPr="009674A0" w:rsidDel="009674A0">
          <w:rPr>
            <w:rPrChange w:id="227" w:author="1993-B" w:date="2024-02-16T12:15:00Z">
              <w:rPr>
                <w:rStyle w:val="Hyperlink"/>
                <w:noProof/>
              </w:rPr>
            </w:rPrChange>
          </w:rPr>
          <w:delText>Reduction of Credit Cover for Non-Supplier Trading Party</w:delText>
        </w:r>
        <w:r w:rsidDel="009674A0">
          <w:rPr>
            <w:noProof/>
          </w:rPr>
          <w:tab/>
          <w:delText>13</w:delText>
        </w:r>
      </w:del>
    </w:p>
    <w:p w:rsidR="006F1C39" w:rsidDel="009674A0" w:rsidRDefault="006F1C39">
      <w:pPr>
        <w:pStyle w:val="TOC3"/>
        <w:rPr>
          <w:del w:id="228" w:author="1993-B" w:date="2024-02-16T12:15:00Z"/>
          <w:rFonts w:asciiTheme="minorHAnsi" w:eastAsiaTheme="minorEastAsia" w:hAnsiTheme="minorHAnsi" w:cstheme="minorBidi"/>
          <w:noProof/>
          <w:szCs w:val="22"/>
        </w:rPr>
      </w:pPr>
      <w:del w:id="229" w:author="1993-B" w:date="2024-02-16T12:15:00Z">
        <w:r w:rsidRPr="009674A0" w:rsidDel="009674A0">
          <w:rPr>
            <w:rPrChange w:id="230" w:author="1993-B" w:date="2024-02-16T12:15:00Z">
              <w:rPr>
                <w:rStyle w:val="Hyperlink"/>
                <w:noProof/>
              </w:rPr>
            </w:rPrChange>
          </w:rPr>
          <w:delText>2.4</w:delText>
        </w:r>
        <w:r w:rsidDel="009674A0">
          <w:rPr>
            <w:rFonts w:asciiTheme="minorHAnsi" w:eastAsiaTheme="minorEastAsia" w:hAnsiTheme="minorHAnsi" w:cstheme="minorBidi"/>
            <w:noProof/>
            <w:szCs w:val="22"/>
          </w:rPr>
          <w:tab/>
        </w:r>
        <w:r w:rsidRPr="009674A0" w:rsidDel="009674A0">
          <w:rPr>
            <w:rPrChange w:id="231" w:author="1993-B" w:date="2024-02-16T12:15:00Z">
              <w:rPr>
                <w:rStyle w:val="Hyperlink"/>
                <w:noProof/>
              </w:rPr>
            </w:rPrChange>
          </w:rPr>
          <w:delText>Determination of Energy Credit Cover</w:delText>
        </w:r>
        <w:r w:rsidDel="009674A0">
          <w:rPr>
            <w:noProof/>
          </w:rPr>
          <w:tab/>
          <w:delText>15</w:delText>
        </w:r>
      </w:del>
    </w:p>
    <w:p w:rsidR="006F1C39" w:rsidDel="009674A0" w:rsidRDefault="006F1C39">
      <w:pPr>
        <w:pStyle w:val="TOC2"/>
        <w:rPr>
          <w:del w:id="232" w:author="1993-B" w:date="2024-02-16T12:15:00Z"/>
          <w:rFonts w:asciiTheme="minorHAnsi" w:eastAsiaTheme="minorEastAsia" w:hAnsiTheme="minorHAnsi" w:cstheme="minorBidi"/>
          <w:szCs w:val="22"/>
        </w:rPr>
      </w:pPr>
      <w:del w:id="233" w:author="1993-B" w:date="2024-02-16T12:15:00Z">
        <w:r w:rsidRPr="009674A0" w:rsidDel="009674A0">
          <w:rPr>
            <w:rPrChange w:id="234" w:author="1993-B" w:date="2024-02-16T12:15:00Z">
              <w:rPr>
                <w:rStyle w:val="Hyperlink"/>
              </w:rPr>
            </w:rPrChange>
          </w:rPr>
          <w:delText>3.</w:delText>
        </w:r>
        <w:r w:rsidDel="009674A0">
          <w:rPr>
            <w:rFonts w:asciiTheme="minorHAnsi" w:eastAsiaTheme="minorEastAsia" w:hAnsiTheme="minorHAnsi" w:cstheme="minorBidi"/>
            <w:szCs w:val="22"/>
          </w:rPr>
          <w:tab/>
        </w:r>
        <w:r w:rsidRPr="009674A0" w:rsidDel="009674A0">
          <w:rPr>
            <w:rPrChange w:id="235" w:author="1993-B" w:date="2024-02-16T12:15:00Z">
              <w:rPr>
                <w:rStyle w:val="Hyperlink"/>
              </w:rPr>
            </w:rPrChange>
          </w:rPr>
          <w:delText>CREDIT DEFAULT STATUS</w:delText>
        </w:r>
        <w:r w:rsidDel="009674A0">
          <w:tab/>
          <w:delText>16</w:delText>
        </w:r>
      </w:del>
    </w:p>
    <w:p w:rsidR="006F1C39" w:rsidDel="009674A0" w:rsidRDefault="006F1C39">
      <w:pPr>
        <w:pStyle w:val="TOC3"/>
        <w:rPr>
          <w:del w:id="236" w:author="1993-B" w:date="2024-02-16T12:15:00Z"/>
          <w:rFonts w:asciiTheme="minorHAnsi" w:eastAsiaTheme="minorEastAsia" w:hAnsiTheme="minorHAnsi" w:cstheme="minorBidi"/>
          <w:noProof/>
          <w:szCs w:val="22"/>
        </w:rPr>
      </w:pPr>
      <w:del w:id="237" w:author="1993-B" w:date="2024-02-16T12:15:00Z">
        <w:r w:rsidRPr="009674A0" w:rsidDel="009674A0">
          <w:rPr>
            <w:rPrChange w:id="238" w:author="1993-B" w:date="2024-02-16T12:15:00Z">
              <w:rPr>
                <w:rStyle w:val="Hyperlink"/>
                <w:noProof/>
              </w:rPr>
            </w:rPrChange>
          </w:rPr>
          <w:delText>3.1</w:delText>
        </w:r>
        <w:r w:rsidDel="009674A0">
          <w:rPr>
            <w:rFonts w:asciiTheme="minorHAnsi" w:eastAsiaTheme="minorEastAsia" w:hAnsiTheme="minorHAnsi" w:cstheme="minorBidi"/>
            <w:noProof/>
            <w:szCs w:val="22"/>
          </w:rPr>
          <w:tab/>
        </w:r>
        <w:r w:rsidRPr="009674A0" w:rsidDel="009674A0">
          <w:rPr>
            <w:rPrChange w:id="239" w:author="1993-B" w:date="2024-02-16T12:15:00Z">
              <w:rPr>
                <w:rStyle w:val="Hyperlink"/>
                <w:noProof/>
              </w:rPr>
            </w:rPrChange>
          </w:rPr>
          <w:delText>General</w:delText>
        </w:r>
        <w:r w:rsidDel="009674A0">
          <w:rPr>
            <w:noProof/>
          </w:rPr>
          <w:tab/>
          <w:delText>16</w:delText>
        </w:r>
      </w:del>
    </w:p>
    <w:p w:rsidR="006F1C39" w:rsidDel="009674A0" w:rsidRDefault="006F1C39">
      <w:pPr>
        <w:pStyle w:val="TOC3"/>
        <w:rPr>
          <w:del w:id="240" w:author="1993-B" w:date="2024-02-16T12:15:00Z"/>
          <w:rFonts w:asciiTheme="minorHAnsi" w:eastAsiaTheme="minorEastAsia" w:hAnsiTheme="minorHAnsi" w:cstheme="minorBidi"/>
          <w:noProof/>
          <w:szCs w:val="22"/>
        </w:rPr>
      </w:pPr>
      <w:del w:id="241" w:author="1993-B" w:date="2024-02-16T12:15:00Z">
        <w:r w:rsidRPr="009674A0" w:rsidDel="009674A0">
          <w:rPr>
            <w:rPrChange w:id="242" w:author="1993-B" w:date="2024-02-16T12:15:00Z">
              <w:rPr>
                <w:rStyle w:val="Hyperlink"/>
                <w:noProof/>
              </w:rPr>
            </w:rPrChange>
          </w:rPr>
          <w:delText>3.2</w:delText>
        </w:r>
        <w:r w:rsidDel="009674A0">
          <w:rPr>
            <w:rFonts w:asciiTheme="minorHAnsi" w:eastAsiaTheme="minorEastAsia" w:hAnsiTheme="minorHAnsi" w:cstheme="minorBidi"/>
            <w:noProof/>
            <w:szCs w:val="22"/>
          </w:rPr>
          <w:tab/>
        </w:r>
        <w:r w:rsidRPr="009674A0" w:rsidDel="009674A0">
          <w:rPr>
            <w:rPrChange w:id="243" w:author="1993-B" w:date="2024-02-16T12:15:00Z">
              <w:rPr>
                <w:rStyle w:val="Hyperlink"/>
                <w:noProof/>
              </w:rPr>
            </w:rPrChange>
          </w:rPr>
          <w:delText>Level 1 Credit Default</w:delText>
        </w:r>
        <w:r w:rsidDel="009674A0">
          <w:rPr>
            <w:noProof/>
          </w:rPr>
          <w:tab/>
          <w:delText>17</w:delText>
        </w:r>
      </w:del>
    </w:p>
    <w:p w:rsidR="006F1C39" w:rsidDel="009674A0" w:rsidRDefault="006F1C39">
      <w:pPr>
        <w:pStyle w:val="TOC3"/>
        <w:rPr>
          <w:del w:id="244" w:author="1993-B" w:date="2024-02-16T12:15:00Z"/>
          <w:rFonts w:asciiTheme="minorHAnsi" w:eastAsiaTheme="minorEastAsia" w:hAnsiTheme="minorHAnsi" w:cstheme="minorBidi"/>
          <w:noProof/>
          <w:szCs w:val="22"/>
        </w:rPr>
      </w:pPr>
      <w:del w:id="245" w:author="1993-B" w:date="2024-02-16T12:15:00Z">
        <w:r w:rsidRPr="009674A0" w:rsidDel="009674A0">
          <w:rPr>
            <w:rPrChange w:id="246" w:author="1993-B" w:date="2024-02-16T12:15:00Z">
              <w:rPr>
                <w:rStyle w:val="Hyperlink"/>
                <w:noProof/>
              </w:rPr>
            </w:rPrChange>
          </w:rPr>
          <w:delText>3.3</w:delText>
        </w:r>
        <w:r w:rsidDel="009674A0">
          <w:rPr>
            <w:rFonts w:asciiTheme="minorHAnsi" w:eastAsiaTheme="minorEastAsia" w:hAnsiTheme="minorHAnsi" w:cstheme="minorBidi"/>
            <w:noProof/>
            <w:szCs w:val="22"/>
          </w:rPr>
          <w:tab/>
        </w:r>
        <w:r w:rsidRPr="009674A0" w:rsidDel="009674A0">
          <w:rPr>
            <w:rPrChange w:id="247" w:author="1993-B" w:date="2024-02-16T12:15:00Z">
              <w:rPr>
                <w:rStyle w:val="Hyperlink"/>
                <w:noProof/>
              </w:rPr>
            </w:rPrChange>
          </w:rPr>
          <w:delText>Level 2 Credit Default</w:delText>
        </w:r>
        <w:r w:rsidDel="009674A0">
          <w:rPr>
            <w:noProof/>
          </w:rPr>
          <w:tab/>
          <w:delText>19</w:delText>
        </w:r>
      </w:del>
    </w:p>
    <w:p w:rsidR="006F1C39" w:rsidDel="009674A0" w:rsidRDefault="006F1C39">
      <w:pPr>
        <w:pStyle w:val="TOC3"/>
        <w:rPr>
          <w:del w:id="248" w:author="1993-B" w:date="2024-02-16T12:15:00Z"/>
          <w:rFonts w:asciiTheme="minorHAnsi" w:eastAsiaTheme="minorEastAsia" w:hAnsiTheme="minorHAnsi" w:cstheme="minorBidi"/>
          <w:noProof/>
          <w:szCs w:val="22"/>
        </w:rPr>
      </w:pPr>
      <w:del w:id="249" w:author="1993-B" w:date="2024-02-16T12:15:00Z">
        <w:r w:rsidRPr="009674A0" w:rsidDel="009674A0">
          <w:rPr>
            <w:rPrChange w:id="250" w:author="1993-B" w:date="2024-02-16T12:15:00Z">
              <w:rPr>
                <w:rStyle w:val="Hyperlink"/>
                <w:noProof/>
              </w:rPr>
            </w:rPrChange>
          </w:rPr>
          <w:delText>3.4</w:delText>
        </w:r>
        <w:r w:rsidDel="009674A0">
          <w:rPr>
            <w:rFonts w:asciiTheme="minorHAnsi" w:eastAsiaTheme="minorEastAsia" w:hAnsiTheme="minorHAnsi" w:cstheme="minorBidi"/>
            <w:noProof/>
            <w:szCs w:val="22"/>
          </w:rPr>
          <w:tab/>
        </w:r>
        <w:r w:rsidRPr="009674A0" w:rsidDel="009674A0">
          <w:rPr>
            <w:rPrChange w:id="251" w:author="1993-B" w:date="2024-02-16T12:15:00Z">
              <w:rPr>
                <w:rStyle w:val="Hyperlink"/>
                <w:noProof/>
              </w:rPr>
            </w:rPrChange>
          </w:rPr>
          <w:delText>Authorisation by BSCCo</w:delText>
        </w:r>
        <w:r w:rsidDel="009674A0">
          <w:rPr>
            <w:noProof/>
          </w:rPr>
          <w:tab/>
          <w:delText>21</w:delText>
        </w:r>
      </w:del>
    </w:p>
    <w:p w:rsidR="006F1C39" w:rsidDel="009674A0" w:rsidRDefault="006F1C39">
      <w:pPr>
        <w:pStyle w:val="TOC3"/>
        <w:rPr>
          <w:del w:id="252" w:author="1993-B" w:date="2024-02-16T12:15:00Z"/>
          <w:rFonts w:asciiTheme="minorHAnsi" w:eastAsiaTheme="minorEastAsia" w:hAnsiTheme="minorHAnsi" w:cstheme="minorBidi"/>
          <w:noProof/>
          <w:szCs w:val="22"/>
        </w:rPr>
      </w:pPr>
      <w:del w:id="253" w:author="1993-B" w:date="2024-02-16T12:15:00Z">
        <w:r w:rsidRPr="009674A0" w:rsidDel="009674A0">
          <w:rPr>
            <w:rPrChange w:id="254" w:author="1993-B" w:date="2024-02-16T12:15:00Z">
              <w:rPr>
                <w:rStyle w:val="Hyperlink"/>
                <w:noProof/>
              </w:rPr>
            </w:rPrChange>
          </w:rPr>
          <w:delText>3.5</w:delText>
        </w:r>
        <w:r w:rsidDel="009674A0">
          <w:rPr>
            <w:rFonts w:asciiTheme="minorHAnsi" w:eastAsiaTheme="minorEastAsia" w:hAnsiTheme="minorHAnsi" w:cstheme="minorBidi"/>
            <w:noProof/>
            <w:szCs w:val="22"/>
          </w:rPr>
          <w:tab/>
        </w:r>
        <w:r w:rsidRPr="009674A0" w:rsidDel="009674A0">
          <w:rPr>
            <w:rPrChange w:id="255" w:author="1993-B" w:date="2024-02-16T12:15:00Z">
              <w:rPr>
                <w:rStyle w:val="Hyperlink"/>
                <w:noProof/>
              </w:rPr>
            </w:rPrChange>
          </w:rPr>
          <w:delText>Result of Trading Dispute, etc</w:delText>
        </w:r>
        <w:r w:rsidDel="009674A0">
          <w:rPr>
            <w:noProof/>
          </w:rPr>
          <w:tab/>
          <w:delText>23</w:delText>
        </w:r>
      </w:del>
    </w:p>
    <w:p w:rsidR="006F1C39" w:rsidDel="009674A0" w:rsidRDefault="006F1C39">
      <w:pPr>
        <w:pStyle w:val="TOC3"/>
        <w:rPr>
          <w:del w:id="256" w:author="1993-B" w:date="2024-02-16T12:15:00Z"/>
          <w:rFonts w:asciiTheme="minorHAnsi" w:eastAsiaTheme="minorEastAsia" w:hAnsiTheme="minorHAnsi" w:cstheme="minorBidi"/>
          <w:noProof/>
          <w:szCs w:val="22"/>
        </w:rPr>
      </w:pPr>
      <w:del w:id="257" w:author="1993-B" w:date="2024-02-16T12:15:00Z">
        <w:r w:rsidRPr="009674A0" w:rsidDel="009674A0">
          <w:rPr>
            <w:rPrChange w:id="258" w:author="1993-B" w:date="2024-02-16T12:15:00Z">
              <w:rPr>
                <w:rStyle w:val="Hyperlink"/>
                <w:noProof/>
              </w:rPr>
            </w:rPrChange>
          </w:rPr>
          <w:delText>3.6</w:delText>
        </w:r>
        <w:r w:rsidDel="009674A0">
          <w:rPr>
            <w:rFonts w:asciiTheme="minorHAnsi" w:eastAsiaTheme="minorEastAsia" w:hAnsiTheme="minorHAnsi" w:cstheme="minorBidi"/>
            <w:noProof/>
            <w:szCs w:val="22"/>
          </w:rPr>
          <w:tab/>
        </w:r>
        <w:r w:rsidRPr="009674A0" w:rsidDel="009674A0">
          <w:rPr>
            <w:rPrChange w:id="259" w:author="1993-B" w:date="2024-02-16T12:15:00Z">
              <w:rPr>
                <w:rStyle w:val="Hyperlink"/>
                <w:noProof/>
              </w:rPr>
            </w:rPrChange>
          </w:rPr>
          <w:delText>BMRS and BSC Website</w:delText>
        </w:r>
        <w:r w:rsidDel="009674A0">
          <w:rPr>
            <w:noProof/>
          </w:rPr>
          <w:tab/>
          <w:delText>24</w:delText>
        </w:r>
      </w:del>
    </w:p>
    <w:p w:rsidR="006F1C39" w:rsidDel="009674A0" w:rsidRDefault="006F1C39">
      <w:pPr>
        <w:pStyle w:val="TOC2"/>
        <w:rPr>
          <w:del w:id="260" w:author="1993-B" w:date="2024-02-16T12:15:00Z"/>
          <w:rFonts w:asciiTheme="minorHAnsi" w:eastAsiaTheme="minorEastAsia" w:hAnsiTheme="minorHAnsi" w:cstheme="minorBidi"/>
          <w:szCs w:val="22"/>
        </w:rPr>
      </w:pPr>
      <w:del w:id="261" w:author="1993-B" w:date="2024-02-16T12:15:00Z">
        <w:r w:rsidRPr="009674A0" w:rsidDel="009674A0">
          <w:rPr>
            <w:rPrChange w:id="262" w:author="1993-B" w:date="2024-02-16T12:15:00Z">
              <w:rPr>
                <w:rStyle w:val="Hyperlink"/>
              </w:rPr>
            </w:rPrChange>
          </w:rPr>
          <w:delText>4.</w:delText>
        </w:r>
        <w:r w:rsidDel="009674A0">
          <w:rPr>
            <w:rFonts w:asciiTheme="minorHAnsi" w:eastAsiaTheme="minorEastAsia" w:hAnsiTheme="minorHAnsi" w:cstheme="minorBidi"/>
            <w:szCs w:val="22"/>
          </w:rPr>
          <w:tab/>
        </w:r>
        <w:r w:rsidRPr="009674A0" w:rsidDel="009674A0">
          <w:rPr>
            <w:rPrChange w:id="263" w:author="1993-B" w:date="2024-02-16T12:15:00Z">
              <w:rPr>
                <w:rStyle w:val="Hyperlink"/>
              </w:rPr>
            </w:rPrChange>
          </w:rPr>
          <w:delText>CREDIT COVER ERRORS AND COMPENSATION</w:delText>
        </w:r>
        <w:r w:rsidDel="009674A0">
          <w:tab/>
          <w:delText>24</w:delText>
        </w:r>
      </w:del>
    </w:p>
    <w:p w:rsidR="006F1C39" w:rsidDel="009674A0" w:rsidRDefault="006F1C39">
      <w:pPr>
        <w:pStyle w:val="TOC3"/>
        <w:rPr>
          <w:del w:id="264" w:author="1993-B" w:date="2024-02-16T12:15:00Z"/>
          <w:rFonts w:asciiTheme="minorHAnsi" w:eastAsiaTheme="minorEastAsia" w:hAnsiTheme="minorHAnsi" w:cstheme="minorBidi"/>
          <w:noProof/>
          <w:szCs w:val="22"/>
        </w:rPr>
      </w:pPr>
      <w:del w:id="265" w:author="1993-B" w:date="2024-02-16T12:15:00Z">
        <w:r w:rsidRPr="009674A0" w:rsidDel="009674A0">
          <w:rPr>
            <w:rPrChange w:id="266" w:author="1993-B" w:date="2024-02-16T12:15:00Z">
              <w:rPr>
                <w:rStyle w:val="Hyperlink"/>
                <w:noProof/>
              </w:rPr>
            </w:rPrChange>
          </w:rPr>
          <w:delText>4.1</w:delText>
        </w:r>
        <w:r w:rsidDel="009674A0">
          <w:rPr>
            <w:rFonts w:asciiTheme="minorHAnsi" w:eastAsiaTheme="minorEastAsia" w:hAnsiTheme="minorHAnsi" w:cstheme="minorBidi"/>
            <w:noProof/>
            <w:szCs w:val="22"/>
          </w:rPr>
          <w:tab/>
        </w:r>
        <w:r w:rsidRPr="009674A0" w:rsidDel="009674A0">
          <w:rPr>
            <w:rPrChange w:id="267" w:author="1993-B" w:date="2024-02-16T12:15:00Z">
              <w:rPr>
                <w:rStyle w:val="Hyperlink"/>
                <w:noProof/>
              </w:rPr>
            </w:rPrChange>
          </w:rPr>
          <w:delText>Introduction</w:delText>
        </w:r>
        <w:r w:rsidDel="009674A0">
          <w:rPr>
            <w:noProof/>
          </w:rPr>
          <w:tab/>
          <w:delText>24</w:delText>
        </w:r>
      </w:del>
    </w:p>
    <w:p w:rsidR="006F1C39" w:rsidDel="009674A0" w:rsidRDefault="006F1C39">
      <w:pPr>
        <w:pStyle w:val="TOC3"/>
        <w:rPr>
          <w:del w:id="268" w:author="1993-B" w:date="2024-02-16T12:15:00Z"/>
          <w:rFonts w:asciiTheme="minorHAnsi" w:eastAsiaTheme="minorEastAsia" w:hAnsiTheme="minorHAnsi" w:cstheme="minorBidi"/>
          <w:noProof/>
          <w:szCs w:val="22"/>
        </w:rPr>
      </w:pPr>
      <w:del w:id="269" w:author="1993-B" w:date="2024-02-16T12:15:00Z">
        <w:r w:rsidRPr="009674A0" w:rsidDel="009674A0">
          <w:rPr>
            <w:rPrChange w:id="270" w:author="1993-B" w:date="2024-02-16T12:15:00Z">
              <w:rPr>
                <w:rStyle w:val="Hyperlink"/>
                <w:noProof/>
              </w:rPr>
            </w:rPrChange>
          </w:rPr>
          <w:delText>4.2</w:delText>
        </w:r>
        <w:r w:rsidDel="009674A0">
          <w:rPr>
            <w:rFonts w:asciiTheme="minorHAnsi" w:eastAsiaTheme="minorEastAsia" w:hAnsiTheme="minorHAnsi" w:cstheme="minorBidi"/>
            <w:noProof/>
            <w:szCs w:val="22"/>
          </w:rPr>
          <w:tab/>
        </w:r>
        <w:r w:rsidRPr="009674A0" w:rsidDel="009674A0">
          <w:rPr>
            <w:rPrChange w:id="271" w:author="1993-B" w:date="2024-02-16T12:15:00Z">
              <w:rPr>
                <w:rStyle w:val="Hyperlink"/>
                <w:noProof/>
              </w:rPr>
            </w:rPrChange>
          </w:rPr>
          <w:delText>Credit Cover Error Compensation</w:delText>
        </w:r>
        <w:r w:rsidDel="009674A0">
          <w:rPr>
            <w:noProof/>
          </w:rPr>
          <w:tab/>
          <w:delText>25</w:delText>
        </w:r>
      </w:del>
    </w:p>
    <w:p w:rsidR="006F1C39" w:rsidDel="009674A0" w:rsidRDefault="006F1C39">
      <w:pPr>
        <w:pStyle w:val="TOC3"/>
        <w:rPr>
          <w:del w:id="272" w:author="1993-B" w:date="2024-02-16T12:15:00Z"/>
          <w:rFonts w:asciiTheme="minorHAnsi" w:eastAsiaTheme="minorEastAsia" w:hAnsiTheme="minorHAnsi" w:cstheme="minorBidi"/>
          <w:noProof/>
          <w:szCs w:val="22"/>
        </w:rPr>
      </w:pPr>
      <w:del w:id="273" w:author="1993-B" w:date="2024-02-16T12:15:00Z">
        <w:r w:rsidRPr="009674A0" w:rsidDel="009674A0">
          <w:rPr>
            <w:rPrChange w:id="274" w:author="1993-B" w:date="2024-02-16T12:15:00Z">
              <w:rPr>
                <w:rStyle w:val="Hyperlink"/>
                <w:noProof/>
              </w:rPr>
            </w:rPrChange>
          </w:rPr>
          <w:delText>4.3</w:delText>
        </w:r>
        <w:r w:rsidDel="009674A0">
          <w:rPr>
            <w:rFonts w:asciiTheme="minorHAnsi" w:eastAsiaTheme="minorEastAsia" w:hAnsiTheme="minorHAnsi" w:cstheme="minorBidi"/>
            <w:noProof/>
            <w:szCs w:val="22"/>
          </w:rPr>
          <w:tab/>
        </w:r>
        <w:r w:rsidRPr="009674A0" w:rsidDel="009674A0">
          <w:rPr>
            <w:rPrChange w:id="275" w:author="1993-B" w:date="2024-02-16T12:15:00Z">
              <w:rPr>
                <w:rStyle w:val="Hyperlink"/>
                <w:noProof/>
              </w:rPr>
            </w:rPrChange>
          </w:rPr>
          <w:delText>Procedures</w:delText>
        </w:r>
        <w:r w:rsidDel="009674A0">
          <w:rPr>
            <w:noProof/>
          </w:rPr>
          <w:tab/>
          <w:delText>27</w:delText>
        </w:r>
      </w:del>
    </w:p>
    <w:p w:rsidR="006F1C39" w:rsidDel="009674A0" w:rsidRDefault="006F1C39">
      <w:pPr>
        <w:pStyle w:val="TOC2"/>
        <w:rPr>
          <w:del w:id="276" w:author="1993-B" w:date="2024-02-16T12:15:00Z"/>
          <w:rFonts w:asciiTheme="minorHAnsi" w:eastAsiaTheme="minorEastAsia" w:hAnsiTheme="minorHAnsi" w:cstheme="minorBidi"/>
          <w:szCs w:val="22"/>
        </w:rPr>
      </w:pPr>
      <w:del w:id="277" w:author="1993-B" w:date="2024-02-16T12:15:00Z">
        <w:r w:rsidRPr="009674A0" w:rsidDel="009674A0">
          <w:rPr>
            <w:rPrChange w:id="278" w:author="1993-B" w:date="2024-02-16T12:15:00Z">
              <w:rPr>
                <w:rStyle w:val="Hyperlink"/>
              </w:rPr>
            </w:rPrChange>
          </w:rPr>
          <w:delText>ANNEX M-1</w:delText>
        </w:r>
        <w:r w:rsidDel="009674A0">
          <w:tab/>
          <w:delText>28</w:delText>
        </w:r>
      </w:del>
    </w:p>
    <w:p w:rsidR="006F1C39" w:rsidDel="009674A0" w:rsidRDefault="006F1C39">
      <w:pPr>
        <w:pStyle w:val="TOC3"/>
        <w:rPr>
          <w:del w:id="279" w:author="1993-B" w:date="2024-02-16T12:15:00Z"/>
          <w:rFonts w:asciiTheme="minorHAnsi" w:eastAsiaTheme="minorEastAsia" w:hAnsiTheme="minorHAnsi" w:cstheme="minorBidi"/>
          <w:noProof/>
          <w:szCs w:val="22"/>
        </w:rPr>
      </w:pPr>
      <w:del w:id="280" w:author="1993-B" w:date="2024-02-16T12:15:00Z">
        <w:r w:rsidRPr="009674A0" w:rsidDel="009674A0">
          <w:rPr>
            <w:rPrChange w:id="281" w:author="1993-B" w:date="2024-02-16T12:15:00Z">
              <w:rPr>
                <w:rStyle w:val="Hyperlink"/>
                <w:noProof/>
              </w:rPr>
            </w:rPrChange>
          </w:rPr>
          <w:delText>Form of Letter of Credit (UCP 500)</w:delText>
        </w:r>
        <w:r w:rsidDel="009674A0">
          <w:rPr>
            <w:noProof/>
          </w:rPr>
          <w:tab/>
          <w:delText>28</w:delText>
        </w:r>
      </w:del>
    </w:p>
    <w:p w:rsidR="006F1C39" w:rsidDel="009674A0" w:rsidRDefault="006F1C39">
      <w:pPr>
        <w:pStyle w:val="TOC2"/>
        <w:rPr>
          <w:del w:id="282" w:author="1993-B" w:date="2024-02-16T12:15:00Z"/>
          <w:rFonts w:asciiTheme="minorHAnsi" w:eastAsiaTheme="minorEastAsia" w:hAnsiTheme="minorHAnsi" w:cstheme="minorBidi"/>
          <w:szCs w:val="22"/>
        </w:rPr>
      </w:pPr>
      <w:del w:id="283" w:author="1993-B" w:date="2024-02-16T12:15:00Z">
        <w:r w:rsidRPr="009674A0" w:rsidDel="009674A0">
          <w:rPr>
            <w:rPrChange w:id="284" w:author="1993-B" w:date="2024-02-16T12:15:00Z">
              <w:rPr>
                <w:rStyle w:val="Hyperlink"/>
              </w:rPr>
            </w:rPrChange>
          </w:rPr>
          <w:delText>ANNEX M-2</w:delText>
        </w:r>
        <w:r w:rsidDel="009674A0">
          <w:tab/>
          <w:delText>29</w:delText>
        </w:r>
      </w:del>
    </w:p>
    <w:p w:rsidR="006F1C39" w:rsidDel="009674A0" w:rsidRDefault="006F1C39">
      <w:pPr>
        <w:pStyle w:val="TOC3"/>
        <w:rPr>
          <w:del w:id="285" w:author="1993-B" w:date="2024-02-16T12:15:00Z"/>
          <w:rFonts w:asciiTheme="minorHAnsi" w:eastAsiaTheme="minorEastAsia" w:hAnsiTheme="minorHAnsi" w:cstheme="minorBidi"/>
          <w:noProof/>
          <w:szCs w:val="22"/>
        </w:rPr>
      </w:pPr>
      <w:del w:id="286" w:author="1993-B" w:date="2024-02-16T12:15:00Z">
        <w:r w:rsidRPr="009674A0" w:rsidDel="009674A0">
          <w:rPr>
            <w:rPrChange w:id="287" w:author="1993-B" w:date="2024-02-16T12:15:00Z">
              <w:rPr>
                <w:rStyle w:val="Hyperlink"/>
                <w:noProof/>
              </w:rPr>
            </w:rPrChange>
          </w:rPr>
          <w:delText>Form of Letter of Credit (UCP 600)</w:delText>
        </w:r>
        <w:r w:rsidDel="009674A0">
          <w:rPr>
            <w:noProof/>
          </w:rPr>
          <w:tab/>
          <w:delText>29</w:delText>
        </w:r>
      </w:del>
    </w:p>
    <w:p w:rsidR="006F1C39" w:rsidDel="009674A0" w:rsidRDefault="006F1C39">
      <w:pPr>
        <w:pStyle w:val="TOC2"/>
        <w:rPr>
          <w:del w:id="288" w:author="1993-B" w:date="2024-02-16T12:15:00Z"/>
          <w:rFonts w:asciiTheme="minorHAnsi" w:eastAsiaTheme="minorEastAsia" w:hAnsiTheme="minorHAnsi" w:cstheme="minorBidi"/>
          <w:szCs w:val="22"/>
        </w:rPr>
      </w:pPr>
      <w:del w:id="289" w:author="1993-B" w:date="2024-02-16T12:15:00Z">
        <w:r w:rsidRPr="009674A0" w:rsidDel="009674A0">
          <w:rPr>
            <w:rPrChange w:id="290" w:author="1993-B" w:date="2024-02-16T12:15:00Z">
              <w:rPr>
                <w:rStyle w:val="Hyperlink"/>
              </w:rPr>
            </w:rPrChange>
          </w:rPr>
          <w:delText>ANNEX M-3</w:delText>
        </w:r>
        <w:r w:rsidDel="009674A0">
          <w:tab/>
          <w:delText>30</w:delText>
        </w:r>
      </w:del>
    </w:p>
    <w:p w:rsidR="006F1C39" w:rsidDel="009674A0" w:rsidRDefault="006F1C39">
      <w:pPr>
        <w:pStyle w:val="TOC3"/>
        <w:rPr>
          <w:del w:id="291" w:author="1993-B" w:date="2024-02-16T12:15:00Z"/>
          <w:rFonts w:asciiTheme="minorHAnsi" w:eastAsiaTheme="minorEastAsia" w:hAnsiTheme="minorHAnsi" w:cstheme="minorBidi"/>
          <w:noProof/>
          <w:szCs w:val="22"/>
        </w:rPr>
      </w:pPr>
      <w:del w:id="292" w:author="1993-B" w:date="2024-02-16T12:15:00Z">
        <w:r w:rsidRPr="009674A0" w:rsidDel="009674A0">
          <w:rPr>
            <w:rPrChange w:id="293" w:author="1993-B" w:date="2024-02-16T12:15:00Z">
              <w:rPr>
                <w:rStyle w:val="Hyperlink"/>
                <w:noProof/>
              </w:rPr>
            </w:rPrChange>
          </w:rPr>
          <w:delText>Form of Letter of Credit (ISP98)</w:delText>
        </w:r>
        <w:r w:rsidDel="009674A0">
          <w:rPr>
            <w:noProof/>
          </w:rPr>
          <w:tab/>
          <w:delText>30</w:delText>
        </w:r>
      </w:del>
    </w:p>
    <w:p w:rsidR="006F1C39" w:rsidDel="009674A0" w:rsidRDefault="006F1C39">
      <w:pPr>
        <w:pStyle w:val="TOC2"/>
        <w:rPr>
          <w:del w:id="294" w:author="1993-B" w:date="2024-02-16T12:15:00Z"/>
          <w:rFonts w:asciiTheme="minorHAnsi" w:eastAsiaTheme="minorEastAsia" w:hAnsiTheme="minorHAnsi" w:cstheme="minorBidi"/>
          <w:szCs w:val="22"/>
        </w:rPr>
      </w:pPr>
      <w:del w:id="295" w:author="1993-B" w:date="2024-02-16T12:15:00Z">
        <w:r w:rsidRPr="009674A0" w:rsidDel="009674A0">
          <w:rPr>
            <w:rPrChange w:id="296" w:author="1993-B" w:date="2024-02-16T12:15:00Z">
              <w:rPr>
                <w:rStyle w:val="Hyperlink"/>
              </w:rPr>
            </w:rPrChange>
          </w:rPr>
          <w:delText>ANNEX M-4</w:delText>
        </w:r>
        <w:r w:rsidDel="009674A0">
          <w:tab/>
          <w:delText>31</w:delText>
        </w:r>
      </w:del>
    </w:p>
    <w:p w:rsidR="006F1C39" w:rsidDel="009674A0" w:rsidRDefault="006F1C39">
      <w:pPr>
        <w:pStyle w:val="TOC3"/>
        <w:rPr>
          <w:del w:id="297" w:author="1993-B" w:date="2024-02-16T12:15:00Z"/>
          <w:rFonts w:asciiTheme="minorHAnsi" w:eastAsiaTheme="minorEastAsia" w:hAnsiTheme="minorHAnsi" w:cstheme="minorBidi"/>
          <w:noProof/>
          <w:szCs w:val="22"/>
        </w:rPr>
      </w:pPr>
      <w:del w:id="298" w:author="1993-B" w:date="2024-02-16T12:15:00Z">
        <w:r w:rsidRPr="009674A0" w:rsidDel="009674A0">
          <w:rPr>
            <w:rPrChange w:id="299" w:author="1993-B" w:date="2024-02-16T12:15:00Z">
              <w:rPr>
                <w:rStyle w:val="Hyperlink"/>
                <w:noProof/>
              </w:rPr>
            </w:rPrChange>
          </w:rPr>
          <w:delText>1.</w:delText>
        </w:r>
        <w:r w:rsidDel="009674A0">
          <w:rPr>
            <w:rFonts w:asciiTheme="minorHAnsi" w:eastAsiaTheme="minorEastAsia" w:hAnsiTheme="minorHAnsi" w:cstheme="minorBidi"/>
            <w:noProof/>
            <w:szCs w:val="22"/>
          </w:rPr>
          <w:tab/>
        </w:r>
        <w:r w:rsidRPr="009674A0" w:rsidDel="009674A0">
          <w:rPr>
            <w:rPrChange w:id="300" w:author="1993-B" w:date="2024-02-16T12:15:00Z">
              <w:rPr>
                <w:rStyle w:val="Hyperlink"/>
                <w:caps/>
                <w:noProof/>
              </w:rPr>
            </w:rPrChange>
          </w:rPr>
          <w:delText>Requirements of an Approved Insurance Product</w:delText>
        </w:r>
        <w:r w:rsidDel="009674A0">
          <w:rPr>
            <w:noProof/>
          </w:rPr>
          <w:tab/>
          <w:delText>31</w:delText>
        </w:r>
      </w:del>
    </w:p>
    <w:p w:rsidR="006F1C39" w:rsidDel="009674A0" w:rsidRDefault="006F1C39">
      <w:pPr>
        <w:pStyle w:val="TOC4"/>
        <w:rPr>
          <w:del w:id="301" w:author="1993-B" w:date="2024-02-16T12:15:00Z"/>
          <w:rFonts w:asciiTheme="minorHAnsi" w:eastAsiaTheme="minorEastAsia" w:hAnsiTheme="minorHAnsi" w:cstheme="minorBidi"/>
          <w:szCs w:val="22"/>
        </w:rPr>
      </w:pPr>
      <w:del w:id="302" w:author="1993-B" w:date="2024-02-16T12:15:00Z">
        <w:r w:rsidRPr="009674A0" w:rsidDel="009674A0">
          <w:rPr>
            <w:rPrChange w:id="303" w:author="1993-B" w:date="2024-02-16T12:15:00Z">
              <w:rPr>
                <w:rStyle w:val="Hyperlink"/>
              </w:rPr>
            </w:rPrChange>
          </w:rPr>
          <w:delText>1.1</w:delText>
        </w:r>
        <w:r w:rsidDel="009674A0">
          <w:rPr>
            <w:rFonts w:asciiTheme="minorHAnsi" w:eastAsiaTheme="minorEastAsia" w:hAnsiTheme="minorHAnsi" w:cstheme="minorBidi"/>
            <w:szCs w:val="22"/>
          </w:rPr>
          <w:tab/>
        </w:r>
        <w:r w:rsidRPr="009674A0" w:rsidDel="009674A0">
          <w:rPr>
            <w:rPrChange w:id="304" w:author="1993-B" w:date="2024-02-16T12:15:00Z">
              <w:rPr>
                <w:rStyle w:val="Hyperlink"/>
              </w:rPr>
            </w:rPrChange>
          </w:rPr>
          <w:delText>Providers of an Approved Insurance Product</w:delText>
        </w:r>
        <w:r w:rsidDel="009674A0">
          <w:tab/>
          <w:delText>31</w:delText>
        </w:r>
      </w:del>
    </w:p>
    <w:p w:rsidR="006F1C39" w:rsidDel="009674A0" w:rsidRDefault="006F1C39">
      <w:pPr>
        <w:pStyle w:val="TOC4"/>
        <w:rPr>
          <w:del w:id="305" w:author="1993-B" w:date="2024-02-16T12:15:00Z"/>
          <w:rFonts w:asciiTheme="minorHAnsi" w:eastAsiaTheme="minorEastAsia" w:hAnsiTheme="minorHAnsi" w:cstheme="minorBidi"/>
          <w:szCs w:val="22"/>
        </w:rPr>
      </w:pPr>
      <w:del w:id="306" w:author="1993-B" w:date="2024-02-16T12:15:00Z">
        <w:r w:rsidRPr="009674A0" w:rsidDel="009674A0">
          <w:rPr>
            <w:rPrChange w:id="307" w:author="1993-B" w:date="2024-02-16T12:15:00Z">
              <w:rPr>
                <w:rStyle w:val="Hyperlink"/>
              </w:rPr>
            </w:rPrChange>
          </w:rPr>
          <w:delText>1.2</w:delText>
        </w:r>
        <w:r w:rsidDel="009674A0">
          <w:rPr>
            <w:rFonts w:asciiTheme="minorHAnsi" w:eastAsiaTheme="minorEastAsia" w:hAnsiTheme="minorHAnsi" w:cstheme="minorBidi"/>
            <w:szCs w:val="22"/>
          </w:rPr>
          <w:tab/>
        </w:r>
        <w:r w:rsidRPr="009674A0" w:rsidDel="009674A0">
          <w:rPr>
            <w:rPrChange w:id="308" w:author="1993-B" w:date="2024-02-16T12:15:00Z">
              <w:rPr>
                <w:rStyle w:val="Hyperlink"/>
              </w:rPr>
            </w:rPrChange>
          </w:rPr>
          <w:delText>Requirements of an Approved Insurance Product</w:delText>
        </w:r>
        <w:r w:rsidDel="009674A0">
          <w:tab/>
          <w:delText>31</w:delText>
        </w:r>
      </w:del>
    </w:p>
    <w:p w:rsidR="00E60DA5" w:rsidRDefault="00B43AAC">
      <w:pPr>
        <w:spacing w:after="0"/>
        <w:jc w:val="left"/>
        <w:rPr>
          <w:noProof/>
        </w:rPr>
      </w:pPr>
      <w:r>
        <w:rPr>
          <w:noProof/>
        </w:rPr>
        <w:fldChar w:fldCharType="end"/>
      </w:r>
    </w:p>
    <w:p w:rsidR="006B2C81" w:rsidRDefault="006B2C81" w:rsidP="006B2C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122"/>
        <w:gridCol w:w="2409"/>
        <w:gridCol w:w="4529"/>
      </w:tblGrid>
      <w:tr w:rsidR="006B2C81" w:rsidTr="00FF5B00">
        <w:tc>
          <w:tcPr>
            <w:tcW w:w="2122" w:type="dxa"/>
          </w:tcPr>
          <w:p w:rsidR="006B2C81" w:rsidRDefault="006B2C81" w:rsidP="006B2C81">
            <w:pPr>
              <w:spacing w:after="0"/>
            </w:pPr>
            <w:bookmarkStart w:id="309" w:name="VersionTable" w:colFirst="0" w:colLast="2"/>
            <w:r>
              <w:t>Section M</w:t>
            </w:r>
          </w:p>
        </w:tc>
        <w:tc>
          <w:tcPr>
            <w:tcW w:w="2409" w:type="dxa"/>
          </w:tcPr>
          <w:p w:rsidR="006B2C81" w:rsidRDefault="006B2C81" w:rsidP="009E7DFE">
            <w:pPr>
              <w:spacing w:after="0"/>
              <w:jc w:val="center"/>
            </w:pPr>
            <w:r>
              <w:t xml:space="preserve">Version </w:t>
            </w:r>
            <w:r w:rsidR="00466E68">
              <w:fldChar w:fldCharType="begin"/>
            </w:r>
            <w:r w:rsidR="00466E68">
              <w:instrText xml:space="preserve"> DOCPROPERTY  "Version Number"  \* MERGEFORMAT </w:instrText>
            </w:r>
            <w:r w:rsidR="00466E68">
              <w:fldChar w:fldCharType="separate"/>
            </w:r>
            <w:r w:rsidR="00B11620">
              <w:t>33.0</w:t>
            </w:r>
            <w:r w:rsidR="00466E68">
              <w:fldChar w:fldCharType="end"/>
            </w:r>
          </w:p>
        </w:tc>
        <w:tc>
          <w:tcPr>
            <w:tcW w:w="4529" w:type="dxa"/>
          </w:tcPr>
          <w:p w:rsidR="006B2C81" w:rsidRDefault="006B2C81" w:rsidP="009E7DFE">
            <w:pPr>
              <w:spacing w:after="0"/>
              <w:jc w:val="center"/>
            </w:pPr>
            <w:r>
              <w:t xml:space="preserve">Effective Date: </w:t>
            </w:r>
            <w:r w:rsidR="00466E68">
              <w:fldChar w:fldCharType="begin"/>
            </w:r>
            <w:r w:rsidR="00466E68">
              <w:instrText xml:space="preserve"> DOCPROPERTY  "Effective Date"  \* MERGEFORMAT </w:instrText>
            </w:r>
            <w:r w:rsidR="00466E68">
              <w:fldChar w:fldCharType="separate"/>
            </w:r>
            <w:r w:rsidR="00B11620">
              <w:t>23 February 2023</w:t>
            </w:r>
            <w:r w:rsidR="00466E68">
              <w:fldChar w:fldCharType="end"/>
            </w:r>
          </w:p>
        </w:tc>
      </w:tr>
      <w:bookmarkEnd w:id="309"/>
    </w:tbl>
    <w:p w:rsidR="006B2C81" w:rsidRDefault="006B2C81">
      <w:pPr>
        <w:spacing w:after="0"/>
        <w:jc w:val="left"/>
        <w:rPr>
          <w:caps/>
          <w:noProof/>
        </w:rPr>
      </w:pPr>
    </w:p>
    <w:p w:rsidR="00B43AAC" w:rsidRDefault="00B43AAC">
      <w:pPr>
        <w:spacing w:after="0"/>
        <w:jc w:val="left"/>
      </w:pPr>
    </w:p>
    <w:p w:rsidR="00E60DA5" w:rsidRDefault="00E60DA5">
      <w:pPr>
        <w:spacing w:after="0"/>
        <w:jc w:val="left"/>
        <w:sectPr w:rsidR="00E60DA5" w:rsidSect="00BC0ECC">
          <w:pgSz w:w="11906" w:h="16838"/>
          <w:pgMar w:top="1418" w:right="1418" w:bottom="1418" w:left="1418" w:header="709" w:footer="709" w:gutter="0"/>
          <w:cols w:space="708"/>
          <w:docGrid w:linePitch="360"/>
        </w:sectPr>
      </w:pPr>
    </w:p>
    <w:p w:rsidR="00B0413C" w:rsidRPr="000C4662" w:rsidRDefault="00CF454C" w:rsidP="008C6CBE">
      <w:pPr>
        <w:pStyle w:val="Heading1"/>
      </w:pPr>
      <w:bookmarkStart w:id="310" w:name="_Toc86743151"/>
      <w:bookmarkStart w:id="311" w:name="_Toc158978143"/>
      <w:bookmarkStart w:id="312" w:name="MSec"/>
      <w:r w:rsidRPr="000C4662">
        <w:lastRenderedPageBreak/>
        <w:t>SECTION M: CREDIT COVER AND CREDIT DEFAULT</w:t>
      </w:r>
      <w:bookmarkEnd w:id="310"/>
      <w:bookmarkEnd w:id="311"/>
    </w:p>
    <w:p w:rsidR="00B0413C" w:rsidRPr="000C4662" w:rsidRDefault="00CF454C" w:rsidP="008C6CBE">
      <w:pPr>
        <w:pStyle w:val="Heading2"/>
      </w:pPr>
      <w:bookmarkStart w:id="313" w:name="_Toc86743152"/>
      <w:bookmarkStart w:id="314" w:name="_Toc158978144"/>
      <w:r w:rsidRPr="000C4662">
        <w:t>1.</w:t>
      </w:r>
      <w:r w:rsidRPr="000C4662">
        <w:tab/>
        <w:t>GENERAL</w:t>
      </w:r>
      <w:bookmarkEnd w:id="313"/>
      <w:bookmarkEnd w:id="314"/>
    </w:p>
    <w:p w:rsidR="00B0413C" w:rsidRPr="000C4662" w:rsidRDefault="00CF454C" w:rsidP="008C6CBE">
      <w:pPr>
        <w:pStyle w:val="Heading3"/>
      </w:pPr>
      <w:bookmarkStart w:id="315" w:name="_Toc86743153"/>
      <w:bookmarkStart w:id="316" w:name="_Toc158978145"/>
      <w:r w:rsidRPr="000C4662">
        <w:t>1.1</w:t>
      </w:r>
      <w:r w:rsidRPr="000C4662">
        <w:tab/>
        <w:t>Introduction</w:t>
      </w:r>
      <w:bookmarkEnd w:id="315"/>
      <w:bookmarkEnd w:id="316"/>
    </w:p>
    <w:p w:rsidR="00B0413C" w:rsidRPr="000C4662" w:rsidRDefault="00CF454C" w:rsidP="00CD649B">
      <w:pPr>
        <w:ind w:left="992" w:hanging="992"/>
      </w:pPr>
      <w:r w:rsidRPr="000C4662">
        <w:t>1.1.1</w:t>
      </w:r>
      <w:r w:rsidRPr="000C4662">
        <w:tab/>
        <w:t>This Section sets out:</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basis on which Energy Indebtedness of an Imbalance Party will be calculated;</w:t>
      </w:r>
    </w:p>
    <w:p w:rsidR="00B0413C" w:rsidRPr="000C4662" w:rsidRDefault="00CF454C" w:rsidP="00CD649B">
      <w:pPr>
        <w:ind w:left="1984" w:hanging="992"/>
      </w:pPr>
      <w:r w:rsidRPr="000C4662">
        <w:t>(b)</w:t>
      </w:r>
      <w:r w:rsidRPr="000C4662">
        <w:tab/>
      </w:r>
      <w:proofErr w:type="gramStart"/>
      <w:r w:rsidRPr="000C4662">
        <w:t>the</w:t>
      </w:r>
      <w:proofErr w:type="gramEnd"/>
      <w:r w:rsidRPr="000C4662">
        <w:t xml:space="preserve"> basis on which Imbalance Parties may provide Credit Cover in respect of their Energy Indebtedness;</w:t>
      </w:r>
    </w:p>
    <w:p w:rsidR="00B0413C" w:rsidRPr="000C4662" w:rsidRDefault="00CF454C" w:rsidP="00CD649B">
      <w:pPr>
        <w:ind w:left="1984" w:hanging="992"/>
      </w:pPr>
      <w:r w:rsidRPr="000C4662">
        <w:t>(c)</w:t>
      </w:r>
      <w:r w:rsidRPr="000C4662">
        <w:tab/>
      </w:r>
      <w:proofErr w:type="gramStart"/>
      <w:r w:rsidRPr="000C4662">
        <w:t>the</w:t>
      </w:r>
      <w:proofErr w:type="gramEnd"/>
      <w:r w:rsidRPr="000C4662">
        <w:t xml:space="preserve"> basis on which an Imbalance Party's Energy Credit Cover will be determined;</w:t>
      </w:r>
    </w:p>
    <w:p w:rsidR="00B0413C" w:rsidRPr="000C4662" w:rsidRDefault="00CF454C" w:rsidP="00CD649B">
      <w:pPr>
        <w:ind w:left="1984" w:hanging="992"/>
      </w:pPr>
      <w:r w:rsidRPr="000C4662">
        <w:t>(d)</w:t>
      </w:r>
      <w:r w:rsidRPr="000C4662">
        <w:tab/>
        <w:t>circumstances which will constitute Credit Default in relation to an Imbalance Party, and the consequences of such Credit Default;</w:t>
      </w:r>
    </w:p>
    <w:p w:rsidR="00B0413C" w:rsidRPr="000C4662" w:rsidRDefault="00CF454C" w:rsidP="00CD649B">
      <w:pPr>
        <w:ind w:left="1984" w:hanging="992"/>
      </w:pPr>
      <w:r w:rsidRPr="000C4662">
        <w:t>(e)</w:t>
      </w:r>
      <w:r w:rsidRPr="000C4662">
        <w:tab/>
      </w:r>
      <w:proofErr w:type="gramStart"/>
      <w:r w:rsidRPr="000C4662">
        <w:rPr>
          <w:spacing w:val="-2"/>
          <w:szCs w:val="22"/>
        </w:rPr>
        <w:t>arrangements</w:t>
      </w:r>
      <w:proofErr w:type="gramEnd"/>
      <w:r w:rsidRPr="000C4662">
        <w:rPr>
          <w:spacing w:val="-2"/>
          <w:szCs w:val="22"/>
        </w:rPr>
        <w:t xml:space="preserve"> for payment of compensation to Imbalance Parties in certain circumstances where errors have been made in calculations under this Section M.</w:t>
      </w:r>
    </w:p>
    <w:p w:rsidR="00B0413C" w:rsidRPr="000C4662" w:rsidRDefault="00CF454C" w:rsidP="008C6CBE">
      <w:pPr>
        <w:pStyle w:val="Heading3"/>
      </w:pPr>
      <w:bookmarkStart w:id="317" w:name="_Toc86743154"/>
      <w:bookmarkStart w:id="318" w:name="_Toc158978146"/>
      <w:r w:rsidRPr="000C4662">
        <w:t>1.2</w:t>
      </w:r>
      <w:r w:rsidRPr="000C4662">
        <w:tab/>
        <w:t>Energy Indebtedness</w:t>
      </w:r>
      <w:bookmarkEnd w:id="317"/>
      <w:bookmarkEnd w:id="318"/>
    </w:p>
    <w:p w:rsidR="00B0413C" w:rsidRPr="000C4662" w:rsidRDefault="00CF454C" w:rsidP="00CD649B">
      <w:pPr>
        <w:ind w:left="992" w:hanging="992"/>
      </w:pPr>
      <w:r w:rsidRPr="000C4662">
        <w:t>1.2.1</w:t>
      </w:r>
      <w:r w:rsidRPr="000C4662">
        <w:tab/>
      </w:r>
      <w:proofErr w:type="gramStart"/>
      <w:r w:rsidRPr="000C4662">
        <w:t>For</w:t>
      </w:r>
      <w:proofErr w:type="gramEnd"/>
      <w:r w:rsidRPr="000C4662">
        <w:t xml:space="preserve"> the purposes of the Code:</w:t>
      </w:r>
    </w:p>
    <w:p w:rsidR="00B0413C" w:rsidRPr="000C4662" w:rsidRDefault="00CF454C" w:rsidP="00CD649B">
      <w:pPr>
        <w:ind w:left="1984" w:hanging="992"/>
      </w:pPr>
      <w:r w:rsidRPr="000C4662">
        <w:t>(a)</w:t>
      </w:r>
      <w:r w:rsidRPr="000C4662">
        <w:tab/>
      </w:r>
      <w:proofErr w:type="gramStart"/>
      <w:r w:rsidRPr="000C4662">
        <w:t>in</w:t>
      </w:r>
      <w:proofErr w:type="gramEnd"/>
      <w:r w:rsidRPr="000C4662">
        <w:t xml:space="preserve"> relation to a Settlement Period j the "</w:t>
      </w:r>
      <w:r w:rsidRPr="000C4662">
        <w:rPr>
          <w:b/>
        </w:rPr>
        <w:t>Energy Indebtedness</w:t>
      </w:r>
      <w:r w:rsidRPr="000C4662">
        <w:t>" (</w:t>
      </w:r>
      <w:proofErr w:type="spellStart"/>
      <w:r w:rsidRPr="000C4662">
        <w:t>EI</w:t>
      </w:r>
      <w:r w:rsidRPr="000C4662">
        <w:rPr>
          <w:vertAlign w:val="subscript"/>
        </w:rPr>
        <w:t>pj</w:t>
      </w:r>
      <w:proofErr w:type="spellEnd"/>
      <w:r w:rsidRPr="000C4662">
        <w:t>, in MWh) of an Imbalance Party p shall be the algebraic sum of:</w:t>
      </w:r>
    </w:p>
    <w:p w:rsidR="00B0413C" w:rsidRPr="000C4662" w:rsidRDefault="00CF454C" w:rsidP="00CD649B">
      <w:pPr>
        <w:ind w:left="2977" w:hanging="992"/>
      </w:pPr>
      <w:r w:rsidRPr="000C4662">
        <w:t>(</w:t>
      </w:r>
      <w:proofErr w:type="spellStart"/>
      <w:r w:rsidRPr="000C4662">
        <w:t>i</w:t>
      </w:r>
      <w:proofErr w:type="spellEnd"/>
      <w:r w:rsidRPr="000C4662">
        <w:t>)</w:t>
      </w:r>
      <w:r w:rsidRPr="000C4662">
        <w:tab/>
        <w:t xml:space="preserve">the algebraic sum of Actual Energy Indebtedness for Imbalance Party p for those Settlement Days d within the </w:t>
      </w:r>
      <w:r w:rsidR="006A79A5">
        <w:t>twenty nine</w:t>
      </w:r>
      <w:r w:rsidRPr="000C4662">
        <w:t xml:space="preserve"> day period for which (at the Submission Deadline for Settlement Period j), the Submission Deadline has passed for the first Settlement Period of the Settlement Day following that on which the Settlement Calendar specifies that the Interim Information Settlement Run for Settlement Day d is to take place (but excluding those days for which, as a result of a delay in the Interim Information Settlement Run in accordance with </w:t>
      </w:r>
      <w:hyperlink r:id="rId8" w:anchor="section-t-1-1.4" w:history="1">
        <w:r w:rsidR="008B24FF">
          <w:rPr>
            <w:rStyle w:val="Hyperlink"/>
          </w:rPr>
          <w:t>Section T1.4</w:t>
        </w:r>
      </w:hyperlink>
      <w:r w:rsidRPr="000C4662">
        <w:t>, the ECVAA does not receive the Interim Information Settlement Run data from the SAA by the Submission Deadline for the first Settlement Period of the Settlement Day containing Settlement Period j);</w:t>
      </w:r>
    </w:p>
    <w:p w:rsidR="00B0413C" w:rsidRPr="000C4662" w:rsidRDefault="00CF454C" w:rsidP="00CD649B">
      <w:pPr>
        <w:ind w:left="2977" w:hanging="992"/>
      </w:pPr>
      <w:r w:rsidRPr="000C4662">
        <w:t>(ii)</w:t>
      </w:r>
      <w:r w:rsidRPr="000C4662">
        <w:tab/>
        <w:t xml:space="preserve">the algebraic sum of Metered Energy Indebtedness for Imbalance Party p in relation to those Settlement Days d within the </w:t>
      </w:r>
      <w:r w:rsidR="006A79A5">
        <w:t>twenty nine</w:t>
      </w:r>
      <w:r w:rsidRPr="000C4662">
        <w:t xml:space="preserve"> day period for which </w:t>
      </w:r>
      <w:hyperlink r:id="rId9" w:anchor="section-m-1-1.2-1.2.1" w:history="1">
        <w:r w:rsidR="008B4EE5">
          <w:rPr>
            <w:rStyle w:val="Hyperlink"/>
          </w:rPr>
          <w:t>paragraph 1.2.1(a)(</w:t>
        </w:r>
        <w:proofErr w:type="spellStart"/>
        <w:r w:rsidR="008B4EE5">
          <w:rPr>
            <w:rStyle w:val="Hyperlink"/>
          </w:rPr>
          <w:t>i</w:t>
        </w:r>
        <w:proofErr w:type="spellEnd"/>
        <w:r w:rsidR="008B4EE5">
          <w:rPr>
            <w:rStyle w:val="Hyperlink"/>
          </w:rPr>
          <w:t>)</w:t>
        </w:r>
      </w:hyperlink>
      <w:r w:rsidRPr="000C4662">
        <w:t xml:space="preserve"> does not apply, and for which (at the Submission Deadline for Settlement Period j), the Submission Deadline has passed for the first Settlement Period of the Settlement Day following that on which the Settlement Calendar specifies that the Credit Cover Volume Allocation Run for Settlement Day d is to take place; and</w:t>
      </w:r>
    </w:p>
    <w:p w:rsidR="00B0413C" w:rsidRPr="000C4662" w:rsidRDefault="00CF454C" w:rsidP="00CD649B">
      <w:pPr>
        <w:ind w:left="2977" w:hanging="992"/>
      </w:pPr>
      <w:r w:rsidRPr="000C4662">
        <w:t>(iii)</w:t>
      </w:r>
      <w:r w:rsidRPr="000C4662">
        <w:tab/>
        <w:t xml:space="preserve">the algebraic sum of Credit Assessment Energy Indebtedness for Imbalance Party p in relation to that Settlement Period and all prior Settlement Periods in days falling within the </w:t>
      </w:r>
      <w:r w:rsidR="006A79A5">
        <w:t>twenty nine</w:t>
      </w:r>
      <w:r w:rsidRPr="000C4662">
        <w:t xml:space="preserve"> day period for which neither </w:t>
      </w:r>
      <w:hyperlink r:id="rId10" w:anchor="section-m-1-1.2-1.2.1" w:history="1">
        <w:r w:rsidR="008B4EE5">
          <w:rPr>
            <w:rStyle w:val="Hyperlink"/>
          </w:rPr>
          <w:t>paragraphs 1.2.1(a)(</w:t>
        </w:r>
        <w:proofErr w:type="spellStart"/>
        <w:r w:rsidR="008B4EE5">
          <w:rPr>
            <w:rStyle w:val="Hyperlink"/>
          </w:rPr>
          <w:t>i</w:t>
        </w:r>
        <w:proofErr w:type="spellEnd"/>
        <w:r w:rsidR="008B4EE5">
          <w:rPr>
            <w:rStyle w:val="Hyperlink"/>
          </w:rPr>
          <w:t>)</w:t>
        </w:r>
      </w:hyperlink>
      <w:r w:rsidRPr="000C4662">
        <w:t xml:space="preserve"> or </w:t>
      </w:r>
      <w:hyperlink r:id="rId11" w:anchor="section-m-1-1.2-1.2.1" w:history="1">
        <w:r w:rsidRPr="008B4EE5">
          <w:rPr>
            <w:rStyle w:val="Hyperlink"/>
          </w:rPr>
          <w:t>1.2.1(a)(ii)</w:t>
        </w:r>
      </w:hyperlink>
      <w:r w:rsidRPr="000C4662">
        <w:t xml:space="preserve"> applies;</w:t>
      </w:r>
    </w:p>
    <w:p w:rsidR="00B0413C" w:rsidRPr="000C4662" w:rsidRDefault="00CF454C" w:rsidP="00CD649B">
      <w:pPr>
        <w:ind w:left="1984" w:hanging="992"/>
      </w:pPr>
      <w:r w:rsidRPr="000C4662">
        <w:lastRenderedPageBreak/>
        <w:t>(b)</w:t>
      </w:r>
      <w:r w:rsidRPr="000C4662">
        <w:tab/>
      </w:r>
      <w:proofErr w:type="gramStart"/>
      <w:r w:rsidRPr="000C4662">
        <w:t>a</w:t>
      </w:r>
      <w:proofErr w:type="gramEnd"/>
      <w:r w:rsidRPr="000C4662">
        <w:t xml:space="preserve"> reference to an Imbalance Party's Energy Indebtedness at any time is to its Energy Indebtedness in relation to the latest Settlement Period for which the Submission Deadline occurred before such time;</w:t>
      </w:r>
    </w:p>
    <w:p w:rsidR="00B0413C" w:rsidRPr="000C4662" w:rsidRDefault="00CF454C" w:rsidP="00CD649B">
      <w:pPr>
        <w:ind w:left="1984" w:hanging="992"/>
      </w:pPr>
      <w:r w:rsidRPr="000C4662">
        <w:t>(c)</w:t>
      </w:r>
      <w:r w:rsidRPr="000C4662">
        <w:tab/>
        <w:t xml:space="preserve">in relation to a Settlement Period, the </w:t>
      </w:r>
      <w:r w:rsidR="006A79A5">
        <w:t>twenty nine</w:t>
      </w:r>
      <w:r w:rsidRPr="000C4662">
        <w:t xml:space="preserve"> day period means the period of </w:t>
      </w:r>
      <w:r w:rsidR="006A79A5">
        <w:t>twenty nine</w:t>
      </w:r>
      <w:r w:rsidRPr="000C4662">
        <w:t xml:space="preserve"> Settlement Days expiring on (and including) the Settlement Day which includes that Settlement Period;</w:t>
      </w:r>
    </w:p>
    <w:p w:rsidR="00B0413C" w:rsidRPr="000C4662" w:rsidRDefault="00CF454C" w:rsidP="00CD649B">
      <w:pPr>
        <w:ind w:left="1984" w:hanging="992"/>
      </w:pPr>
      <w:r w:rsidRPr="000C4662">
        <w:t>(d)</w:t>
      </w:r>
      <w:r w:rsidRPr="000C4662">
        <w:tab/>
        <w:t xml:space="preserve">for the purposes of </w:t>
      </w:r>
      <w:hyperlink r:id="rId12" w:anchor="section-m-1-1.2-1.2.1" w:history="1">
        <w:r w:rsidR="008B4EE5">
          <w:rPr>
            <w:rStyle w:val="Hyperlink"/>
          </w:rPr>
          <w:t>paragraph 1.2.1(a)(</w:t>
        </w:r>
        <w:proofErr w:type="spellStart"/>
        <w:r w:rsidR="008B4EE5">
          <w:rPr>
            <w:rStyle w:val="Hyperlink"/>
          </w:rPr>
          <w:t>i</w:t>
        </w:r>
        <w:proofErr w:type="spellEnd"/>
        <w:r w:rsidR="008B4EE5">
          <w:rPr>
            <w:rStyle w:val="Hyperlink"/>
          </w:rPr>
          <w:t>)</w:t>
        </w:r>
      </w:hyperlink>
      <w:r w:rsidRPr="000C4662">
        <w:t xml:space="preserve">, where (by the Submission Deadline for the first Settlement Period of the Settlement Day containing the Settlement Period j), the ECVAA has not received the Interim Information Settlement Run data from the SAA in accordance with </w:t>
      </w:r>
      <w:hyperlink r:id="rId13" w:anchor="section-t-5-5.3-5.3.5" w:history="1">
        <w:r w:rsidR="008B24FF">
          <w:rPr>
            <w:rStyle w:val="Hyperlink"/>
          </w:rPr>
          <w:t>Section T5.3.5</w:t>
        </w:r>
      </w:hyperlink>
      <w:r w:rsidRPr="000C4662">
        <w:t xml:space="preserve"> for any Settlement Day d within the </w:t>
      </w:r>
      <w:r w:rsidR="006A79A5">
        <w:t>twenty nine</w:t>
      </w:r>
      <w:r w:rsidRPr="000C4662">
        <w:t xml:space="preserve"> day period to which </w:t>
      </w:r>
      <w:hyperlink r:id="rId14" w:anchor="section-m-1-1.2-1.2.1" w:history="1">
        <w:r w:rsidR="008B4EE5">
          <w:rPr>
            <w:rStyle w:val="Hyperlink"/>
          </w:rPr>
          <w:t>paragraph 1.2.1(a)(</w:t>
        </w:r>
        <w:proofErr w:type="spellStart"/>
        <w:r w:rsidR="008B4EE5">
          <w:rPr>
            <w:rStyle w:val="Hyperlink"/>
          </w:rPr>
          <w:t>i</w:t>
        </w:r>
        <w:proofErr w:type="spellEnd"/>
        <w:r w:rsidR="008B4EE5">
          <w:rPr>
            <w:rStyle w:val="Hyperlink"/>
          </w:rPr>
          <w:t>)</w:t>
        </w:r>
      </w:hyperlink>
      <w:r w:rsidRPr="000C4662">
        <w:t xml:space="preserve"> applies (other than as a result of a delay in the Interim Information Settlement Run in accordance with </w:t>
      </w:r>
      <w:hyperlink r:id="rId15" w:anchor="section-t-1-1.4" w:history="1">
        <w:r w:rsidR="008B24FF">
          <w:rPr>
            <w:rStyle w:val="Hyperlink"/>
          </w:rPr>
          <w:t>Section T1.4</w:t>
        </w:r>
      </w:hyperlink>
      <w:r w:rsidRPr="000C4662">
        <w:t xml:space="preserve">), the ECVAA shall use the Metered Energy Indebtedness for the Settlement Periods in that Settlement Day d but without prejudice to </w:t>
      </w:r>
      <w:hyperlink r:id="rId16" w:anchor="section-m-4" w:history="1">
        <w:r w:rsidR="002F649D">
          <w:rPr>
            <w:rStyle w:val="Hyperlink"/>
          </w:rPr>
          <w:t xml:space="preserve">paragraph </w:t>
        </w:r>
        <w:r w:rsidRPr="008B4EE5">
          <w:rPr>
            <w:rStyle w:val="Hyperlink"/>
          </w:rPr>
          <w:t>4</w:t>
        </w:r>
      </w:hyperlink>
      <w:r w:rsidRPr="000C4662">
        <w:t>;</w:t>
      </w:r>
    </w:p>
    <w:p w:rsidR="00B0413C" w:rsidRPr="000C4662" w:rsidRDefault="00CF454C" w:rsidP="00CD649B">
      <w:pPr>
        <w:ind w:left="1984" w:hanging="992"/>
        <w:rPr>
          <w:snapToGrid w:val="0"/>
          <w:lang w:eastAsia="en-US"/>
        </w:rPr>
      </w:pPr>
      <w:r w:rsidRPr="000C4662">
        <w:rPr>
          <w:snapToGrid w:val="0"/>
          <w:lang w:eastAsia="en-US"/>
        </w:rPr>
        <w:t>(e)</w:t>
      </w:r>
      <w:r w:rsidRPr="000C4662">
        <w:rPr>
          <w:snapToGrid w:val="0"/>
          <w:lang w:eastAsia="en-US"/>
        </w:rPr>
        <w:tab/>
        <w:t xml:space="preserve">for the purposes of </w:t>
      </w:r>
      <w:hyperlink r:id="rId17" w:anchor="section-m-1-1.2-1.2.1" w:history="1">
        <w:r w:rsidR="008B4EE5">
          <w:rPr>
            <w:rStyle w:val="Hyperlink"/>
            <w:snapToGrid w:val="0"/>
            <w:lang w:eastAsia="en-US"/>
          </w:rPr>
          <w:t>paragraph 1.2.1(a)(ii)</w:t>
        </w:r>
      </w:hyperlink>
      <w:r w:rsidRPr="000C4662">
        <w:rPr>
          <w:snapToGrid w:val="0"/>
          <w:lang w:eastAsia="en-US"/>
        </w:rPr>
        <w:t xml:space="preserve">, where (by the Submission Deadline for the first Settlement Period of the Settlement Day containing the Settlement Period j), the ECVAA has not received the Credit Cover Volume Allocation Run data from the CDCA in accordance with </w:t>
      </w:r>
      <w:hyperlink r:id="rId18" w:anchor="section-r-5-5.7-5.7.1" w:history="1">
        <w:r w:rsidR="008B24FF">
          <w:rPr>
            <w:rStyle w:val="Hyperlink"/>
            <w:snapToGrid w:val="0"/>
            <w:lang w:eastAsia="en-US"/>
          </w:rPr>
          <w:t>Section R5.7.1(d)</w:t>
        </w:r>
      </w:hyperlink>
      <w:r w:rsidRPr="000C4662">
        <w:rPr>
          <w:snapToGrid w:val="0"/>
          <w:lang w:eastAsia="en-US"/>
        </w:rPr>
        <w:t xml:space="preserve"> for any Settlement Day d within the </w:t>
      </w:r>
      <w:r w:rsidR="006A79A5">
        <w:rPr>
          <w:snapToGrid w:val="0"/>
          <w:lang w:eastAsia="en-US"/>
        </w:rPr>
        <w:t>twenty nine</w:t>
      </w:r>
      <w:r w:rsidRPr="000C4662">
        <w:rPr>
          <w:snapToGrid w:val="0"/>
          <w:lang w:eastAsia="en-US"/>
        </w:rPr>
        <w:t xml:space="preserve"> day period to which </w:t>
      </w:r>
      <w:hyperlink r:id="rId19" w:anchor="section-m-1-1.2-1.2.1" w:history="1">
        <w:r w:rsidR="008B4EE5">
          <w:rPr>
            <w:rStyle w:val="Hyperlink"/>
            <w:snapToGrid w:val="0"/>
            <w:lang w:eastAsia="en-US"/>
          </w:rPr>
          <w:t>paragraph 1.2.1(a)(ii)</w:t>
        </w:r>
      </w:hyperlink>
      <w:r w:rsidRPr="000C4662">
        <w:rPr>
          <w:snapToGrid w:val="0"/>
          <w:lang w:eastAsia="en-US"/>
        </w:rPr>
        <w:t xml:space="preserve"> applies, the ECVAA shall use the Credit Assessment Energy Indebtedness for the Settlement Periods in that Settlement Day d but without prejudice to </w:t>
      </w:r>
      <w:hyperlink r:id="rId20" w:anchor="section-m-4" w:history="1">
        <w:r w:rsidRPr="008B4EE5">
          <w:rPr>
            <w:rStyle w:val="Hyperlink"/>
            <w:snapToGrid w:val="0"/>
            <w:lang w:eastAsia="en-US"/>
          </w:rPr>
          <w:t>paragraph 4</w:t>
        </w:r>
      </w:hyperlink>
      <w:r w:rsidRPr="000C4662">
        <w:rPr>
          <w:snapToGrid w:val="0"/>
          <w:lang w:eastAsia="en-US"/>
        </w:rPr>
        <w:t>;</w:t>
      </w:r>
    </w:p>
    <w:p w:rsidR="00B0413C" w:rsidRPr="000C4662" w:rsidRDefault="00CF454C" w:rsidP="00CD649B">
      <w:pPr>
        <w:ind w:left="1984" w:hanging="992"/>
      </w:pPr>
      <w:r w:rsidRPr="000C4662">
        <w:t>(f)</w:t>
      </w:r>
      <w:r w:rsidRPr="000C4662">
        <w:tab/>
      </w:r>
      <w:proofErr w:type="gramStart"/>
      <w:r w:rsidRPr="000C4662">
        <w:t>in</w:t>
      </w:r>
      <w:proofErr w:type="gramEnd"/>
      <w:r w:rsidRPr="000C4662">
        <w:t xml:space="preserve"> relation to an Imbalance Party and Settlement Day, where </w:t>
      </w:r>
      <w:proofErr w:type="spellStart"/>
      <w:r w:rsidRPr="000C4662">
        <w:t>BSCCo</w:t>
      </w:r>
      <w:proofErr w:type="spellEnd"/>
      <w:r w:rsidRPr="000C4662">
        <w:t xml:space="preserve">: </w:t>
      </w:r>
    </w:p>
    <w:p w:rsidR="00B0413C" w:rsidRPr="000C4662" w:rsidRDefault="00CF454C" w:rsidP="00CD649B">
      <w:pPr>
        <w:ind w:left="2977" w:hanging="992"/>
      </w:pPr>
      <w:r w:rsidRPr="000C4662">
        <w:t>(</w:t>
      </w:r>
      <w:proofErr w:type="spellStart"/>
      <w:proofErr w:type="gramStart"/>
      <w:r w:rsidRPr="000C4662">
        <w:t>i</w:t>
      </w:r>
      <w:proofErr w:type="spellEnd"/>
      <w:proofErr w:type="gramEnd"/>
      <w:r w:rsidRPr="000C4662">
        <w:t>)</w:t>
      </w:r>
      <w:r w:rsidRPr="000C4662">
        <w:tab/>
        <w:t xml:space="preserve">is aware that the ECVAA has not received relevant Interim Information Settlement Run data from the SAA in accordance with </w:t>
      </w:r>
      <w:hyperlink r:id="rId21" w:anchor="section-t-5-5.3-5.3.5" w:history="1">
        <w:r w:rsidR="008B24FF">
          <w:rPr>
            <w:rStyle w:val="Hyperlink"/>
          </w:rPr>
          <w:t>Section T5.3.5</w:t>
        </w:r>
      </w:hyperlink>
      <w:r w:rsidRPr="000C4662">
        <w:t>; or</w:t>
      </w:r>
    </w:p>
    <w:p w:rsidR="00B0413C" w:rsidRPr="000C4662" w:rsidRDefault="00CF454C" w:rsidP="00CD649B">
      <w:pPr>
        <w:ind w:left="2977" w:hanging="992"/>
      </w:pPr>
      <w:r w:rsidRPr="000C4662">
        <w:t>(ii)</w:t>
      </w:r>
      <w:r w:rsidRPr="000C4662">
        <w:tab/>
        <w:t xml:space="preserve">is aware that the ECVAA has not received relevant Credit Cover Volume Allocation Run data from the CDCA in accordance with </w:t>
      </w:r>
      <w:hyperlink r:id="rId22" w:anchor="section-r-5-5.7-R5.7.1" w:history="1">
        <w:r w:rsidR="008B24FF">
          <w:rPr>
            <w:rStyle w:val="Hyperlink"/>
          </w:rPr>
          <w:t>Section R5.7.1(d)</w:t>
        </w:r>
      </w:hyperlink>
      <w:r w:rsidRPr="000C4662">
        <w:t>; or</w:t>
      </w:r>
    </w:p>
    <w:p w:rsidR="00B0413C" w:rsidRPr="000C4662" w:rsidRDefault="00CF454C" w:rsidP="00CD649B">
      <w:pPr>
        <w:ind w:left="2977" w:hanging="992"/>
      </w:pPr>
      <w:r w:rsidRPr="000C4662">
        <w:t>(iii)</w:t>
      </w:r>
      <w:r w:rsidRPr="000C4662">
        <w:tab/>
        <w:t xml:space="preserve">has substantial evidence or other reasons to believe that the data to be derived from the Initial Settlement Run for that Imbalance Party and that Settlement Day are likely to be significantly different (in the context of that particular Imbalance Party) from the corresponding Interim Information Settlement Run data received by the ECVAA from the SAA in accordance with </w:t>
      </w:r>
      <w:hyperlink r:id="rId23" w:anchor="section-t-5-5.3-5.3.5" w:history="1">
        <w:r w:rsidR="008B24FF">
          <w:rPr>
            <w:rStyle w:val="Hyperlink"/>
          </w:rPr>
          <w:t>Section T5.3.5</w:t>
        </w:r>
      </w:hyperlink>
      <w:r w:rsidRPr="000C4662">
        <w:t>; or</w:t>
      </w:r>
    </w:p>
    <w:p w:rsidR="00B0413C" w:rsidRPr="000C4662" w:rsidRDefault="00CF454C" w:rsidP="00CD649B">
      <w:pPr>
        <w:ind w:left="2977" w:hanging="992"/>
      </w:pPr>
      <w:r w:rsidRPr="000C4662">
        <w:t>(iv)</w:t>
      </w:r>
      <w:r w:rsidRPr="000C4662">
        <w:tab/>
        <w:t xml:space="preserve">has substantial evidence or other reasons to believe that the data to be derived from the Initial Volume Allocation Run for that Imbalance Party and that Settlement Day are likely to be significantly different (in the context of that particular Imbalance Party) from the corresponding Credit Cover Volume Allocation Run data received from the CDCA in accordance with </w:t>
      </w:r>
      <w:hyperlink r:id="rId24" w:anchor="section-r-5-5.7-5.7.1" w:history="1">
        <w:r w:rsidR="008B24FF">
          <w:rPr>
            <w:rStyle w:val="Hyperlink"/>
          </w:rPr>
          <w:t>Section R5.7.1(d)</w:t>
        </w:r>
      </w:hyperlink>
      <w:r w:rsidRPr="000C4662">
        <w:t>;</w:t>
      </w:r>
    </w:p>
    <w:p w:rsidR="00B0413C" w:rsidRPr="000C4662" w:rsidRDefault="00CF454C" w:rsidP="00CD649B">
      <w:pPr>
        <w:ind w:left="1985"/>
      </w:pPr>
      <w:r w:rsidRPr="000C4662">
        <w:t xml:space="preserve">the absence of such data or the likelihood of such a significant difference (as the case may be) may, if </w:t>
      </w:r>
      <w:proofErr w:type="spellStart"/>
      <w:r w:rsidRPr="000C4662">
        <w:t>BSCCo</w:t>
      </w:r>
      <w:proofErr w:type="spellEnd"/>
      <w:r w:rsidRPr="000C4662">
        <w:t xml:space="preserve"> so decides and to the extent that it materially affects matters, constitute a material doubt for the purposes of </w:t>
      </w:r>
      <w:hyperlink r:id="rId25" w:anchor="section-m-3-3.4-3.4.3" w:history="1">
        <w:r w:rsidR="008B4EE5">
          <w:rPr>
            <w:rStyle w:val="Hyperlink"/>
          </w:rPr>
          <w:t>paragraph 3.4.3(a)</w:t>
        </w:r>
      </w:hyperlink>
      <w:r w:rsidRPr="000C4662">
        <w:t>; and</w:t>
      </w:r>
    </w:p>
    <w:p w:rsidR="00B0413C" w:rsidRPr="000C4662" w:rsidRDefault="00CF454C" w:rsidP="00CD649B">
      <w:pPr>
        <w:ind w:left="1984" w:hanging="992"/>
        <w:rPr>
          <w:szCs w:val="22"/>
        </w:rPr>
      </w:pPr>
      <w:r w:rsidRPr="000C4662">
        <w:t>(g)</w:t>
      </w:r>
      <w:r w:rsidRPr="000C4662">
        <w:tab/>
        <w:t>where a</w:t>
      </w:r>
      <w:r w:rsidR="007E4380">
        <w:t>n</w:t>
      </w:r>
      <w:r w:rsidRPr="000C4662">
        <w:t xml:space="preserve"> Imbalance Party elects to submit, to </w:t>
      </w:r>
      <w:proofErr w:type="spellStart"/>
      <w:r w:rsidRPr="000C4662">
        <w:t>BSCCo</w:t>
      </w:r>
      <w:proofErr w:type="spellEnd"/>
      <w:r w:rsidRPr="000C4662">
        <w:t xml:space="preserve">, such evidence as is referred to in </w:t>
      </w:r>
      <w:hyperlink r:id="rId26" w:anchor="section-m-1-1.2-1.2.1" w:history="1">
        <w:r w:rsidR="008B4EE5">
          <w:rPr>
            <w:rStyle w:val="Hyperlink"/>
          </w:rPr>
          <w:t>paragraph 1.2.1(f)</w:t>
        </w:r>
      </w:hyperlink>
      <w:r w:rsidRPr="000C4662">
        <w:t xml:space="preserve">, </w:t>
      </w:r>
      <w:proofErr w:type="spellStart"/>
      <w:r w:rsidRPr="000C4662">
        <w:t>BSCCo</w:t>
      </w:r>
      <w:proofErr w:type="spellEnd"/>
      <w:r w:rsidRPr="000C4662">
        <w:t xml:space="preserve"> must review that evidence as soon as </w:t>
      </w:r>
      <w:r w:rsidRPr="000C4662">
        <w:lastRenderedPageBreak/>
        <w:t xml:space="preserve">practicable after receiving it, but must verify any opinion formed in relation to such evidence as soon as practicable after receiving a level 1 default notice (in accordance with </w:t>
      </w:r>
      <w:hyperlink r:id="rId27" w:anchor="section-m-3-3.2-3.2.1" w:history="1">
        <w:r w:rsidR="008B4EE5">
          <w:rPr>
            <w:rStyle w:val="Hyperlink"/>
          </w:rPr>
          <w:t>paragraph 3.2.1(a)(ii))</w:t>
        </w:r>
      </w:hyperlink>
      <w:r w:rsidRPr="000C4662">
        <w:t xml:space="preserve"> in relation to that Imbalance Party.</w:t>
      </w:r>
    </w:p>
    <w:p w:rsidR="00B0413C" w:rsidRPr="000C4662" w:rsidRDefault="00CF454C" w:rsidP="00CD649B">
      <w:pPr>
        <w:ind w:left="992" w:hanging="992"/>
      </w:pPr>
      <w:r w:rsidRPr="000C4662">
        <w:t>1.2.2</w:t>
      </w:r>
      <w:r w:rsidRPr="000C4662">
        <w:tab/>
        <w:t xml:space="preserve">For the purposes of </w:t>
      </w:r>
      <w:hyperlink r:id="rId28" w:anchor="section-m-1-1.2-1.2.1" w:history="1">
        <w:r w:rsidR="008B4EE5">
          <w:rPr>
            <w:rStyle w:val="Hyperlink"/>
          </w:rPr>
          <w:t>paragraph 1.2.1</w:t>
        </w:r>
      </w:hyperlink>
      <w:r w:rsidRPr="000C4662">
        <w:t>, the Credit Assessment Energy Indebtedness (</w:t>
      </w:r>
      <w:proofErr w:type="spellStart"/>
      <w:r w:rsidRPr="000C4662">
        <w:t>CEI</w:t>
      </w:r>
      <w:r w:rsidRPr="000C4662">
        <w:rPr>
          <w:vertAlign w:val="subscript"/>
        </w:rPr>
        <w:t>pj</w:t>
      </w:r>
      <w:proofErr w:type="spellEnd"/>
      <w:r w:rsidRPr="000C4662">
        <w:t>, in MWh) of a Trading Party p in relation to a Settlement Period shall be determined as follows:</w:t>
      </w:r>
    </w:p>
    <w:p w:rsidR="00B0413C" w:rsidRPr="000C4662" w:rsidRDefault="00CF454C" w:rsidP="00CD649B">
      <w:pPr>
        <w:jc w:val="center"/>
      </w:pPr>
      <w:proofErr w:type="spellStart"/>
      <w:proofErr w:type="gramStart"/>
      <w:r w:rsidRPr="000C4662">
        <w:t>CEI</w:t>
      </w:r>
      <w:r w:rsidRPr="000C4662">
        <w:rPr>
          <w:vertAlign w:val="subscript"/>
        </w:rPr>
        <w:t>pj</w:t>
      </w:r>
      <w:proofErr w:type="spellEnd"/>
      <w:r w:rsidRPr="000C4662">
        <w:t xml:space="preserve">  =</w:t>
      </w:r>
      <w:proofErr w:type="gramEnd"/>
      <w:r w:rsidRPr="000C4662">
        <w:t xml:space="preserve">    –  (</w:t>
      </w:r>
      <w:r w:rsidRPr="000C4662">
        <w:rPr>
          <w:vertAlign w:val="subscript"/>
        </w:rPr>
        <w:t xml:space="preserve"> </w:t>
      </w:r>
      <w:r w:rsidRPr="000C4662">
        <w:sym w:font="Symbol" w:char="F0E5"/>
      </w:r>
      <w:proofErr w:type="spellStart"/>
      <w:r w:rsidRPr="000C4662">
        <w:rPr>
          <w:vertAlign w:val="subscript"/>
        </w:rPr>
        <w:t>a,i</w:t>
      </w:r>
      <w:proofErr w:type="spellEnd"/>
      <w:r w:rsidRPr="000C4662">
        <w:t xml:space="preserve"> </w:t>
      </w:r>
      <w:proofErr w:type="spellStart"/>
      <w:r w:rsidRPr="000C4662">
        <w:t>CAQCE</w:t>
      </w:r>
      <w:r w:rsidRPr="000C4662">
        <w:rPr>
          <w:vertAlign w:val="subscript"/>
        </w:rPr>
        <w:t>iaj</w:t>
      </w:r>
      <w:proofErr w:type="spellEnd"/>
      <w:r w:rsidRPr="000C4662">
        <w:t xml:space="preserve"> – </w:t>
      </w:r>
      <w:r w:rsidRPr="000C4662">
        <w:sym w:font="Symbol" w:char="F0E5"/>
      </w:r>
      <w:r w:rsidRPr="000C4662">
        <w:rPr>
          <w:vertAlign w:val="subscript"/>
        </w:rPr>
        <w:t>a</w:t>
      </w:r>
      <w:r w:rsidRPr="000C4662">
        <w:t xml:space="preserve"> </w:t>
      </w:r>
      <w:proofErr w:type="spellStart"/>
      <w:r w:rsidRPr="000C4662">
        <w:t>QABC</w:t>
      </w:r>
      <w:r w:rsidRPr="000C4662">
        <w:rPr>
          <w:vertAlign w:val="subscript"/>
        </w:rPr>
        <w:t>aj</w:t>
      </w:r>
      <w:proofErr w:type="spellEnd"/>
      <w:r w:rsidRPr="000C4662">
        <w:t xml:space="preserve"> )</w:t>
      </w:r>
    </w:p>
    <w:p w:rsidR="00B0413C" w:rsidRPr="000C4662" w:rsidRDefault="00CF454C" w:rsidP="00CD649B">
      <w:pPr>
        <w:ind w:left="992"/>
      </w:pPr>
      <w:proofErr w:type="gramStart"/>
      <w:r w:rsidRPr="000C4662">
        <w:t>where</w:t>
      </w:r>
      <w:proofErr w:type="gramEnd"/>
      <w:r w:rsidRPr="000C4662">
        <w:t>:</w:t>
      </w:r>
    </w:p>
    <w:p w:rsidR="00B0413C" w:rsidRPr="000C4662" w:rsidRDefault="00CF454C" w:rsidP="00CD649B">
      <w:pPr>
        <w:ind w:left="1984" w:hanging="992"/>
      </w:pPr>
      <w:r w:rsidRPr="000C4662">
        <w:t>(a)</w:t>
      </w:r>
      <w:r w:rsidRPr="000C4662">
        <w:tab/>
      </w:r>
      <w:proofErr w:type="gramStart"/>
      <w:r w:rsidRPr="000C4662">
        <w:t>summation</w:t>
      </w:r>
      <w:proofErr w:type="gramEnd"/>
      <w:r w:rsidRPr="000C4662">
        <w:t xml:space="preserve"> on 'a' extends to the Production Energy Account and Consumption Energy Account of the Trading Party, and</w:t>
      </w:r>
    </w:p>
    <w:p w:rsidR="00B0413C" w:rsidRPr="000C4662" w:rsidRDefault="00CF454C" w:rsidP="00CD649B">
      <w:pPr>
        <w:ind w:left="1984" w:hanging="992"/>
      </w:pPr>
      <w:r w:rsidRPr="000C4662">
        <w:t>(b)</w:t>
      </w:r>
      <w:r w:rsidRPr="000C4662">
        <w:tab/>
      </w:r>
      <w:proofErr w:type="spellStart"/>
      <w:r w:rsidRPr="000C4662">
        <w:t>CAQCE</w:t>
      </w:r>
      <w:r w:rsidRPr="000C4662">
        <w:rPr>
          <w:vertAlign w:val="subscript"/>
        </w:rPr>
        <w:t>iaj</w:t>
      </w:r>
      <w:proofErr w:type="spellEnd"/>
      <w:r w:rsidRPr="000C4662">
        <w:t xml:space="preserve"> is the Credit Assessment Credited Energy Volume in accordance with </w:t>
      </w:r>
      <w:hyperlink r:id="rId29" w:anchor="section-m-1-1.2-1.2.3" w:history="1">
        <w:r w:rsidR="008B4EE5">
          <w:rPr>
            <w:rStyle w:val="Hyperlink"/>
          </w:rPr>
          <w:t>paragraph 1.2.3.</w:t>
        </w:r>
      </w:hyperlink>
    </w:p>
    <w:p w:rsidR="00B0413C" w:rsidRPr="000C4662" w:rsidRDefault="00CF454C" w:rsidP="00CD649B">
      <w:pPr>
        <w:ind w:left="992" w:hanging="992"/>
      </w:pPr>
      <w:r w:rsidRPr="000C4662">
        <w:t>1.2.2A</w:t>
      </w:r>
      <w:r w:rsidRPr="000C4662">
        <w:tab/>
      </w:r>
      <w:proofErr w:type="gramStart"/>
      <w:r w:rsidRPr="000C4662">
        <w:t>For</w:t>
      </w:r>
      <w:proofErr w:type="gramEnd"/>
      <w:r w:rsidRPr="000C4662">
        <w:t xml:space="preserve"> the purposes of </w:t>
      </w:r>
      <w:hyperlink r:id="rId30" w:anchor="section-m-1-1.2-1.2.1" w:history="1">
        <w:r w:rsidR="008B4EE5">
          <w:rPr>
            <w:rStyle w:val="Hyperlink"/>
          </w:rPr>
          <w:t>paragraph 1.2.1</w:t>
        </w:r>
      </w:hyperlink>
      <w:r w:rsidRPr="000C4662">
        <w:t>, the Credit Assessment Energy Indebtedness (</w:t>
      </w:r>
      <w:proofErr w:type="spellStart"/>
      <w:r w:rsidRPr="000C4662">
        <w:t>CEI</w:t>
      </w:r>
      <w:r w:rsidRPr="000C4662">
        <w:rPr>
          <w:vertAlign w:val="subscript"/>
        </w:rPr>
        <w:t>pj</w:t>
      </w:r>
      <w:proofErr w:type="spellEnd"/>
      <w:r w:rsidRPr="000C4662">
        <w:t>, in MWh) of a Virtual Lead Party p that holds a Virtual Balancing Account in relation to a Settlement Period shall be determined as follows:</w:t>
      </w:r>
    </w:p>
    <w:p w:rsidR="00B0413C" w:rsidRPr="000C4662" w:rsidRDefault="00CF454C" w:rsidP="00CD649B">
      <w:pPr>
        <w:ind w:left="992" w:hanging="992"/>
        <w:jc w:val="center"/>
      </w:pPr>
      <w:proofErr w:type="spellStart"/>
      <w:proofErr w:type="gramStart"/>
      <w:r w:rsidRPr="000C4662">
        <w:t>CEI</w:t>
      </w:r>
      <w:r w:rsidRPr="000C4662">
        <w:rPr>
          <w:vertAlign w:val="subscript"/>
        </w:rPr>
        <w:t>pj</w:t>
      </w:r>
      <w:proofErr w:type="spellEnd"/>
      <w:r w:rsidRPr="000C4662">
        <w:t xml:space="preserve">  =</w:t>
      </w:r>
      <w:proofErr w:type="gramEnd"/>
      <w:r w:rsidRPr="000C4662">
        <w:t xml:space="preserve">  0</w:t>
      </w:r>
    </w:p>
    <w:p w:rsidR="00B0413C" w:rsidRPr="000C4662" w:rsidRDefault="00CF454C" w:rsidP="00CD649B">
      <w:pPr>
        <w:ind w:left="992" w:hanging="992"/>
      </w:pPr>
      <w:r w:rsidRPr="000C4662">
        <w:t>1.2.3</w:t>
      </w:r>
      <w:r w:rsidRPr="000C4662">
        <w:tab/>
        <w:t>The Credit Assessment Credited Energy Volume (</w:t>
      </w:r>
      <w:proofErr w:type="spellStart"/>
      <w:r w:rsidRPr="000C4662">
        <w:t>CAQCE</w:t>
      </w:r>
      <w:r w:rsidRPr="000C4662">
        <w:rPr>
          <w:vertAlign w:val="subscript"/>
        </w:rPr>
        <w:t>iaj</w:t>
      </w:r>
      <w:proofErr w:type="spellEnd"/>
      <w:r w:rsidRPr="000C4662">
        <w:t>, in MWh) shall be determined:</w:t>
      </w:r>
    </w:p>
    <w:p w:rsidR="00B0413C" w:rsidRPr="000C4662" w:rsidRDefault="00CF454C" w:rsidP="00CD649B">
      <w:pPr>
        <w:ind w:left="1984" w:hanging="992"/>
      </w:pPr>
      <w:r w:rsidRPr="000C4662">
        <w:t>(a)</w:t>
      </w:r>
      <w:r w:rsidRPr="000C4662">
        <w:tab/>
      </w:r>
      <w:proofErr w:type="gramStart"/>
      <w:r w:rsidRPr="000C4662">
        <w:t>for</w:t>
      </w:r>
      <w:proofErr w:type="gramEnd"/>
      <w:r w:rsidRPr="000C4662">
        <w:t xml:space="preserve"> each BM Unit which is:</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a</w:t>
      </w:r>
      <w:proofErr w:type="gramEnd"/>
      <w:r w:rsidRPr="000C4662">
        <w:t xml:space="preserve"> Consumption BM Unit; or</w:t>
      </w:r>
    </w:p>
    <w:p w:rsidR="00B0413C" w:rsidRPr="000C4662" w:rsidRDefault="00CF454C" w:rsidP="00CD649B">
      <w:pPr>
        <w:ind w:left="2977" w:hanging="992"/>
      </w:pPr>
      <w:r w:rsidRPr="000C4662">
        <w:t>(ii)</w:t>
      </w:r>
      <w:r w:rsidRPr="000C4662">
        <w:tab/>
      </w:r>
      <w:proofErr w:type="gramStart"/>
      <w:r w:rsidRPr="000C4662">
        <w:t>a</w:t>
      </w:r>
      <w:proofErr w:type="gramEnd"/>
      <w:r w:rsidRPr="000C4662">
        <w:t xml:space="preserve"> Production BM Unit whose Relevant Capacity is not greater than zero,</w:t>
      </w:r>
    </w:p>
    <w:p w:rsidR="00B0413C" w:rsidRPr="000C4662" w:rsidRDefault="00CF454C" w:rsidP="00CD649B">
      <w:pPr>
        <w:ind w:left="2977" w:hanging="992"/>
      </w:pPr>
      <w:proofErr w:type="gramStart"/>
      <w:r w:rsidRPr="000C4662">
        <w:t>and</w:t>
      </w:r>
      <w:proofErr w:type="gramEnd"/>
      <w:r w:rsidRPr="000C4662">
        <w:t xml:space="preserve"> in either case is:</w:t>
      </w:r>
    </w:p>
    <w:p w:rsidR="00B0413C" w:rsidRPr="000C4662" w:rsidRDefault="00CF454C" w:rsidP="00CD649B">
      <w:pPr>
        <w:ind w:left="2977" w:hanging="992"/>
      </w:pPr>
      <w:r w:rsidRPr="000C4662">
        <w:t>(iii)</w:t>
      </w:r>
      <w:r w:rsidRPr="000C4662">
        <w:tab/>
      </w:r>
      <w:proofErr w:type="gramStart"/>
      <w:r w:rsidRPr="000C4662">
        <w:t>not</w:t>
      </w:r>
      <w:proofErr w:type="gramEnd"/>
      <w:r w:rsidRPr="000C4662">
        <w:t xml:space="preserve"> a Supplier BM Unit whose Demand Capacity is zero and whose Generation Capacity is greater than zero;</w:t>
      </w:r>
    </w:p>
    <w:p w:rsidR="00B0413C" w:rsidRPr="000C4662" w:rsidRDefault="00CF454C" w:rsidP="00CD649B">
      <w:pPr>
        <w:ind w:left="2977" w:hanging="992"/>
      </w:pPr>
      <w:r w:rsidRPr="000C4662">
        <w:t>(iv)</w:t>
      </w:r>
      <w:r w:rsidRPr="000C4662">
        <w:tab/>
      </w:r>
      <w:proofErr w:type="gramStart"/>
      <w:r w:rsidRPr="000C4662">
        <w:t>not</w:t>
      </w:r>
      <w:proofErr w:type="gramEnd"/>
      <w:r w:rsidRPr="000C4662">
        <w:t xml:space="preserve"> an Interconnector BM Unit;</w:t>
      </w:r>
    </w:p>
    <w:p w:rsidR="00B0413C" w:rsidRPr="000C4662" w:rsidRDefault="00CF454C" w:rsidP="00CD649B">
      <w:pPr>
        <w:ind w:left="2977" w:hanging="992"/>
      </w:pPr>
      <w:r w:rsidRPr="000C4662">
        <w:t>(v)</w:t>
      </w:r>
      <w:r w:rsidRPr="000C4662">
        <w:tab/>
      </w:r>
      <w:proofErr w:type="gramStart"/>
      <w:r w:rsidRPr="000C4662">
        <w:t>not</w:t>
      </w:r>
      <w:proofErr w:type="gramEnd"/>
      <w:r w:rsidRPr="000C4662">
        <w:t xml:space="preserve"> a Credit Qualifying BM Unit; and</w:t>
      </w:r>
    </w:p>
    <w:p w:rsidR="00B0413C" w:rsidRPr="000C4662" w:rsidRDefault="00CF454C" w:rsidP="00CD649B">
      <w:pPr>
        <w:ind w:left="2977" w:hanging="992"/>
      </w:pPr>
      <w:r w:rsidRPr="000C4662">
        <w:t>(vi)</w:t>
      </w:r>
      <w:r w:rsidRPr="000C4662">
        <w:tab/>
      </w:r>
      <w:proofErr w:type="gramStart"/>
      <w:r w:rsidRPr="000C4662">
        <w:t>not</w:t>
      </w:r>
      <w:proofErr w:type="gramEnd"/>
      <w:r w:rsidRPr="000C4662">
        <w:t xml:space="preserve"> a Secondary BM Unit,</w:t>
      </w:r>
    </w:p>
    <w:p w:rsidR="00B0413C" w:rsidRPr="000C4662" w:rsidRDefault="00CF454C" w:rsidP="00CD649B">
      <w:pPr>
        <w:ind w:left="1985"/>
      </w:pPr>
      <w:proofErr w:type="gramStart"/>
      <w:r w:rsidRPr="000C4662">
        <w:t>and</w:t>
      </w:r>
      <w:proofErr w:type="gramEnd"/>
      <w:r w:rsidRPr="000C4662">
        <w:t xml:space="preserve"> for each Energy Account which is a Subsidiary Energy Account for such BM Unit, as follows:</w:t>
      </w:r>
    </w:p>
    <w:p w:rsidR="00B0413C" w:rsidRPr="000C4662" w:rsidRDefault="00CF454C" w:rsidP="00CD649B">
      <w:pPr>
        <w:ind w:left="2977"/>
      </w:pPr>
      <w:proofErr w:type="spellStart"/>
      <w:r w:rsidRPr="000C4662">
        <w:t>CAQCE</w:t>
      </w:r>
      <w:r w:rsidRPr="000C4662">
        <w:rPr>
          <w:vertAlign w:val="subscript"/>
        </w:rPr>
        <w:t>iaj</w:t>
      </w:r>
      <w:proofErr w:type="spellEnd"/>
      <w:r w:rsidRPr="000C4662">
        <w:t xml:space="preserve">   =   (</w:t>
      </w:r>
      <w:proofErr w:type="gramStart"/>
      <w:r w:rsidRPr="000C4662">
        <w:t>SPD  *</w:t>
      </w:r>
      <w:proofErr w:type="gramEnd"/>
      <w:r w:rsidRPr="000C4662">
        <w:t xml:space="preserve">   </w:t>
      </w:r>
      <w:proofErr w:type="spellStart"/>
      <w:r w:rsidRPr="000C4662">
        <w:t>BMCAIC</w:t>
      </w:r>
      <w:r w:rsidRPr="000C4662">
        <w:rPr>
          <w:vertAlign w:val="subscript"/>
        </w:rPr>
        <w:t>i</w:t>
      </w:r>
      <w:proofErr w:type="spellEnd"/>
      <w:r w:rsidRPr="000C4662">
        <w:t>)  * (</w:t>
      </w:r>
      <w:proofErr w:type="spellStart"/>
      <w:r w:rsidRPr="000C4662">
        <w:t>QMPR</w:t>
      </w:r>
      <w:r w:rsidRPr="000C4662">
        <w:rPr>
          <w:vertAlign w:val="subscript"/>
        </w:rPr>
        <w:t>iaj</w:t>
      </w:r>
      <w:proofErr w:type="spellEnd"/>
      <w:r w:rsidRPr="000C4662">
        <w:t xml:space="preserve">/100) + </w:t>
      </w:r>
      <w:proofErr w:type="spellStart"/>
      <w:r w:rsidRPr="000C4662">
        <w:t>QMFR</w:t>
      </w:r>
      <w:r w:rsidRPr="000C4662">
        <w:rPr>
          <w:vertAlign w:val="subscript"/>
        </w:rPr>
        <w:t>iaj</w:t>
      </w:r>
      <w:proofErr w:type="spellEnd"/>
    </w:p>
    <w:p w:rsidR="00B0413C" w:rsidRPr="000C4662" w:rsidRDefault="00CF454C" w:rsidP="00CD649B">
      <w:pPr>
        <w:ind w:left="1984" w:hanging="992"/>
      </w:pPr>
      <w:r w:rsidRPr="000C4662">
        <w:t>(b)</w:t>
      </w:r>
      <w:r w:rsidRPr="000C4662">
        <w:tab/>
      </w:r>
      <w:proofErr w:type="gramStart"/>
      <w:r w:rsidRPr="000C4662">
        <w:t>for</w:t>
      </w:r>
      <w:proofErr w:type="gramEnd"/>
      <w:r w:rsidRPr="000C4662">
        <w:t xml:space="preserve"> each BM Unit which is:</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a</w:t>
      </w:r>
      <w:proofErr w:type="gramEnd"/>
      <w:r w:rsidRPr="000C4662">
        <w:t xml:space="preserve"> Production BM Unit whose Relevant Capacity is greater than zero; or</w:t>
      </w:r>
    </w:p>
    <w:p w:rsidR="00B0413C" w:rsidRPr="000C4662" w:rsidRDefault="00CF454C" w:rsidP="00CD649B">
      <w:pPr>
        <w:ind w:left="2977" w:hanging="992"/>
      </w:pPr>
      <w:r w:rsidRPr="000C4662">
        <w:t>(ii)</w:t>
      </w:r>
      <w:r w:rsidRPr="000C4662">
        <w:tab/>
      </w:r>
      <w:proofErr w:type="gramStart"/>
      <w:r w:rsidRPr="000C4662">
        <w:t>a</w:t>
      </w:r>
      <w:proofErr w:type="gramEnd"/>
      <w:r w:rsidRPr="000C4662">
        <w:t xml:space="preserve"> Supplier BM Unit whose Demand Capacity is zero and whose Generation Capacity is greater than zero,</w:t>
      </w:r>
    </w:p>
    <w:p w:rsidR="00B0413C" w:rsidRPr="000C4662" w:rsidRDefault="00CF454C" w:rsidP="00CD649B">
      <w:pPr>
        <w:ind w:left="2977" w:hanging="992"/>
      </w:pPr>
      <w:proofErr w:type="gramStart"/>
      <w:r w:rsidRPr="000C4662">
        <w:t>and</w:t>
      </w:r>
      <w:proofErr w:type="gramEnd"/>
      <w:r w:rsidRPr="000C4662">
        <w:t xml:space="preserve"> in either case is:</w:t>
      </w:r>
    </w:p>
    <w:p w:rsidR="00B0413C" w:rsidRPr="000C4662" w:rsidRDefault="00CF454C" w:rsidP="00CD649B">
      <w:pPr>
        <w:ind w:left="2977" w:hanging="992"/>
      </w:pPr>
      <w:r w:rsidRPr="000C4662">
        <w:lastRenderedPageBreak/>
        <w:t>(iii)</w:t>
      </w:r>
      <w:r w:rsidRPr="000C4662">
        <w:tab/>
      </w:r>
      <w:proofErr w:type="gramStart"/>
      <w:r w:rsidRPr="000C4662">
        <w:t>not</w:t>
      </w:r>
      <w:proofErr w:type="gramEnd"/>
      <w:r w:rsidRPr="000C4662">
        <w:t xml:space="preserve"> an Interconnector BM Unit;</w:t>
      </w:r>
    </w:p>
    <w:p w:rsidR="00B0413C" w:rsidRPr="000C4662" w:rsidRDefault="00CF454C" w:rsidP="00CD649B">
      <w:pPr>
        <w:ind w:left="2977" w:hanging="992"/>
      </w:pPr>
      <w:r w:rsidRPr="000C4662">
        <w:t>(iv)</w:t>
      </w:r>
      <w:r w:rsidRPr="000C4662">
        <w:tab/>
      </w:r>
      <w:proofErr w:type="gramStart"/>
      <w:r w:rsidRPr="000C4662">
        <w:t>not</w:t>
      </w:r>
      <w:proofErr w:type="gramEnd"/>
      <w:r w:rsidRPr="000C4662">
        <w:t xml:space="preserve"> a Credit Qualifying BM Unit; and</w:t>
      </w:r>
    </w:p>
    <w:p w:rsidR="00B0413C" w:rsidRPr="000C4662" w:rsidRDefault="00CF454C" w:rsidP="00CD649B">
      <w:pPr>
        <w:ind w:left="2977" w:hanging="992"/>
      </w:pPr>
      <w:r w:rsidRPr="000C4662">
        <w:t>(v)</w:t>
      </w:r>
      <w:r w:rsidRPr="000C4662">
        <w:tab/>
      </w:r>
      <w:proofErr w:type="gramStart"/>
      <w:r w:rsidRPr="000C4662">
        <w:t>not</w:t>
      </w:r>
      <w:proofErr w:type="gramEnd"/>
      <w:r w:rsidRPr="000C4662">
        <w:t xml:space="preserve"> a Secondary BM Unit,</w:t>
      </w:r>
    </w:p>
    <w:p w:rsidR="00B0413C" w:rsidRPr="000C4662" w:rsidRDefault="00CF454C" w:rsidP="00CD649B">
      <w:pPr>
        <w:ind w:left="1985"/>
      </w:pPr>
      <w:proofErr w:type="gramStart"/>
      <w:r w:rsidRPr="000C4662">
        <w:t>and</w:t>
      </w:r>
      <w:proofErr w:type="gramEnd"/>
      <w:r w:rsidRPr="000C4662">
        <w:t xml:space="preserve"> for each Energy Account which is a Subsidiary Energy Account for such BM Unit, as follows:</w:t>
      </w:r>
    </w:p>
    <w:p w:rsidR="00B0413C" w:rsidRPr="000C4662" w:rsidRDefault="00CF454C" w:rsidP="00CD649B">
      <w:pPr>
        <w:ind w:left="2835"/>
        <w:jc w:val="left"/>
        <w:rPr>
          <w:szCs w:val="22"/>
        </w:rPr>
      </w:pPr>
      <w:proofErr w:type="spellStart"/>
      <w:r w:rsidRPr="000C4662">
        <w:rPr>
          <w:szCs w:val="22"/>
        </w:rPr>
        <w:t>CAQCE</w:t>
      </w:r>
      <w:r w:rsidRPr="000C4662">
        <w:rPr>
          <w:szCs w:val="22"/>
          <w:vertAlign w:val="subscript"/>
        </w:rPr>
        <w:t>iaj</w:t>
      </w:r>
      <w:proofErr w:type="spellEnd"/>
      <w:r w:rsidRPr="000C4662">
        <w:rPr>
          <w:szCs w:val="22"/>
          <w:vertAlign w:val="subscript"/>
        </w:rPr>
        <w:t xml:space="preserve">  </w:t>
      </w:r>
      <w:r w:rsidRPr="000C4662">
        <w:rPr>
          <w:szCs w:val="22"/>
        </w:rPr>
        <w:t xml:space="preserve"> =   (</w:t>
      </w:r>
      <w:proofErr w:type="gramStart"/>
      <w:r w:rsidRPr="000C4662">
        <w:rPr>
          <w:szCs w:val="22"/>
        </w:rPr>
        <w:t>SPD  *</w:t>
      </w:r>
      <w:proofErr w:type="gramEnd"/>
      <w:r w:rsidRPr="000C4662">
        <w:rPr>
          <w:szCs w:val="22"/>
        </w:rPr>
        <w:t xml:space="preserve">  </w:t>
      </w:r>
      <w:proofErr w:type="spellStart"/>
      <w:r w:rsidRPr="000C4662">
        <w:rPr>
          <w:szCs w:val="22"/>
        </w:rPr>
        <w:t>BMCAEC</w:t>
      </w:r>
      <w:r w:rsidRPr="000C4662">
        <w:rPr>
          <w:szCs w:val="22"/>
          <w:vertAlign w:val="subscript"/>
        </w:rPr>
        <w:t>i</w:t>
      </w:r>
      <w:proofErr w:type="spellEnd"/>
      <w:r w:rsidRPr="000C4662">
        <w:rPr>
          <w:szCs w:val="22"/>
        </w:rPr>
        <w:t>)  *  (</w:t>
      </w:r>
      <w:proofErr w:type="spellStart"/>
      <w:r w:rsidRPr="000C4662">
        <w:rPr>
          <w:szCs w:val="22"/>
        </w:rPr>
        <w:t>QMPR</w:t>
      </w:r>
      <w:r w:rsidRPr="000C4662">
        <w:rPr>
          <w:szCs w:val="22"/>
          <w:vertAlign w:val="subscript"/>
        </w:rPr>
        <w:t>iaj</w:t>
      </w:r>
      <w:proofErr w:type="spellEnd"/>
      <w:r w:rsidRPr="000C4662">
        <w:rPr>
          <w:szCs w:val="22"/>
        </w:rPr>
        <w:t xml:space="preserve">/100) + </w:t>
      </w:r>
      <w:proofErr w:type="spellStart"/>
      <w:r w:rsidRPr="000C4662">
        <w:rPr>
          <w:szCs w:val="22"/>
        </w:rPr>
        <w:t>QMFR</w:t>
      </w:r>
      <w:r w:rsidRPr="000C4662">
        <w:rPr>
          <w:szCs w:val="22"/>
          <w:vertAlign w:val="subscript"/>
        </w:rPr>
        <w:t>iaj</w:t>
      </w:r>
      <w:proofErr w:type="spellEnd"/>
    </w:p>
    <w:p w:rsidR="00B0413C" w:rsidRPr="000C4662" w:rsidRDefault="00CF454C" w:rsidP="00CD649B">
      <w:pPr>
        <w:ind w:left="1984" w:hanging="992"/>
      </w:pPr>
      <w:r w:rsidRPr="000C4662">
        <w:t>(c)</w:t>
      </w:r>
      <w:r w:rsidRPr="000C4662">
        <w:tab/>
      </w:r>
      <w:proofErr w:type="gramStart"/>
      <w:r w:rsidRPr="000C4662">
        <w:t>for</w:t>
      </w:r>
      <w:proofErr w:type="gramEnd"/>
      <w:r w:rsidRPr="000C4662">
        <w:t xml:space="preserve"> each BM Unit which is:</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a</w:t>
      </w:r>
      <w:proofErr w:type="gramEnd"/>
      <w:r w:rsidRPr="000C4662">
        <w:t xml:space="preserve"> Consumption BM Unit; or</w:t>
      </w:r>
    </w:p>
    <w:p w:rsidR="00B0413C" w:rsidRPr="000C4662" w:rsidRDefault="00CF454C" w:rsidP="00CD649B">
      <w:pPr>
        <w:ind w:left="2977" w:hanging="992"/>
      </w:pPr>
      <w:r w:rsidRPr="000C4662">
        <w:t>(ii)</w:t>
      </w:r>
      <w:r w:rsidRPr="000C4662">
        <w:tab/>
      </w:r>
      <w:proofErr w:type="gramStart"/>
      <w:r w:rsidRPr="000C4662">
        <w:t>a</w:t>
      </w:r>
      <w:proofErr w:type="gramEnd"/>
      <w:r w:rsidRPr="000C4662">
        <w:t xml:space="preserve"> Production BM Unit whose Relevant Capacity is not greater than zero ,</w:t>
      </w:r>
    </w:p>
    <w:p w:rsidR="00B0413C" w:rsidRPr="000C4662" w:rsidRDefault="00CF454C" w:rsidP="00CD649B">
      <w:pPr>
        <w:ind w:left="2977" w:hanging="992"/>
      </w:pPr>
      <w:proofErr w:type="gramStart"/>
      <w:r w:rsidRPr="000C4662">
        <w:t>and</w:t>
      </w:r>
      <w:proofErr w:type="gramEnd"/>
      <w:r w:rsidRPr="000C4662">
        <w:t xml:space="preserve"> in either case is:</w:t>
      </w:r>
    </w:p>
    <w:p w:rsidR="00B0413C" w:rsidRPr="000C4662" w:rsidRDefault="00CF454C" w:rsidP="00CD649B">
      <w:pPr>
        <w:ind w:left="2977" w:hanging="992"/>
      </w:pPr>
      <w:r w:rsidRPr="000C4662">
        <w:t>(iii)</w:t>
      </w:r>
      <w:r w:rsidRPr="000C4662">
        <w:tab/>
      </w:r>
      <w:proofErr w:type="gramStart"/>
      <w:r w:rsidRPr="000C4662">
        <w:t>not</w:t>
      </w:r>
      <w:proofErr w:type="gramEnd"/>
      <w:r w:rsidRPr="000C4662">
        <w:t xml:space="preserve"> a Supplier BM Unit whose Demand Capacity is zero and whose Generation Capacity is greater than zero;</w:t>
      </w:r>
    </w:p>
    <w:p w:rsidR="00B0413C" w:rsidRPr="000C4662" w:rsidRDefault="00CF454C" w:rsidP="00CD649B">
      <w:pPr>
        <w:ind w:left="2977" w:hanging="992"/>
      </w:pPr>
      <w:r w:rsidRPr="000C4662">
        <w:t>(iv)</w:t>
      </w:r>
      <w:r w:rsidRPr="000C4662">
        <w:tab/>
      </w:r>
      <w:proofErr w:type="gramStart"/>
      <w:r w:rsidRPr="000C4662">
        <w:t>not</w:t>
      </w:r>
      <w:proofErr w:type="gramEnd"/>
      <w:r w:rsidRPr="000C4662">
        <w:t xml:space="preserve"> an Interconnector BM Unit;</w:t>
      </w:r>
    </w:p>
    <w:p w:rsidR="00B0413C" w:rsidRPr="000C4662" w:rsidRDefault="00CF454C" w:rsidP="00CD649B">
      <w:pPr>
        <w:ind w:left="2977" w:hanging="992"/>
      </w:pPr>
      <w:r w:rsidRPr="000C4662">
        <w:t>(v)</w:t>
      </w:r>
      <w:r w:rsidRPr="000C4662">
        <w:tab/>
      </w:r>
      <w:proofErr w:type="gramStart"/>
      <w:r w:rsidRPr="000C4662">
        <w:t>not</w:t>
      </w:r>
      <w:proofErr w:type="gramEnd"/>
      <w:r w:rsidRPr="000C4662">
        <w:t xml:space="preserve"> a Credit Qualifying BM Unit; and</w:t>
      </w:r>
    </w:p>
    <w:p w:rsidR="00B0413C" w:rsidRPr="000C4662" w:rsidRDefault="00CF454C" w:rsidP="00CD649B">
      <w:pPr>
        <w:ind w:left="2977" w:hanging="992"/>
      </w:pPr>
      <w:r w:rsidRPr="000C4662">
        <w:t>(vi)</w:t>
      </w:r>
      <w:r w:rsidRPr="000C4662">
        <w:tab/>
      </w:r>
      <w:proofErr w:type="gramStart"/>
      <w:r w:rsidRPr="000C4662">
        <w:t>not</w:t>
      </w:r>
      <w:proofErr w:type="gramEnd"/>
      <w:r w:rsidRPr="000C4662">
        <w:t xml:space="preserve"> a Secondary BM Unit,</w:t>
      </w:r>
    </w:p>
    <w:p w:rsidR="00B0413C" w:rsidRPr="000C4662" w:rsidRDefault="00CF454C" w:rsidP="00CD649B">
      <w:pPr>
        <w:ind w:left="1985"/>
      </w:pPr>
      <w:proofErr w:type="gramStart"/>
      <w:r w:rsidRPr="000C4662">
        <w:t>and</w:t>
      </w:r>
      <w:proofErr w:type="gramEnd"/>
      <w:r w:rsidRPr="000C4662">
        <w:t xml:space="preserve"> for the Energy Account which is the Lead Energy Account for such BM Unit, as follows:</w:t>
      </w:r>
    </w:p>
    <w:p w:rsidR="00B0413C" w:rsidRPr="000C4662" w:rsidRDefault="00CF454C" w:rsidP="00CD649B">
      <w:pPr>
        <w:ind w:left="2835"/>
        <w:jc w:val="left"/>
        <w:rPr>
          <w:szCs w:val="22"/>
          <w:vertAlign w:val="subscript"/>
        </w:rPr>
      </w:pPr>
      <w:proofErr w:type="spellStart"/>
      <w:r w:rsidRPr="000C4662">
        <w:rPr>
          <w:szCs w:val="22"/>
        </w:rPr>
        <w:t>CAQCE</w:t>
      </w:r>
      <w:r w:rsidRPr="000C4662">
        <w:rPr>
          <w:szCs w:val="22"/>
          <w:vertAlign w:val="subscript"/>
        </w:rPr>
        <w:t>iaj</w:t>
      </w:r>
      <w:proofErr w:type="spellEnd"/>
      <w:r w:rsidRPr="000C4662">
        <w:rPr>
          <w:szCs w:val="22"/>
        </w:rPr>
        <w:t xml:space="preserve">   =   (</w:t>
      </w:r>
      <w:proofErr w:type="gramStart"/>
      <w:r w:rsidRPr="000C4662">
        <w:rPr>
          <w:szCs w:val="22"/>
        </w:rPr>
        <w:t>SPD  *</w:t>
      </w:r>
      <w:proofErr w:type="gramEnd"/>
      <w:r w:rsidRPr="000C4662">
        <w:rPr>
          <w:szCs w:val="22"/>
        </w:rPr>
        <w:t xml:space="preserve">   </w:t>
      </w:r>
      <w:proofErr w:type="spellStart"/>
      <w:r w:rsidRPr="000C4662">
        <w:rPr>
          <w:szCs w:val="22"/>
        </w:rPr>
        <w:t>BMCAIC</w:t>
      </w:r>
      <w:r w:rsidRPr="000C4662">
        <w:rPr>
          <w:szCs w:val="22"/>
          <w:vertAlign w:val="subscript"/>
        </w:rPr>
        <w:t>i</w:t>
      </w:r>
      <w:proofErr w:type="spellEnd"/>
      <w:r w:rsidRPr="000C4662">
        <w:rPr>
          <w:szCs w:val="22"/>
        </w:rPr>
        <w:t xml:space="preserve">)   – </w:t>
      </w:r>
      <w:r w:rsidRPr="000C4662">
        <w:rPr>
          <w:szCs w:val="22"/>
        </w:rPr>
        <w:sym w:font="Symbol" w:char="F0E5"/>
      </w:r>
      <w:r w:rsidRPr="000C4662">
        <w:rPr>
          <w:szCs w:val="22"/>
          <w:vertAlign w:val="subscript"/>
        </w:rPr>
        <w:t>a</w:t>
      </w:r>
      <w:r w:rsidRPr="000C4662">
        <w:rPr>
          <w:szCs w:val="22"/>
        </w:rPr>
        <w:t xml:space="preserve"> </w:t>
      </w:r>
      <w:proofErr w:type="spellStart"/>
      <w:r w:rsidRPr="000C4662">
        <w:rPr>
          <w:szCs w:val="22"/>
        </w:rPr>
        <w:t>CAQCE</w:t>
      </w:r>
      <w:r w:rsidRPr="000C4662">
        <w:rPr>
          <w:szCs w:val="22"/>
          <w:vertAlign w:val="subscript"/>
        </w:rPr>
        <w:t>iaj</w:t>
      </w:r>
      <w:proofErr w:type="spellEnd"/>
    </w:p>
    <w:p w:rsidR="00B0413C" w:rsidRPr="000C4662" w:rsidRDefault="00CF454C" w:rsidP="00CD649B">
      <w:pPr>
        <w:ind w:left="1984" w:hanging="992"/>
      </w:pPr>
      <w:r w:rsidRPr="000C4662">
        <w:t>(d)</w:t>
      </w:r>
      <w:r w:rsidRPr="000C4662">
        <w:tab/>
      </w:r>
      <w:proofErr w:type="gramStart"/>
      <w:r w:rsidRPr="000C4662">
        <w:t>for</w:t>
      </w:r>
      <w:proofErr w:type="gramEnd"/>
      <w:r w:rsidRPr="000C4662">
        <w:t xml:space="preserve"> each BM Unit which is:</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a</w:t>
      </w:r>
      <w:proofErr w:type="gramEnd"/>
      <w:r w:rsidRPr="000C4662">
        <w:t xml:space="preserve"> Production BM Unit whose Relevant Capacity is greater than zero; or</w:t>
      </w:r>
    </w:p>
    <w:p w:rsidR="00B0413C" w:rsidRPr="000C4662" w:rsidRDefault="00CF454C" w:rsidP="00CD649B">
      <w:pPr>
        <w:ind w:left="2977" w:hanging="992"/>
      </w:pPr>
      <w:r w:rsidRPr="000C4662">
        <w:t>(ii)</w:t>
      </w:r>
      <w:r w:rsidRPr="000C4662">
        <w:tab/>
      </w:r>
      <w:proofErr w:type="gramStart"/>
      <w:r w:rsidRPr="000C4662">
        <w:t>a</w:t>
      </w:r>
      <w:proofErr w:type="gramEnd"/>
      <w:r w:rsidRPr="000C4662">
        <w:t xml:space="preserve"> Supplier BM Unit whose Demand Capacity is zero and whose Generation Capacity is greater than zero,</w:t>
      </w:r>
    </w:p>
    <w:p w:rsidR="00B0413C" w:rsidRPr="000C4662" w:rsidRDefault="00CF454C" w:rsidP="00CD649B">
      <w:pPr>
        <w:ind w:left="2977" w:hanging="992"/>
      </w:pPr>
      <w:proofErr w:type="gramStart"/>
      <w:r w:rsidRPr="000C4662">
        <w:t>and</w:t>
      </w:r>
      <w:proofErr w:type="gramEnd"/>
      <w:r w:rsidRPr="000C4662">
        <w:t xml:space="preserve"> in either case is:</w:t>
      </w:r>
    </w:p>
    <w:p w:rsidR="00B0413C" w:rsidRPr="000C4662" w:rsidRDefault="00CF454C" w:rsidP="00CD649B">
      <w:pPr>
        <w:ind w:left="2977" w:hanging="992"/>
        <w:rPr>
          <w:szCs w:val="22"/>
        </w:rPr>
      </w:pPr>
      <w:r w:rsidRPr="000C4662">
        <w:t>(iii)</w:t>
      </w:r>
      <w:r w:rsidRPr="000C4662">
        <w:tab/>
      </w:r>
      <w:proofErr w:type="gramStart"/>
      <w:r w:rsidRPr="000C4662">
        <w:rPr>
          <w:szCs w:val="22"/>
        </w:rPr>
        <w:t>not</w:t>
      </w:r>
      <w:proofErr w:type="gramEnd"/>
      <w:r w:rsidRPr="000C4662">
        <w:rPr>
          <w:szCs w:val="22"/>
        </w:rPr>
        <w:t xml:space="preserve"> an Interconnector BM Unit;</w:t>
      </w:r>
    </w:p>
    <w:p w:rsidR="00B0413C" w:rsidRPr="000C4662" w:rsidRDefault="00CF454C" w:rsidP="00CD649B">
      <w:pPr>
        <w:ind w:left="2977" w:hanging="992"/>
        <w:rPr>
          <w:szCs w:val="22"/>
        </w:rPr>
      </w:pPr>
      <w:r w:rsidRPr="000C4662">
        <w:rPr>
          <w:szCs w:val="22"/>
        </w:rPr>
        <w:t>(iv)</w:t>
      </w:r>
      <w:r w:rsidRPr="000C4662">
        <w:rPr>
          <w:szCs w:val="22"/>
        </w:rPr>
        <w:tab/>
      </w:r>
      <w:proofErr w:type="gramStart"/>
      <w:r w:rsidRPr="000C4662">
        <w:rPr>
          <w:szCs w:val="22"/>
        </w:rPr>
        <w:t>not</w:t>
      </w:r>
      <w:proofErr w:type="gramEnd"/>
      <w:r w:rsidRPr="000C4662">
        <w:rPr>
          <w:szCs w:val="22"/>
        </w:rPr>
        <w:t xml:space="preserve"> a Credit Qualifying BM Unit; and</w:t>
      </w:r>
    </w:p>
    <w:p w:rsidR="00B0413C" w:rsidRPr="000C4662" w:rsidRDefault="00CF454C" w:rsidP="00CD649B">
      <w:pPr>
        <w:ind w:left="2977" w:hanging="992"/>
        <w:rPr>
          <w:szCs w:val="22"/>
        </w:rPr>
      </w:pPr>
      <w:r w:rsidRPr="000C4662">
        <w:rPr>
          <w:szCs w:val="22"/>
        </w:rPr>
        <w:t>(v)</w:t>
      </w:r>
      <w:r w:rsidRPr="000C4662">
        <w:rPr>
          <w:szCs w:val="22"/>
        </w:rPr>
        <w:tab/>
      </w:r>
      <w:proofErr w:type="gramStart"/>
      <w:r w:rsidRPr="000C4662">
        <w:rPr>
          <w:szCs w:val="22"/>
        </w:rPr>
        <w:t>not</w:t>
      </w:r>
      <w:proofErr w:type="gramEnd"/>
      <w:r w:rsidRPr="000C4662">
        <w:rPr>
          <w:szCs w:val="22"/>
        </w:rPr>
        <w:t xml:space="preserve"> a Secondary BM Unit,</w:t>
      </w:r>
    </w:p>
    <w:p w:rsidR="00B0413C" w:rsidRPr="000C4662" w:rsidRDefault="00CF454C" w:rsidP="00CD649B">
      <w:pPr>
        <w:keepNext/>
        <w:ind w:left="1985"/>
        <w:rPr>
          <w:szCs w:val="22"/>
        </w:rPr>
      </w:pPr>
      <w:proofErr w:type="gramStart"/>
      <w:r w:rsidRPr="000C4662">
        <w:rPr>
          <w:szCs w:val="22"/>
        </w:rPr>
        <w:t>and</w:t>
      </w:r>
      <w:proofErr w:type="gramEnd"/>
      <w:r w:rsidRPr="000C4662">
        <w:rPr>
          <w:szCs w:val="22"/>
        </w:rPr>
        <w:t xml:space="preserve"> for the Energy Account which is the Lead Energy Account for such BM Unit, as follows:</w:t>
      </w:r>
    </w:p>
    <w:p w:rsidR="00B0413C" w:rsidRPr="000C4662" w:rsidRDefault="00CF454C" w:rsidP="00CD649B">
      <w:pPr>
        <w:ind w:left="2835"/>
        <w:jc w:val="left"/>
        <w:rPr>
          <w:szCs w:val="22"/>
        </w:rPr>
      </w:pPr>
      <w:proofErr w:type="spellStart"/>
      <w:r w:rsidRPr="000C4662">
        <w:rPr>
          <w:szCs w:val="22"/>
        </w:rPr>
        <w:t>CAQCE</w:t>
      </w:r>
      <w:r w:rsidRPr="000C4662">
        <w:rPr>
          <w:szCs w:val="22"/>
          <w:vertAlign w:val="subscript"/>
        </w:rPr>
        <w:t>iaj</w:t>
      </w:r>
      <w:proofErr w:type="spellEnd"/>
      <w:r w:rsidRPr="000C4662">
        <w:rPr>
          <w:szCs w:val="22"/>
        </w:rPr>
        <w:t xml:space="preserve">   =   (</w:t>
      </w:r>
      <w:proofErr w:type="gramStart"/>
      <w:r w:rsidRPr="000C4662">
        <w:rPr>
          <w:szCs w:val="22"/>
        </w:rPr>
        <w:t>SPD  *</w:t>
      </w:r>
      <w:proofErr w:type="gramEnd"/>
      <w:r w:rsidRPr="000C4662">
        <w:rPr>
          <w:szCs w:val="22"/>
        </w:rPr>
        <w:t xml:space="preserve">   </w:t>
      </w:r>
      <w:proofErr w:type="spellStart"/>
      <w:r w:rsidRPr="000C4662">
        <w:rPr>
          <w:szCs w:val="22"/>
        </w:rPr>
        <w:t>BMCAEC</w:t>
      </w:r>
      <w:r w:rsidRPr="000C4662">
        <w:rPr>
          <w:szCs w:val="22"/>
          <w:vertAlign w:val="subscript"/>
        </w:rPr>
        <w:t>i</w:t>
      </w:r>
      <w:proofErr w:type="spellEnd"/>
      <w:r w:rsidRPr="000C4662">
        <w:rPr>
          <w:szCs w:val="22"/>
        </w:rPr>
        <w:t xml:space="preserve">)   – </w:t>
      </w:r>
      <w:r w:rsidRPr="000C4662">
        <w:rPr>
          <w:szCs w:val="22"/>
        </w:rPr>
        <w:sym w:font="Symbol" w:char="F0E5"/>
      </w:r>
      <w:r w:rsidRPr="000C4662">
        <w:rPr>
          <w:szCs w:val="22"/>
          <w:vertAlign w:val="subscript"/>
        </w:rPr>
        <w:t>a</w:t>
      </w:r>
      <w:r w:rsidRPr="000C4662">
        <w:rPr>
          <w:szCs w:val="22"/>
        </w:rPr>
        <w:t xml:space="preserve"> </w:t>
      </w:r>
      <w:proofErr w:type="spellStart"/>
      <w:r w:rsidRPr="000C4662">
        <w:rPr>
          <w:szCs w:val="22"/>
        </w:rPr>
        <w:t>CAQCE</w:t>
      </w:r>
      <w:r w:rsidRPr="000C4662">
        <w:rPr>
          <w:szCs w:val="22"/>
          <w:vertAlign w:val="subscript"/>
        </w:rPr>
        <w:t>iaj</w:t>
      </w:r>
      <w:proofErr w:type="spellEnd"/>
    </w:p>
    <w:p w:rsidR="00B0413C" w:rsidRPr="000C4662" w:rsidRDefault="00CF454C" w:rsidP="00CD649B">
      <w:pPr>
        <w:ind w:left="1984" w:hanging="992"/>
        <w:jc w:val="left"/>
        <w:rPr>
          <w:szCs w:val="22"/>
        </w:rPr>
      </w:pPr>
      <w:r w:rsidRPr="000C4662">
        <w:rPr>
          <w:szCs w:val="22"/>
        </w:rPr>
        <w:t>(e)</w:t>
      </w:r>
      <w:r w:rsidRPr="000C4662">
        <w:rPr>
          <w:szCs w:val="22"/>
        </w:rPr>
        <w:tab/>
      </w:r>
      <w:proofErr w:type="gramStart"/>
      <w:r w:rsidRPr="000C4662">
        <w:rPr>
          <w:szCs w:val="22"/>
        </w:rPr>
        <w:t>for</w:t>
      </w:r>
      <w:proofErr w:type="gramEnd"/>
      <w:r w:rsidRPr="000C4662">
        <w:rPr>
          <w:szCs w:val="22"/>
        </w:rPr>
        <w:t xml:space="preserve"> each Subsidiary Energy Account for each Interconnector BM Unit</w:t>
      </w:r>
      <w:r w:rsidRPr="000C4662">
        <w:t xml:space="preserve"> </w:t>
      </w:r>
      <w:r w:rsidRPr="000C4662">
        <w:rPr>
          <w:szCs w:val="22"/>
        </w:rPr>
        <w:t>and for each Credit Qualifying BM Unit, as follows:</w:t>
      </w:r>
    </w:p>
    <w:p w:rsidR="00B0413C" w:rsidRPr="000C4662" w:rsidRDefault="00CF454C" w:rsidP="00CD649B">
      <w:pPr>
        <w:ind w:left="2835"/>
        <w:rPr>
          <w:szCs w:val="22"/>
          <w:vertAlign w:val="subscript"/>
        </w:rPr>
      </w:pPr>
      <w:proofErr w:type="spellStart"/>
      <w:r w:rsidRPr="000C4662">
        <w:rPr>
          <w:szCs w:val="22"/>
        </w:rPr>
        <w:lastRenderedPageBreak/>
        <w:t>CAQCE</w:t>
      </w:r>
      <w:r w:rsidRPr="000C4662">
        <w:rPr>
          <w:szCs w:val="22"/>
          <w:vertAlign w:val="subscript"/>
        </w:rPr>
        <w:t>iaj</w:t>
      </w:r>
      <w:proofErr w:type="spellEnd"/>
      <w:r w:rsidRPr="000C4662">
        <w:rPr>
          <w:szCs w:val="22"/>
        </w:rPr>
        <w:t xml:space="preserve"> = </w:t>
      </w:r>
      <w:proofErr w:type="spellStart"/>
      <w:r w:rsidRPr="000C4662">
        <w:rPr>
          <w:szCs w:val="22"/>
        </w:rPr>
        <w:t>FPN</w:t>
      </w:r>
      <w:r w:rsidRPr="000C4662">
        <w:rPr>
          <w:szCs w:val="22"/>
          <w:vertAlign w:val="subscript"/>
        </w:rPr>
        <w:t>ij</w:t>
      </w:r>
      <w:proofErr w:type="spellEnd"/>
      <w:r w:rsidRPr="000C4662">
        <w:rPr>
          <w:szCs w:val="22"/>
        </w:rPr>
        <w:t xml:space="preserve"> * (</w:t>
      </w:r>
      <w:proofErr w:type="spellStart"/>
      <w:r w:rsidRPr="000C4662">
        <w:rPr>
          <w:szCs w:val="22"/>
        </w:rPr>
        <w:t>QMPR</w:t>
      </w:r>
      <w:r w:rsidRPr="000C4662">
        <w:rPr>
          <w:szCs w:val="22"/>
          <w:vertAlign w:val="subscript"/>
        </w:rPr>
        <w:t>iaj</w:t>
      </w:r>
      <w:proofErr w:type="spellEnd"/>
      <w:r w:rsidRPr="000C4662">
        <w:rPr>
          <w:szCs w:val="22"/>
        </w:rPr>
        <w:t xml:space="preserve">/100) + </w:t>
      </w:r>
      <w:proofErr w:type="spellStart"/>
      <w:r w:rsidRPr="000C4662">
        <w:rPr>
          <w:szCs w:val="22"/>
        </w:rPr>
        <w:t>QMFR</w:t>
      </w:r>
      <w:r w:rsidRPr="000C4662">
        <w:rPr>
          <w:szCs w:val="22"/>
          <w:vertAlign w:val="subscript"/>
        </w:rPr>
        <w:t>iaj</w:t>
      </w:r>
      <w:proofErr w:type="spellEnd"/>
    </w:p>
    <w:p w:rsidR="00B0413C" w:rsidRPr="000C4662" w:rsidRDefault="00CF454C" w:rsidP="00CD649B">
      <w:pPr>
        <w:ind w:left="1984" w:hanging="992"/>
        <w:rPr>
          <w:szCs w:val="22"/>
        </w:rPr>
      </w:pPr>
      <w:r w:rsidRPr="000C4662">
        <w:rPr>
          <w:szCs w:val="22"/>
        </w:rPr>
        <w:t>(f)</w:t>
      </w:r>
      <w:r w:rsidRPr="000C4662">
        <w:rPr>
          <w:szCs w:val="22"/>
        </w:rPr>
        <w:tab/>
      </w:r>
      <w:proofErr w:type="gramStart"/>
      <w:r w:rsidRPr="000C4662">
        <w:rPr>
          <w:szCs w:val="22"/>
        </w:rPr>
        <w:t>for</w:t>
      </w:r>
      <w:proofErr w:type="gramEnd"/>
      <w:r w:rsidRPr="000C4662">
        <w:rPr>
          <w:szCs w:val="22"/>
        </w:rPr>
        <w:t xml:space="preserve"> the Lead Energy Account for each Interconnector BM Unit</w:t>
      </w:r>
      <w:r w:rsidRPr="000C4662">
        <w:t xml:space="preserve"> </w:t>
      </w:r>
      <w:r w:rsidRPr="000C4662">
        <w:rPr>
          <w:szCs w:val="22"/>
        </w:rPr>
        <w:t>and for each Credit Qualifying BM Unit, as follows:</w:t>
      </w:r>
    </w:p>
    <w:p w:rsidR="00B0413C" w:rsidRPr="000C4662" w:rsidRDefault="00CF454C" w:rsidP="00CD649B">
      <w:pPr>
        <w:ind w:left="2835"/>
        <w:rPr>
          <w:szCs w:val="22"/>
          <w:vertAlign w:val="subscript"/>
        </w:rPr>
      </w:pPr>
      <w:proofErr w:type="spellStart"/>
      <w:r w:rsidRPr="000C4662">
        <w:rPr>
          <w:szCs w:val="22"/>
        </w:rPr>
        <w:t>CAQCE</w:t>
      </w:r>
      <w:r w:rsidRPr="000C4662">
        <w:rPr>
          <w:szCs w:val="22"/>
          <w:vertAlign w:val="subscript"/>
        </w:rPr>
        <w:t>iaj</w:t>
      </w:r>
      <w:proofErr w:type="spellEnd"/>
      <w:r w:rsidRPr="000C4662">
        <w:rPr>
          <w:szCs w:val="22"/>
        </w:rPr>
        <w:t xml:space="preserve"> = </w:t>
      </w:r>
      <w:proofErr w:type="spellStart"/>
      <w:r w:rsidRPr="000C4662">
        <w:rPr>
          <w:szCs w:val="22"/>
        </w:rPr>
        <w:t>FPN</w:t>
      </w:r>
      <w:r w:rsidRPr="000C4662">
        <w:rPr>
          <w:szCs w:val="22"/>
          <w:vertAlign w:val="subscript"/>
        </w:rPr>
        <w:t>ij</w:t>
      </w:r>
      <w:proofErr w:type="spellEnd"/>
      <w:r w:rsidRPr="000C4662">
        <w:rPr>
          <w:szCs w:val="22"/>
        </w:rPr>
        <w:t xml:space="preserve"> - </w:t>
      </w:r>
      <w:r w:rsidRPr="000C4662">
        <w:rPr>
          <w:szCs w:val="22"/>
        </w:rPr>
        <w:sym w:font="Symbol" w:char="F0E5"/>
      </w:r>
      <w:r w:rsidRPr="000C4662">
        <w:rPr>
          <w:szCs w:val="22"/>
          <w:vertAlign w:val="subscript"/>
        </w:rPr>
        <w:t>a</w:t>
      </w:r>
      <w:r w:rsidRPr="000C4662">
        <w:rPr>
          <w:szCs w:val="22"/>
        </w:rPr>
        <w:t xml:space="preserve"> </w:t>
      </w:r>
      <w:proofErr w:type="spellStart"/>
      <w:r w:rsidRPr="000C4662">
        <w:rPr>
          <w:szCs w:val="22"/>
        </w:rPr>
        <w:t>CAQCE</w:t>
      </w:r>
      <w:r w:rsidRPr="000C4662">
        <w:rPr>
          <w:szCs w:val="22"/>
          <w:vertAlign w:val="subscript"/>
        </w:rPr>
        <w:t>iaj</w:t>
      </w:r>
      <w:proofErr w:type="spellEnd"/>
    </w:p>
    <w:p w:rsidR="00B0413C" w:rsidRPr="000C4662" w:rsidRDefault="00CF454C" w:rsidP="00CD649B">
      <w:pPr>
        <w:ind w:left="992"/>
      </w:pPr>
      <w:r w:rsidRPr="000C4662">
        <w:t xml:space="preserve">where, for the purposes of </w:t>
      </w:r>
      <w:hyperlink r:id="rId31" w:anchor="section-m-1-1.2-1.2.3" w:history="1">
        <w:r w:rsidR="008B4EE5">
          <w:rPr>
            <w:rStyle w:val="Hyperlink"/>
          </w:rPr>
          <w:t>paragraphs 1.2.3(c)</w:t>
        </w:r>
      </w:hyperlink>
      <w:r w:rsidRPr="000C4662">
        <w:t xml:space="preserve">, </w:t>
      </w:r>
      <w:hyperlink r:id="rId32" w:anchor="section-m-1-1.2-1.2.3" w:history="1">
        <w:r w:rsidRPr="008B4EE5">
          <w:rPr>
            <w:rStyle w:val="Hyperlink"/>
          </w:rPr>
          <w:t>1.2.3(d)</w:t>
        </w:r>
      </w:hyperlink>
      <w:r w:rsidRPr="000C4662">
        <w:t xml:space="preserve"> and </w:t>
      </w:r>
      <w:hyperlink r:id="rId33" w:anchor="section-m-1-1.2-1.2.3" w:history="1">
        <w:r w:rsidRPr="008B4EE5">
          <w:rPr>
            <w:rStyle w:val="Hyperlink"/>
          </w:rPr>
          <w:t>1.2.3(f)</w:t>
        </w:r>
      </w:hyperlink>
      <w:r w:rsidRPr="000C4662">
        <w:t xml:space="preserve"> only, </w:t>
      </w:r>
      <w:r w:rsidRPr="000C4662">
        <w:sym w:font="Symbol" w:char="F053"/>
      </w:r>
      <w:r w:rsidRPr="000C4662">
        <w:rPr>
          <w:vertAlign w:val="subscript"/>
        </w:rPr>
        <w:t>a</w:t>
      </w:r>
      <w:r w:rsidRPr="000C4662">
        <w:t xml:space="preserve"> represents the sum over all Energy Accounts other than the Lead Energy Account.</w:t>
      </w:r>
    </w:p>
    <w:p w:rsidR="00B0413C" w:rsidRPr="000C4662" w:rsidRDefault="00CF454C" w:rsidP="00CD649B">
      <w:pPr>
        <w:ind w:left="992" w:hanging="992"/>
        <w:rPr>
          <w:szCs w:val="22"/>
        </w:rPr>
      </w:pPr>
      <w:r w:rsidRPr="000C4662">
        <w:rPr>
          <w:szCs w:val="22"/>
        </w:rPr>
        <w:t>1.2.3A</w:t>
      </w:r>
      <w:r w:rsidRPr="000C4662">
        <w:rPr>
          <w:szCs w:val="22"/>
        </w:rPr>
        <w:tab/>
      </w:r>
      <w:proofErr w:type="gramStart"/>
      <w:r w:rsidRPr="000C4662">
        <w:rPr>
          <w:szCs w:val="22"/>
        </w:rPr>
        <w:t>For</w:t>
      </w:r>
      <w:proofErr w:type="gramEnd"/>
      <w:r w:rsidRPr="000C4662">
        <w:rPr>
          <w:szCs w:val="22"/>
        </w:rPr>
        <w:t xml:space="preserve"> the purposes of </w:t>
      </w:r>
      <w:hyperlink r:id="rId34" w:anchor="section-m-1-1.2-1.2.3" w:history="1">
        <w:r w:rsidR="008B4EE5">
          <w:rPr>
            <w:rStyle w:val="Hyperlink"/>
            <w:szCs w:val="22"/>
          </w:rPr>
          <w:t>paragraph 1.2.3</w:t>
        </w:r>
      </w:hyperlink>
      <w:r w:rsidRPr="000C4662">
        <w:rPr>
          <w:szCs w:val="22"/>
        </w:rPr>
        <w:t xml:space="preserve">, </w:t>
      </w:r>
      <w:proofErr w:type="spellStart"/>
      <w:r w:rsidRPr="000C4662">
        <w:rPr>
          <w:szCs w:val="22"/>
        </w:rPr>
        <w:t>FPN</w:t>
      </w:r>
      <w:r w:rsidRPr="000C4662">
        <w:rPr>
          <w:szCs w:val="22"/>
          <w:u w:val="single"/>
          <w:vertAlign w:val="subscript"/>
        </w:rPr>
        <w:t>ij</w:t>
      </w:r>
      <w:proofErr w:type="spellEnd"/>
      <w:r w:rsidRPr="000C4662">
        <w:rPr>
          <w:szCs w:val="22"/>
          <w:u w:val="single"/>
          <w:vertAlign w:val="subscript"/>
        </w:rPr>
        <w:t xml:space="preserve"> </w:t>
      </w:r>
      <w:r w:rsidRPr="000C4662">
        <w:rPr>
          <w:szCs w:val="22"/>
        </w:rPr>
        <w:t xml:space="preserve">for any Settlement Period shall be calculated using the data received by the ECVAA for that Settlement Period in accordance with </w:t>
      </w:r>
      <w:hyperlink r:id="rId35" w:anchor="section-q-6-6.1A-Q6.1A.1" w:history="1">
        <w:r w:rsidR="005C261F">
          <w:rPr>
            <w:rStyle w:val="Hyperlink"/>
            <w:szCs w:val="22"/>
          </w:rPr>
          <w:t xml:space="preserve">Section </w:t>
        </w:r>
        <w:r w:rsidRPr="008B4EE5">
          <w:rPr>
            <w:rStyle w:val="Hyperlink"/>
            <w:szCs w:val="22"/>
          </w:rPr>
          <w:t>Q6.1A.1</w:t>
        </w:r>
      </w:hyperlink>
      <w:r w:rsidRPr="000C4662">
        <w:rPr>
          <w:szCs w:val="22"/>
        </w:rPr>
        <w:t xml:space="preserve">. Where such data is not so received or calculated, the value of </w:t>
      </w:r>
      <w:proofErr w:type="spellStart"/>
      <w:r w:rsidRPr="000C4662">
        <w:rPr>
          <w:szCs w:val="22"/>
        </w:rPr>
        <w:t>FPN</w:t>
      </w:r>
      <w:r w:rsidRPr="000C4662">
        <w:rPr>
          <w:szCs w:val="22"/>
          <w:u w:val="single"/>
          <w:vertAlign w:val="subscript"/>
        </w:rPr>
        <w:t>ij</w:t>
      </w:r>
      <w:proofErr w:type="spellEnd"/>
      <w:r w:rsidRPr="000C4662">
        <w:rPr>
          <w:szCs w:val="22"/>
          <w:u w:val="single"/>
          <w:vertAlign w:val="subscript"/>
        </w:rPr>
        <w:t xml:space="preserve"> </w:t>
      </w:r>
      <w:r w:rsidRPr="000C4662">
        <w:rPr>
          <w:szCs w:val="22"/>
        </w:rPr>
        <w:t>shall be that which was applied in the previous Settlement Period.</w:t>
      </w:r>
    </w:p>
    <w:p w:rsidR="00B0413C" w:rsidRPr="000C4662" w:rsidRDefault="00CF454C" w:rsidP="00CD649B">
      <w:pPr>
        <w:ind w:left="992" w:hanging="992"/>
      </w:pPr>
      <w:r w:rsidRPr="000C4662">
        <w:t>1.2.4</w:t>
      </w:r>
      <w:r w:rsidRPr="000C4662">
        <w:tab/>
        <w:t xml:space="preserve">A change in the value of BM Unit Credit Assessment Export Capability or BM Unit Credit Assessment Import Capability for a BM Unit shall apply for the purposes of the determination of values of Credit Assessment Credited Energy Volume (for relevant Imbalance Parties) in respect of Settlement Periods from and including the first Settlement Period of the day on which, in accordance with </w:t>
      </w:r>
      <w:hyperlink r:id="rId36" w:anchor="section-m-1-1.6" w:history="1">
        <w:r w:rsidR="008B4EE5">
          <w:rPr>
            <w:rStyle w:val="Hyperlink"/>
          </w:rPr>
          <w:t>paragraph 1.6</w:t>
        </w:r>
      </w:hyperlink>
      <w:r w:rsidRPr="000C4662">
        <w:t>, the change becomes effective.</w:t>
      </w:r>
    </w:p>
    <w:p w:rsidR="00B0413C" w:rsidRPr="000C4662" w:rsidRDefault="00CF454C" w:rsidP="00CD649B">
      <w:pPr>
        <w:ind w:left="992" w:hanging="992"/>
      </w:pPr>
      <w:r w:rsidRPr="000C4662">
        <w:t>1.2.4A</w:t>
      </w:r>
      <w:r w:rsidRPr="000C4662">
        <w:tab/>
      </w:r>
      <w:proofErr w:type="gramStart"/>
      <w:r w:rsidRPr="000C4662">
        <w:t>For</w:t>
      </w:r>
      <w:proofErr w:type="gramEnd"/>
      <w:r w:rsidRPr="000C4662">
        <w:t xml:space="preserve"> the purposes of </w:t>
      </w:r>
      <w:hyperlink r:id="rId37" w:anchor="section-m-1-1.2-1.2.1" w:history="1">
        <w:r w:rsidR="008B4EE5">
          <w:rPr>
            <w:rStyle w:val="Hyperlink"/>
          </w:rPr>
          <w:t>paragraph 1.2.1</w:t>
        </w:r>
      </w:hyperlink>
      <w:r w:rsidRPr="000C4662">
        <w:t>, the Metered Energy Indebtedness (</w:t>
      </w:r>
      <w:proofErr w:type="spellStart"/>
      <w:r w:rsidRPr="000C4662">
        <w:t>MEI</w:t>
      </w:r>
      <w:r w:rsidRPr="000C4662">
        <w:rPr>
          <w:szCs w:val="22"/>
          <w:vertAlign w:val="subscript"/>
        </w:rPr>
        <w:t>pj</w:t>
      </w:r>
      <w:proofErr w:type="spellEnd"/>
      <w:r w:rsidRPr="000C4662">
        <w:t>, in MWh) of a Trading Party p in relation to a Settlement Period shall be determined as follows:</w:t>
      </w:r>
    </w:p>
    <w:p w:rsidR="00B0413C" w:rsidRPr="000C4662" w:rsidRDefault="00CF454C" w:rsidP="00CD649B">
      <w:pPr>
        <w:ind w:left="1985"/>
      </w:pPr>
      <w:proofErr w:type="spellStart"/>
      <w:proofErr w:type="gramStart"/>
      <w:r w:rsidRPr="000C4662">
        <w:t>MEI</w:t>
      </w:r>
      <w:r w:rsidRPr="000C4662">
        <w:rPr>
          <w:vertAlign w:val="subscript"/>
        </w:rPr>
        <w:t>pj</w:t>
      </w:r>
      <w:proofErr w:type="spellEnd"/>
      <w:r w:rsidRPr="000C4662">
        <w:t xml:space="preserve">  =</w:t>
      </w:r>
      <w:proofErr w:type="gramEnd"/>
      <w:r w:rsidRPr="000C4662">
        <w:t xml:space="preserve">    –  (</w:t>
      </w:r>
      <w:r w:rsidRPr="000C4662">
        <w:rPr>
          <w:vertAlign w:val="subscript"/>
        </w:rPr>
        <w:t xml:space="preserve"> </w:t>
      </w:r>
      <w:r w:rsidRPr="000C4662">
        <w:sym w:font="Symbol" w:char="F0E5"/>
      </w:r>
      <w:proofErr w:type="spellStart"/>
      <w:r w:rsidRPr="000C4662">
        <w:rPr>
          <w:vertAlign w:val="subscript"/>
        </w:rPr>
        <w:t>a,i</w:t>
      </w:r>
      <w:proofErr w:type="spellEnd"/>
      <w:r w:rsidRPr="000C4662">
        <w:t xml:space="preserve"> </w:t>
      </w:r>
      <w:proofErr w:type="spellStart"/>
      <w:r w:rsidRPr="000C4662">
        <w:t>MAQCE</w:t>
      </w:r>
      <w:r w:rsidRPr="000C4662">
        <w:rPr>
          <w:vertAlign w:val="subscript"/>
        </w:rPr>
        <w:t>iaj</w:t>
      </w:r>
      <w:proofErr w:type="spellEnd"/>
      <w:r w:rsidRPr="000C4662">
        <w:t xml:space="preserve"> – </w:t>
      </w:r>
      <w:r w:rsidRPr="000C4662">
        <w:sym w:font="Symbol" w:char="F0E5"/>
      </w:r>
      <w:r w:rsidRPr="000C4662">
        <w:rPr>
          <w:vertAlign w:val="subscript"/>
        </w:rPr>
        <w:t>a</w:t>
      </w:r>
      <w:r w:rsidRPr="000C4662">
        <w:t xml:space="preserve"> </w:t>
      </w:r>
      <w:proofErr w:type="spellStart"/>
      <w:r w:rsidRPr="000C4662">
        <w:t>QABC</w:t>
      </w:r>
      <w:r w:rsidRPr="000C4662">
        <w:rPr>
          <w:vertAlign w:val="subscript"/>
        </w:rPr>
        <w:t>aj</w:t>
      </w:r>
      <w:proofErr w:type="spellEnd"/>
      <w:r w:rsidRPr="000C4662">
        <w:t>)</w:t>
      </w:r>
    </w:p>
    <w:p w:rsidR="00B0413C" w:rsidRPr="000C4662" w:rsidRDefault="00CF454C" w:rsidP="00CD649B">
      <w:pPr>
        <w:ind w:left="992"/>
      </w:pPr>
      <w:proofErr w:type="gramStart"/>
      <w:r w:rsidRPr="000C4662">
        <w:t>where</w:t>
      </w:r>
      <w:proofErr w:type="gramEnd"/>
      <w:r w:rsidRPr="000C4662">
        <w:t>:</w:t>
      </w:r>
    </w:p>
    <w:p w:rsidR="00B0413C" w:rsidRPr="000C4662" w:rsidRDefault="00CF454C" w:rsidP="00CD649B">
      <w:pPr>
        <w:ind w:left="1984" w:hanging="992"/>
      </w:pPr>
      <w:r w:rsidRPr="000C4662">
        <w:t>(a)</w:t>
      </w:r>
      <w:r w:rsidRPr="000C4662">
        <w:tab/>
      </w:r>
      <w:proofErr w:type="gramStart"/>
      <w:r w:rsidRPr="000C4662">
        <w:t>summation</w:t>
      </w:r>
      <w:proofErr w:type="gramEnd"/>
      <w:r w:rsidRPr="000C4662">
        <w:t xml:space="preserve"> on 'a' extends to the Production Energy Account and Consumption Energy Account of the Trading Party; and</w:t>
      </w:r>
    </w:p>
    <w:p w:rsidR="00B0413C" w:rsidRPr="000C4662" w:rsidRDefault="00CF454C" w:rsidP="00CD649B">
      <w:pPr>
        <w:ind w:left="1984" w:hanging="992"/>
      </w:pPr>
      <w:r w:rsidRPr="000C4662">
        <w:t>(b)</w:t>
      </w:r>
      <w:r w:rsidRPr="000C4662">
        <w:tab/>
      </w:r>
      <w:proofErr w:type="spellStart"/>
      <w:r w:rsidRPr="000C4662">
        <w:t>MAQCE</w:t>
      </w:r>
      <w:r w:rsidRPr="000C4662">
        <w:rPr>
          <w:vertAlign w:val="subscript"/>
        </w:rPr>
        <w:t>iaj</w:t>
      </w:r>
      <w:proofErr w:type="spellEnd"/>
      <w:r w:rsidRPr="000C4662">
        <w:t xml:space="preserve"> is the Metered Credit Assessment Credited Energy Volume determined in accordance with </w:t>
      </w:r>
      <w:hyperlink r:id="rId38" w:anchor="section-m-1-1.2-1.2.4B" w:history="1">
        <w:r w:rsidR="008B4EE5">
          <w:rPr>
            <w:rStyle w:val="Hyperlink"/>
          </w:rPr>
          <w:t>paragraph 1.2.4B.</w:t>
        </w:r>
      </w:hyperlink>
    </w:p>
    <w:p w:rsidR="00B0413C" w:rsidRPr="000C4662" w:rsidRDefault="00CF454C" w:rsidP="00CD649B">
      <w:pPr>
        <w:ind w:left="992" w:hanging="992"/>
      </w:pPr>
      <w:r w:rsidRPr="000C4662">
        <w:t>1.2.4B</w:t>
      </w:r>
      <w:r w:rsidRPr="000C4662">
        <w:tab/>
        <w:t xml:space="preserve">The Metered Credit Assessment Credited Energy Volume </w:t>
      </w:r>
      <w:r w:rsidRPr="000C4662">
        <w:rPr>
          <w:rFonts w:cs="Tahoma"/>
        </w:rPr>
        <w:t>(</w:t>
      </w:r>
      <w:proofErr w:type="spellStart"/>
      <w:proofErr w:type="gramStart"/>
      <w:r w:rsidRPr="000C4662">
        <w:rPr>
          <w:rFonts w:cs="Tahoma"/>
        </w:rPr>
        <w:t>MAQCE</w:t>
      </w:r>
      <w:r w:rsidRPr="000C4662">
        <w:rPr>
          <w:rFonts w:cs="Tahoma"/>
          <w:vertAlign w:val="subscript"/>
        </w:rPr>
        <w:t>iaj</w:t>
      </w:r>
      <w:proofErr w:type="spellEnd"/>
      <w:r w:rsidRPr="000C4662">
        <w:rPr>
          <w:rFonts w:cs="Tahoma"/>
          <w:vertAlign w:val="subscript"/>
        </w:rPr>
        <w:t xml:space="preserve">  </w:t>
      </w:r>
      <w:r w:rsidRPr="000C4662">
        <w:rPr>
          <w:rFonts w:cs="Tahoma"/>
        </w:rPr>
        <w:t>in</w:t>
      </w:r>
      <w:proofErr w:type="gramEnd"/>
      <w:r w:rsidRPr="000C4662">
        <w:rPr>
          <w:rFonts w:cs="Tahoma"/>
        </w:rPr>
        <w:t xml:space="preserve"> MWh)</w:t>
      </w:r>
      <w:r w:rsidRPr="000C4662">
        <w:t xml:space="preserve"> shall be determined:</w:t>
      </w:r>
    </w:p>
    <w:p w:rsidR="00B0413C" w:rsidRPr="000C4662" w:rsidRDefault="00CF454C" w:rsidP="00CD649B">
      <w:pPr>
        <w:ind w:left="1984" w:hanging="992"/>
      </w:pPr>
      <w:r w:rsidRPr="000C4662">
        <w:t>(a)</w:t>
      </w:r>
      <w:r w:rsidRPr="000C4662">
        <w:tab/>
        <w:t xml:space="preserve">for each BM Unit which meets all the requirements in </w:t>
      </w:r>
      <w:hyperlink r:id="rId39" w:anchor="section-m-1-1.2-1.2.4C" w:history="1">
        <w:r w:rsidR="008B4EE5">
          <w:rPr>
            <w:rStyle w:val="Hyperlink"/>
          </w:rPr>
          <w:t>paragraph 1.2.4C</w:t>
        </w:r>
      </w:hyperlink>
      <w:r w:rsidRPr="000C4662">
        <w:t>, and for each Energy Account which is a Subsidiary Energy Account for such BM Unit, as follows:</w:t>
      </w:r>
    </w:p>
    <w:p w:rsidR="00B0413C" w:rsidRPr="000C4662" w:rsidRDefault="00CF454C" w:rsidP="00CD649B">
      <w:pPr>
        <w:ind w:left="2977"/>
        <w:rPr>
          <w:szCs w:val="22"/>
        </w:rPr>
      </w:pPr>
      <w:proofErr w:type="spellStart"/>
      <w:r w:rsidRPr="000C4662">
        <w:rPr>
          <w:szCs w:val="22"/>
        </w:rPr>
        <w:t>MAQCE</w:t>
      </w:r>
      <w:r w:rsidRPr="000C4662">
        <w:rPr>
          <w:szCs w:val="22"/>
          <w:vertAlign w:val="subscript"/>
        </w:rPr>
        <w:t>iaj</w:t>
      </w:r>
      <w:proofErr w:type="spellEnd"/>
      <w:r w:rsidRPr="000C4662">
        <w:rPr>
          <w:szCs w:val="22"/>
        </w:rPr>
        <w:t xml:space="preserve">   =   </w:t>
      </w:r>
      <w:proofErr w:type="spellStart"/>
      <w:r w:rsidRPr="000C4662">
        <w:rPr>
          <w:szCs w:val="22"/>
        </w:rPr>
        <w:t>QM</w:t>
      </w:r>
      <w:r w:rsidRPr="000C4662">
        <w:rPr>
          <w:szCs w:val="22"/>
          <w:vertAlign w:val="subscript"/>
        </w:rPr>
        <w:t>ij</w:t>
      </w:r>
      <w:proofErr w:type="spellEnd"/>
      <w:r w:rsidRPr="000C4662">
        <w:rPr>
          <w:szCs w:val="22"/>
        </w:rPr>
        <w:t xml:space="preserve"> * (</w:t>
      </w:r>
      <w:proofErr w:type="spellStart"/>
      <w:r w:rsidRPr="000C4662">
        <w:rPr>
          <w:szCs w:val="22"/>
        </w:rPr>
        <w:t>QMPR</w:t>
      </w:r>
      <w:r w:rsidRPr="000C4662">
        <w:rPr>
          <w:szCs w:val="22"/>
          <w:vertAlign w:val="subscript"/>
        </w:rPr>
        <w:t>iaj</w:t>
      </w:r>
      <w:proofErr w:type="spellEnd"/>
      <w:r w:rsidRPr="000C4662">
        <w:rPr>
          <w:szCs w:val="22"/>
        </w:rPr>
        <w:t xml:space="preserve">/100) + </w:t>
      </w:r>
      <w:proofErr w:type="spellStart"/>
      <w:r w:rsidRPr="000C4662">
        <w:rPr>
          <w:szCs w:val="22"/>
        </w:rPr>
        <w:t>QMFR</w:t>
      </w:r>
      <w:r w:rsidRPr="000C4662">
        <w:rPr>
          <w:szCs w:val="22"/>
          <w:vertAlign w:val="subscript"/>
        </w:rPr>
        <w:t>iaj</w:t>
      </w:r>
      <w:proofErr w:type="spellEnd"/>
    </w:p>
    <w:p w:rsidR="00B0413C" w:rsidRPr="000C4662" w:rsidRDefault="00CF454C" w:rsidP="00CD649B">
      <w:pPr>
        <w:ind w:left="1984" w:hanging="992"/>
      </w:pPr>
      <w:r w:rsidRPr="000C4662">
        <w:t>(b)</w:t>
      </w:r>
      <w:r w:rsidRPr="000C4662">
        <w:tab/>
        <w:t xml:space="preserve">for each BM Unit which meets all the requirements in </w:t>
      </w:r>
      <w:hyperlink r:id="rId40" w:anchor="section-m-1-1.2-1.2.4C" w:history="1">
        <w:r w:rsidR="008B4EE5">
          <w:rPr>
            <w:rStyle w:val="Hyperlink"/>
          </w:rPr>
          <w:t>paragraph 1.2.4C</w:t>
        </w:r>
      </w:hyperlink>
      <w:r w:rsidRPr="000C4662">
        <w:t>, and for the Energy Account which is the Lead Energy Account for such BM Unit, as follows:</w:t>
      </w:r>
    </w:p>
    <w:p w:rsidR="00B0413C" w:rsidRPr="000C4662" w:rsidRDefault="00CF454C" w:rsidP="00CD649B">
      <w:pPr>
        <w:ind w:left="2977"/>
        <w:rPr>
          <w:szCs w:val="22"/>
        </w:rPr>
      </w:pPr>
      <w:proofErr w:type="spellStart"/>
      <w:r w:rsidRPr="000C4662">
        <w:rPr>
          <w:szCs w:val="22"/>
        </w:rPr>
        <w:t>MAQCE</w:t>
      </w:r>
      <w:r w:rsidRPr="000C4662">
        <w:rPr>
          <w:szCs w:val="22"/>
          <w:vertAlign w:val="subscript"/>
        </w:rPr>
        <w:t>iaj</w:t>
      </w:r>
      <w:proofErr w:type="spellEnd"/>
      <w:r w:rsidRPr="000C4662">
        <w:rPr>
          <w:szCs w:val="22"/>
        </w:rPr>
        <w:t xml:space="preserve">   =   </w:t>
      </w:r>
      <w:proofErr w:type="spellStart"/>
      <w:r w:rsidRPr="000C4662">
        <w:rPr>
          <w:szCs w:val="22"/>
        </w:rPr>
        <w:t>QM</w:t>
      </w:r>
      <w:r w:rsidRPr="000C4662">
        <w:rPr>
          <w:szCs w:val="22"/>
          <w:vertAlign w:val="subscript"/>
        </w:rPr>
        <w:t>ij</w:t>
      </w:r>
      <w:proofErr w:type="spellEnd"/>
      <w:r w:rsidRPr="000C4662">
        <w:rPr>
          <w:szCs w:val="22"/>
        </w:rPr>
        <w:t xml:space="preserve"> </w:t>
      </w:r>
      <w:proofErr w:type="gramStart"/>
      <w:r w:rsidRPr="000C4662">
        <w:rPr>
          <w:szCs w:val="22"/>
        </w:rPr>
        <w:t xml:space="preserve">-  </w:t>
      </w:r>
      <w:proofErr w:type="gramEnd"/>
      <w:r w:rsidRPr="000C4662">
        <w:rPr>
          <w:szCs w:val="22"/>
        </w:rPr>
        <w:sym w:font="Symbol" w:char="F0E5"/>
      </w:r>
      <w:r w:rsidRPr="000C4662">
        <w:rPr>
          <w:szCs w:val="22"/>
          <w:vertAlign w:val="subscript"/>
        </w:rPr>
        <w:t>a</w:t>
      </w:r>
      <w:r w:rsidRPr="000C4662">
        <w:rPr>
          <w:szCs w:val="22"/>
        </w:rPr>
        <w:t xml:space="preserve"> </w:t>
      </w:r>
      <w:proofErr w:type="spellStart"/>
      <w:r w:rsidRPr="000C4662">
        <w:rPr>
          <w:szCs w:val="22"/>
        </w:rPr>
        <w:t>MAQCE</w:t>
      </w:r>
      <w:r w:rsidRPr="000C4662">
        <w:rPr>
          <w:szCs w:val="22"/>
          <w:vertAlign w:val="subscript"/>
        </w:rPr>
        <w:t>iaj</w:t>
      </w:r>
      <w:proofErr w:type="spellEnd"/>
    </w:p>
    <w:p w:rsidR="00B0413C" w:rsidRPr="000C4662" w:rsidRDefault="00CF454C" w:rsidP="00CD649B">
      <w:pPr>
        <w:ind w:left="1984" w:hanging="992"/>
      </w:pPr>
      <w:r w:rsidRPr="000C4662">
        <w:t>(c)</w:t>
      </w:r>
      <w:r w:rsidRPr="000C4662">
        <w:tab/>
      </w:r>
      <w:proofErr w:type="gramStart"/>
      <w:r w:rsidRPr="000C4662">
        <w:t>for</w:t>
      </w:r>
      <w:proofErr w:type="gramEnd"/>
      <w:r w:rsidRPr="000C4662">
        <w:t xml:space="preserve"> each BM Unit which does not meet all of the requirements in </w:t>
      </w:r>
      <w:hyperlink r:id="rId41" w:anchor="section-m-1-1.2-1.2.4C" w:history="1">
        <w:r w:rsidR="008B4EE5">
          <w:rPr>
            <w:rStyle w:val="Hyperlink"/>
          </w:rPr>
          <w:t>paragraph 1.2.4C</w:t>
        </w:r>
      </w:hyperlink>
      <w:r w:rsidRPr="000C4662">
        <w:t>, and for each Energy Account, as follows:</w:t>
      </w:r>
    </w:p>
    <w:p w:rsidR="00B0413C" w:rsidRPr="000C4662" w:rsidRDefault="00CF454C" w:rsidP="00CD649B">
      <w:pPr>
        <w:autoSpaceDE w:val="0"/>
        <w:autoSpaceDN w:val="0"/>
        <w:adjustRightInd w:val="0"/>
        <w:ind w:left="2340"/>
        <w:rPr>
          <w:szCs w:val="22"/>
        </w:rPr>
      </w:pPr>
      <w:proofErr w:type="spellStart"/>
      <w:r w:rsidRPr="000C4662">
        <w:rPr>
          <w:szCs w:val="22"/>
        </w:rPr>
        <w:t>MAQCE</w:t>
      </w:r>
      <w:r w:rsidRPr="000C4662">
        <w:rPr>
          <w:szCs w:val="22"/>
          <w:vertAlign w:val="subscript"/>
        </w:rPr>
        <w:t>iaj</w:t>
      </w:r>
      <w:proofErr w:type="spellEnd"/>
      <w:r w:rsidRPr="000C4662">
        <w:rPr>
          <w:szCs w:val="22"/>
        </w:rPr>
        <w:t xml:space="preserve">   =   </w:t>
      </w:r>
      <w:proofErr w:type="spellStart"/>
      <w:r w:rsidRPr="000C4662">
        <w:rPr>
          <w:szCs w:val="22"/>
        </w:rPr>
        <w:t>CAQCE</w:t>
      </w:r>
      <w:r w:rsidRPr="000C4662">
        <w:rPr>
          <w:szCs w:val="22"/>
          <w:vertAlign w:val="subscript"/>
        </w:rPr>
        <w:t>iaj</w:t>
      </w:r>
      <w:proofErr w:type="spellEnd"/>
    </w:p>
    <w:p w:rsidR="00B0413C" w:rsidRPr="000C4662" w:rsidRDefault="00CF454C" w:rsidP="00CD649B">
      <w:pPr>
        <w:ind w:left="992"/>
        <w:rPr>
          <w:rFonts w:ascii="Batang" w:eastAsia="Batang" w:hAnsi="Batang" w:cs="Batang"/>
        </w:rPr>
      </w:pPr>
      <w:proofErr w:type="gramStart"/>
      <w:r w:rsidRPr="000C4662">
        <w:t>where</w:t>
      </w:r>
      <w:proofErr w:type="gramEnd"/>
      <w:r w:rsidRPr="000C4662">
        <w:t xml:space="preserve">, for the purpose of </w:t>
      </w:r>
      <w:hyperlink r:id="rId42" w:anchor="section-m-1-1.2-1.2.4B" w:history="1">
        <w:r w:rsidR="008B4EE5">
          <w:rPr>
            <w:rStyle w:val="Hyperlink"/>
          </w:rPr>
          <w:t>paragraph 1.2.4B(b)</w:t>
        </w:r>
      </w:hyperlink>
      <w:r w:rsidRPr="000C4662">
        <w:t xml:space="preserve">, </w:t>
      </w:r>
      <w:r w:rsidRPr="000C4662">
        <w:rPr>
          <w:rFonts w:cs="Tahoma"/>
        </w:rPr>
        <w:sym w:font="Symbol" w:char="F0E5"/>
      </w:r>
      <w:r w:rsidRPr="000C4662">
        <w:rPr>
          <w:rFonts w:cs="Tahoma"/>
          <w:vertAlign w:val="subscript"/>
        </w:rPr>
        <w:t>a</w:t>
      </w:r>
      <w:r w:rsidRPr="000C4662">
        <w:t xml:space="preserve"> represents the sum over all Energy Accounts other than the Lead Energy Account.</w:t>
      </w:r>
    </w:p>
    <w:p w:rsidR="00B0413C" w:rsidRPr="000C4662" w:rsidRDefault="00CF454C" w:rsidP="00CD649B">
      <w:pPr>
        <w:ind w:left="992" w:hanging="992"/>
      </w:pPr>
      <w:r w:rsidRPr="000C4662">
        <w:lastRenderedPageBreak/>
        <w:t>1.2.4C</w:t>
      </w:r>
      <w:r w:rsidRPr="000C4662">
        <w:tab/>
      </w:r>
      <w:proofErr w:type="gramStart"/>
      <w:r w:rsidRPr="000C4662">
        <w:t>The</w:t>
      </w:r>
      <w:proofErr w:type="gramEnd"/>
      <w:r w:rsidRPr="000C4662">
        <w:t xml:space="preserve"> requirements referred to in </w:t>
      </w:r>
      <w:hyperlink r:id="rId43" w:anchor="section-m-1-1.2-1.2.4B" w:history="1">
        <w:r w:rsidR="008B4EE5">
          <w:rPr>
            <w:rStyle w:val="Hyperlink"/>
          </w:rPr>
          <w:t>paragraph 1.2.4B</w:t>
        </w:r>
      </w:hyperlink>
      <w:r w:rsidRPr="000C4662">
        <w:t xml:space="preserve"> are that:</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BM Unit is a Credit Qualifying BM Unit;</w:t>
      </w:r>
    </w:p>
    <w:p w:rsidR="00B0413C" w:rsidRPr="000C4662" w:rsidRDefault="00CF454C" w:rsidP="00CD649B">
      <w:pPr>
        <w:ind w:left="1984" w:hanging="992"/>
      </w:pPr>
      <w:r w:rsidRPr="000C4662">
        <w:t>(b)</w:t>
      </w:r>
      <w:r w:rsidRPr="000C4662">
        <w:tab/>
      </w:r>
      <w:proofErr w:type="gramStart"/>
      <w:r w:rsidRPr="000C4662">
        <w:t>the</w:t>
      </w:r>
      <w:proofErr w:type="gramEnd"/>
      <w:r w:rsidRPr="000C4662">
        <w:t xml:space="preserve"> BM Unit is not a Supplier BM Unit;</w:t>
      </w:r>
    </w:p>
    <w:p w:rsidR="00B0413C" w:rsidRPr="000C4662" w:rsidRDefault="00CF454C" w:rsidP="00CD649B">
      <w:pPr>
        <w:ind w:left="1984" w:hanging="992"/>
      </w:pPr>
      <w:r w:rsidRPr="000C4662">
        <w:t>(c)</w:t>
      </w:r>
      <w:r w:rsidRPr="000C4662">
        <w:tab/>
      </w:r>
      <w:proofErr w:type="gramStart"/>
      <w:r w:rsidRPr="000C4662">
        <w:t>the</w:t>
      </w:r>
      <w:proofErr w:type="gramEnd"/>
      <w:r w:rsidRPr="000C4662">
        <w:t xml:space="preserve"> BM Unit is not a Secondary BM Unit; and</w:t>
      </w:r>
    </w:p>
    <w:p w:rsidR="00B0413C" w:rsidRPr="000C4662" w:rsidRDefault="00CF454C" w:rsidP="00CD649B">
      <w:pPr>
        <w:ind w:left="1984" w:hanging="992"/>
      </w:pPr>
      <w:r w:rsidRPr="000C4662">
        <w:t>(d)</w:t>
      </w:r>
      <w:r w:rsidRPr="000C4662">
        <w:tab/>
        <w:t>Metered Volumes were determined by the CDCA for the BM Unit in the Credit Cover Volume Allocation Run for Settlement Period j.</w:t>
      </w:r>
    </w:p>
    <w:p w:rsidR="00B0413C" w:rsidRPr="000C4662" w:rsidRDefault="00CF454C" w:rsidP="00CD649B">
      <w:pPr>
        <w:ind w:left="992" w:hanging="992"/>
      </w:pPr>
      <w:r w:rsidRPr="000C4662">
        <w:t>1.2.4D</w:t>
      </w:r>
      <w:r w:rsidRPr="000C4662">
        <w:tab/>
      </w:r>
      <w:proofErr w:type="gramStart"/>
      <w:r w:rsidRPr="000C4662">
        <w:t>For</w:t>
      </w:r>
      <w:proofErr w:type="gramEnd"/>
      <w:r w:rsidRPr="000C4662">
        <w:t xml:space="preserve"> the purposes of </w:t>
      </w:r>
      <w:hyperlink r:id="rId44" w:anchor="section-m-1-1.2-1.2.1" w:history="1">
        <w:r w:rsidR="008B4EE5">
          <w:rPr>
            <w:rStyle w:val="Hyperlink"/>
          </w:rPr>
          <w:t>paragraph 1.2.1</w:t>
        </w:r>
      </w:hyperlink>
      <w:r w:rsidRPr="000C4662">
        <w:t>, the Metered Energy Indebtedness (</w:t>
      </w:r>
      <w:proofErr w:type="spellStart"/>
      <w:r w:rsidRPr="000C4662">
        <w:t>MEI</w:t>
      </w:r>
      <w:r w:rsidRPr="000C4662">
        <w:rPr>
          <w:szCs w:val="22"/>
          <w:vertAlign w:val="subscript"/>
        </w:rPr>
        <w:t>pj</w:t>
      </w:r>
      <w:proofErr w:type="spellEnd"/>
      <w:r w:rsidRPr="000C4662">
        <w:t>, in MWh) of a Virtual Lead Party p that holds a Virtual Balancing Account in relation to a Settlement Period shall be determined as follows:</w:t>
      </w:r>
    </w:p>
    <w:p w:rsidR="00B0413C" w:rsidRPr="000C4662" w:rsidRDefault="00CF454C" w:rsidP="00CD649B">
      <w:pPr>
        <w:ind w:left="1985"/>
      </w:pPr>
      <w:proofErr w:type="spellStart"/>
      <w:r w:rsidRPr="000C4662">
        <w:t>MEI</w:t>
      </w:r>
      <w:r w:rsidRPr="000C4662">
        <w:rPr>
          <w:vertAlign w:val="subscript"/>
        </w:rPr>
        <w:t>pj</w:t>
      </w:r>
      <w:proofErr w:type="spellEnd"/>
      <w:r w:rsidRPr="000C4662">
        <w:t xml:space="preserve"> = 0</w:t>
      </w:r>
    </w:p>
    <w:p w:rsidR="00B0413C" w:rsidRPr="000C4662" w:rsidRDefault="00CF454C" w:rsidP="00CD649B">
      <w:pPr>
        <w:ind w:left="992" w:hanging="992"/>
      </w:pPr>
      <w:r w:rsidRPr="000C4662">
        <w:t>1.2.5</w:t>
      </w:r>
      <w:r w:rsidRPr="000C4662">
        <w:tab/>
        <w:t xml:space="preserve">For the purposes of </w:t>
      </w:r>
      <w:hyperlink r:id="rId45" w:anchor="section-m-1-1.2-1.2.1" w:history="1">
        <w:r w:rsidR="008B4EE5">
          <w:rPr>
            <w:rStyle w:val="Hyperlink"/>
          </w:rPr>
          <w:t>paragraph 1.2.1</w:t>
        </w:r>
      </w:hyperlink>
      <w:r w:rsidRPr="000C4662">
        <w:t>, in relation to a Settlement Day d, the Actual Energy Indebtedness of Imbalance Party p (</w:t>
      </w:r>
      <w:proofErr w:type="spellStart"/>
      <w:r w:rsidRPr="000C4662">
        <w:t>AEI</w:t>
      </w:r>
      <w:r w:rsidRPr="000C4662">
        <w:rPr>
          <w:vertAlign w:val="subscript"/>
        </w:rPr>
        <w:t>p</w:t>
      </w:r>
      <w:proofErr w:type="spellEnd"/>
      <w:r w:rsidRPr="000C4662">
        <w:t>, expressed in MWh) shall be determined as follows:</w:t>
      </w:r>
    </w:p>
    <w:p w:rsidR="00B0413C" w:rsidRPr="000C4662" w:rsidRDefault="00CF454C" w:rsidP="00CD649B">
      <w:pPr>
        <w:ind w:left="992"/>
      </w:pPr>
      <w:proofErr w:type="spellStart"/>
      <w:r w:rsidRPr="000C4662">
        <w:t>AEI</w:t>
      </w:r>
      <w:r w:rsidRPr="000C4662">
        <w:rPr>
          <w:vertAlign w:val="subscript"/>
        </w:rPr>
        <w:t>p</w:t>
      </w:r>
      <w:proofErr w:type="spellEnd"/>
      <w:r w:rsidRPr="000C4662">
        <w:t xml:space="preserve"> = Trading Charges / CAP</w:t>
      </w:r>
    </w:p>
    <w:p w:rsidR="00B0413C" w:rsidRPr="000C4662" w:rsidRDefault="00CF454C" w:rsidP="00CD649B">
      <w:pPr>
        <w:ind w:left="992"/>
      </w:pPr>
      <w:proofErr w:type="gramStart"/>
      <w:r w:rsidRPr="000C4662">
        <w:t>where</w:t>
      </w:r>
      <w:proofErr w:type="gramEnd"/>
      <w:r w:rsidRPr="000C4662">
        <w:t>:</w:t>
      </w:r>
    </w:p>
    <w:p w:rsidR="00B0413C" w:rsidRPr="000C4662" w:rsidRDefault="00CF454C" w:rsidP="00CD649B">
      <w:pPr>
        <w:ind w:left="1984" w:hanging="992"/>
      </w:pPr>
      <w:r w:rsidRPr="000C4662">
        <w:t>(a)</w:t>
      </w:r>
      <w:r w:rsidRPr="000C4662">
        <w:tab/>
        <w:t xml:space="preserve">CAP is the Credit Assessment Price in accordance with </w:t>
      </w:r>
      <w:hyperlink r:id="rId46" w:anchor="section-m-1-1.4" w:history="1">
        <w:r w:rsidR="008B4EE5">
          <w:rPr>
            <w:rStyle w:val="Hyperlink"/>
          </w:rPr>
          <w:t>paragraph 1.4</w:t>
        </w:r>
      </w:hyperlink>
      <w:r w:rsidRPr="000C4662">
        <w:t xml:space="preserve"> prevailing at the time the relevant calculation is to be made by the ECVAA; and</w:t>
      </w:r>
    </w:p>
    <w:p w:rsidR="00B0413C" w:rsidRPr="000C4662" w:rsidRDefault="00CF454C" w:rsidP="00CD649B">
      <w:pPr>
        <w:ind w:left="1984" w:hanging="992"/>
      </w:pPr>
      <w:r w:rsidRPr="000C4662">
        <w:t>(b)</w:t>
      </w:r>
      <w:r w:rsidRPr="000C4662">
        <w:tab/>
        <w:t xml:space="preserve">The Trading Charges are the single net credit or debit amount (expressed in £) for that Imbalance Party, determined by the Interim Information Settlement Run, for Settlement Day d as referred to in </w:t>
      </w:r>
      <w:hyperlink r:id="rId47" w:anchor="section-m-T5-T5.3-5.3.3" w:history="1">
        <w:r w:rsidR="00A97D40">
          <w:rPr>
            <w:rStyle w:val="Hyperlink"/>
          </w:rPr>
          <w:t>Section</w:t>
        </w:r>
        <w:r w:rsidR="008B4EE5">
          <w:rPr>
            <w:rStyle w:val="Hyperlink"/>
          </w:rPr>
          <w:t xml:space="preserve"> T5.3.3(c).</w:t>
        </w:r>
      </w:hyperlink>
    </w:p>
    <w:p w:rsidR="00B0413C" w:rsidRPr="000C4662" w:rsidRDefault="00CF454C" w:rsidP="00CD649B">
      <w:pPr>
        <w:ind w:left="992" w:hanging="992"/>
      </w:pPr>
      <w:r w:rsidRPr="000C4662">
        <w:t>1.2.6</w:t>
      </w:r>
      <w:r w:rsidRPr="000C4662">
        <w:tab/>
        <w:t>The ECVAA shall determine each Imbalance Party's Energy Indebtedness in relation to each Settlement Period as soon as reasonably practicable after the Submission Deadline for that Settlement Period.</w:t>
      </w:r>
    </w:p>
    <w:p w:rsidR="00B0413C" w:rsidRPr="000C4662" w:rsidRDefault="00CF454C" w:rsidP="008C6CBE">
      <w:pPr>
        <w:pStyle w:val="Heading3"/>
      </w:pPr>
      <w:bookmarkStart w:id="319" w:name="_Toc86743155"/>
      <w:bookmarkStart w:id="320" w:name="_Toc158978147"/>
      <w:r w:rsidRPr="000C4662">
        <w:t>1.3</w:t>
      </w:r>
      <w:r w:rsidRPr="000C4662">
        <w:tab/>
        <w:t xml:space="preserve">Authority for steps under </w:t>
      </w:r>
      <w:r w:rsidR="008B24FF" w:rsidRPr="008B24FF">
        <w:t>Sections M</w:t>
      </w:r>
      <w:r w:rsidRPr="000C4662">
        <w:t xml:space="preserve"> and P</w:t>
      </w:r>
      <w:bookmarkEnd w:id="319"/>
      <w:bookmarkEnd w:id="320"/>
    </w:p>
    <w:p w:rsidR="00B0413C" w:rsidRPr="000C4662" w:rsidRDefault="00CF454C" w:rsidP="00CD649B">
      <w:pPr>
        <w:ind w:left="992" w:hanging="992"/>
      </w:pPr>
      <w:r w:rsidRPr="000C4662">
        <w:t>1.3.1</w:t>
      </w:r>
      <w:r w:rsidRPr="000C4662">
        <w:tab/>
        <w:t xml:space="preserve">In relation to the provisions of this </w:t>
      </w:r>
      <w:r w:rsidR="008B24FF" w:rsidRPr="008B24FF">
        <w:t>Section M</w:t>
      </w:r>
      <w:r w:rsidRPr="000C4662">
        <w:t xml:space="preserve"> and </w:t>
      </w:r>
      <w:hyperlink r:id="rId48" w:history="1">
        <w:r w:rsidR="008B24FF">
          <w:rPr>
            <w:rStyle w:val="Hyperlink"/>
          </w:rPr>
          <w:t>Section P</w:t>
        </w:r>
      </w:hyperlink>
      <w:r w:rsidRPr="000C4662">
        <w:t xml:space="preserve"> (and without prejudice to the generality of </w:t>
      </w:r>
      <w:hyperlink r:id="rId49" w:anchor="section-u-2-2.6" w:history="1">
        <w:r w:rsidR="008B24FF">
          <w:rPr>
            <w:rStyle w:val="Hyperlink"/>
          </w:rPr>
          <w:t>Section U2.6</w:t>
        </w:r>
      </w:hyperlink>
      <w:r w:rsidRPr="000C4662">
        <w:t>, but without prejudice to the ability of an Imbalance Party to raise a Trading Dispute), each Imbalance Party:</w:t>
      </w:r>
    </w:p>
    <w:p w:rsidR="00B0413C" w:rsidRPr="000C4662" w:rsidRDefault="00CF454C" w:rsidP="00CD649B">
      <w:pPr>
        <w:ind w:left="1984" w:hanging="992"/>
      </w:pPr>
      <w:r w:rsidRPr="000C4662">
        <w:t>(</w:t>
      </w:r>
      <w:proofErr w:type="gramStart"/>
      <w:r w:rsidRPr="000C4662">
        <w:t>a</w:t>
      </w:r>
      <w:proofErr w:type="gramEnd"/>
      <w:r w:rsidRPr="000C4662">
        <w:t>)</w:t>
      </w:r>
      <w:r w:rsidRPr="000C4662">
        <w:tab/>
        <w:t>acknowledges that the calculation of Energy Indebtedness and other matters to be calculated under this Section M involves the possibility of error;</w:t>
      </w:r>
    </w:p>
    <w:p w:rsidR="00B0413C" w:rsidRPr="000C4662" w:rsidRDefault="00CF454C" w:rsidP="00CD649B">
      <w:pPr>
        <w:ind w:left="1984" w:hanging="992"/>
      </w:pPr>
      <w:r w:rsidRPr="000C4662">
        <w:t>(b)</w:t>
      </w:r>
      <w:r w:rsidRPr="000C4662">
        <w:tab/>
        <w:t xml:space="preserve">agrees that (subject to </w:t>
      </w:r>
      <w:hyperlink r:id="rId50" w:anchor="section-m-3-3.2-3.2.4" w:history="1">
        <w:r w:rsidR="008B4EE5">
          <w:rPr>
            <w:rStyle w:val="Hyperlink"/>
          </w:rPr>
          <w:t>paragraph 3.2.4</w:t>
        </w:r>
      </w:hyperlink>
      <w:r w:rsidRPr="000C4662">
        <w:t xml:space="preserve">) the steps provided for in </w:t>
      </w:r>
      <w:hyperlink r:id="rId51" w:anchor="section-m-3" w:history="1">
        <w:r w:rsidR="008B4EE5">
          <w:rPr>
            <w:rStyle w:val="Hyperlink"/>
          </w:rPr>
          <w:t>paragraph 3</w:t>
        </w:r>
      </w:hyperlink>
      <w:r w:rsidRPr="000C4662">
        <w:t xml:space="preserve"> and </w:t>
      </w:r>
      <w:hyperlink r:id="rId52" w:anchor="section-p-2-2.5" w:history="1">
        <w:r w:rsidR="008B24FF">
          <w:rPr>
            <w:rStyle w:val="Hyperlink"/>
          </w:rPr>
          <w:t>Sections P2.5</w:t>
        </w:r>
      </w:hyperlink>
      <w:r w:rsidRPr="000C4662">
        <w:t xml:space="preserve"> and </w:t>
      </w:r>
      <w:hyperlink r:id="rId53" w:anchor="section-p-3-3.5" w:history="1">
        <w:r w:rsidRPr="008B24FF">
          <w:rPr>
            <w:rStyle w:val="Hyperlink"/>
          </w:rPr>
          <w:t>P3.5</w:t>
        </w:r>
      </w:hyperlink>
      <w:r w:rsidRPr="000C4662">
        <w:t xml:space="preserve"> are to be taken notwithstanding any such error;</w:t>
      </w:r>
    </w:p>
    <w:p w:rsidR="00B0413C" w:rsidRPr="000C4662" w:rsidRDefault="00CF454C" w:rsidP="00CD649B">
      <w:pPr>
        <w:ind w:left="1984" w:hanging="992"/>
      </w:pPr>
      <w:r w:rsidRPr="000C4662">
        <w:t>(c)</w:t>
      </w:r>
      <w:r w:rsidRPr="000C4662">
        <w:tab/>
        <w:t xml:space="preserve">acknowledges that such Imbalance Party may avoid any such steps being taken, including by providing additional Credit Cover (on the basis that it may withdraw such additional Credit Cover in accordance with </w:t>
      </w:r>
      <w:hyperlink r:id="rId54" w:anchor="section-m-2-2.3-2.3.3" w:history="1">
        <w:r w:rsidR="008B4EE5">
          <w:rPr>
            <w:rStyle w:val="Hyperlink"/>
          </w:rPr>
          <w:t>paragraph 2.3.3</w:t>
        </w:r>
      </w:hyperlink>
      <w:r w:rsidRPr="000C4662">
        <w:t xml:space="preserve"> following resolution of such error).</w:t>
      </w:r>
    </w:p>
    <w:p w:rsidR="00B0413C" w:rsidRPr="000C4662" w:rsidRDefault="00CF454C" w:rsidP="00CD649B">
      <w:pPr>
        <w:ind w:left="992" w:hanging="992"/>
      </w:pPr>
      <w:r w:rsidRPr="000C4662">
        <w:t>1.3.2</w:t>
      </w:r>
      <w:r w:rsidRPr="000C4662">
        <w:tab/>
        <w:t>Each Imbalance Party:</w:t>
      </w:r>
    </w:p>
    <w:p w:rsidR="00B0413C" w:rsidRPr="000C4662" w:rsidRDefault="00CF454C" w:rsidP="00CD649B">
      <w:pPr>
        <w:ind w:left="1984" w:hanging="992"/>
      </w:pPr>
      <w:r w:rsidRPr="000C4662">
        <w:t>(a)</w:t>
      </w:r>
      <w:r w:rsidRPr="000C4662">
        <w:tab/>
        <w:t xml:space="preserve">hereby authorises the Panel, any Panel Committee, </w:t>
      </w:r>
      <w:proofErr w:type="spellStart"/>
      <w:r w:rsidRPr="000C4662">
        <w:t>BSCCo</w:t>
      </w:r>
      <w:proofErr w:type="spellEnd"/>
      <w:r w:rsidRPr="000C4662">
        <w:t xml:space="preserve">, the ECVAA and the SAA to take any step contemplated by </w:t>
      </w:r>
      <w:hyperlink r:id="rId55" w:anchor="section-m-3" w:history="1">
        <w:r w:rsidR="008B4EE5">
          <w:rPr>
            <w:rStyle w:val="Hyperlink"/>
          </w:rPr>
          <w:t>paragraph 3</w:t>
        </w:r>
      </w:hyperlink>
      <w:r w:rsidRPr="000C4662">
        <w:t xml:space="preserve"> and </w:t>
      </w:r>
      <w:hyperlink r:id="rId56" w:anchor="section-p-2-2.5" w:history="1">
        <w:r w:rsidR="008B24FF">
          <w:rPr>
            <w:rStyle w:val="Hyperlink"/>
          </w:rPr>
          <w:t>Sections P2.5</w:t>
        </w:r>
      </w:hyperlink>
      <w:r w:rsidRPr="000C4662">
        <w:t xml:space="preserve"> and </w:t>
      </w:r>
      <w:hyperlink r:id="rId57" w:anchor="section-p-3-3.5" w:history="1">
        <w:r w:rsidRPr="008B24FF">
          <w:rPr>
            <w:rStyle w:val="Hyperlink"/>
          </w:rPr>
          <w:t>P3.5</w:t>
        </w:r>
      </w:hyperlink>
      <w:r w:rsidRPr="000C4662">
        <w:t>; and</w:t>
      </w:r>
    </w:p>
    <w:p w:rsidR="00B0413C" w:rsidRPr="000C4662" w:rsidRDefault="00CF454C" w:rsidP="00CD649B">
      <w:pPr>
        <w:ind w:left="1984" w:hanging="992"/>
      </w:pPr>
      <w:r w:rsidRPr="000C4662">
        <w:lastRenderedPageBreak/>
        <w:t>(b)</w:t>
      </w:r>
      <w:r w:rsidRPr="000C4662">
        <w:tab/>
        <w:t xml:space="preserve">agrees that (without prejudice to the generality of any other provision of the Code which limits or excludes liability), the Panel, each Panel Committee, </w:t>
      </w:r>
      <w:proofErr w:type="spellStart"/>
      <w:r w:rsidRPr="000C4662">
        <w:t>BSCCo</w:t>
      </w:r>
      <w:proofErr w:type="spellEnd"/>
      <w:r w:rsidRPr="000C4662">
        <w:t xml:space="preserve">, and each BSC Agent shall have no liability (in contract or tort including negligence or otherwise) to such Imbalance Party for the taking of any such step, except as provided in </w:t>
      </w:r>
      <w:hyperlink r:id="rId58" w:anchor="section-m-4" w:history="1">
        <w:r w:rsidR="008B4EE5">
          <w:rPr>
            <w:rStyle w:val="Hyperlink"/>
          </w:rPr>
          <w:t>paragraph 4</w:t>
        </w:r>
      </w:hyperlink>
      <w:r w:rsidRPr="000C4662">
        <w:t>, and waives any such liability that any such body or person might otherwise have.</w:t>
      </w:r>
    </w:p>
    <w:p w:rsidR="00B0413C" w:rsidRPr="000C4662" w:rsidRDefault="00CF454C" w:rsidP="00CD649B">
      <w:pPr>
        <w:ind w:left="992" w:hanging="992"/>
      </w:pPr>
      <w:r w:rsidRPr="000C4662">
        <w:t>1.3.3</w:t>
      </w:r>
      <w:r w:rsidRPr="000C4662">
        <w:tab/>
        <w:t xml:space="preserve">Nothing in </w:t>
      </w:r>
      <w:hyperlink r:id="rId59" w:anchor="section-m-1-1.3-1.3.2" w:history="1">
        <w:r w:rsidR="008B4EE5">
          <w:rPr>
            <w:rStyle w:val="Hyperlink"/>
          </w:rPr>
          <w:t>paragraph 1.3.2(b)</w:t>
        </w:r>
      </w:hyperlink>
      <w:r w:rsidRPr="000C4662">
        <w:t xml:space="preserve"> shall exclude or limit the liability of any person for death or personal injury resulting from that person's negligence.</w:t>
      </w:r>
    </w:p>
    <w:p w:rsidR="00B0413C" w:rsidRPr="000C4662" w:rsidRDefault="00CF454C" w:rsidP="008C6CBE">
      <w:pPr>
        <w:pStyle w:val="Heading3"/>
      </w:pPr>
      <w:bookmarkStart w:id="321" w:name="_Toc86743156"/>
      <w:bookmarkStart w:id="322" w:name="_Toc158978148"/>
      <w:r w:rsidRPr="000C4662">
        <w:t>1.4</w:t>
      </w:r>
      <w:r w:rsidRPr="000C4662">
        <w:tab/>
        <w:t>Credit Assessment Price</w:t>
      </w:r>
      <w:bookmarkEnd w:id="321"/>
      <w:bookmarkEnd w:id="322"/>
    </w:p>
    <w:p w:rsidR="00B0413C" w:rsidRPr="000C4662" w:rsidRDefault="00CF454C" w:rsidP="00CD649B">
      <w:pPr>
        <w:ind w:left="992" w:hanging="992"/>
      </w:pPr>
      <w:r w:rsidRPr="000C4662">
        <w:t>1.4.1</w:t>
      </w:r>
      <w:r w:rsidRPr="000C4662">
        <w:tab/>
        <w:t>For the purposes of the Code the "</w:t>
      </w:r>
      <w:r w:rsidRPr="000C4662">
        <w:rPr>
          <w:b/>
        </w:rPr>
        <w:t>Credit Assessment Price</w:t>
      </w:r>
      <w:r w:rsidRPr="000C4662">
        <w:t>" shall be such amount (in £/MWh) as the Panel shall from time to time determine, after consultation with Imbalance Parties, as the price which it would be appropriate to use to determine the equivalent financial amount of Imbalance Parties' Energy Indebtedness for the purposes of this Section M.</w:t>
      </w:r>
    </w:p>
    <w:p w:rsidR="00B0413C" w:rsidRPr="000C4662" w:rsidRDefault="00CF454C" w:rsidP="00CD649B">
      <w:pPr>
        <w:ind w:left="992" w:hanging="992"/>
      </w:pPr>
      <w:r w:rsidRPr="000C4662">
        <w:t>1.4.2</w:t>
      </w:r>
      <w:r w:rsidRPr="000C4662">
        <w:tab/>
        <w:t>Whenever the Panel determines to revise the Credit Assessment Price:</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Panel shall notify the revised Credit Assessment Price to each Imbalance Party, the FAA and the ECVAA;</w:t>
      </w:r>
    </w:p>
    <w:p w:rsidR="00B0413C" w:rsidRPr="000C4662" w:rsidRDefault="00CF454C" w:rsidP="00CD649B">
      <w:pPr>
        <w:ind w:left="1984" w:hanging="992"/>
      </w:pPr>
      <w:r w:rsidRPr="000C4662">
        <w:t>(b)</w:t>
      </w:r>
      <w:r w:rsidRPr="000C4662">
        <w:tab/>
        <w:t xml:space="preserve">the revised Credit Assessment Price shall be effective for the purposes of the Code from the date determined by the Panel pursuant to paragraph (c), which shall not be earlier than the </w:t>
      </w:r>
      <w:r w:rsidR="005C261F">
        <w:t>tenth</w:t>
      </w:r>
      <w:r w:rsidRPr="000C4662">
        <w:t xml:space="preserve"> Business Day following the date of notification by the Panel under paragraph (a);</w:t>
      </w:r>
    </w:p>
    <w:p w:rsidR="00B0413C" w:rsidRPr="000C4662" w:rsidRDefault="00CF454C" w:rsidP="00CD649B">
      <w:pPr>
        <w:ind w:left="1984" w:hanging="992"/>
      </w:pPr>
      <w:r w:rsidRPr="000C4662">
        <w:t>(c)</w:t>
      </w:r>
      <w:r w:rsidRPr="000C4662">
        <w:tab/>
      </w:r>
      <w:proofErr w:type="gramStart"/>
      <w:r w:rsidRPr="000C4662">
        <w:t>subject</w:t>
      </w:r>
      <w:proofErr w:type="gramEnd"/>
      <w:r w:rsidRPr="000C4662">
        <w:t xml:space="preserve"> to paragraph (b), the notice period for implementing revisions to the Credit Assessment Price shall be specified by the Panel from time to time after consultation with Imbalance Parties.</w:t>
      </w:r>
    </w:p>
    <w:p w:rsidR="00B0413C" w:rsidRPr="000C4662" w:rsidRDefault="00CF454C" w:rsidP="008C6CBE">
      <w:pPr>
        <w:pStyle w:val="Heading3"/>
      </w:pPr>
      <w:bookmarkStart w:id="323" w:name="_Toc86743157"/>
      <w:bookmarkStart w:id="324" w:name="_Toc158978149"/>
      <w:r w:rsidRPr="000C4662">
        <w:t>1.5</w:t>
      </w:r>
      <w:r w:rsidRPr="000C4662">
        <w:tab/>
        <w:t>Credit Assessment Load Factor</w:t>
      </w:r>
      <w:bookmarkEnd w:id="323"/>
      <w:bookmarkEnd w:id="324"/>
    </w:p>
    <w:p w:rsidR="00B0413C" w:rsidRPr="000C4662" w:rsidRDefault="00CF454C" w:rsidP="00CD649B">
      <w:pPr>
        <w:ind w:left="992" w:hanging="992"/>
      </w:pPr>
      <w:r w:rsidRPr="000C4662">
        <w:t>1.5.1</w:t>
      </w:r>
      <w:r w:rsidRPr="000C4662">
        <w:tab/>
        <w:t xml:space="preserve">The Panel shall establish and may from time to time revise, and shall provide to </w:t>
      </w:r>
      <w:proofErr w:type="spellStart"/>
      <w:r w:rsidRPr="000C4662">
        <w:t>BSCCo</w:t>
      </w:r>
      <w:proofErr w:type="spellEnd"/>
      <w:r w:rsidRPr="000C4662">
        <w:t xml:space="preserve"> and make available to all Trading Parties, principles or guidance as to the basis on which values of Credit Assessment Load Factor are to be assigned to BM Units of different types (of such descriptions as the Panel shall decide).</w:t>
      </w:r>
    </w:p>
    <w:p w:rsidR="00B0413C" w:rsidRPr="000C4662" w:rsidRDefault="00CF454C" w:rsidP="00CD649B">
      <w:pPr>
        <w:ind w:left="992" w:hanging="992"/>
      </w:pPr>
      <w:r w:rsidRPr="000C4662">
        <w:t>1.5.2</w:t>
      </w:r>
      <w:r w:rsidRPr="000C4662">
        <w:tab/>
        <w:t xml:space="preserve">Where (in accordance with </w:t>
      </w:r>
      <w:hyperlink r:id="rId60" w:anchor="section-k-3" w:history="1">
        <w:r w:rsidR="008B24FF">
          <w:rPr>
            <w:rStyle w:val="Hyperlink"/>
          </w:rPr>
          <w:t>Section K3</w:t>
        </w:r>
      </w:hyperlink>
      <w:r w:rsidRPr="000C4662">
        <w:t>) a Party applies to register a Primary BM Unit or a Supplier is to be registered as holding Base BM Units:</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CRA shall so notify </w:t>
      </w:r>
      <w:proofErr w:type="spellStart"/>
      <w:r w:rsidRPr="000C4662">
        <w:t>BSCCo</w:t>
      </w:r>
      <w:proofErr w:type="spellEnd"/>
      <w:r w:rsidRPr="000C4662">
        <w:t>;</w:t>
      </w:r>
    </w:p>
    <w:p w:rsidR="00B0413C" w:rsidRPr="000C4662" w:rsidRDefault="00CF454C" w:rsidP="00CD649B">
      <w:pPr>
        <w:ind w:left="1984" w:hanging="992"/>
      </w:pPr>
      <w:r w:rsidRPr="000C4662">
        <w:t>(b)</w:t>
      </w:r>
      <w:r w:rsidRPr="000C4662">
        <w:tab/>
      </w:r>
      <w:proofErr w:type="spellStart"/>
      <w:r w:rsidRPr="000C4662">
        <w:t>BSCCo</w:t>
      </w:r>
      <w:proofErr w:type="spellEnd"/>
      <w:r w:rsidRPr="000C4662">
        <w:t xml:space="preserve"> shall (in accordance with the prevailing principles or guidance established by the Panel under </w:t>
      </w:r>
      <w:hyperlink r:id="rId61" w:anchor="section-m-1-1.5-1.5.1" w:history="1">
        <w:r w:rsidR="008B4EE5">
          <w:rPr>
            <w:rStyle w:val="Hyperlink"/>
          </w:rPr>
          <w:t>paragraph 1.5.1</w:t>
        </w:r>
      </w:hyperlink>
      <w:r w:rsidRPr="000C4662">
        <w:t>) determine and notify to the CRA and to the Party a value of Credit Assessment Load Factor for such (or each such) Primary BM Unit.</w:t>
      </w:r>
    </w:p>
    <w:p w:rsidR="00B0413C" w:rsidRPr="000C4662" w:rsidRDefault="00CF454C" w:rsidP="00CD649B">
      <w:pPr>
        <w:ind w:left="992" w:hanging="992"/>
      </w:pPr>
      <w:r w:rsidRPr="000C4662">
        <w:t>1.5.3</w:t>
      </w:r>
      <w:r w:rsidRPr="000C4662">
        <w:tab/>
      </w:r>
      <w:proofErr w:type="spellStart"/>
      <w:r w:rsidRPr="000C4662">
        <w:t>BSCCo</w:t>
      </w:r>
      <w:proofErr w:type="spellEnd"/>
      <w:r w:rsidRPr="000C4662">
        <w:t xml:space="preserve"> may from time to time determine (in accordance with the prevailing principles or guidance established by the Panel under </w:t>
      </w:r>
      <w:hyperlink r:id="rId62" w:anchor="section-m-1-1.5-1.5.1" w:history="1">
        <w:r w:rsidR="008B4EE5">
          <w:rPr>
            <w:rStyle w:val="Hyperlink"/>
          </w:rPr>
          <w:t>paragraph 1.5.1</w:t>
        </w:r>
      </w:hyperlink>
      <w:r w:rsidRPr="000C4662">
        <w:t xml:space="preserve">) and notify to the CRA and the Lead Party a revised value of Credit Assessment Load Factor for a Primary BM Unit, together with the date (not sooner than </w:t>
      </w:r>
      <w:r w:rsidR="006A79A5">
        <w:t>twenty</w:t>
      </w:r>
      <w:r w:rsidRPr="000C4662">
        <w:t xml:space="preserve"> Business Days after such notification, unless the Lead Party agrees otherwise) with effect from which such value is to become effective.</w:t>
      </w:r>
    </w:p>
    <w:p w:rsidR="00B0413C" w:rsidRPr="000C4662" w:rsidRDefault="00CF454C" w:rsidP="00CD649B">
      <w:pPr>
        <w:ind w:left="992" w:hanging="992"/>
      </w:pPr>
      <w:r w:rsidRPr="000C4662">
        <w:t>1.5.4</w:t>
      </w:r>
      <w:r w:rsidRPr="000C4662">
        <w:tab/>
        <w:t xml:space="preserve">A Party shall, if requested by </w:t>
      </w:r>
      <w:proofErr w:type="spellStart"/>
      <w:r w:rsidRPr="000C4662">
        <w:t>BSCCo</w:t>
      </w:r>
      <w:proofErr w:type="spellEnd"/>
      <w:r w:rsidRPr="000C4662">
        <w:t xml:space="preserve">, provide to </w:t>
      </w:r>
      <w:proofErr w:type="spellStart"/>
      <w:r w:rsidRPr="000C4662">
        <w:t>BSCCo</w:t>
      </w:r>
      <w:proofErr w:type="spellEnd"/>
      <w:r w:rsidRPr="000C4662">
        <w:t xml:space="preserve"> such information as </w:t>
      </w:r>
      <w:proofErr w:type="spellStart"/>
      <w:r w:rsidRPr="000C4662">
        <w:t>BSCCo</w:t>
      </w:r>
      <w:proofErr w:type="spellEnd"/>
      <w:r w:rsidRPr="000C4662">
        <w:t xml:space="preserve"> may reasonably so request for the purposes of determining a value or revised value of Credit </w:t>
      </w:r>
      <w:r w:rsidRPr="000C4662">
        <w:lastRenderedPageBreak/>
        <w:t>Assessment Load Factor for any Primary BM Unit of which that Party is or has applied to be Lead Party.</w:t>
      </w:r>
    </w:p>
    <w:p w:rsidR="00B0413C" w:rsidRPr="000C4662" w:rsidRDefault="00CF454C" w:rsidP="00CD649B">
      <w:pPr>
        <w:ind w:left="992" w:hanging="992"/>
      </w:pPr>
      <w:r w:rsidRPr="000C4662">
        <w:t>1.5.5</w:t>
      </w:r>
      <w:r w:rsidRPr="000C4662">
        <w:tab/>
        <w:t xml:space="preserve">Any value of Credit Assessment Load Factor determined and notified pursuant to </w:t>
      </w:r>
      <w:hyperlink r:id="rId63" w:anchor="section-m-1-1.5-1.5.2" w:history="1">
        <w:r w:rsidR="008B4EE5">
          <w:rPr>
            <w:rStyle w:val="Hyperlink"/>
          </w:rPr>
          <w:t>paragraph 1.5.2(b)</w:t>
        </w:r>
      </w:hyperlink>
      <w:r w:rsidRPr="000C4662">
        <w:t xml:space="preserve"> or </w:t>
      </w:r>
      <w:hyperlink r:id="rId64" w:anchor="section-m-1-1.5-1.5.3" w:history="1">
        <w:r w:rsidRPr="00247510">
          <w:rPr>
            <w:rStyle w:val="Hyperlink"/>
          </w:rPr>
          <w:t>1.5.3</w:t>
        </w:r>
      </w:hyperlink>
      <w:r w:rsidRPr="000C4662">
        <w:t xml:space="preserve"> by </w:t>
      </w:r>
      <w:proofErr w:type="spellStart"/>
      <w:r w:rsidRPr="000C4662">
        <w:t>BSCCo</w:t>
      </w:r>
      <w:proofErr w:type="spellEnd"/>
      <w:r w:rsidRPr="000C4662">
        <w:t xml:space="preserve"> shall be the Credit Assessment Load Factor for the BM Unit upon its registration or (as the case may be) the effective date notified under </w:t>
      </w:r>
      <w:hyperlink r:id="rId65" w:anchor="section-m-1-1.5-1.5.3" w:history="1">
        <w:r w:rsidR="00247510">
          <w:rPr>
            <w:rStyle w:val="Hyperlink"/>
          </w:rPr>
          <w:t>paragraph 1.5.3</w:t>
        </w:r>
      </w:hyperlink>
      <w:r w:rsidRPr="000C4662">
        <w:t xml:space="preserve">, and shall be binding on all Parties for that purpose, but without prejudice to </w:t>
      </w:r>
      <w:hyperlink r:id="rId66" w:anchor="section-m-1-1.5-1.5.6" w:history="1">
        <w:r w:rsidR="00247510">
          <w:rPr>
            <w:rStyle w:val="Hyperlink"/>
          </w:rPr>
          <w:t>paragraph 1.5.6.</w:t>
        </w:r>
      </w:hyperlink>
    </w:p>
    <w:p w:rsidR="00B0413C" w:rsidRPr="000C4662" w:rsidRDefault="00CF454C" w:rsidP="00CD649B">
      <w:pPr>
        <w:ind w:left="992" w:hanging="992"/>
      </w:pPr>
      <w:r w:rsidRPr="000C4662">
        <w:t>1.5.6</w:t>
      </w:r>
      <w:r w:rsidRPr="000C4662">
        <w:tab/>
        <w:t>The Lead Party in respect of a Primary BM Unit may, within a period of two months following:</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determination by </w:t>
      </w:r>
      <w:proofErr w:type="spellStart"/>
      <w:r w:rsidRPr="000C4662">
        <w:t>BSCCo</w:t>
      </w:r>
      <w:proofErr w:type="spellEnd"/>
      <w:r w:rsidRPr="000C4662">
        <w:t xml:space="preserve"> of a value or revised value of Credit Assessment Load Factor, or</w:t>
      </w:r>
    </w:p>
    <w:p w:rsidR="00B0413C" w:rsidRPr="000C4662" w:rsidRDefault="00CF454C" w:rsidP="00CD649B">
      <w:pPr>
        <w:ind w:left="1984" w:hanging="992"/>
      </w:pPr>
      <w:r w:rsidRPr="000C4662">
        <w:t>(b)</w:t>
      </w:r>
      <w:r w:rsidRPr="000C4662">
        <w:tab/>
      </w:r>
      <w:proofErr w:type="gramStart"/>
      <w:r w:rsidRPr="000C4662">
        <w:t>any</w:t>
      </w:r>
      <w:proofErr w:type="gramEnd"/>
      <w:r w:rsidRPr="000C4662">
        <w:t xml:space="preserve"> revision by the Panel of the principles or guidance under </w:t>
      </w:r>
      <w:hyperlink r:id="rId67" w:anchor="section-m-1-1.5-1.5.1" w:history="1">
        <w:r w:rsidR="00247510">
          <w:rPr>
            <w:rStyle w:val="Hyperlink"/>
          </w:rPr>
          <w:t>paragraph 1.5.1</w:t>
        </w:r>
      </w:hyperlink>
    </w:p>
    <w:p w:rsidR="00B0413C" w:rsidRPr="000C4662" w:rsidRDefault="00CF454C" w:rsidP="00CD649B">
      <w:pPr>
        <w:ind w:left="990"/>
      </w:pPr>
      <w:proofErr w:type="gramStart"/>
      <w:r w:rsidRPr="000C4662">
        <w:t>by</w:t>
      </w:r>
      <w:proofErr w:type="gramEnd"/>
      <w:r w:rsidRPr="000C4662">
        <w:t xml:space="preserve"> notice to the Panel Secretary request the Panel to re-determine the value of Credit Assessment Load Factor for the time being applying in respect of the Primary BM Unit.</w:t>
      </w:r>
    </w:p>
    <w:p w:rsidR="00B0413C" w:rsidRPr="000C4662" w:rsidRDefault="00CF454C" w:rsidP="00CD649B">
      <w:pPr>
        <w:ind w:left="992" w:hanging="992"/>
      </w:pPr>
      <w:r w:rsidRPr="000C4662">
        <w:t>1.5.7</w:t>
      </w:r>
      <w:r w:rsidRPr="000C4662">
        <w:tab/>
        <w:t xml:space="preserve">The Panel will consider any request of a Party pursuant to </w:t>
      </w:r>
      <w:hyperlink r:id="rId68" w:anchor="section-m-1-1.5-1.5.6" w:history="1">
        <w:r w:rsidR="00247510">
          <w:rPr>
            <w:rStyle w:val="Hyperlink"/>
          </w:rPr>
          <w:t>paragraph 1.5.6</w:t>
        </w:r>
      </w:hyperlink>
      <w:r w:rsidRPr="000C4662">
        <w:t xml:space="preserve">, wherever practicable at the next meeting of the Panel, and will either confirm the prevailing value or determine a new value of Credit Assessment Load Factor, and </w:t>
      </w:r>
      <w:proofErr w:type="spellStart"/>
      <w:r w:rsidRPr="000C4662">
        <w:t>BSCCo</w:t>
      </w:r>
      <w:proofErr w:type="spellEnd"/>
      <w:r w:rsidRPr="000C4662">
        <w:t xml:space="preserve"> shall notify the decision of the Panel to the Party and the CRA.</w:t>
      </w:r>
    </w:p>
    <w:p w:rsidR="00B0413C" w:rsidRPr="000C4662" w:rsidRDefault="00CF454C" w:rsidP="00CD649B">
      <w:pPr>
        <w:ind w:left="992" w:hanging="992"/>
      </w:pPr>
      <w:r w:rsidRPr="000C4662">
        <w:t>1.5.8</w:t>
      </w:r>
      <w:r w:rsidRPr="000C4662">
        <w:tab/>
        <w:t xml:space="preserve">Where the Panel is requested to </w:t>
      </w:r>
      <w:proofErr w:type="spellStart"/>
      <w:r w:rsidRPr="000C4662">
        <w:t>redetermine</w:t>
      </w:r>
      <w:proofErr w:type="spellEnd"/>
      <w:r w:rsidRPr="000C4662">
        <w:t xml:space="preserve"> the value of Credit Assessment Load Factor for a Primary BM Unit, the Panel may do so without reference to the principles and guidance for the time being established under </w:t>
      </w:r>
      <w:hyperlink r:id="rId69" w:anchor="section-m-1-1.5-1.5.1" w:history="1">
        <w:r w:rsidR="00247510">
          <w:rPr>
            <w:rStyle w:val="Hyperlink"/>
          </w:rPr>
          <w:t>paragraph 1.5.1</w:t>
        </w:r>
      </w:hyperlink>
      <w:r w:rsidRPr="000C4662">
        <w:t xml:space="preserve"> if it considers it appropriate to do so.</w:t>
      </w:r>
    </w:p>
    <w:p w:rsidR="00B0413C" w:rsidRPr="000C4662" w:rsidRDefault="00CF454C" w:rsidP="00CD649B">
      <w:pPr>
        <w:ind w:left="992" w:hanging="992"/>
      </w:pPr>
      <w:r w:rsidRPr="000C4662">
        <w:t>1.5.9</w:t>
      </w:r>
      <w:r w:rsidRPr="000C4662">
        <w:tab/>
        <w:t xml:space="preserve">Where the Panel determines (pursuant to </w:t>
      </w:r>
      <w:hyperlink r:id="rId70" w:anchor="section-m-1-1.5-1.5.7" w:history="1">
        <w:r w:rsidR="00247510">
          <w:rPr>
            <w:rStyle w:val="Hyperlink"/>
          </w:rPr>
          <w:t>paragraph 1.5.7</w:t>
        </w:r>
      </w:hyperlink>
      <w:r w:rsidRPr="000C4662">
        <w:t>) a new value of Credit Assessment Load Factor, that value shall become the Credit Assessment Load Factor for the Primary BM Unit with effect from the third Business Day (or such later day as the Panel may decide) after the meeting of the Panel at which it was decided.</w:t>
      </w:r>
    </w:p>
    <w:p w:rsidR="00B0413C" w:rsidRPr="000C4662" w:rsidRDefault="00CF454C" w:rsidP="008C6CBE">
      <w:pPr>
        <w:pStyle w:val="Heading3"/>
      </w:pPr>
      <w:bookmarkStart w:id="325" w:name="_Toc86743158"/>
      <w:bookmarkStart w:id="326" w:name="_Toc158978150"/>
      <w:r w:rsidRPr="000C4662">
        <w:t>1.5A</w:t>
      </w:r>
      <w:r w:rsidRPr="000C4662">
        <w:tab/>
        <w:t xml:space="preserve">Annual </w:t>
      </w:r>
      <w:smartTag w:uri="urn:schemas-microsoft-com:office:smarttags" w:element="place">
        <w:r w:rsidRPr="000C4662">
          <w:t>Holiday</w:t>
        </w:r>
      </w:smartTag>
      <w:r w:rsidRPr="000C4662">
        <w:t xml:space="preserve"> Periods</w:t>
      </w:r>
      <w:bookmarkEnd w:id="325"/>
      <w:bookmarkEnd w:id="326"/>
    </w:p>
    <w:p w:rsidR="00B0413C" w:rsidRPr="000C4662" w:rsidRDefault="00CF454C" w:rsidP="00CD649B">
      <w:pPr>
        <w:ind w:left="992"/>
        <w:rPr>
          <w:szCs w:val="22"/>
        </w:rPr>
      </w:pPr>
      <w:r w:rsidRPr="000C4662">
        <w:rPr>
          <w:szCs w:val="22"/>
        </w:rPr>
        <w:t>For purposes associated with the Credit Assessment Load Factor the "Annual Holiday Periods" for any BSC Year shall be the periods:</w:t>
      </w:r>
    </w:p>
    <w:p w:rsidR="00B0413C" w:rsidRPr="000C4662" w:rsidRDefault="00CF454C" w:rsidP="00CD649B">
      <w:pPr>
        <w:ind w:left="1984" w:hanging="992"/>
        <w:rPr>
          <w:szCs w:val="22"/>
        </w:rPr>
      </w:pPr>
      <w:r w:rsidRPr="000C4662">
        <w:rPr>
          <w:szCs w:val="22"/>
        </w:rPr>
        <w:t>(a)</w:t>
      </w:r>
      <w:r w:rsidRPr="000C4662">
        <w:rPr>
          <w:szCs w:val="22"/>
        </w:rPr>
        <w:tab/>
        <w:t>commencing on the Thursday immediately prior to Good Friday and concluding on the Tuesday next following Easter Monday (inclusive); and</w:t>
      </w:r>
    </w:p>
    <w:p w:rsidR="00B0413C" w:rsidRPr="000C4662" w:rsidRDefault="00CF454C" w:rsidP="007245F1">
      <w:pPr>
        <w:keepNext/>
        <w:ind w:left="1984" w:hanging="992"/>
        <w:rPr>
          <w:szCs w:val="22"/>
        </w:rPr>
      </w:pPr>
      <w:r w:rsidRPr="000C4662">
        <w:rPr>
          <w:szCs w:val="22"/>
        </w:rPr>
        <w:t>(b)</w:t>
      </w:r>
      <w:r w:rsidRPr="000C4662">
        <w:rPr>
          <w:szCs w:val="22"/>
        </w:rPr>
        <w:tab/>
      </w:r>
      <w:proofErr w:type="gramStart"/>
      <w:r w:rsidRPr="000C4662">
        <w:rPr>
          <w:szCs w:val="22"/>
        </w:rPr>
        <w:t>commencing</w:t>
      </w:r>
      <w:proofErr w:type="gramEnd"/>
      <w:r w:rsidRPr="000C4662">
        <w:rPr>
          <w:szCs w:val="22"/>
        </w:rPr>
        <w:t xml:space="preserve"> on the relevant commencement day and concluding on the relevant conclusion day (inclusive) in accordance with the following table: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1985"/>
        <w:gridCol w:w="1984"/>
        <w:gridCol w:w="2268"/>
      </w:tblGrid>
      <w:tr w:rsidR="000C4662" w:rsidRPr="000C4662" w:rsidTr="008919CC">
        <w:tc>
          <w:tcPr>
            <w:tcW w:w="1842" w:type="dxa"/>
          </w:tcPr>
          <w:p w:rsidR="00B0413C" w:rsidRPr="000C4662" w:rsidRDefault="00CF454C" w:rsidP="00CD649B">
            <w:pPr>
              <w:jc w:val="left"/>
              <w:rPr>
                <w:i/>
                <w:szCs w:val="22"/>
              </w:rPr>
            </w:pPr>
            <w:r w:rsidRPr="000C4662">
              <w:rPr>
                <w:i/>
                <w:szCs w:val="22"/>
              </w:rPr>
              <w:t>Christmas Eve falls:</w:t>
            </w:r>
          </w:p>
        </w:tc>
        <w:tc>
          <w:tcPr>
            <w:tcW w:w="1985" w:type="dxa"/>
          </w:tcPr>
          <w:p w:rsidR="00B0413C" w:rsidRPr="000C4662" w:rsidRDefault="00CF454C" w:rsidP="00CD649B">
            <w:pPr>
              <w:jc w:val="left"/>
              <w:rPr>
                <w:i/>
                <w:szCs w:val="22"/>
              </w:rPr>
            </w:pPr>
            <w:r w:rsidRPr="000C4662">
              <w:rPr>
                <w:i/>
                <w:szCs w:val="22"/>
              </w:rPr>
              <w:t>commencement day:</w:t>
            </w:r>
          </w:p>
        </w:tc>
        <w:tc>
          <w:tcPr>
            <w:tcW w:w="1984" w:type="dxa"/>
          </w:tcPr>
          <w:p w:rsidR="00B0413C" w:rsidRPr="000C4662" w:rsidRDefault="00CF454C" w:rsidP="00CD649B">
            <w:pPr>
              <w:jc w:val="left"/>
              <w:rPr>
                <w:i/>
                <w:szCs w:val="22"/>
              </w:rPr>
            </w:pPr>
            <w:r w:rsidRPr="000C4662">
              <w:rPr>
                <w:i/>
                <w:szCs w:val="22"/>
              </w:rPr>
              <w:t xml:space="preserve">New </w:t>
            </w:r>
            <w:proofErr w:type="spellStart"/>
            <w:r w:rsidRPr="000C4662">
              <w:rPr>
                <w:i/>
                <w:szCs w:val="22"/>
              </w:rPr>
              <w:t>Years</w:t>
            </w:r>
            <w:proofErr w:type="spellEnd"/>
            <w:r w:rsidRPr="000C4662">
              <w:rPr>
                <w:i/>
                <w:szCs w:val="22"/>
              </w:rPr>
              <w:t xml:space="preserve"> Day falls:</w:t>
            </w:r>
          </w:p>
        </w:tc>
        <w:tc>
          <w:tcPr>
            <w:tcW w:w="2268" w:type="dxa"/>
          </w:tcPr>
          <w:p w:rsidR="00B0413C" w:rsidRPr="000C4662" w:rsidRDefault="00CF454C" w:rsidP="00CD649B">
            <w:pPr>
              <w:jc w:val="left"/>
              <w:rPr>
                <w:i/>
                <w:szCs w:val="22"/>
              </w:rPr>
            </w:pPr>
            <w:r w:rsidRPr="000C4662">
              <w:rPr>
                <w:i/>
                <w:szCs w:val="22"/>
              </w:rPr>
              <w:t>conclusion day:</w:t>
            </w:r>
          </w:p>
        </w:tc>
      </w:tr>
      <w:tr w:rsidR="000C4662" w:rsidRPr="000C4662" w:rsidTr="008919CC">
        <w:tc>
          <w:tcPr>
            <w:tcW w:w="1842" w:type="dxa"/>
          </w:tcPr>
          <w:p w:rsidR="00B0413C" w:rsidRPr="000C4662" w:rsidRDefault="00CF454C" w:rsidP="00CD649B">
            <w:pPr>
              <w:rPr>
                <w:szCs w:val="22"/>
              </w:rPr>
            </w:pPr>
            <w:r w:rsidRPr="000C4662">
              <w:rPr>
                <w:szCs w:val="22"/>
              </w:rPr>
              <w:t>Sunday</w:t>
            </w:r>
          </w:p>
        </w:tc>
        <w:tc>
          <w:tcPr>
            <w:tcW w:w="1985" w:type="dxa"/>
          </w:tcPr>
          <w:p w:rsidR="00B0413C" w:rsidRPr="000C4662" w:rsidRDefault="00CF454C" w:rsidP="00CD649B">
            <w:pPr>
              <w:rPr>
                <w:szCs w:val="22"/>
              </w:rPr>
            </w:pPr>
            <w:r w:rsidRPr="000C4662">
              <w:rPr>
                <w:szCs w:val="22"/>
              </w:rPr>
              <w:t>preceding Saturday</w:t>
            </w:r>
          </w:p>
        </w:tc>
        <w:tc>
          <w:tcPr>
            <w:tcW w:w="1984" w:type="dxa"/>
          </w:tcPr>
          <w:p w:rsidR="00B0413C" w:rsidRPr="000C4662" w:rsidRDefault="00CF454C" w:rsidP="00CD649B">
            <w:pPr>
              <w:rPr>
                <w:szCs w:val="22"/>
              </w:rPr>
            </w:pPr>
            <w:r w:rsidRPr="000C4662">
              <w:rPr>
                <w:szCs w:val="22"/>
              </w:rPr>
              <w:t>Sunday</w:t>
            </w:r>
          </w:p>
        </w:tc>
        <w:tc>
          <w:tcPr>
            <w:tcW w:w="2268" w:type="dxa"/>
          </w:tcPr>
          <w:p w:rsidR="00B0413C" w:rsidRPr="000C4662" w:rsidRDefault="00CF454C" w:rsidP="00CD649B">
            <w:pPr>
              <w:rPr>
                <w:szCs w:val="22"/>
              </w:rPr>
            </w:pPr>
            <w:r w:rsidRPr="000C4662">
              <w:rPr>
                <w:szCs w:val="22"/>
              </w:rPr>
              <w:t>following Tuesday</w:t>
            </w:r>
          </w:p>
        </w:tc>
      </w:tr>
      <w:tr w:rsidR="000C4662" w:rsidRPr="000C4662" w:rsidTr="008919CC">
        <w:tc>
          <w:tcPr>
            <w:tcW w:w="1842" w:type="dxa"/>
          </w:tcPr>
          <w:p w:rsidR="00B0413C" w:rsidRPr="000C4662" w:rsidRDefault="00CF454C" w:rsidP="00CD649B">
            <w:pPr>
              <w:rPr>
                <w:szCs w:val="22"/>
              </w:rPr>
            </w:pPr>
            <w:r w:rsidRPr="000C4662">
              <w:rPr>
                <w:szCs w:val="22"/>
              </w:rPr>
              <w:t>Monday</w:t>
            </w:r>
          </w:p>
        </w:tc>
        <w:tc>
          <w:tcPr>
            <w:tcW w:w="1985" w:type="dxa"/>
          </w:tcPr>
          <w:p w:rsidR="00B0413C" w:rsidRPr="000C4662" w:rsidRDefault="00CF454C" w:rsidP="00CD649B">
            <w:pPr>
              <w:rPr>
                <w:szCs w:val="22"/>
              </w:rPr>
            </w:pPr>
            <w:r w:rsidRPr="000C4662">
              <w:rPr>
                <w:szCs w:val="22"/>
              </w:rPr>
              <w:t>preceding Saturday</w:t>
            </w:r>
          </w:p>
        </w:tc>
        <w:tc>
          <w:tcPr>
            <w:tcW w:w="1984" w:type="dxa"/>
          </w:tcPr>
          <w:p w:rsidR="00B0413C" w:rsidRPr="000C4662" w:rsidRDefault="00CF454C" w:rsidP="00CD649B">
            <w:pPr>
              <w:rPr>
                <w:szCs w:val="22"/>
              </w:rPr>
            </w:pPr>
            <w:r w:rsidRPr="000C4662">
              <w:rPr>
                <w:szCs w:val="22"/>
              </w:rPr>
              <w:t>Monday</w:t>
            </w:r>
          </w:p>
        </w:tc>
        <w:tc>
          <w:tcPr>
            <w:tcW w:w="2268" w:type="dxa"/>
          </w:tcPr>
          <w:p w:rsidR="00B0413C" w:rsidRPr="000C4662" w:rsidRDefault="00CF454C" w:rsidP="00CD649B">
            <w:pPr>
              <w:rPr>
                <w:szCs w:val="22"/>
              </w:rPr>
            </w:pPr>
            <w:r w:rsidRPr="000C4662">
              <w:rPr>
                <w:szCs w:val="22"/>
              </w:rPr>
              <w:t>following Tuesday</w:t>
            </w:r>
          </w:p>
        </w:tc>
      </w:tr>
      <w:tr w:rsidR="000C4662" w:rsidRPr="000C4662" w:rsidTr="008919CC">
        <w:tc>
          <w:tcPr>
            <w:tcW w:w="1842" w:type="dxa"/>
          </w:tcPr>
          <w:p w:rsidR="00B0413C" w:rsidRPr="000C4662" w:rsidRDefault="00CF454C" w:rsidP="00CD649B">
            <w:pPr>
              <w:rPr>
                <w:szCs w:val="22"/>
              </w:rPr>
            </w:pPr>
            <w:r w:rsidRPr="000C4662">
              <w:rPr>
                <w:szCs w:val="22"/>
              </w:rPr>
              <w:t>Tuesday</w:t>
            </w:r>
          </w:p>
        </w:tc>
        <w:tc>
          <w:tcPr>
            <w:tcW w:w="1985" w:type="dxa"/>
          </w:tcPr>
          <w:p w:rsidR="00B0413C" w:rsidRPr="000C4662" w:rsidRDefault="00CF454C" w:rsidP="00CD649B">
            <w:pPr>
              <w:rPr>
                <w:szCs w:val="22"/>
              </w:rPr>
            </w:pPr>
            <w:r w:rsidRPr="000C4662">
              <w:rPr>
                <w:szCs w:val="22"/>
              </w:rPr>
              <w:t>preceding Saturday</w:t>
            </w:r>
          </w:p>
        </w:tc>
        <w:tc>
          <w:tcPr>
            <w:tcW w:w="1984" w:type="dxa"/>
          </w:tcPr>
          <w:p w:rsidR="00B0413C" w:rsidRPr="000C4662" w:rsidRDefault="00CF454C" w:rsidP="00CD649B">
            <w:pPr>
              <w:rPr>
                <w:szCs w:val="22"/>
              </w:rPr>
            </w:pPr>
            <w:r w:rsidRPr="000C4662">
              <w:rPr>
                <w:szCs w:val="22"/>
              </w:rPr>
              <w:t>Tuesday</w:t>
            </w:r>
          </w:p>
        </w:tc>
        <w:tc>
          <w:tcPr>
            <w:tcW w:w="2268" w:type="dxa"/>
          </w:tcPr>
          <w:p w:rsidR="00B0413C" w:rsidRPr="000C4662" w:rsidRDefault="00CF454C" w:rsidP="00CD649B">
            <w:pPr>
              <w:rPr>
                <w:szCs w:val="22"/>
              </w:rPr>
            </w:pPr>
            <w:r w:rsidRPr="000C4662">
              <w:rPr>
                <w:szCs w:val="22"/>
              </w:rPr>
              <w:t>following Wednesday</w:t>
            </w:r>
          </w:p>
        </w:tc>
      </w:tr>
      <w:tr w:rsidR="000C4662" w:rsidRPr="000C4662" w:rsidTr="008919CC">
        <w:tc>
          <w:tcPr>
            <w:tcW w:w="1842" w:type="dxa"/>
          </w:tcPr>
          <w:p w:rsidR="00B0413C" w:rsidRPr="000C4662" w:rsidRDefault="00CF454C" w:rsidP="00CD649B">
            <w:pPr>
              <w:rPr>
                <w:szCs w:val="22"/>
              </w:rPr>
            </w:pPr>
            <w:r w:rsidRPr="000C4662">
              <w:rPr>
                <w:szCs w:val="22"/>
              </w:rPr>
              <w:t>Wednesday</w:t>
            </w:r>
          </w:p>
        </w:tc>
        <w:tc>
          <w:tcPr>
            <w:tcW w:w="1985" w:type="dxa"/>
          </w:tcPr>
          <w:p w:rsidR="00B0413C" w:rsidRPr="000C4662" w:rsidRDefault="00CF454C" w:rsidP="00CD649B">
            <w:pPr>
              <w:rPr>
                <w:szCs w:val="22"/>
              </w:rPr>
            </w:pPr>
            <w:r w:rsidRPr="000C4662">
              <w:rPr>
                <w:szCs w:val="22"/>
              </w:rPr>
              <w:t>that day</w:t>
            </w:r>
          </w:p>
        </w:tc>
        <w:tc>
          <w:tcPr>
            <w:tcW w:w="1984" w:type="dxa"/>
          </w:tcPr>
          <w:p w:rsidR="00B0413C" w:rsidRPr="000C4662" w:rsidRDefault="00CF454C" w:rsidP="00CD649B">
            <w:pPr>
              <w:rPr>
                <w:szCs w:val="22"/>
              </w:rPr>
            </w:pPr>
            <w:r w:rsidRPr="000C4662">
              <w:rPr>
                <w:szCs w:val="22"/>
              </w:rPr>
              <w:t>Wednesday</w:t>
            </w:r>
          </w:p>
        </w:tc>
        <w:tc>
          <w:tcPr>
            <w:tcW w:w="2268" w:type="dxa"/>
          </w:tcPr>
          <w:p w:rsidR="00B0413C" w:rsidRPr="000C4662" w:rsidRDefault="00CF454C" w:rsidP="00CD649B">
            <w:pPr>
              <w:rPr>
                <w:szCs w:val="22"/>
              </w:rPr>
            </w:pPr>
            <w:r w:rsidRPr="000C4662">
              <w:rPr>
                <w:szCs w:val="22"/>
              </w:rPr>
              <w:t>following Thursday</w:t>
            </w:r>
          </w:p>
        </w:tc>
      </w:tr>
      <w:tr w:rsidR="000C4662" w:rsidRPr="000C4662" w:rsidTr="008919CC">
        <w:tc>
          <w:tcPr>
            <w:tcW w:w="1842" w:type="dxa"/>
          </w:tcPr>
          <w:p w:rsidR="00B0413C" w:rsidRPr="000C4662" w:rsidRDefault="00CF454C" w:rsidP="00CD649B">
            <w:pPr>
              <w:rPr>
                <w:szCs w:val="22"/>
              </w:rPr>
            </w:pPr>
            <w:r w:rsidRPr="000C4662">
              <w:rPr>
                <w:szCs w:val="22"/>
              </w:rPr>
              <w:t>Thursday</w:t>
            </w:r>
          </w:p>
        </w:tc>
        <w:tc>
          <w:tcPr>
            <w:tcW w:w="1985" w:type="dxa"/>
          </w:tcPr>
          <w:p w:rsidR="00B0413C" w:rsidRPr="000C4662" w:rsidRDefault="00CF454C" w:rsidP="00CD649B">
            <w:pPr>
              <w:rPr>
                <w:szCs w:val="22"/>
              </w:rPr>
            </w:pPr>
            <w:r w:rsidRPr="000C4662">
              <w:rPr>
                <w:szCs w:val="22"/>
              </w:rPr>
              <w:t>that day</w:t>
            </w:r>
          </w:p>
        </w:tc>
        <w:tc>
          <w:tcPr>
            <w:tcW w:w="1984" w:type="dxa"/>
          </w:tcPr>
          <w:p w:rsidR="00B0413C" w:rsidRPr="000C4662" w:rsidRDefault="00CF454C" w:rsidP="00CD649B">
            <w:pPr>
              <w:rPr>
                <w:szCs w:val="22"/>
              </w:rPr>
            </w:pPr>
            <w:r w:rsidRPr="000C4662">
              <w:rPr>
                <w:szCs w:val="22"/>
              </w:rPr>
              <w:t>Thursday</w:t>
            </w:r>
          </w:p>
        </w:tc>
        <w:tc>
          <w:tcPr>
            <w:tcW w:w="2268" w:type="dxa"/>
          </w:tcPr>
          <w:p w:rsidR="00B0413C" w:rsidRPr="000C4662" w:rsidRDefault="00CF454C" w:rsidP="00CD649B">
            <w:pPr>
              <w:rPr>
                <w:szCs w:val="22"/>
              </w:rPr>
            </w:pPr>
            <w:r w:rsidRPr="000C4662">
              <w:rPr>
                <w:szCs w:val="22"/>
              </w:rPr>
              <w:t>following Sunday</w:t>
            </w:r>
          </w:p>
        </w:tc>
      </w:tr>
      <w:tr w:rsidR="000C4662" w:rsidRPr="000C4662" w:rsidTr="008919CC">
        <w:tc>
          <w:tcPr>
            <w:tcW w:w="1842" w:type="dxa"/>
          </w:tcPr>
          <w:p w:rsidR="00B0413C" w:rsidRPr="000C4662" w:rsidRDefault="00CF454C" w:rsidP="00CD649B">
            <w:pPr>
              <w:rPr>
                <w:szCs w:val="22"/>
              </w:rPr>
            </w:pPr>
            <w:r w:rsidRPr="000C4662">
              <w:rPr>
                <w:szCs w:val="22"/>
              </w:rPr>
              <w:lastRenderedPageBreak/>
              <w:t>Friday</w:t>
            </w:r>
          </w:p>
        </w:tc>
        <w:tc>
          <w:tcPr>
            <w:tcW w:w="1985" w:type="dxa"/>
          </w:tcPr>
          <w:p w:rsidR="00B0413C" w:rsidRPr="000C4662" w:rsidRDefault="00CF454C" w:rsidP="00CD649B">
            <w:pPr>
              <w:rPr>
                <w:szCs w:val="22"/>
              </w:rPr>
            </w:pPr>
            <w:r w:rsidRPr="000C4662">
              <w:rPr>
                <w:szCs w:val="22"/>
              </w:rPr>
              <w:t xml:space="preserve">that day </w:t>
            </w:r>
          </w:p>
        </w:tc>
        <w:tc>
          <w:tcPr>
            <w:tcW w:w="1984" w:type="dxa"/>
          </w:tcPr>
          <w:p w:rsidR="00B0413C" w:rsidRPr="000C4662" w:rsidRDefault="00CF454C" w:rsidP="00CD649B">
            <w:pPr>
              <w:rPr>
                <w:szCs w:val="22"/>
              </w:rPr>
            </w:pPr>
            <w:r w:rsidRPr="000C4662">
              <w:rPr>
                <w:szCs w:val="22"/>
              </w:rPr>
              <w:t>Friday</w:t>
            </w:r>
          </w:p>
        </w:tc>
        <w:tc>
          <w:tcPr>
            <w:tcW w:w="2268" w:type="dxa"/>
          </w:tcPr>
          <w:p w:rsidR="00B0413C" w:rsidRPr="000C4662" w:rsidRDefault="00CF454C" w:rsidP="00CD649B">
            <w:pPr>
              <w:rPr>
                <w:szCs w:val="22"/>
              </w:rPr>
            </w:pPr>
            <w:r w:rsidRPr="000C4662">
              <w:rPr>
                <w:szCs w:val="22"/>
              </w:rPr>
              <w:t>following Sunday</w:t>
            </w:r>
          </w:p>
        </w:tc>
      </w:tr>
      <w:tr w:rsidR="00B0413C" w:rsidRPr="000C4662" w:rsidTr="008919CC">
        <w:tc>
          <w:tcPr>
            <w:tcW w:w="1842" w:type="dxa"/>
          </w:tcPr>
          <w:p w:rsidR="00B0413C" w:rsidRPr="000C4662" w:rsidRDefault="00CF454C" w:rsidP="00CD649B">
            <w:pPr>
              <w:rPr>
                <w:szCs w:val="22"/>
              </w:rPr>
            </w:pPr>
            <w:r w:rsidRPr="000C4662">
              <w:rPr>
                <w:szCs w:val="22"/>
              </w:rPr>
              <w:t>Saturday</w:t>
            </w:r>
          </w:p>
        </w:tc>
        <w:tc>
          <w:tcPr>
            <w:tcW w:w="1985" w:type="dxa"/>
          </w:tcPr>
          <w:p w:rsidR="00B0413C" w:rsidRPr="000C4662" w:rsidRDefault="00CF454C" w:rsidP="00CD649B">
            <w:pPr>
              <w:rPr>
                <w:szCs w:val="22"/>
              </w:rPr>
            </w:pPr>
            <w:r w:rsidRPr="000C4662">
              <w:rPr>
                <w:szCs w:val="22"/>
              </w:rPr>
              <w:t>that day</w:t>
            </w:r>
          </w:p>
        </w:tc>
        <w:tc>
          <w:tcPr>
            <w:tcW w:w="1984" w:type="dxa"/>
          </w:tcPr>
          <w:p w:rsidR="00B0413C" w:rsidRPr="000C4662" w:rsidRDefault="00CF454C" w:rsidP="00CD649B">
            <w:pPr>
              <w:rPr>
                <w:szCs w:val="22"/>
              </w:rPr>
            </w:pPr>
            <w:r w:rsidRPr="000C4662">
              <w:rPr>
                <w:szCs w:val="22"/>
              </w:rPr>
              <w:t>Saturday</w:t>
            </w:r>
          </w:p>
        </w:tc>
        <w:tc>
          <w:tcPr>
            <w:tcW w:w="2268" w:type="dxa"/>
          </w:tcPr>
          <w:p w:rsidR="00B0413C" w:rsidRPr="000C4662" w:rsidRDefault="00CF454C" w:rsidP="00CD649B">
            <w:pPr>
              <w:rPr>
                <w:szCs w:val="22"/>
              </w:rPr>
            </w:pPr>
            <w:r w:rsidRPr="000C4662">
              <w:rPr>
                <w:szCs w:val="22"/>
              </w:rPr>
              <w:t>following Tuesday</w:t>
            </w:r>
          </w:p>
        </w:tc>
      </w:tr>
    </w:tbl>
    <w:p w:rsidR="00B0413C" w:rsidRPr="000C4662" w:rsidRDefault="00B0413C" w:rsidP="00CD649B">
      <w:pPr>
        <w:tabs>
          <w:tab w:val="left" w:pos="993"/>
        </w:tabs>
        <w:ind w:left="1982" w:hanging="1980"/>
        <w:rPr>
          <w:szCs w:val="22"/>
        </w:rPr>
      </w:pPr>
    </w:p>
    <w:p w:rsidR="00B0413C" w:rsidRPr="000C4662" w:rsidRDefault="00CF454C" w:rsidP="008C6CBE">
      <w:pPr>
        <w:pStyle w:val="Heading3"/>
      </w:pPr>
      <w:bookmarkStart w:id="327" w:name="_Toc86743159"/>
      <w:bookmarkStart w:id="328" w:name="_Toc158978151"/>
      <w:r w:rsidRPr="000C4662">
        <w:t>1.6</w:t>
      </w:r>
      <w:r w:rsidRPr="000C4662">
        <w:tab/>
        <w:t>Import and Export Capabilities</w:t>
      </w:r>
      <w:bookmarkEnd w:id="327"/>
      <w:bookmarkEnd w:id="328"/>
    </w:p>
    <w:p w:rsidR="00B0413C" w:rsidRPr="000C4662" w:rsidRDefault="00CF454C" w:rsidP="00CD649B">
      <w:pPr>
        <w:ind w:left="992" w:hanging="992"/>
      </w:pPr>
      <w:r w:rsidRPr="000C4662">
        <w:t>1.6.1</w:t>
      </w:r>
      <w:r w:rsidRPr="000C4662">
        <w:tab/>
      </w:r>
      <w:proofErr w:type="gramStart"/>
      <w:r w:rsidRPr="000C4662">
        <w:t>For</w:t>
      </w:r>
      <w:proofErr w:type="gramEnd"/>
      <w:r w:rsidRPr="000C4662">
        <w:t xml:space="preserve"> the purposes of the Code:</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BM Unit Credit Assessment Export Capability (</w:t>
      </w:r>
      <w:proofErr w:type="spellStart"/>
      <w:r w:rsidRPr="000C4662">
        <w:t>BMCAEC</w:t>
      </w:r>
      <w:r w:rsidRPr="000C4662">
        <w:rPr>
          <w:vertAlign w:val="subscript"/>
        </w:rPr>
        <w:t>i</w:t>
      </w:r>
      <w:proofErr w:type="spellEnd"/>
      <w:r w:rsidRPr="000C4662">
        <w:t>) for a Primary BM Unit on a CALF Working Day shall be the quantity (in MW) determined as follows:</w:t>
      </w:r>
    </w:p>
    <w:p w:rsidR="00B0413C" w:rsidRPr="000C4662" w:rsidRDefault="00CF454C" w:rsidP="00CD649B">
      <w:pPr>
        <w:ind w:left="3119"/>
      </w:pPr>
      <w:proofErr w:type="spellStart"/>
      <w:r w:rsidRPr="000C4662">
        <w:t>BMCAEC</w:t>
      </w:r>
      <w:r w:rsidRPr="000C4662">
        <w:rPr>
          <w:vertAlign w:val="subscript"/>
        </w:rPr>
        <w:t>i</w:t>
      </w:r>
      <w:proofErr w:type="spellEnd"/>
      <w:r w:rsidRPr="000C4662">
        <w:t xml:space="preserve">    =    </w:t>
      </w:r>
      <w:proofErr w:type="spellStart"/>
      <w:r w:rsidRPr="000C4662">
        <w:t>WDCALF</w:t>
      </w:r>
      <w:r w:rsidRPr="000C4662">
        <w:rPr>
          <w:vertAlign w:val="subscript"/>
        </w:rPr>
        <w:t>i</w:t>
      </w:r>
      <w:proofErr w:type="spellEnd"/>
      <w:r w:rsidRPr="000C4662">
        <w:t xml:space="preserve">   *    </w:t>
      </w:r>
      <w:proofErr w:type="spellStart"/>
      <w:r w:rsidRPr="000C4662">
        <w:t>GC</w:t>
      </w:r>
      <w:r w:rsidRPr="000C4662">
        <w:rPr>
          <w:vertAlign w:val="subscript"/>
        </w:rPr>
        <w:t>i</w:t>
      </w:r>
      <w:proofErr w:type="spellEnd"/>
    </w:p>
    <w:p w:rsidR="00B0413C" w:rsidRPr="000C4662" w:rsidRDefault="00CF454C" w:rsidP="00CD649B">
      <w:pPr>
        <w:ind w:left="1984" w:hanging="992"/>
      </w:pPr>
      <w:r w:rsidRPr="000C4662">
        <w:t>(b)</w:t>
      </w:r>
      <w:r w:rsidRPr="000C4662">
        <w:tab/>
      </w:r>
      <w:proofErr w:type="gramStart"/>
      <w:r w:rsidRPr="000C4662">
        <w:t>the</w:t>
      </w:r>
      <w:proofErr w:type="gramEnd"/>
      <w:r w:rsidRPr="000C4662">
        <w:t xml:space="preserve"> BM Unit Credit Assessment Export Capability (</w:t>
      </w:r>
      <w:proofErr w:type="spellStart"/>
      <w:r w:rsidRPr="000C4662">
        <w:t>BMCAEC</w:t>
      </w:r>
      <w:r w:rsidRPr="000C4662">
        <w:rPr>
          <w:vertAlign w:val="subscript"/>
        </w:rPr>
        <w:t>i</w:t>
      </w:r>
      <w:proofErr w:type="spellEnd"/>
      <w:r w:rsidRPr="000C4662">
        <w:t>) for a Primary BM Unit on a CALF Non-Working Day shall be the quantity (in MW) determined as follows:</w:t>
      </w:r>
    </w:p>
    <w:p w:rsidR="00B0413C" w:rsidRPr="000C4662" w:rsidRDefault="00CF454C" w:rsidP="00CD649B">
      <w:pPr>
        <w:ind w:left="3119"/>
      </w:pPr>
      <w:proofErr w:type="spellStart"/>
      <w:r w:rsidRPr="000C4662">
        <w:t>BMCAEC</w:t>
      </w:r>
      <w:r w:rsidRPr="000C4662">
        <w:rPr>
          <w:vertAlign w:val="subscript"/>
        </w:rPr>
        <w:t>i</w:t>
      </w:r>
      <w:proofErr w:type="spellEnd"/>
      <w:r w:rsidRPr="000C4662">
        <w:t xml:space="preserve">    =    NWD </w:t>
      </w:r>
      <w:proofErr w:type="spellStart"/>
      <w:r w:rsidRPr="000C4662">
        <w:t>CALF</w:t>
      </w:r>
      <w:r w:rsidRPr="000C4662">
        <w:rPr>
          <w:vertAlign w:val="subscript"/>
        </w:rPr>
        <w:t>i</w:t>
      </w:r>
      <w:proofErr w:type="spellEnd"/>
      <w:r w:rsidRPr="000C4662">
        <w:t xml:space="preserve">   *    </w:t>
      </w:r>
      <w:proofErr w:type="spellStart"/>
      <w:r w:rsidRPr="000C4662">
        <w:t>GC</w:t>
      </w:r>
      <w:r w:rsidRPr="000C4662">
        <w:rPr>
          <w:vertAlign w:val="subscript"/>
        </w:rPr>
        <w:t>i</w:t>
      </w:r>
      <w:proofErr w:type="spellEnd"/>
    </w:p>
    <w:p w:rsidR="00B0413C" w:rsidRPr="000C4662" w:rsidRDefault="00CF454C" w:rsidP="00CD649B">
      <w:pPr>
        <w:ind w:left="1984" w:hanging="992"/>
      </w:pPr>
      <w:r w:rsidRPr="000C4662">
        <w:t>(c)</w:t>
      </w:r>
      <w:r w:rsidRPr="000C4662">
        <w:tab/>
      </w:r>
      <w:proofErr w:type="gramStart"/>
      <w:r w:rsidRPr="000C4662">
        <w:t>the</w:t>
      </w:r>
      <w:proofErr w:type="gramEnd"/>
      <w:r w:rsidRPr="000C4662">
        <w:t xml:space="preserve"> BM Unit Credit Assessment Import Capability (</w:t>
      </w:r>
      <w:proofErr w:type="spellStart"/>
      <w:r w:rsidRPr="000C4662">
        <w:t>BMCAIC</w:t>
      </w:r>
      <w:r w:rsidRPr="000C4662">
        <w:rPr>
          <w:vertAlign w:val="subscript"/>
        </w:rPr>
        <w:t>i</w:t>
      </w:r>
      <w:proofErr w:type="spellEnd"/>
      <w:r w:rsidRPr="000C4662">
        <w:t>) for a Primary BM Unit on a CALF Working Day shall be the quantity (in MW) determined as follows:</w:t>
      </w:r>
    </w:p>
    <w:p w:rsidR="00B0413C" w:rsidRPr="000C4662" w:rsidRDefault="00CF454C" w:rsidP="00CD649B">
      <w:pPr>
        <w:ind w:left="3119"/>
      </w:pPr>
      <w:proofErr w:type="spellStart"/>
      <w:r w:rsidRPr="000C4662">
        <w:t>BMCAIC</w:t>
      </w:r>
      <w:r w:rsidRPr="000C4662">
        <w:rPr>
          <w:vertAlign w:val="subscript"/>
        </w:rPr>
        <w:t>i</w:t>
      </w:r>
      <w:proofErr w:type="spellEnd"/>
      <w:r w:rsidRPr="000C4662">
        <w:t xml:space="preserve">    =    </w:t>
      </w:r>
      <w:proofErr w:type="spellStart"/>
      <w:r w:rsidRPr="000C4662">
        <w:t>WDCALF</w:t>
      </w:r>
      <w:r w:rsidRPr="000C4662">
        <w:rPr>
          <w:vertAlign w:val="subscript"/>
        </w:rPr>
        <w:t>i</w:t>
      </w:r>
      <w:proofErr w:type="spellEnd"/>
      <w:r w:rsidRPr="000C4662">
        <w:t xml:space="preserve">   *    </w:t>
      </w:r>
      <w:proofErr w:type="spellStart"/>
      <w:r w:rsidRPr="000C4662">
        <w:t>DC</w:t>
      </w:r>
      <w:r w:rsidRPr="000C4662">
        <w:rPr>
          <w:vertAlign w:val="subscript"/>
        </w:rPr>
        <w:t>i</w:t>
      </w:r>
      <w:proofErr w:type="spellEnd"/>
    </w:p>
    <w:p w:rsidR="00B0413C" w:rsidRPr="000C4662" w:rsidRDefault="00CF454C" w:rsidP="00CD649B">
      <w:pPr>
        <w:ind w:left="1984" w:hanging="992"/>
      </w:pPr>
      <w:r w:rsidRPr="000C4662">
        <w:t>(d)</w:t>
      </w:r>
      <w:r w:rsidRPr="000C4662">
        <w:tab/>
      </w:r>
      <w:proofErr w:type="gramStart"/>
      <w:r w:rsidRPr="000C4662">
        <w:t>the</w:t>
      </w:r>
      <w:proofErr w:type="gramEnd"/>
      <w:r w:rsidRPr="000C4662">
        <w:t xml:space="preserve"> BM Unit Credit Assessment Import Capability (</w:t>
      </w:r>
      <w:proofErr w:type="spellStart"/>
      <w:r w:rsidRPr="000C4662">
        <w:t>BMCAIC</w:t>
      </w:r>
      <w:r w:rsidRPr="000C4662">
        <w:rPr>
          <w:vertAlign w:val="subscript"/>
        </w:rPr>
        <w:t>i</w:t>
      </w:r>
      <w:proofErr w:type="spellEnd"/>
      <w:r w:rsidRPr="000C4662">
        <w:t>) for a BM Unit on a CALF Non-Working Day shall be the quantity (in MW) determined as follows:</w:t>
      </w:r>
    </w:p>
    <w:p w:rsidR="00B0413C" w:rsidRPr="000C4662" w:rsidRDefault="00CF454C" w:rsidP="00CD649B">
      <w:pPr>
        <w:ind w:left="3119"/>
      </w:pPr>
      <w:proofErr w:type="spellStart"/>
      <w:r w:rsidRPr="000C4662">
        <w:t>BMCAIC</w:t>
      </w:r>
      <w:r w:rsidRPr="000C4662">
        <w:rPr>
          <w:vertAlign w:val="subscript"/>
        </w:rPr>
        <w:t>i</w:t>
      </w:r>
      <w:proofErr w:type="spellEnd"/>
      <w:r w:rsidRPr="000C4662">
        <w:t xml:space="preserve">    =    NWD </w:t>
      </w:r>
      <w:proofErr w:type="spellStart"/>
      <w:r w:rsidRPr="000C4662">
        <w:t>CALF</w:t>
      </w:r>
      <w:r w:rsidRPr="000C4662">
        <w:rPr>
          <w:vertAlign w:val="subscript"/>
        </w:rPr>
        <w:t>i</w:t>
      </w:r>
      <w:proofErr w:type="spellEnd"/>
      <w:r w:rsidRPr="000C4662">
        <w:t xml:space="preserve">   *    </w:t>
      </w:r>
      <w:proofErr w:type="spellStart"/>
      <w:r w:rsidRPr="000C4662">
        <w:t>DC</w:t>
      </w:r>
      <w:r w:rsidRPr="000C4662">
        <w:rPr>
          <w:vertAlign w:val="subscript"/>
        </w:rPr>
        <w:t>i</w:t>
      </w:r>
      <w:proofErr w:type="spellEnd"/>
    </w:p>
    <w:p w:rsidR="00B0413C" w:rsidRPr="000C4662" w:rsidRDefault="00CF454C" w:rsidP="00CD649B">
      <w:pPr>
        <w:ind w:left="992"/>
      </w:pPr>
      <w:proofErr w:type="gramStart"/>
      <w:r w:rsidRPr="000C4662">
        <w:t>where</w:t>
      </w:r>
      <w:proofErr w:type="gramEnd"/>
      <w:r w:rsidRPr="000C4662">
        <w:t>:</w:t>
      </w:r>
    </w:p>
    <w:p w:rsidR="00B0413C" w:rsidRPr="000C4662" w:rsidRDefault="00CF454C" w:rsidP="00CD649B">
      <w:pPr>
        <w:ind w:left="2693" w:hanging="1701"/>
      </w:pPr>
      <w:proofErr w:type="spellStart"/>
      <w:r w:rsidRPr="000C4662">
        <w:t>WDCALF</w:t>
      </w:r>
      <w:r w:rsidRPr="000C4662">
        <w:rPr>
          <w:vertAlign w:val="subscript"/>
        </w:rPr>
        <w:t>i</w:t>
      </w:r>
      <w:proofErr w:type="spellEnd"/>
      <w:r w:rsidRPr="000C4662">
        <w:tab/>
        <w:t xml:space="preserve">is the Credit Assessment Load Factor applying in relation to the relevant Primary BM Unit on a CALF Working Day; </w:t>
      </w:r>
    </w:p>
    <w:p w:rsidR="00B0413C" w:rsidRPr="000C4662" w:rsidRDefault="00CF454C" w:rsidP="00CD649B">
      <w:pPr>
        <w:ind w:left="2693" w:hanging="1701"/>
      </w:pPr>
      <w:proofErr w:type="spellStart"/>
      <w:r w:rsidRPr="000C4662">
        <w:t>NWDCALF</w:t>
      </w:r>
      <w:r w:rsidRPr="000C4662">
        <w:rPr>
          <w:vertAlign w:val="subscript"/>
        </w:rPr>
        <w:t>i</w:t>
      </w:r>
      <w:proofErr w:type="spellEnd"/>
      <w:r w:rsidRPr="000C4662">
        <w:rPr>
          <w:vertAlign w:val="subscript"/>
        </w:rPr>
        <w:tab/>
      </w:r>
      <w:r w:rsidRPr="000C4662">
        <w:t>is the Credit Assessment Load Factor applying in relation to the relevant Primary BM Unit on a CALF Non-Working Day;</w:t>
      </w:r>
    </w:p>
    <w:p w:rsidR="00B0413C" w:rsidRPr="000C4662" w:rsidRDefault="00CF454C" w:rsidP="00CD649B">
      <w:pPr>
        <w:ind w:left="2693" w:hanging="1701"/>
      </w:pPr>
      <w:proofErr w:type="spellStart"/>
      <w:r w:rsidRPr="000C4662">
        <w:t>GC</w:t>
      </w:r>
      <w:r w:rsidRPr="000C4662">
        <w:rPr>
          <w:vertAlign w:val="subscript"/>
        </w:rPr>
        <w:t>i</w:t>
      </w:r>
      <w:proofErr w:type="spellEnd"/>
      <w:r w:rsidRPr="000C4662">
        <w:tab/>
        <w:t>is the Generation Capacity of the Primary BM Unit; and</w:t>
      </w:r>
    </w:p>
    <w:p w:rsidR="00B0413C" w:rsidRPr="000C4662" w:rsidRDefault="00CF454C" w:rsidP="00CD649B">
      <w:pPr>
        <w:ind w:left="2693" w:hanging="1701"/>
      </w:pPr>
      <w:proofErr w:type="spellStart"/>
      <w:r w:rsidRPr="000C4662">
        <w:t>DC</w:t>
      </w:r>
      <w:r w:rsidRPr="000C4662">
        <w:rPr>
          <w:vertAlign w:val="subscript"/>
        </w:rPr>
        <w:t>i</w:t>
      </w:r>
      <w:proofErr w:type="spellEnd"/>
      <w:r w:rsidRPr="000C4662">
        <w:tab/>
        <w:t>is the Demand Capacity of the Primary BM Unit.</w:t>
      </w:r>
    </w:p>
    <w:p w:rsidR="00B0413C" w:rsidRPr="000C4662" w:rsidRDefault="00CF454C" w:rsidP="00CD649B">
      <w:pPr>
        <w:ind w:left="992" w:hanging="992"/>
      </w:pPr>
      <w:r w:rsidRPr="000C4662">
        <w:t>1.6.2</w:t>
      </w:r>
      <w:r w:rsidRPr="000C4662">
        <w:tab/>
        <w:t>For each Primary BM Unit the CRA shall:</w:t>
      </w:r>
    </w:p>
    <w:p w:rsidR="00B0413C" w:rsidRPr="000C4662" w:rsidRDefault="00CF454C" w:rsidP="00CD649B">
      <w:pPr>
        <w:ind w:left="1984" w:hanging="992"/>
      </w:pPr>
      <w:r w:rsidRPr="000C4662">
        <w:t>(a)</w:t>
      </w:r>
      <w:r w:rsidRPr="000C4662">
        <w:tab/>
      </w:r>
      <w:proofErr w:type="gramStart"/>
      <w:r w:rsidRPr="000C4662">
        <w:t>upon</w:t>
      </w:r>
      <w:proofErr w:type="gramEnd"/>
      <w:r w:rsidRPr="000C4662">
        <w:t xml:space="preserve"> the registration of the Primary BM Unit, and</w:t>
      </w:r>
    </w:p>
    <w:p w:rsidR="00B0413C" w:rsidRPr="000C4662" w:rsidRDefault="00CF454C" w:rsidP="00CD649B">
      <w:pPr>
        <w:ind w:left="1984" w:hanging="992"/>
      </w:pPr>
      <w:r w:rsidRPr="000C4662">
        <w:t>(b)</w:t>
      </w:r>
      <w:r w:rsidRPr="000C4662">
        <w:tab/>
      </w:r>
      <w:proofErr w:type="gramStart"/>
      <w:r w:rsidRPr="000C4662">
        <w:t>thereafter</w:t>
      </w:r>
      <w:proofErr w:type="gramEnd"/>
      <w:r w:rsidRPr="000C4662">
        <w:t xml:space="preserve"> upon any change in the Credit Assessment Load Factor, Generation Capacity or (as the case may be) Demand Capacity of the Primary BM Unit</w:t>
      </w:r>
    </w:p>
    <w:p w:rsidR="00B0413C" w:rsidRPr="000C4662" w:rsidRDefault="00CF454C" w:rsidP="00CD649B">
      <w:pPr>
        <w:ind w:left="992"/>
      </w:pPr>
      <w:proofErr w:type="gramStart"/>
      <w:r w:rsidRPr="000C4662">
        <w:t>determine</w:t>
      </w:r>
      <w:proofErr w:type="gramEnd"/>
      <w:r w:rsidRPr="000C4662">
        <w:t xml:space="preserve"> and record in the CRS the BM Unit Credit Assessment Export Capability or (as the case may be) BM Unit Credit Assessment Import Capability for that Primary BM Unit.</w:t>
      </w:r>
    </w:p>
    <w:p w:rsidR="00B0413C" w:rsidRPr="000C4662" w:rsidRDefault="00CF454C" w:rsidP="008C6CBE">
      <w:pPr>
        <w:pStyle w:val="Heading3"/>
      </w:pPr>
      <w:bookmarkStart w:id="329" w:name="_Toc86743160"/>
      <w:bookmarkStart w:id="330" w:name="_Toc158978152"/>
      <w:r w:rsidRPr="000C4662">
        <w:lastRenderedPageBreak/>
        <w:t>1.7</w:t>
      </w:r>
      <w:r w:rsidRPr="000C4662">
        <w:tab/>
        <w:t>Material Doubt Guidance</w:t>
      </w:r>
      <w:bookmarkEnd w:id="329"/>
      <w:bookmarkEnd w:id="330"/>
    </w:p>
    <w:p w:rsidR="00B0413C" w:rsidRDefault="00CF454C" w:rsidP="00CD649B">
      <w:pPr>
        <w:ind w:left="992" w:hanging="992"/>
      </w:pPr>
      <w:r w:rsidRPr="000C4662">
        <w:t>1.7.1</w:t>
      </w:r>
      <w:r w:rsidRPr="000C4662">
        <w:tab/>
        <w:t xml:space="preserve">The Panel shall establish, and may from time to time revise, and shall provide to </w:t>
      </w:r>
      <w:proofErr w:type="spellStart"/>
      <w:r w:rsidRPr="000C4662">
        <w:t>BSCCo</w:t>
      </w:r>
      <w:proofErr w:type="spellEnd"/>
      <w:r w:rsidRPr="000C4662">
        <w:t xml:space="preserve"> and shall make available to all Imbalance Parties, principles or guidance as to the basis on which the existence or absence of material doubt is to be established by </w:t>
      </w:r>
      <w:proofErr w:type="spellStart"/>
      <w:r w:rsidRPr="000C4662">
        <w:t>BSCCo</w:t>
      </w:r>
      <w:proofErr w:type="spellEnd"/>
      <w:r w:rsidRPr="000C4662">
        <w:t xml:space="preserve"> for the purposes of </w:t>
      </w:r>
      <w:hyperlink r:id="rId71" w:anchor="section-m-3-3.4-3.4.3" w:history="1">
        <w:r w:rsidR="00247510">
          <w:rPr>
            <w:rStyle w:val="Hyperlink"/>
          </w:rPr>
          <w:t>paragraph 3.4.3(a</w:t>
        </w:r>
        <w:proofErr w:type="gramStart"/>
        <w:r w:rsidR="00247510">
          <w:rPr>
            <w:rStyle w:val="Hyperlink"/>
          </w:rPr>
          <w:t>)(</w:t>
        </w:r>
        <w:proofErr w:type="gramEnd"/>
        <w:r w:rsidR="00247510">
          <w:rPr>
            <w:rStyle w:val="Hyperlink"/>
          </w:rPr>
          <w:t>ii).</w:t>
        </w:r>
      </w:hyperlink>
    </w:p>
    <w:p w:rsidR="009E7DFE" w:rsidRPr="000C4662" w:rsidRDefault="009E7DFE" w:rsidP="00CD649B">
      <w:pPr>
        <w:ind w:left="992" w:hanging="992"/>
      </w:pPr>
    </w:p>
    <w:p w:rsidR="00B0413C" w:rsidRPr="000C4662" w:rsidRDefault="00CF454C" w:rsidP="008C6CBE">
      <w:pPr>
        <w:pStyle w:val="Heading3"/>
      </w:pPr>
      <w:bookmarkStart w:id="331" w:name="_Toc86743161"/>
      <w:bookmarkStart w:id="332" w:name="_Toc158978153"/>
      <w:r w:rsidRPr="000C4662">
        <w:t>1.8</w:t>
      </w:r>
      <w:r w:rsidRPr="000C4662">
        <w:tab/>
        <w:t>Final Physical Notification Data Review</w:t>
      </w:r>
      <w:bookmarkEnd w:id="331"/>
      <w:bookmarkEnd w:id="332"/>
    </w:p>
    <w:p w:rsidR="00B0413C" w:rsidRPr="000C4662" w:rsidRDefault="00CF454C" w:rsidP="00CD649B">
      <w:pPr>
        <w:ind w:left="992" w:hanging="992"/>
      </w:pPr>
      <w:r w:rsidRPr="000C4662">
        <w:t>1.8.1</w:t>
      </w:r>
      <w:r w:rsidRPr="000C4662">
        <w:tab/>
        <w:t xml:space="preserve">The Panel may review a Lead Party’s compliance with </w:t>
      </w:r>
      <w:hyperlink r:id="rId72" w:anchor="section-q-3-3.2" w:history="1">
        <w:r w:rsidR="008B24FF">
          <w:rPr>
            <w:rStyle w:val="Hyperlink"/>
          </w:rPr>
          <w:t>Section Q3.2</w:t>
        </w:r>
      </w:hyperlink>
      <w:r w:rsidRPr="000C4662">
        <w:t xml:space="preserve"> and in connection with any such review:</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NETSO or the applicable Distribution System Operator shall provide to the Panel such information reasonably requested by the Panel that is relevant to a review of any submission of Final Physical Notification Data; and</w:t>
      </w:r>
    </w:p>
    <w:p w:rsidR="00B0413C" w:rsidRPr="000C4662" w:rsidRDefault="00CF454C" w:rsidP="00CD649B">
      <w:pPr>
        <w:ind w:left="1984" w:hanging="992"/>
      </w:pPr>
      <w:r w:rsidRPr="000C4662">
        <w:t>(b)</w:t>
      </w:r>
      <w:r w:rsidRPr="000C4662">
        <w:tab/>
      </w:r>
      <w:proofErr w:type="gramStart"/>
      <w:r w:rsidRPr="000C4662">
        <w:t>the</w:t>
      </w:r>
      <w:proofErr w:type="gramEnd"/>
      <w:r w:rsidRPr="000C4662">
        <w:t xml:space="preserve"> Lead Party shall provide to the Panel such information reasonably requested by the Panel to justify the Lead Party’s submission of Final Physical Notification Data under </w:t>
      </w:r>
      <w:hyperlink r:id="rId73" w:anchor="section-q-3-3.2" w:history="1">
        <w:r w:rsidRPr="008B24FF">
          <w:rPr>
            <w:rStyle w:val="Hyperlink"/>
          </w:rPr>
          <w:t>Section Q3.2</w:t>
        </w:r>
      </w:hyperlink>
      <w:r w:rsidRPr="000C4662">
        <w:t>.</w:t>
      </w:r>
    </w:p>
    <w:p w:rsidR="00B0413C" w:rsidRPr="000C4662" w:rsidRDefault="00B0413C" w:rsidP="00CD649B">
      <w:pPr>
        <w:ind w:left="992" w:hanging="992"/>
      </w:pPr>
    </w:p>
    <w:p w:rsidR="00B0413C" w:rsidRPr="000C4662" w:rsidRDefault="00CF454C" w:rsidP="008C6CBE">
      <w:pPr>
        <w:pStyle w:val="Heading2"/>
      </w:pPr>
      <w:bookmarkStart w:id="333" w:name="_Toc86743162"/>
      <w:bookmarkStart w:id="334" w:name="_Toc158978154"/>
      <w:r w:rsidRPr="000C4662">
        <w:t>2.</w:t>
      </w:r>
      <w:r w:rsidRPr="000C4662">
        <w:tab/>
        <w:t>CREDIT COVER AND ENERGY CREDIT COVER</w:t>
      </w:r>
      <w:bookmarkEnd w:id="333"/>
      <w:bookmarkEnd w:id="334"/>
    </w:p>
    <w:p w:rsidR="00B0413C" w:rsidRPr="000C4662" w:rsidRDefault="00CF454C" w:rsidP="008C6CBE">
      <w:pPr>
        <w:pStyle w:val="Heading3"/>
      </w:pPr>
      <w:bookmarkStart w:id="335" w:name="_Toc86743163"/>
      <w:bookmarkStart w:id="336" w:name="_Toc158978155"/>
      <w:r w:rsidRPr="000C4662">
        <w:t>2.1</w:t>
      </w:r>
      <w:r w:rsidRPr="000C4662">
        <w:tab/>
        <w:t>Provision of Credit Cover</w:t>
      </w:r>
      <w:bookmarkEnd w:id="335"/>
      <w:bookmarkEnd w:id="336"/>
    </w:p>
    <w:p w:rsidR="00B0413C" w:rsidRPr="000C4662" w:rsidRDefault="00CF454C" w:rsidP="00CD649B">
      <w:pPr>
        <w:ind w:left="992" w:hanging="992"/>
      </w:pPr>
      <w:r w:rsidRPr="000C4662">
        <w:t>2.1.1</w:t>
      </w:r>
      <w:r w:rsidRPr="000C4662">
        <w:tab/>
        <w:t>An Imbalance Party may on any Business Day provide Credit Cover by delivering to the FAA on behalf of the BSC Clearer:</w:t>
      </w:r>
    </w:p>
    <w:p w:rsidR="00B0413C" w:rsidRPr="000C4662" w:rsidRDefault="00CF454C" w:rsidP="00CD649B">
      <w:pPr>
        <w:ind w:left="1984" w:hanging="992"/>
      </w:pPr>
      <w:r w:rsidRPr="000C4662">
        <w:t>(a)</w:t>
      </w:r>
      <w:r w:rsidRPr="000C4662">
        <w:tab/>
      </w:r>
      <w:proofErr w:type="gramStart"/>
      <w:r w:rsidRPr="000C4662">
        <w:t>a</w:t>
      </w:r>
      <w:proofErr w:type="gramEnd"/>
      <w:r w:rsidRPr="000C4662">
        <w:t xml:space="preserve"> Letter of Credit or Approved Insurance Product valid for an initial period of not less than </w:t>
      </w:r>
      <w:r w:rsidR="006A79A5">
        <w:t>three</w:t>
      </w:r>
      <w:r w:rsidRPr="000C4662">
        <w:t xml:space="preserve"> months, and/or</w:t>
      </w:r>
    </w:p>
    <w:p w:rsidR="00B0413C" w:rsidRPr="000C4662" w:rsidRDefault="00CF454C" w:rsidP="00CD649B">
      <w:pPr>
        <w:ind w:left="1984" w:hanging="992"/>
      </w:pPr>
      <w:r w:rsidRPr="000C4662">
        <w:t>(b)</w:t>
      </w:r>
      <w:r w:rsidRPr="000C4662">
        <w:tab/>
      </w:r>
      <w:proofErr w:type="gramStart"/>
      <w:r w:rsidRPr="000C4662">
        <w:t>cash</w:t>
      </w:r>
      <w:proofErr w:type="gramEnd"/>
      <w:r w:rsidRPr="000C4662">
        <w:t xml:space="preserve"> which will be credited by the FAA on behalf of the BSC Clearer to the Reserve Account.</w:t>
      </w:r>
    </w:p>
    <w:p w:rsidR="009E7DFE" w:rsidRDefault="00CF454C" w:rsidP="009E7DFE">
      <w:pPr>
        <w:ind w:left="992" w:hanging="992"/>
      </w:pPr>
      <w:r w:rsidRPr="000C4662">
        <w:t>2.1.2</w:t>
      </w:r>
      <w:r w:rsidRPr="000C4662">
        <w:tab/>
        <w:t xml:space="preserve">An Imbalance Party may from time to time (by giving notice to the FAA) alter the amounts provided (as Credit Cover) between different Letters of Credit and/or Approved Insurance Products and/or by way of Letter of Credit, Approved Insurance Product and cash, provided that (but without prejudice to </w:t>
      </w:r>
      <w:hyperlink r:id="rId74" w:anchor="section-m-2-2.3-2.3.1" w:history="1">
        <w:r w:rsidR="00247510">
          <w:rPr>
            <w:rStyle w:val="Hyperlink"/>
          </w:rPr>
          <w:t>paragraph 2.3.1</w:t>
        </w:r>
      </w:hyperlink>
      <w:r w:rsidRPr="000C4662">
        <w:t>) the amount of the Credit Cover provided by the Imbalance Party is not thereby reduced.</w:t>
      </w:r>
    </w:p>
    <w:p w:rsidR="00B0413C" w:rsidRPr="000C4662" w:rsidRDefault="00CF454C" w:rsidP="009E7DFE">
      <w:pPr>
        <w:ind w:left="992" w:hanging="992"/>
      </w:pPr>
      <w:r w:rsidRPr="000C4662">
        <w:t>2.1.3</w:t>
      </w:r>
      <w:r w:rsidRPr="000C4662">
        <w:tab/>
        <w:t>The amount of an Imbalance Party's Credit Cover at any time shall be:</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sum of:</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the</w:t>
      </w:r>
      <w:proofErr w:type="gramEnd"/>
      <w:r w:rsidRPr="000C4662">
        <w:t xml:space="preserve"> maximum undrawn amount for the time being of any Letter of Credit or Approved Insurance Product delivered by it, and</w:t>
      </w:r>
    </w:p>
    <w:p w:rsidR="00B0413C" w:rsidRPr="000C4662" w:rsidRDefault="00CF454C" w:rsidP="00CD649B">
      <w:pPr>
        <w:ind w:left="2977" w:hanging="992"/>
      </w:pPr>
      <w:r w:rsidRPr="000C4662">
        <w:t>(ii)</w:t>
      </w:r>
      <w:r w:rsidRPr="000C4662">
        <w:tab/>
      </w:r>
      <w:proofErr w:type="gramStart"/>
      <w:r w:rsidRPr="000C4662">
        <w:t>the</w:t>
      </w:r>
      <w:proofErr w:type="gramEnd"/>
      <w:r w:rsidRPr="000C4662">
        <w:t xml:space="preserve"> principal amount of any cash paid by it (for value not later than that time) and credited to the Reserve Account by the FAA on behalf of the BSC Clearer;</w:t>
      </w:r>
    </w:p>
    <w:p w:rsidR="00B0413C" w:rsidRPr="000C4662" w:rsidRDefault="00CF454C" w:rsidP="00CD649B">
      <w:pPr>
        <w:ind w:left="992"/>
      </w:pPr>
      <w:proofErr w:type="gramStart"/>
      <w:r w:rsidRPr="000C4662">
        <w:t>less</w:t>
      </w:r>
      <w:proofErr w:type="gramEnd"/>
    </w:p>
    <w:p w:rsidR="00B0413C" w:rsidRPr="000C4662" w:rsidRDefault="00CF454C" w:rsidP="00CD649B">
      <w:pPr>
        <w:ind w:left="1984" w:hanging="992"/>
      </w:pPr>
      <w:r w:rsidRPr="000C4662">
        <w:lastRenderedPageBreak/>
        <w:t>(b)</w:t>
      </w:r>
      <w:r w:rsidRPr="000C4662">
        <w:tab/>
      </w:r>
      <w:proofErr w:type="gramStart"/>
      <w:r w:rsidRPr="000C4662">
        <w:t>the</w:t>
      </w:r>
      <w:proofErr w:type="gramEnd"/>
      <w:r w:rsidRPr="000C4662">
        <w:t xml:space="preserve"> sum of any amounts payable by the Imbalance Party in respect of Trading Charges which:</w:t>
      </w:r>
    </w:p>
    <w:p w:rsidR="00B0413C" w:rsidRPr="000C4662" w:rsidRDefault="00CF454C" w:rsidP="00CD649B">
      <w:pPr>
        <w:ind w:left="2977" w:hanging="992"/>
      </w:pPr>
      <w:r w:rsidRPr="000C4662">
        <w:t>(</w:t>
      </w:r>
      <w:proofErr w:type="spellStart"/>
      <w:r w:rsidRPr="000C4662">
        <w:t>i</w:t>
      </w:r>
      <w:proofErr w:type="spellEnd"/>
      <w:r w:rsidRPr="000C4662">
        <w:t>)</w:t>
      </w:r>
      <w:r w:rsidRPr="000C4662">
        <w:tab/>
        <w:t xml:space="preserve">have become due for payment and have not been paid by the Imbalance Party on the relevant Payment Date in accordance with </w:t>
      </w:r>
      <w:hyperlink r:id="rId75" w:history="1">
        <w:r w:rsidR="008B24FF">
          <w:rPr>
            <w:rStyle w:val="Hyperlink"/>
          </w:rPr>
          <w:t>Section N</w:t>
        </w:r>
      </w:hyperlink>
      <w:r w:rsidRPr="000C4662">
        <w:t>, and</w:t>
      </w:r>
    </w:p>
    <w:p w:rsidR="00B0413C" w:rsidRPr="000C4662" w:rsidRDefault="00CF454C" w:rsidP="00CD649B">
      <w:pPr>
        <w:ind w:left="2977" w:hanging="992"/>
      </w:pPr>
      <w:r w:rsidRPr="000C4662">
        <w:t>(ii)</w:t>
      </w:r>
      <w:r w:rsidRPr="000C4662">
        <w:tab/>
      </w:r>
      <w:proofErr w:type="gramStart"/>
      <w:r w:rsidRPr="000C4662">
        <w:t>remain</w:t>
      </w:r>
      <w:proofErr w:type="gramEnd"/>
      <w:r w:rsidRPr="000C4662">
        <w:t xml:space="preserve"> unpaid at such time.</w:t>
      </w:r>
    </w:p>
    <w:p w:rsidR="00B0413C" w:rsidRPr="000C4662" w:rsidRDefault="00CF454C" w:rsidP="00CD649B">
      <w:pPr>
        <w:ind w:left="990"/>
      </w:pPr>
      <w:r w:rsidRPr="000C4662">
        <w:t>Provided that if the amount so determined is negative, the amount of the Credit Cover shall be zero.</w:t>
      </w:r>
    </w:p>
    <w:p w:rsidR="00B0413C" w:rsidRPr="000C4662" w:rsidRDefault="00CF454C" w:rsidP="00CD649B">
      <w:pPr>
        <w:ind w:left="992" w:hanging="992"/>
      </w:pPr>
      <w:r w:rsidRPr="000C4662">
        <w:t>2.1.4</w:t>
      </w:r>
      <w:r w:rsidRPr="000C4662">
        <w:tab/>
        <w:t xml:space="preserve">The forms of the Letter of Credit (as provided in the definition thereof) are set out in Annex M-1, Annex M-2 and Annex M-3. </w:t>
      </w:r>
    </w:p>
    <w:p w:rsidR="00B0413C" w:rsidRPr="000C4662" w:rsidRDefault="00CF454C" w:rsidP="00CD649B">
      <w:pPr>
        <w:ind w:left="992" w:hanging="992"/>
      </w:pPr>
      <w:r w:rsidRPr="000C4662">
        <w:t>2.1.5</w:t>
      </w:r>
      <w:r w:rsidRPr="000C4662">
        <w:tab/>
        <w:t>The requirements for any Approved Insurance Product (as provided in the definition thereof) are set out in Annex M-4.</w:t>
      </w:r>
    </w:p>
    <w:p w:rsidR="00B0413C" w:rsidRPr="000C4662" w:rsidRDefault="00CF454C" w:rsidP="008C6CBE">
      <w:pPr>
        <w:pStyle w:val="Heading3"/>
      </w:pPr>
      <w:bookmarkStart w:id="337" w:name="_Toc86743164"/>
      <w:bookmarkStart w:id="338" w:name="_Toc158978156"/>
      <w:r w:rsidRPr="000C4662">
        <w:t>2.2</w:t>
      </w:r>
      <w:r w:rsidRPr="000C4662">
        <w:tab/>
        <w:t>Letter of Credit and Approved Insurance Product</w:t>
      </w:r>
      <w:bookmarkEnd w:id="337"/>
      <w:bookmarkEnd w:id="338"/>
    </w:p>
    <w:p w:rsidR="00B0413C" w:rsidRPr="000C4662" w:rsidRDefault="00CF454C" w:rsidP="00CD649B">
      <w:pPr>
        <w:ind w:left="992" w:hanging="992"/>
      </w:pPr>
      <w:r w:rsidRPr="000C4662">
        <w:t>2.2.1</w:t>
      </w:r>
      <w:r w:rsidRPr="000C4662">
        <w:tab/>
      </w:r>
      <w:proofErr w:type="gramStart"/>
      <w:r w:rsidRPr="000C4662">
        <w:t>Without</w:t>
      </w:r>
      <w:proofErr w:type="gramEnd"/>
      <w:r w:rsidRPr="000C4662">
        <w:t xml:space="preserve"> prejudice to </w:t>
      </w:r>
      <w:hyperlink r:id="rId76" w:anchor="section-m-2-2.1-2.1.2" w:history="1">
        <w:r w:rsidR="00247510">
          <w:rPr>
            <w:rStyle w:val="Hyperlink"/>
          </w:rPr>
          <w:t>paragraphs 2.1.2</w:t>
        </w:r>
      </w:hyperlink>
      <w:r w:rsidRPr="000C4662">
        <w:t xml:space="preserve"> and </w:t>
      </w:r>
      <w:hyperlink r:id="rId77" w:anchor="section-m-2-2.3" w:history="1">
        <w:r w:rsidRPr="00247510">
          <w:rPr>
            <w:rStyle w:val="Hyperlink"/>
          </w:rPr>
          <w:t>2.3</w:t>
        </w:r>
      </w:hyperlink>
      <w:r w:rsidRPr="000C4662">
        <w:t>, where an Imbalance Party has delivered a Letter of Credit and/or an Approved Insurance Product (the "</w:t>
      </w:r>
      <w:r w:rsidRPr="000C4662">
        <w:rPr>
          <w:b/>
        </w:rPr>
        <w:t>current</w:t>
      </w:r>
      <w:r w:rsidRPr="000C4662">
        <w:t>" Letter of Credit or the "</w:t>
      </w:r>
      <w:r w:rsidRPr="000C4662">
        <w:rPr>
          <w:b/>
        </w:rPr>
        <w:t>current</w:t>
      </w:r>
      <w:r w:rsidRPr="000C4662">
        <w:t>" Approved Insurance Product) by way of providing Credit Cover:</w:t>
      </w:r>
    </w:p>
    <w:p w:rsidR="00B0413C" w:rsidRPr="000C4662" w:rsidRDefault="00CF454C" w:rsidP="00CD649B">
      <w:pPr>
        <w:ind w:left="1984" w:hanging="992"/>
      </w:pPr>
      <w:r w:rsidRPr="000C4662">
        <w:t>(a)</w:t>
      </w:r>
      <w:r w:rsidRPr="000C4662">
        <w:tab/>
        <w:t xml:space="preserve">not later than </w:t>
      </w:r>
      <w:r w:rsidR="005C261F">
        <w:t>ten</w:t>
      </w:r>
      <w:r w:rsidRPr="000C4662">
        <w:t xml:space="preserve"> Business Days before the current Letter of Credit or the current Approved Insurance Product is due to expire, the Imbalance Party shall:</w:t>
      </w:r>
    </w:p>
    <w:p w:rsidR="00B0413C" w:rsidRPr="000C4662" w:rsidRDefault="00CF454C" w:rsidP="00CD649B">
      <w:pPr>
        <w:ind w:left="2977" w:hanging="992"/>
      </w:pPr>
      <w:r w:rsidRPr="000C4662">
        <w:t>(</w:t>
      </w:r>
      <w:proofErr w:type="spellStart"/>
      <w:r w:rsidRPr="000C4662">
        <w:t>i</w:t>
      </w:r>
      <w:proofErr w:type="spellEnd"/>
      <w:r w:rsidRPr="000C4662">
        <w:t>)</w:t>
      </w:r>
      <w:r w:rsidRPr="000C4662">
        <w:tab/>
        <w:t xml:space="preserve">provide to the FAA confirmation from the issuing bank or regulated insurance company that the validity of the current Letter of Credit or the current Approved Insurance Product will be extended by a further period of not less than </w:t>
      </w:r>
      <w:r w:rsidR="006A79A5">
        <w:t>three</w:t>
      </w:r>
      <w:r w:rsidRPr="000C4662">
        <w:t xml:space="preserve"> months, or</w:t>
      </w:r>
    </w:p>
    <w:p w:rsidR="00B0413C" w:rsidRPr="000C4662" w:rsidRDefault="00CF454C" w:rsidP="00CD649B">
      <w:pPr>
        <w:ind w:left="2977" w:hanging="992"/>
      </w:pPr>
      <w:r w:rsidRPr="000C4662">
        <w:t>(ii)</w:t>
      </w:r>
      <w:r w:rsidRPr="000C4662">
        <w:tab/>
        <w:t xml:space="preserve">provide to the FAA a new Letter of Credit or a new Approved Insurance Product, valid for a period of not less than </w:t>
      </w:r>
      <w:r w:rsidR="006A79A5">
        <w:t>three</w:t>
      </w:r>
      <w:r w:rsidRPr="000C4662">
        <w:t xml:space="preserve"> months commencing not later than the expiry of the current Letter of Credit and/or the current Approved Insurance Product and for an amount not less than that of the current Letter of Credit and/or current Approved Insurance Product;</w:t>
      </w:r>
    </w:p>
    <w:p w:rsidR="00B0413C" w:rsidRPr="000C4662" w:rsidRDefault="00CF454C" w:rsidP="00CD649B">
      <w:pPr>
        <w:ind w:left="1984" w:hanging="992"/>
      </w:pPr>
      <w:r w:rsidRPr="000C4662">
        <w:t>(b)</w:t>
      </w:r>
      <w:r w:rsidRPr="000C4662">
        <w:tab/>
      </w:r>
      <w:proofErr w:type="gramStart"/>
      <w:r w:rsidRPr="000C4662">
        <w:t>if</w:t>
      </w:r>
      <w:proofErr w:type="gramEnd"/>
      <w:r w:rsidRPr="000C4662">
        <w:t xml:space="preserve"> at any time the issuing bank or regulated insurance company ceases to have the required credit rating specified in the definition of Letter of Credit or in the definition of Approved Insurance Product, the Imbalance Party shall forthwith and in any event within </w:t>
      </w:r>
      <w:r w:rsidR="005C261F">
        <w:t>three</w:t>
      </w:r>
      <w:r w:rsidRPr="000C4662">
        <w:t xml:space="preserve"> Business Days after notice from the FAA, either:</w:t>
      </w:r>
    </w:p>
    <w:p w:rsidR="00B0413C" w:rsidRPr="000C4662" w:rsidRDefault="00CF454C" w:rsidP="00CD649B">
      <w:pPr>
        <w:ind w:left="2977" w:hanging="992"/>
      </w:pPr>
      <w:r w:rsidRPr="000C4662">
        <w:t>(</w:t>
      </w:r>
      <w:proofErr w:type="spellStart"/>
      <w:r w:rsidRPr="000C4662">
        <w:t>i</w:t>
      </w:r>
      <w:proofErr w:type="spellEnd"/>
      <w:r w:rsidRPr="000C4662">
        <w:t>)</w:t>
      </w:r>
      <w:r w:rsidRPr="000C4662">
        <w:tab/>
        <w:t xml:space="preserve">provide to the FAA a new Letter of Credit or Approved Insurance Product, issued by a bank or a regulated insurance company which has such required credit rating, valid for a period of not less than </w:t>
      </w:r>
      <w:r w:rsidR="006A79A5">
        <w:t>three</w:t>
      </w:r>
      <w:r w:rsidRPr="000C4662">
        <w:t xml:space="preserve"> months; and/or </w:t>
      </w:r>
    </w:p>
    <w:p w:rsidR="00B0413C" w:rsidRPr="000C4662" w:rsidRDefault="00CF454C" w:rsidP="00CD649B">
      <w:pPr>
        <w:ind w:left="2977" w:hanging="992"/>
      </w:pPr>
      <w:r w:rsidRPr="000C4662">
        <w:t>(ii)</w:t>
      </w:r>
      <w:r w:rsidRPr="000C4662">
        <w:tab/>
      </w:r>
      <w:proofErr w:type="gramStart"/>
      <w:r w:rsidRPr="000C4662">
        <w:t>deliver</w:t>
      </w:r>
      <w:proofErr w:type="gramEnd"/>
      <w:r w:rsidRPr="000C4662">
        <w:t xml:space="preserve"> cash to the FAA on behalf of the BSC Clearer in accordance with </w:t>
      </w:r>
      <w:hyperlink r:id="rId78" w:anchor="section-m-2-2.1-2.1.1" w:history="1">
        <w:r w:rsidR="00247510">
          <w:rPr>
            <w:rStyle w:val="Hyperlink"/>
          </w:rPr>
          <w:t>paragraph 2.1.1</w:t>
        </w:r>
      </w:hyperlink>
    </w:p>
    <w:p w:rsidR="00B0413C" w:rsidRPr="000C4662" w:rsidRDefault="00CF454C" w:rsidP="00CD649B">
      <w:pPr>
        <w:ind w:left="1985"/>
      </w:pPr>
      <w:proofErr w:type="gramStart"/>
      <w:r w:rsidRPr="000C4662">
        <w:t>and</w:t>
      </w:r>
      <w:proofErr w:type="gramEnd"/>
      <w:r w:rsidRPr="000C4662">
        <w:t xml:space="preserve"> the amount of any new Letter of Credit and/or an Approved Insurance Product plus cash so delivered shall not be less than that of the current Letter of Credit or the current Approved Insurance Product;</w:t>
      </w:r>
    </w:p>
    <w:p w:rsidR="00B0413C" w:rsidRPr="000C4662" w:rsidRDefault="00CF454C" w:rsidP="00CD649B">
      <w:pPr>
        <w:ind w:left="1984" w:hanging="992"/>
      </w:pPr>
      <w:r w:rsidRPr="000C4662">
        <w:lastRenderedPageBreak/>
        <w:t>(c)</w:t>
      </w:r>
      <w:r w:rsidRPr="000C4662">
        <w:tab/>
        <w:t xml:space="preserve">where paragraph (b) applies, the current Letter of Credit or current Approved Insurance Product shall continue to be counted in determining the Imbalance Party's Credit Cover during the period (of up to </w:t>
      </w:r>
      <w:r w:rsidR="005C261F">
        <w:t>three</w:t>
      </w:r>
      <w:r w:rsidRPr="000C4662">
        <w:t xml:space="preserve"> Business Days) until the Imbalance Party provides a new Letter of Credit or Approved Insurance Product as referred to in that paragraph.</w:t>
      </w:r>
    </w:p>
    <w:p w:rsidR="00B0413C" w:rsidRPr="000C4662" w:rsidRDefault="00CF454C" w:rsidP="00CD649B">
      <w:pPr>
        <w:ind w:left="992" w:hanging="992"/>
      </w:pPr>
      <w:r w:rsidRPr="000C4662">
        <w:t>2.2.2</w:t>
      </w:r>
      <w:r w:rsidRPr="000C4662">
        <w:tab/>
        <w:t>If in relation to a Letter of Credit or Approved Insurance Product a</w:t>
      </w:r>
      <w:r w:rsidR="00F15124">
        <w:t>n</w:t>
      </w:r>
      <w:r w:rsidRPr="000C4662">
        <w:t xml:space="preserve"> Imbalance Party fails to comply (by the time therein required) with </w:t>
      </w:r>
      <w:hyperlink r:id="rId79" w:anchor="section-m-2-2.2-2.2.1" w:history="1">
        <w:r w:rsidR="00247510">
          <w:rPr>
            <w:rStyle w:val="Hyperlink"/>
          </w:rPr>
          <w:t>paragraph 2.2.1(a)</w:t>
        </w:r>
      </w:hyperlink>
      <w:r w:rsidRPr="000C4662">
        <w:t xml:space="preserve"> or </w:t>
      </w:r>
      <w:hyperlink r:id="rId80" w:anchor="section-m-2-2.2-2.2.1" w:history="1">
        <w:r w:rsidRPr="00247510">
          <w:rPr>
            <w:rStyle w:val="Hyperlink"/>
          </w:rPr>
          <w:t>(b)</w:t>
        </w:r>
      </w:hyperlink>
      <w:r w:rsidRPr="000C4662">
        <w:t>, the FAA on behalf of the BSC Clearer shall immediately, without notice to the Imbalance Party, demand payment of the entire amount of the Letter of Credit or Approved Insurance Product and credit the Reserve Account with the proceeds.</w:t>
      </w:r>
    </w:p>
    <w:p w:rsidR="00B0413C" w:rsidRPr="000C4662" w:rsidRDefault="00CF454C" w:rsidP="00CD649B">
      <w:pPr>
        <w:ind w:left="992" w:hanging="992"/>
      </w:pPr>
      <w:r w:rsidRPr="000C4662">
        <w:t>2.2.3</w:t>
      </w:r>
      <w:r w:rsidRPr="000C4662">
        <w:tab/>
        <w:t xml:space="preserve">Where an Imbalance Party has provided a Letter of Credit or an Approved Insurance Product, the FAA shall notify the Imbalance Party of the date on which it is due to expire, not less than </w:t>
      </w:r>
      <w:r w:rsidR="006A79A5">
        <w:t>twenty</w:t>
      </w:r>
      <w:r w:rsidRPr="000C4662">
        <w:t xml:space="preserve"> Business Days before that date (but any failure of the FAA to do so shall not prejudice the application of </w:t>
      </w:r>
      <w:hyperlink r:id="rId81" w:anchor="section-m-2-2.2-2.2.1" w:history="1">
        <w:r w:rsidR="00247510">
          <w:rPr>
            <w:rStyle w:val="Hyperlink"/>
          </w:rPr>
          <w:t>paragraphs 2.2.1</w:t>
        </w:r>
      </w:hyperlink>
      <w:r w:rsidRPr="000C4662">
        <w:t xml:space="preserve"> and </w:t>
      </w:r>
      <w:hyperlink r:id="rId82" w:anchor="section-m-2-2.2-2.2.2" w:history="1">
        <w:r w:rsidRPr="00247510">
          <w:rPr>
            <w:rStyle w:val="Hyperlink"/>
          </w:rPr>
          <w:t>2.2.2</w:t>
        </w:r>
      </w:hyperlink>
      <w:r w:rsidRPr="000C4662">
        <w:t>).</w:t>
      </w:r>
    </w:p>
    <w:p w:rsidR="00B0413C" w:rsidRPr="000C4662" w:rsidRDefault="00CF454C" w:rsidP="008C6CBE">
      <w:pPr>
        <w:pStyle w:val="Heading3"/>
      </w:pPr>
      <w:bookmarkStart w:id="339" w:name="_Toc86743165"/>
      <w:bookmarkStart w:id="340" w:name="_Toc158978157"/>
      <w:r w:rsidRPr="000C4662">
        <w:t>2.3</w:t>
      </w:r>
      <w:r w:rsidRPr="000C4662">
        <w:tab/>
        <w:t>Reduction of Credit Cover</w:t>
      </w:r>
      <w:bookmarkEnd w:id="339"/>
      <w:bookmarkEnd w:id="340"/>
    </w:p>
    <w:p w:rsidR="00B0413C" w:rsidRPr="000C4662" w:rsidRDefault="00CF454C" w:rsidP="00CD649B">
      <w:pPr>
        <w:ind w:left="992" w:hanging="992"/>
      </w:pPr>
      <w:r w:rsidRPr="000C4662">
        <w:t>2.3.1</w:t>
      </w:r>
      <w:r w:rsidRPr="000C4662">
        <w:tab/>
        <w:t>If an Imbalance Party wishes at any time to reduce the amount of its Credit Cover:</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Imbalance Party shall give notice to that effect to the ECVAA;</w:t>
      </w:r>
    </w:p>
    <w:p w:rsidR="00B0413C" w:rsidRPr="000C4662" w:rsidRDefault="00CF454C" w:rsidP="00CD649B">
      <w:pPr>
        <w:ind w:left="1984" w:hanging="992"/>
      </w:pPr>
      <w:r w:rsidRPr="000C4662">
        <w:t>(b)</w:t>
      </w:r>
      <w:r w:rsidRPr="000C4662">
        <w:tab/>
      </w:r>
      <w:proofErr w:type="gramStart"/>
      <w:r w:rsidRPr="000C4662">
        <w:t>the</w:t>
      </w:r>
      <w:proofErr w:type="gramEnd"/>
      <w:r w:rsidRPr="000C4662">
        <w:t xml:space="preserve"> ECVAA shall determine and notify to the FAA and the Imbalance Party, on the first Business Day after the expiry of the waiting period, the minimum eligible amount;</w:t>
      </w:r>
    </w:p>
    <w:p w:rsidR="00B0413C" w:rsidRPr="000C4662" w:rsidRDefault="00CF454C" w:rsidP="00CD649B">
      <w:pPr>
        <w:ind w:left="1984" w:hanging="992"/>
      </w:pPr>
      <w:r w:rsidRPr="000C4662">
        <w:t>(c)</w:t>
      </w:r>
      <w:r w:rsidRPr="000C4662">
        <w:tab/>
      </w:r>
      <w:proofErr w:type="gramStart"/>
      <w:r w:rsidRPr="000C4662">
        <w:t>the</w:t>
      </w:r>
      <w:proofErr w:type="gramEnd"/>
      <w:r w:rsidRPr="000C4662">
        <w:t xml:space="preserve"> Imbalance Party may, not later than the second Business Day following the ECVAA's notification under paragraph (b), by notice to the FAA request, and the FAA on behalf of the BSC Clearer shall consent to: </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a</w:t>
      </w:r>
      <w:proofErr w:type="gramEnd"/>
      <w:r w:rsidRPr="000C4662">
        <w:t xml:space="preserve"> reduction in the amount of a Letter of Credit or Approved Insurance Product provided by the Imbalance Party, and/or</w:t>
      </w:r>
    </w:p>
    <w:p w:rsidR="00B0413C" w:rsidRPr="000C4662" w:rsidRDefault="00CF454C" w:rsidP="00CD649B">
      <w:pPr>
        <w:ind w:left="2977" w:hanging="992"/>
      </w:pPr>
      <w:r w:rsidRPr="000C4662">
        <w:t>(ii)</w:t>
      </w:r>
      <w:r w:rsidRPr="000C4662">
        <w:tab/>
      </w:r>
      <w:proofErr w:type="gramStart"/>
      <w:r w:rsidRPr="000C4662">
        <w:t>a</w:t>
      </w:r>
      <w:proofErr w:type="gramEnd"/>
      <w:r w:rsidRPr="000C4662">
        <w:t xml:space="preserve"> withdrawal of cash deposited by the Imbalance Party</w:t>
      </w:r>
    </w:p>
    <w:p w:rsidR="009E7DFE" w:rsidRDefault="00CF454C" w:rsidP="009E7DFE">
      <w:pPr>
        <w:ind w:left="1985"/>
      </w:pPr>
      <w:r w:rsidRPr="000C4662">
        <w:t xml:space="preserve">provided that the amount of the Imbalance Party's Credit Cover following such reduction and/or withdrawal is not less than the minimum eligible amount and that that Imbalance Party is not in default of any obligation to make a payment to the BSC Clearer and (subject to </w:t>
      </w:r>
      <w:hyperlink r:id="rId83" w:anchor="section-m-2-2.3-2.3.1" w:history="1">
        <w:r w:rsidR="00247510">
          <w:rPr>
            <w:rStyle w:val="Hyperlink"/>
          </w:rPr>
          <w:t>paragraph 2.3.1(A)</w:t>
        </w:r>
      </w:hyperlink>
      <w:r w:rsidRPr="000C4662">
        <w:t xml:space="preserve"> and </w:t>
      </w:r>
      <w:hyperlink r:id="rId84" w:anchor="section-m-2-2.3A" w:history="1">
        <w:r w:rsidRPr="00247510">
          <w:rPr>
            <w:rStyle w:val="Hyperlink"/>
          </w:rPr>
          <w:t>2.3A</w:t>
        </w:r>
      </w:hyperlink>
      <w:r w:rsidRPr="000C4662">
        <w:t xml:space="preserve">) is not a Defaulting Party (as defined in </w:t>
      </w:r>
      <w:hyperlink r:id="rId85" w:anchor="section-h-3" w:history="1">
        <w:r w:rsidR="008B24FF">
          <w:rPr>
            <w:rStyle w:val="Hyperlink"/>
          </w:rPr>
          <w:t>Section H3</w:t>
        </w:r>
      </w:hyperlink>
      <w:r w:rsidRPr="000C4662">
        <w:t>).</w:t>
      </w:r>
    </w:p>
    <w:p w:rsidR="00B0413C" w:rsidRPr="000C4662" w:rsidRDefault="00CF454C" w:rsidP="009E7DFE">
      <w:pPr>
        <w:ind w:left="993" w:hanging="993"/>
      </w:pPr>
      <w:r w:rsidRPr="000C4662">
        <w:t>2.3.1A</w:t>
      </w:r>
      <w:r w:rsidRPr="000C4662">
        <w:tab/>
      </w:r>
      <w:proofErr w:type="gramStart"/>
      <w:r w:rsidRPr="000C4662">
        <w:t>Where</w:t>
      </w:r>
      <w:proofErr w:type="gramEnd"/>
      <w:r w:rsidRPr="000C4662">
        <w:t xml:space="preserve"> at any time an Imbalance Party:</w:t>
      </w:r>
    </w:p>
    <w:p w:rsidR="00B0413C" w:rsidRPr="000C4662" w:rsidRDefault="00CF454C" w:rsidP="00CD649B">
      <w:pPr>
        <w:ind w:left="1984" w:hanging="992"/>
      </w:pPr>
      <w:r w:rsidRPr="000C4662">
        <w:t>(a)</w:t>
      </w:r>
      <w:r w:rsidRPr="000C4662">
        <w:tab/>
      </w:r>
      <w:proofErr w:type="gramStart"/>
      <w:r w:rsidRPr="000C4662">
        <w:t>is</w:t>
      </w:r>
      <w:proofErr w:type="gramEnd"/>
      <w:r w:rsidRPr="000C4662">
        <w:t xml:space="preserve"> in Default solely by virtue of </w:t>
      </w:r>
      <w:hyperlink r:id="rId86" w:anchor="section-h-3-3.1-3.1.1" w:history="1">
        <w:r w:rsidR="00F93CF8">
          <w:rPr>
            <w:rStyle w:val="Hyperlink"/>
          </w:rPr>
          <w:t>Section H 3.1.1(g)</w:t>
        </w:r>
      </w:hyperlink>
      <w:r w:rsidRPr="000C4662">
        <w:t xml:space="preserve">; and </w:t>
      </w:r>
    </w:p>
    <w:p w:rsidR="00B0413C" w:rsidRPr="000C4662" w:rsidRDefault="00CF454C" w:rsidP="00CD649B">
      <w:pPr>
        <w:ind w:left="1984" w:hanging="992"/>
      </w:pPr>
      <w:r w:rsidRPr="000C4662">
        <w:t>(b)</w:t>
      </w:r>
      <w:r w:rsidRPr="000C4662">
        <w:tab/>
      </w:r>
      <w:proofErr w:type="gramStart"/>
      <w:r w:rsidRPr="000C4662">
        <w:t>has</w:t>
      </w:r>
      <w:proofErr w:type="gramEnd"/>
      <w:r w:rsidRPr="000C4662">
        <w:t xml:space="preserve"> given a Withdrawal Notice pursuant to </w:t>
      </w:r>
      <w:hyperlink r:id="rId87" w:anchor="section-a-5-5.1" w:history="1">
        <w:r w:rsidR="008B24FF">
          <w:rPr>
            <w:rStyle w:val="Hyperlink"/>
          </w:rPr>
          <w:t>Section A5.1</w:t>
        </w:r>
      </w:hyperlink>
      <w:r w:rsidRPr="000C4662">
        <w:t xml:space="preserve"> which remains effective; and</w:t>
      </w:r>
    </w:p>
    <w:p w:rsidR="00B0413C" w:rsidRPr="000C4662" w:rsidRDefault="00CF454C" w:rsidP="00CD649B">
      <w:pPr>
        <w:ind w:left="1984" w:hanging="992"/>
      </w:pPr>
      <w:r w:rsidRPr="000C4662">
        <w:t>(c)</w:t>
      </w:r>
      <w:r w:rsidRPr="000C4662">
        <w:tab/>
      </w:r>
      <w:proofErr w:type="gramStart"/>
      <w:r w:rsidRPr="000C4662">
        <w:t>is</w:t>
      </w:r>
      <w:proofErr w:type="gramEnd"/>
      <w:r w:rsidRPr="000C4662">
        <w:t xml:space="preserve"> not prevented from withdrawing from the Code or ceasing to be a party to the Framework Agreement by virtue of </w:t>
      </w:r>
      <w:hyperlink r:id="rId88" w:anchor="section-a-5-5.1-A5.1.3" w:history="1">
        <w:r w:rsidR="00F93CF8">
          <w:rPr>
            <w:rStyle w:val="Hyperlink"/>
          </w:rPr>
          <w:t>Section A5.1.3</w:t>
        </w:r>
      </w:hyperlink>
      <w:r w:rsidRPr="000C4662">
        <w:t>,</w:t>
      </w:r>
    </w:p>
    <w:p w:rsidR="00B0413C" w:rsidRPr="000C4662" w:rsidRDefault="00CF454C" w:rsidP="00CD649B">
      <w:pPr>
        <w:ind w:left="992"/>
      </w:pPr>
      <w:proofErr w:type="gramStart"/>
      <w:r w:rsidRPr="000C4662">
        <w:t>then</w:t>
      </w:r>
      <w:proofErr w:type="gramEnd"/>
      <w:r w:rsidRPr="000C4662">
        <w:t xml:space="preserve"> such Imbalance Party shall not be precluded from being entitled to:</w:t>
      </w:r>
    </w:p>
    <w:p w:rsidR="00B0413C" w:rsidRPr="000C4662" w:rsidRDefault="00CF454C" w:rsidP="00CD649B">
      <w:pPr>
        <w:ind w:left="1984" w:hanging="992"/>
      </w:pPr>
      <w:r w:rsidRPr="000C4662">
        <w:t>(1)</w:t>
      </w:r>
      <w:r w:rsidRPr="000C4662">
        <w:tab/>
      </w:r>
      <w:proofErr w:type="gramStart"/>
      <w:r w:rsidRPr="000C4662">
        <w:t>a</w:t>
      </w:r>
      <w:proofErr w:type="gramEnd"/>
      <w:r w:rsidRPr="000C4662">
        <w:t xml:space="preserve"> reduction in the amount of a Letter of Credit or an Approved Insurance Product provided by it; and/or</w:t>
      </w:r>
    </w:p>
    <w:p w:rsidR="00B0413C" w:rsidRPr="000C4662" w:rsidRDefault="00CF454C" w:rsidP="00CD649B">
      <w:pPr>
        <w:ind w:left="1984" w:hanging="992"/>
      </w:pPr>
      <w:r w:rsidRPr="000C4662">
        <w:lastRenderedPageBreak/>
        <w:t>(2)</w:t>
      </w:r>
      <w:r w:rsidRPr="000C4662">
        <w:tab/>
      </w:r>
      <w:proofErr w:type="gramStart"/>
      <w:r w:rsidRPr="000C4662">
        <w:t>a</w:t>
      </w:r>
      <w:proofErr w:type="gramEnd"/>
      <w:r w:rsidRPr="000C4662">
        <w:t xml:space="preserve"> withdrawal of cash deposited by it.</w:t>
      </w:r>
    </w:p>
    <w:p w:rsidR="00B0413C" w:rsidRPr="000C4662" w:rsidRDefault="00CF454C" w:rsidP="00CD649B">
      <w:pPr>
        <w:ind w:left="992" w:hanging="992"/>
      </w:pPr>
      <w:r w:rsidRPr="000C4662">
        <w:t>2.3.2</w:t>
      </w:r>
      <w:r w:rsidRPr="000C4662">
        <w:tab/>
      </w:r>
      <w:proofErr w:type="gramStart"/>
      <w:r w:rsidRPr="000C4662">
        <w:t>For</w:t>
      </w:r>
      <w:proofErr w:type="gramEnd"/>
      <w:r w:rsidRPr="000C4662">
        <w:t xml:space="preserve"> the purposes of </w:t>
      </w:r>
      <w:hyperlink r:id="rId89" w:anchor="section-m-2-2.3-2.3.1" w:history="1">
        <w:r w:rsidR="00247510">
          <w:rPr>
            <w:rStyle w:val="Hyperlink"/>
          </w:rPr>
          <w:t>paragraph 2.3.1</w:t>
        </w:r>
      </w:hyperlink>
      <w:r w:rsidRPr="000C4662">
        <w:t>:</w:t>
      </w:r>
    </w:p>
    <w:p w:rsidR="00B0413C" w:rsidRPr="000C4662" w:rsidRDefault="00CF454C" w:rsidP="00CD649B">
      <w:pPr>
        <w:ind w:left="1984" w:hanging="992"/>
      </w:pPr>
      <w:r w:rsidRPr="000C4662">
        <w:t>(a)</w:t>
      </w:r>
      <w:r w:rsidRPr="000C4662">
        <w:tab/>
      </w:r>
      <w:proofErr w:type="gramStart"/>
      <w:r w:rsidRPr="000C4662">
        <w:t>the</w:t>
      </w:r>
      <w:proofErr w:type="gramEnd"/>
      <w:r w:rsidRPr="000C4662">
        <w:t xml:space="preserve"> "</w:t>
      </w:r>
      <w:r w:rsidRPr="000C4662">
        <w:rPr>
          <w:b/>
        </w:rPr>
        <w:t>waiting period</w:t>
      </w:r>
      <w:r w:rsidRPr="000C4662">
        <w:t xml:space="preserve">" is the period of </w:t>
      </w:r>
      <w:r w:rsidR="005C261F">
        <w:t>ten</w:t>
      </w:r>
      <w:r w:rsidRPr="000C4662">
        <w:t xml:space="preserve"> Settlement Days commencing with the Settlement Day on which the Imbalance Party's notice under </w:t>
      </w:r>
      <w:hyperlink r:id="rId90" w:anchor="section-m-2-2.3-2.3.1" w:history="1">
        <w:r w:rsidR="00247510">
          <w:rPr>
            <w:rStyle w:val="Hyperlink"/>
          </w:rPr>
          <w:t>paragraph 2.3.1(a)</w:t>
        </w:r>
      </w:hyperlink>
      <w:r w:rsidRPr="000C4662">
        <w:t xml:space="preserve"> was received by the ECVAA;</w:t>
      </w:r>
    </w:p>
    <w:p w:rsidR="00B0413C" w:rsidRPr="000C4662" w:rsidRDefault="00CF454C" w:rsidP="00CD649B">
      <w:pPr>
        <w:ind w:left="1984" w:hanging="992"/>
      </w:pPr>
      <w:r w:rsidRPr="000C4662">
        <w:t>(b)</w:t>
      </w:r>
      <w:r w:rsidRPr="000C4662">
        <w:tab/>
        <w:t>the "</w:t>
      </w:r>
      <w:r w:rsidRPr="000C4662">
        <w:rPr>
          <w:b/>
        </w:rPr>
        <w:t>minimum eligible amount</w:t>
      </w:r>
      <w:r w:rsidRPr="000C4662">
        <w:t xml:space="preserve">" is the lowest amount for which the Imbalance Party's Credit Cover Percentage, if it were </w:t>
      </w:r>
      <w:proofErr w:type="spellStart"/>
      <w:r w:rsidRPr="000C4662">
        <w:t>redetermined</w:t>
      </w:r>
      <w:proofErr w:type="spellEnd"/>
      <w:r w:rsidRPr="000C4662">
        <w:t xml:space="preserve"> for each Settlement Period in the waiting period on the assumption that the Imbalance Party's Credit Cover were equal to that amount, would be not greater than </w:t>
      </w:r>
      <w:r w:rsidR="006A79A5">
        <w:t>seventy five (</w:t>
      </w:r>
      <w:r w:rsidRPr="000C4662">
        <w:t>75</w:t>
      </w:r>
      <w:r w:rsidR="006A79A5">
        <w:t>) per cent (</w:t>
      </w:r>
      <w:r w:rsidRPr="000C4662">
        <w:t>%</w:t>
      </w:r>
      <w:r w:rsidR="006A79A5">
        <w:t>)</w:t>
      </w:r>
      <w:r w:rsidRPr="000C4662">
        <w:t xml:space="preserve"> in relation to any such Settlement Period.</w:t>
      </w:r>
    </w:p>
    <w:p w:rsidR="00B0413C" w:rsidRPr="000C4662" w:rsidRDefault="00CF454C" w:rsidP="00CD649B">
      <w:pPr>
        <w:ind w:left="992" w:hanging="992"/>
      </w:pPr>
      <w:r w:rsidRPr="000C4662">
        <w:t>2.3.3</w:t>
      </w:r>
      <w:r w:rsidRPr="000C4662">
        <w:tab/>
        <w:t>If at any time:</w:t>
      </w:r>
    </w:p>
    <w:p w:rsidR="00B0413C" w:rsidRPr="000C4662" w:rsidRDefault="00CF454C" w:rsidP="00CD649B">
      <w:pPr>
        <w:ind w:left="1984" w:hanging="992"/>
      </w:pPr>
      <w:r w:rsidRPr="000C4662">
        <w:t>(a)</w:t>
      </w:r>
      <w:r w:rsidRPr="000C4662">
        <w:tab/>
        <w:t>the ECVAA has given to a</w:t>
      </w:r>
      <w:r w:rsidR="00F15124">
        <w:t>n</w:t>
      </w:r>
      <w:r w:rsidRPr="000C4662">
        <w:t xml:space="preserve"> Imbalance Party a level 1 default notice which was not cancelled pursuant to </w:t>
      </w:r>
      <w:hyperlink r:id="rId91" w:anchor="section-m-3-3.2-3.2.4" w:history="1">
        <w:r w:rsidR="00247510">
          <w:rPr>
            <w:rStyle w:val="Hyperlink"/>
          </w:rPr>
          <w:t>paragraph 3.2.4</w:t>
        </w:r>
      </w:hyperlink>
      <w:r w:rsidRPr="000C4662">
        <w:t>, or notified an Imbalance Party that it is in Credit Default;</w:t>
      </w:r>
    </w:p>
    <w:p w:rsidR="00B0413C" w:rsidRPr="000C4662" w:rsidRDefault="00CF454C" w:rsidP="00CD649B">
      <w:pPr>
        <w:ind w:left="1984" w:hanging="992"/>
      </w:pPr>
      <w:r w:rsidRPr="000C4662">
        <w:t>(b)</w:t>
      </w:r>
      <w:r w:rsidRPr="000C4662">
        <w:tab/>
      </w:r>
      <w:proofErr w:type="gramStart"/>
      <w:r w:rsidRPr="000C4662">
        <w:t>following</w:t>
      </w:r>
      <w:proofErr w:type="gramEnd"/>
      <w:r w:rsidRPr="000C4662">
        <w:t xml:space="preserve"> such notice or notification the Imbalance Party provided additional Credit Cover; and</w:t>
      </w:r>
    </w:p>
    <w:p w:rsidR="00B0413C" w:rsidRPr="000C4662" w:rsidRDefault="00CF454C" w:rsidP="00CD649B">
      <w:pPr>
        <w:ind w:left="1984" w:hanging="992"/>
      </w:pPr>
      <w:r w:rsidRPr="000C4662">
        <w:t>(c)</w:t>
      </w:r>
      <w:r w:rsidRPr="000C4662">
        <w:tab/>
        <w:t xml:space="preserve">after the Imbalance Party provided additional Credit Cover, the ECVAA established that, or it is determined pursuant to </w:t>
      </w:r>
      <w:hyperlink r:id="rId92" w:history="1">
        <w:r w:rsidR="00F93CF8">
          <w:rPr>
            <w:rStyle w:val="Hyperlink"/>
          </w:rPr>
          <w:t>Section W</w:t>
        </w:r>
      </w:hyperlink>
      <w:r w:rsidRPr="000C4662">
        <w:t xml:space="preserve"> that, the level 1 default notice should not have been given or that the Imbalance Party was not in Credit Default.</w:t>
      </w:r>
    </w:p>
    <w:p w:rsidR="00B0413C" w:rsidRPr="000C4662" w:rsidRDefault="00CF454C" w:rsidP="00CD649B">
      <w:pPr>
        <w:ind w:left="992"/>
      </w:pPr>
      <w:proofErr w:type="gramStart"/>
      <w:r w:rsidRPr="000C4662">
        <w:t>then</w:t>
      </w:r>
      <w:proofErr w:type="gramEnd"/>
      <w:r w:rsidRPr="000C4662">
        <w:t xml:space="preserve"> </w:t>
      </w:r>
      <w:hyperlink r:id="rId93" w:anchor="section-m-2-2.3-2.3.4" w:history="1">
        <w:r w:rsidR="00247510">
          <w:rPr>
            <w:rStyle w:val="Hyperlink"/>
          </w:rPr>
          <w:t>paragraph 2.3.4</w:t>
        </w:r>
      </w:hyperlink>
      <w:r w:rsidRPr="000C4662">
        <w:t xml:space="preserve"> shall apply.</w:t>
      </w:r>
    </w:p>
    <w:p w:rsidR="00B0413C" w:rsidRPr="000C4662" w:rsidRDefault="00CF454C" w:rsidP="00CD649B">
      <w:pPr>
        <w:ind w:left="992" w:hanging="992"/>
      </w:pPr>
      <w:r w:rsidRPr="000C4662">
        <w:t>2.3.4</w:t>
      </w:r>
      <w:r w:rsidRPr="000C4662">
        <w:tab/>
      </w:r>
      <w:proofErr w:type="gramStart"/>
      <w:r w:rsidRPr="000C4662">
        <w:t>In</w:t>
      </w:r>
      <w:proofErr w:type="gramEnd"/>
      <w:r w:rsidRPr="000C4662">
        <w:t xml:space="preserve"> the circumstances described in </w:t>
      </w:r>
      <w:hyperlink r:id="rId94" w:anchor="section-m-2-2.3-2.3.3" w:history="1">
        <w:r w:rsidR="00247510">
          <w:rPr>
            <w:rStyle w:val="Hyperlink"/>
          </w:rPr>
          <w:t>paragraph 2.3.3</w:t>
        </w:r>
      </w:hyperlink>
      <w:r w:rsidRPr="000C4662">
        <w:t>:</w:t>
      </w:r>
    </w:p>
    <w:p w:rsidR="00B0413C" w:rsidRPr="000C4662" w:rsidRDefault="00CF454C" w:rsidP="00CD649B">
      <w:pPr>
        <w:ind w:left="1984" w:hanging="992"/>
      </w:pPr>
      <w:r w:rsidRPr="000C4662">
        <w:t>(a)</w:t>
      </w:r>
      <w:r w:rsidRPr="000C4662">
        <w:tab/>
        <w:t xml:space="preserve">the Imbalance Party may reduce the amount of its Credit Cover, by an amount not exceeding the amount of the additional Credit Cover provided by it as referred to in </w:t>
      </w:r>
      <w:hyperlink r:id="rId95" w:anchor="section-m-2-2.3-2.3.3" w:history="1">
        <w:r w:rsidR="00247510">
          <w:rPr>
            <w:rStyle w:val="Hyperlink"/>
          </w:rPr>
          <w:t>paragraph 2.3.3(b)</w:t>
        </w:r>
      </w:hyperlink>
      <w:r w:rsidRPr="000C4662">
        <w:t xml:space="preserve">, in accordance with </w:t>
      </w:r>
      <w:hyperlink r:id="rId96" w:anchor="section-m-2-2.3" w:history="1">
        <w:r w:rsidR="00247510">
          <w:rPr>
            <w:rStyle w:val="Hyperlink"/>
          </w:rPr>
          <w:t>paragraph 2.3</w:t>
        </w:r>
      </w:hyperlink>
      <w:r w:rsidRPr="000C4662">
        <w:t>, but on the basis that:</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the</w:t>
      </w:r>
      <w:proofErr w:type="gramEnd"/>
      <w:r w:rsidRPr="000C4662">
        <w:t xml:space="preserve"> waiting period is a period of one Settlement Day;</w:t>
      </w:r>
    </w:p>
    <w:p w:rsidR="00B0413C" w:rsidRPr="000C4662" w:rsidRDefault="00CF454C" w:rsidP="00CD649B">
      <w:pPr>
        <w:ind w:left="2977" w:hanging="992"/>
      </w:pPr>
      <w:r w:rsidRPr="000C4662">
        <w:t>(ii)</w:t>
      </w:r>
      <w:r w:rsidRPr="000C4662">
        <w:tab/>
      </w:r>
      <w:proofErr w:type="gramStart"/>
      <w:r w:rsidRPr="000C4662">
        <w:t>the</w:t>
      </w:r>
      <w:proofErr w:type="gramEnd"/>
      <w:r w:rsidRPr="000C4662">
        <w:t xml:space="preserve"> figure of </w:t>
      </w:r>
      <w:r w:rsidR="00AD07EA">
        <w:t>eighty (</w:t>
      </w:r>
      <w:r w:rsidRPr="000C4662">
        <w:t>80</w:t>
      </w:r>
      <w:r w:rsidR="00AD07EA">
        <w:t>) per cent (</w:t>
      </w:r>
      <w:r w:rsidRPr="000C4662">
        <w:t>%</w:t>
      </w:r>
      <w:r w:rsidR="00AD07EA">
        <w:t>)</w:t>
      </w:r>
      <w:r w:rsidRPr="000C4662">
        <w:t xml:space="preserve"> is substituted for </w:t>
      </w:r>
      <w:r w:rsidR="00AD07EA">
        <w:t>seventy five (</w:t>
      </w:r>
      <w:r w:rsidRPr="000C4662">
        <w:t>75</w:t>
      </w:r>
      <w:r w:rsidR="00AD07EA">
        <w:t>) per cent (</w:t>
      </w:r>
      <w:r w:rsidRPr="000C4662">
        <w:t>%</w:t>
      </w:r>
      <w:r w:rsidR="00AD07EA">
        <w:t>)</w:t>
      </w:r>
      <w:r w:rsidRPr="000C4662">
        <w:t xml:space="preserve"> in </w:t>
      </w:r>
      <w:hyperlink r:id="rId97" w:anchor="section-m-2-2.3-2.3.2" w:history="1">
        <w:r w:rsidR="00247510">
          <w:rPr>
            <w:rStyle w:val="Hyperlink"/>
          </w:rPr>
          <w:t>paragraph 2.3.2(b)</w:t>
        </w:r>
      </w:hyperlink>
      <w:r w:rsidRPr="000C4662">
        <w:t>;</w:t>
      </w:r>
    </w:p>
    <w:p w:rsidR="00B0413C" w:rsidRPr="000C4662" w:rsidRDefault="00CF454C" w:rsidP="00CD649B">
      <w:pPr>
        <w:ind w:left="1984" w:hanging="992"/>
      </w:pPr>
      <w:r w:rsidRPr="000C4662">
        <w:t>(b)</w:t>
      </w:r>
      <w:r w:rsidRPr="000C4662">
        <w:tab/>
      </w:r>
      <w:proofErr w:type="gramStart"/>
      <w:r w:rsidRPr="000C4662">
        <w:t>except</w:t>
      </w:r>
      <w:proofErr w:type="gramEnd"/>
      <w:r w:rsidRPr="000C4662">
        <w:t xml:space="preserve"> as provided in </w:t>
      </w:r>
      <w:hyperlink r:id="rId98" w:anchor="section-m-4" w:history="1">
        <w:r w:rsidR="00247510">
          <w:rPr>
            <w:rStyle w:val="Hyperlink"/>
          </w:rPr>
          <w:t>paragraph 4</w:t>
        </w:r>
      </w:hyperlink>
      <w:r w:rsidRPr="000C4662">
        <w:t>, the Imbalance Party shall have no other claim or remedy for having so provided additional Credit Cover.</w:t>
      </w:r>
    </w:p>
    <w:p w:rsidR="00B0413C" w:rsidRPr="000C4662" w:rsidRDefault="00CF454C" w:rsidP="008C6CBE">
      <w:pPr>
        <w:pStyle w:val="Heading3"/>
      </w:pPr>
      <w:bookmarkStart w:id="341" w:name="_Toc86743166"/>
      <w:bookmarkStart w:id="342" w:name="_Toc158978158"/>
      <w:r w:rsidRPr="000C4662">
        <w:t>2.3A</w:t>
      </w:r>
      <w:r w:rsidRPr="000C4662">
        <w:tab/>
        <w:t>Reduction of Credit Cover for Non-Supplier Trading Party</w:t>
      </w:r>
      <w:bookmarkEnd w:id="341"/>
      <w:bookmarkEnd w:id="342"/>
    </w:p>
    <w:p w:rsidR="00B0413C" w:rsidRPr="000C4662" w:rsidRDefault="00CF454C" w:rsidP="00CD649B">
      <w:pPr>
        <w:ind w:left="992" w:hanging="992"/>
        <w:rPr>
          <w:szCs w:val="22"/>
        </w:rPr>
      </w:pPr>
      <w:r w:rsidRPr="000C4662">
        <w:rPr>
          <w:szCs w:val="22"/>
        </w:rPr>
        <w:t>2.3A.1</w:t>
      </w:r>
      <w:r w:rsidRPr="000C4662">
        <w:rPr>
          <w:szCs w:val="22"/>
        </w:rPr>
        <w:tab/>
        <w:t xml:space="preserve">Where a Non-Supplier Trading Party or a Virtual Lead Party which is in Default solely by virtue of </w:t>
      </w:r>
      <w:hyperlink r:id="rId99" w:anchor="section-h-3-3.1-3.1.1" w:history="1">
        <w:r w:rsidR="00F93CF8" w:rsidRPr="00F93CF8">
          <w:rPr>
            <w:rStyle w:val="Hyperlink"/>
            <w:szCs w:val="22"/>
          </w:rPr>
          <w:t>Section H</w:t>
        </w:r>
        <w:r w:rsidRPr="00F93CF8">
          <w:rPr>
            <w:rStyle w:val="Hyperlink"/>
            <w:szCs w:val="22"/>
          </w:rPr>
          <w:t xml:space="preserve"> 3.1.1(g)</w:t>
        </w:r>
      </w:hyperlink>
      <w:r w:rsidRPr="000C4662">
        <w:rPr>
          <w:szCs w:val="22"/>
        </w:rPr>
        <w:t xml:space="preserve"> wishes to reduce the amount of its Credit Cover it shall make a submission in writing.</w:t>
      </w:r>
    </w:p>
    <w:p w:rsidR="00B0413C" w:rsidRPr="000C4662" w:rsidRDefault="00CF454C" w:rsidP="00CD649B">
      <w:pPr>
        <w:ind w:left="992" w:hanging="992"/>
        <w:rPr>
          <w:szCs w:val="22"/>
        </w:rPr>
      </w:pPr>
      <w:r w:rsidRPr="000C4662">
        <w:rPr>
          <w:szCs w:val="22"/>
        </w:rPr>
        <w:t>2.3A.2</w:t>
      </w:r>
      <w:r w:rsidRPr="000C4662">
        <w:rPr>
          <w:szCs w:val="22"/>
        </w:rPr>
        <w:tab/>
        <w:t xml:space="preserve">Following a request submitted in accordance with </w:t>
      </w:r>
      <w:hyperlink r:id="rId100" w:anchor="section-m-2-2.3A-2.3A.1" w:history="1">
        <w:r w:rsidR="00247510">
          <w:rPr>
            <w:rStyle w:val="Hyperlink"/>
            <w:szCs w:val="22"/>
          </w:rPr>
          <w:t>paragraph 2.3A.1</w:t>
        </w:r>
      </w:hyperlink>
      <w:r w:rsidRPr="000C4662">
        <w:rPr>
          <w:szCs w:val="22"/>
        </w:rPr>
        <w:t xml:space="preserve">, at the next Panel meeting following confirmation by </w:t>
      </w:r>
      <w:proofErr w:type="spellStart"/>
      <w:r w:rsidRPr="000C4662">
        <w:rPr>
          <w:szCs w:val="22"/>
        </w:rPr>
        <w:t>BSCCo</w:t>
      </w:r>
      <w:proofErr w:type="spellEnd"/>
      <w:r w:rsidRPr="000C4662">
        <w:rPr>
          <w:szCs w:val="22"/>
        </w:rPr>
        <w:t xml:space="preserve"> that the Non-Supplier Trading Party or a Virtual Lead Party meets the conditions set out in </w:t>
      </w:r>
      <w:hyperlink r:id="rId101" w:anchor="section-m-2-2.3A-2.3A.5" w:history="1">
        <w:r w:rsidR="00247510">
          <w:rPr>
            <w:rStyle w:val="Hyperlink"/>
            <w:szCs w:val="22"/>
          </w:rPr>
          <w:t>paragraph 2.3A.5</w:t>
        </w:r>
      </w:hyperlink>
      <w:r w:rsidRPr="000C4662">
        <w:rPr>
          <w:szCs w:val="22"/>
        </w:rPr>
        <w:t xml:space="preserve"> the Panel shall consider and take a decision as to whether there is any reason why the Non-Supplier Trading Party or a Virtual Lead Party should not be entitled to:</w:t>
      </w:r>
    </w:p>
    <w:p w:rsidR="00B0413C" w:rsidRPr="000C4662" w:rsidRDefault="00CF454C" w:rsidP="00CD649B">
      <w:pPr>
        <w:ind w:left="1984" w:hanging="992"/>
        <w:rPr>
          <w:szCs w:val="22"/>
        </w:rPr>
      </w:pPr>
      <w:r w:rsidRPr="000C4662">
        <w:lastRenderedPageBreak/>
        <w:t>(a)</w:t>
      </w:r>
      <w:r w:rsidRPr="000C4662">
        <w:tab/>
        <w:t>a reduction in the amount of a Letter of Credit or Approved Insurance Product provided by the Non-Supplier Trading Party or a Virtual Lead Party; and/or</w:t>
      </w:r>
    </w:p>
    <w:p w:rsidR="00B0413C" w:rsidRPr="000C4662" w:rsidRDefault="00CF454C" w:rsidP="00CD649B">
      <w:pPr>
        <w:ind w:left="1984" w:hanging="992"/>
        <w:rPr>
          <w:szCs w:val="22"/>
        </w:rPr>
      </w:pPr>
      <w:r w:rsidRPr="000C4662">
        <w:rPr>
          <w:szCs w:val="22"/>
        </w:rPr>
        <w:t>(b)</w:t>
      </w:r>
      <w:r w:rsidRPr="000C4662">
        <w:rPr>
          <w:szCs w:val="22"/>
        </w:rPr>
        <w:tab/>
      </w:r>
      <w:proofErr w:type="gramStart"/>
      <w:r w:rsidRPr="000C4662">
        <w:rPr>
          <w:szCs w:val="22"/>
        </w:rPr>
        <w:t>a</w:t>
      </w:r>
      <w:proofErr w:type="gramEnd"/>
      <w:r w:rsidRPr="000C4662">
        <w:rPr>
          <w:szCs w:val="22"/>
        </w:rPr>
        <w:t xml:space="preserve"> withdrawal of cash deposited by the Non-Supplier Trading Party or a Virtual Lead Party.</w:t>
      </w:r>
    </w:p>
    <w:p w:rsidR="00B0413C" w:rsidRPr="000C4662" w:rsidRDefault="00CF454C" w:rsidP="00CD649B">
      <w:pPr>
        <w:ind w:left="992" w:hanging="992"/>
        <w:rPr>
          <w:szCs w:val="22"/>
        </w:rPr>
      </w:pPr>
      <w:r w:rsidRPr="000C4662">
        <w:rPr>
          <w:szCs w:val="22"/>
        </w:rPr>
        <w:t>2.3A.3</w:t>
      </w:r>
      <w:r w:rsidRPr="000C4662">
        <w:rPr>
          <w:szCs w:val="22"/>
        </w:rPr>
        <w:tab/>
      </w:r>
      <w:proofErr w:type="gramStart"/>
      <w:r w:rsidRPr="000C4662">
        <w:rPr>
          <w:szCs w:val="22"/>
        </w:rPr>
        <w:t>At</w:t>
      </w:r>
      <w:proofErr w:type="gramEnd"/>
      <w:r w:rsidRPr="000C4662">
        <w:rPr>
          <w:szCs w:val="22"/>
        </w:rPr>
        <w:t xml:space="preserve"> the time the Panel makes its decision:</w:t>
      </w:r>
    </w:p>
    <w:p w:rsidR="00B0413C" w:rsidRPr="000C4662" w:rsidRDefault="00CF454C" w:rsidP="00CD649B">
      <w:pPr>
        <w:ind w:left="1984" w:hanging="992"/>
      </w:pPr>
      <w:r w:rsidRPr="000C4662">
        <w:t>(a)</w:t>
      </w:r>
      <w:r w:rsidRPr="000C4662">
        <w:tab/>
        <w:t xml:space="preserve">the amount of the Non-Supplier Trading Party or a Virtual Lead Party's Credit Cover following such reduction and/or withdrawal shall be the amount calculated in accordance with </w:t>
      </w:r>
      <w:hyperlink r:id="rId102" w:anchor="section-m-2-2.3-2.3A.6" w:history="1">
        <w:r w:rsidR="004433AA">
          <w:rPr>
            <w:rStyle w:val="Hyperlink"/>
          </w:rPr>
          <w:t>paragraph 2.3</w:t>
        </w:r>
        <w:r w:rsidR="00247510">
          <w:rPr>
            <w:rStyle w:val="Hyperlink"/>
          </w:rPr>
          <w:t>A.6</w:t>
        </w:r>
      </w:hyperlink>
      <w:r w:rsidRPr="000C4662">
        <w:t xml:space="preserve">; and </w:t>
      </w:r>
    </w:p>
    <w:p w:rsidR="00B0413C" w:rsidRPr="000C4662" w:rsidRDefault="00CF454C" w:rsidP="00CD649B">
      <w:pPr>
        <w:ind w:left="1984" w:hanging="992"/>
        <w:rPr>
          <w:szCs w:val="22"/>
        </w:rPr>
      </w:pPr>
      <w:r w:rsidRPr="000C4662">
        <w:rPr>
          <w:szCs w:val="22"/>
        </w:rPr>
        <w:t>(b)</w:t>
      </w:r>
      <w:r w:rsidRPr="000C4662">
        <w:rPr>
          <w:szCs w:val="22"/>
        </w:rPr>
        <w:tab/>
        <w:t xml:space="preserve">the Non-Supplier Trading Party is a Trading Party or a Virtual Lead Party which is in Default solely by virtue of </w:t>
      </w:r>
      <w:hyperlink r:id="rId103" w:anchor="section-h-3-3.1-3.1.1" w:history="1">
        <w:r w:rsidR="00F93CF8" w:rsidRPr="00F93CF8">
          <w:rPr>
            <w:rStyle w:val="Hyperlink"/>
            <w:szCs w:val="22"/>
          </w:rPr>
          <w:t>Section H.3.1</w:t>
        </w:r>
        <w:r w:rsidRPr="00F93CF8">
          <w:rPr>
            <w:rStyle w:val="Hyperlink"/>
            <w:szCs w:val="22"/>
          </w:rPr>
          <w:t>.1(g)</w:t>
        </w:r>
      </w:hyperlink>
      <w:r w:rsidRPr="000C4662">
        <w:rPr>
          <w:szCs w:val="22"/>
        </w:rPr>
        <w:t>; and</w:t>
      </w:r>
    </w:p>
    <w:p w:rsidR="00B0413C" w:rsidRPr="000C4662" w:rsidRDefault="00CF454C" w:rsidP="00CD649B">
      <w:pPr>
        <w:ind w:left="1984" w:hanging="992"/>
        <w:rPr>
          <w:szCs w:val="22"/>
        </w:rPr>
      </w:pPr>
      <w:r w:rsidRPr="000C4662">
        <w:rPr>
          <w:szCs w:val="22"/>
        </w:rPr>
        <w:t>(c)</w:t>
      </w:r>
      <w:r w:rsidRPr="000C4662">
        <w:rPr>
          <w:szCs w:val="22"/>
        </w:rPr>
        <w:tab/>
      </w:r>
      <w:proofErr w:type="gramStart"/>
      <w:r w:rsidRPr="000C4662">
        <w:rPr>
          <w:szCs w:val="22"/>
        </w:rPr>
        <w:t>the</w:t>
      </w:r>
      <w:proofErr w:type="gramEnd"/>
      <w:r w:rsidRPr="000C4662">
        <w:rPr>
          <w:szCs w:val="22"/>
        </w:rPr>
        <w:t xml:space="preserve"> Non-Supplier Trading Party or a Virtual Lead Party meets the conditions set out in </w:t>
      </w:r>
      <w:hyperlink r:id="rId104" w:anchor="section-m-2-2.3A-2.3A.5" w:history="1">
        <w:r w:rsidRPr="00247510">
          <w:rPr>
            <w:rStyle w:val="Hyperlink"/>
            <w:szCs w:val="22"/>
          </w:rPr>
          <w:t>2.3A.5</w:t>
        </w:r>
      </w:hyperlink>
      <w:r w:rsidRPr="000C4662">
        <w:rPr>
          <w:szCs w:val="22"/>
        </w:rPr>
        <w:t>.</w:t>
      </w:r>
    </w:p>
    <w:p w:rsidR="00B0413C" w:rsidRPr="000C4662" w:rsidRDefault="00CF454C" w:rsidP="00CD649B">
      <w:pPr>
        <w:ind w:left="992" w:hanging="992"/>
        <w:rPr>
          <w:szCs w:val="22"/>
        </w:rPr>
      </w:pPr>
      <w:r w:rsidRPr="000C4662">
        <w:rPr>
          <w:szCs w:val="22"/>
        </w:rPr>
        <w:t>2.3A.4</w:t>
      </w:r>
      <w:r w:rsidRPr="000C4662">
        <w:rPr>
          <w:szCs w:val="22"/>
        </w:rPr>
        <w:tab/>
        <w:t xml:space="preserve">If the Panel considers that there is insufficient information available to it to enable it to take the decision referred to in </w:t>
      </w:r>
      <w:hyperlink r:id="rId105" w:anchor="section-m-2-2.3A-2.3A.2" w:history="1">
        <w:r w:rsidR="00247510">
          <w:rPr>
            <w:rStyle w:val="Hyperlink"/>
            <w:szCs w:val="22"/>
          </w:rPr>
          <w:t>paragraph 2.3A.2</w:t>
        </w:r>
      </w:hyperlink>
      <w:r w:rsidRPr="000C4662">
        <w:rPr>
          <w:szCs w:val="22"/>
        </w:rPr>
        <w:t xml:space="preserve"> in respect of a request by the Non-Supplier Trading Party or a Virtual Lead Party for a reduction in Credit Cover then the Panel may defer consideration of the request until the next succeeding Panel meeting provided that, in so doing, the Panel shall prescribe the steps which need to be taken (by </w:t>
      </w:r>
      <w:proofErr w:type="spellStart"/>
      <w:r w:rsidRPr="000C4662">
        <w:rPr>
          <w:szCs w:val="22"/>
        </w:rPr>
        <w:t>BSCCo</w:t>
      </w:r>
      <w:proofErr w:type="spellEnd"/>
      <w:r w:rsidRPr="000C4662">
        <w:rPr>
          <w:szCs w:val="22"/>
        </w:rPr>
        <w:t>, the Non Supplier Trading Party, Virtual Lead Party or otherwise) to enable the Panel to decide the matter at such subsequent meeting.</w:t>
      </w:r>
    </w:p>
    <w:p w:rsidR="00B0413C" w:rsidRPr="000C4662" w:rsidRDefault="00CF454C" w:rsidP="00CD649B">
      <w:pPr>
        <w:ind w:left="992" w:hanging="992"/>
        <w:rPr>
          <w:szCs w:val="22"/>
        </w:rPr>
      </w:pPr>
      <w:r w:rsidRPr="000C4662">
        <w:rPr>
          <w:szCs w:val="22"/>
        </w:rPr>
        <w:t>2.3A.5</w:t>
      </w:r>
      <w:r w:rsidRPr="000C4662">
        <w:rPr>
          <w:szCs w:val="22"/>
        </w:rPr>
        <w:tab/>
        <w:t xml:space="preserve">In accordance with </w:t>
      </w:r>
      <w:hyperlink r:id="rId106" w:anchor="section-m-2-2.3-2.3A.2" w:history="1">
        <w:r w:rsidR="004433AA">
          <w:rPr>
            <w:rStyle w:val="Hyperlink"/>
            <w:szCs w:val="22"/>
          </w:rPr>
          <w:t>paragraph 2.3</w:t>
        </w:r>
        <w:r w:rsidR="00247510">
          <w:rPr>
            <w:rStyle w:val="Hyperlink"/>
            <w:szCs w:val="22"/>
          </w:rPr>
          <w:t>A.2</w:t>
        </w:r>
      </w:hyperlink>
      <w:r w:rsidRPr="000C4662">
        <w:rPr>
          <w:szCs w:val="22"/>
        </w:rPr>
        <w:t xml:space="preserve"> the Non-Supplier Trading Party or a Virtual Lead Party must meet each of the following conditions:</w:t>
      </w:r>
    </w:p>
    <w:p w:rsidR="00B0413C" w:rsidRPr="000C4662" w:rsidRDefault="00CF454C" w:rsidP="00CD649B">
      <w:pPr>
        <w:ind w:left="1984" w:hanging="992"/>
        <w:rPr>
          <w:szCs w:val="22"/>
        </w:rPr>
      </w:pPr>
      <w:r w:rsidRPr="000C4662">
        <w:rPr>
          <w:szCs w:val="22"/>
        </w:rPr>
        <w:t>(a)</w:t>
      </w:r>
      <w:r w:rsidRPr="000C4662">
        <w:rPr>
          <w:szCs w:val="22"/>
        </w:rPr>
        <w:tab/>
      </w:r>
      <w:proofErr w:type="gramStart"/>
      <w:r w:rsidRPr="000C4662">
        <w:rPr>
          <w:szCs w:val="22"/>
        </w:rPr>
        <w:t>at</w:t>
      </w:r>
      <w:proofErr w:type="gramEnd"/>
      <w:r w:rsidRPr="000C4662">
        <w:rPr>
          <w:szCs w:val="22"/>
        </w:rPr>
        <w:t xml:space="preserve"> the date it </w:t>
      </w:r>
      <w:r w:rsidRPr="000C4662">
        <w:t>gives</w:t>
      </w:r>
      <w:r w:rsidRPr="000C4662">
        <w:rPr>
          <w:szCs w:val="22"/>
        </w:rPr>
        <w:t xml:space="preserve"> notice pursuant to </w:t>
      </w:r>
      <w:hyperlink r:id="rId107" w:anchor="section-m-2-2.3A-2.3A.1" w:history="1">
        <w:r w:rsidR="00247510">
          <w:rPr>
            <w:rStyle w:val="Hyperlink"/>
            <w:szCs w:val="22"/>
          </w:rPr>
          <w:t>paragraph 2.3A.1</w:t>
        </w:r>
      </w:hyperlink>
      <w:r w:rsidRPr="000C4662">
        <w:rPr>
          <w:szCs w:val="22"/>
        </w:rPr>
        <w:t>:</w:t>
      </w:r>
    </w:p>
    <w:p w:rsidR="00B0413C" w:rsidRPr="000C4662" w:rsidRDefault="00CF454C" w:rsidP="00CD649B">
      <w:pPr>
        <w:ind w:left="2977" w:hanging="992"/>
        <w:rPr>
          <w:szCs w:val="22"/>
        </w:rPr>
      </w:pPr>
      <w:r w:rsidRPr="000C4662">
        <w:rPr>
          <w:szCs w:val="22"/>
        </w:rPr>
        <w:t>(</w:t>
      </w:r>
      <w:proofErr w:type="spellStart"/>
      <w:r w:rsidRPr="000C4662">
        <w:rPr>
          <w:szCs w:val="22"/>
        </w:rPr>
        <w:t>i</w:t>
      </w:r>
      <w:proofErr w:type="spellEnd"/>
      <w:r w:rsidRPr="000C4662">
        <w:rPr>
          <w:szCs w:val="22"/>
        </w:rPr>
        <w:t>)</w:t>
      </w:r>
      <w:r w:rsidRPr="000C4662">
        <w:rPr>
          <w:szCs w:val="22"/>
        </w:rPr>
        <w:tab/>
        <w:t>there are no Energy Contract Volume Notifications or Metered Volume Reallocation Notifications in force, in respect of which the Trading Party is a Contract Trading Party, relating to Settlement Periods after that date and containing Energy Contract Volume Data or Metered Volume Reallocation Data with non-zero values; and</w:t>
      </w:r>
    </w:p>
    <w:p w:rsidR="00B0413C" w:rsidRPr="000C4662" w:rsidRDefault="00CF454C" w:rsidP="00BE1457">
      <w:pPr>
        <w:ind w:left="2977" w:hanging="992"/>
        <w:rPr>
          <w:szCs w:val="22"/>
        </w:rPr>
      </w:pPr>
      <w:r w:rsidRPr="000C4662">
        <w:rPr>
          <w:szCs w:val="22"/>
        </w:rPr>
        <w:t>(ii)</w:t>
      </w:r>
      <w:r w:rsidRPr="000C4662">
        <w:rPr>
          <w:szCs w:val="22"/>
        </w:rPr>
        <w:tab/>
      </w:r>
      <w:proofErr w:type="gramStart"/>
      <w:r w:rsidRPr="000C4662">
        <w:rPr>
          <w:szCs w:val="22"/>
        </w:rPr>
        <w:t>the</w:t>
      </w:r>
      <w:proofErr w:type="gramEnd"/>
      <w:r w:rsidRPr="000C4662">
        <w:rPr>
          <w:szCs w:val="22"/>
        </w:rPr>
        <w:t xml:space="preserve"> Non-Supplier Trading Party has terminated all ECVNA Authorisations and MVRNA Authorisa</w:t>
      </w:r>
      <w:r w:rsidR="00BE1457">
        <w:rPr>
          <w:szCs w:val="22"/>
        </w:rPr>
        <w:t xml:space="preserve">tions made under its authority; </w:t>
      </w:r>
      <w:r w:rsidRPr="000C4662">
        <w:rPr>
          <w:szCs w:val="22"/>
        </w:rPr>
        <w:t>and</w:t>
      </w:r>
    </w:p>
    <w:p w:rsidR="00B0413C" w:rsidRPr="000C4662" w:rsidRDefault="00CF454C" w:rsidP="00CD649B">
      <w:pPr>
        <w:ind w:left="1984" w:hanging="992"/>
        <w:rPr>
          <w:szCs w:val="22"/>
        </w:rPr>
      </w:pPr>
      <w:r w:rsidRPr="000C4662">
        <w:rPr>
          <w:szCs w:val="22"/>
        </w:rPr>
        <w:t>(b)</w:t>
      </w:r>
      <w:r w:rsidRPr="000C4662">
        <w:rPr>
          <w:szCs w:val="22"/>
        </w:rPr>
        <w:tab/>
        <w:t>the Non-Supplier Trading Party or a Virtual Lead Party shall have paid any and all Trading Charges payable up to or on the Payment Date; and</w:t>
      </w:r>
    </w:p>
    <w:p w:rsidR="00B0413C" w:rsidRPr="000C4662" w:rsidRDefault="00CF454C" w:rsidP="00CD649B">
      <w:pPr>
        <w:ind w:left="1984" w:hanging="992"/>
        <w:rPr>
          <w:szCs w:val="22"/>
        </w:rPr>
      </w:pPr>
      <w:r w:rsidRPr="000C4662">
        <w:rPr>
          <w:szCs w:val="22"/>
        </w:rPr>
        <w:t>(c)</w:t>
      </w:r>
      <w:r w:rsidRPr="000C4662">
        <w:rPr>
          <w:szCs w:val="22"/>
        </w:rPr>
        <w:tab/>
        <w:t xml:space="preserve">the Non-Supplier Trading Party or a Virtual Lead Party shall have paid any and all BSC Charges payable up to the date that it gives notice pursuant to </w:t>
      </w:r>
      <w:hyperlink r:id="rId108" w:anchor="section-m-2-2.3A-2.3A.1" w:history="1">
        <w:r w:rsidR="00247510">
          <w:rPr>
            <w:rStyle w:val="Hyperlink"/>
            <w:szCs w:val="22"/>
          </w:rPr>
          <w:t>paragraph 2.3A.1</w:t>
        </w:r>
      </w:hyperlink>
      <w:r w:rsidRPr="000C4662">
        <w:rPr>
          <w:szCs w:val="22"/>
        </w:rPr>
        <w:t xml:space="preserve"> in accordance with </w:t>
      </w:r>
      <w:hyperlink r:id="rId109" w:anchor="annex-d-4" w:history="1">
        <w:r w:rsidRPr="00F93CF8">
          <w:rPr>
            <w:rStyle w:val="Hyperlink"/>
            <w:szCs w:val="22"/>
          </w:rPr>
          <w:t>Section D Annex D4</w:t>
        </w:r>
      </w:hyperlink>
      <w:r w:rsidRPr="000C4662">
        <w:rPr>
          <w:szCs w:val="22"/>
        </w:rPr>
        <w:t xml:space="preserve"> and </w:t>
      </w:r>
      <w:hyperlink r:id="rId110" w:anchor="annex-d-5" w:history="1">
        <w:r w:rsidRPr="00F93CF8">
          <w:rPr>
            <w:rStyle w:val="Hyperlink"/>
            <w:szCs w:val="22"/>
          </w:rPr>
          <w:t>D5</w:t>
        </w:r>
      </w:hyperlink>
      <w:r w:rsidRPr="000C4662">
        <w:rPr>
          <w:szCs w:val="22"/>
        </w:rPr>
        <w:t>; and</w:t>
      </w:r>
    </w:p>
    <w:p w:rsidR="00B0413C" w:rsidRPr="000C4662" w:rsidRDefault="00CF454C" w:rsidP="00CD649B">
      <w:pPr>
        <w:ind w:left="1984" w:hanging="992"/>
        <w:rPr>
          <w:szCs w:val="22"/>
        </w:rPr>
      </w:pPr>
      <w:r w:rsidRPr="000C4662">
        <w:rPr>
          <w:szCs w:val="22"/>
        </w:rPr>
        <w:t>(d)</w:t>
      </w:r>
      <w:r w:rsidRPr="000C4662">
        <w:rPr>
          <w:szCs w:val="22"/>
        </w:rPr>
        <w:tab/>
        <w:t xml:space="preserve">the Non-Supplier Trading Party or a Virtual Lead Party shall have completed de-registration (in accordance with </w:t>
      </w:r>
      <w:hyperlink r:id="rId111" w:history="1">
        <w:r w:rsidR="00F93CF8">
          <w:rPr>
            <w:rStyle w:val="Hyperlink"/>
            <w:szCs w:val="22"/>
          </w:rPr>
          <w:t>Section K</w:t>
        </w:r>
      </w:hyperlink>
      <w:r w:rsidRPr="000C4662">
        <w:rPr>
          <w:szCs w:val="22"/>
        </w:rPr>
        <w:t xml:space="preserve"> and BSCP15) from ownership of any BM Units for which it was registered by the date it gives notice pursuant to </w:t>
      </w:r>
      <w:hyperlink r:id="rId112" w:anchor="section-m-2-2.3A-2.3A.1" w:history="1">
        <w:r w:rsidR="00247510">
          <w:rPr>
            <w:rStyle w:val="Hyperlink"/>
            <w:szCs w:val="22"/>
          </w:rPr>
          <w:t>paragraph 2.3A.1</w:t>
        </w:r>
      </w:hyperlink>
      <w:r w:rsidRPr="000C4662">
        <w:rPr>
          <w:szCs w:val="22"/>
        </w:rPr>
        <w:t>; and</w:t>
      </w:r>
    </w:p>
    <w:p w:rsidR="00B0413C" w:rsidRPr="000C4662" w:rsidRDefault="00CF454C" w:rsidP="00CD649B">
      <w:pPr>
        <w:ind w:left="1984" w:hanging="992"/>
        <w:rPr>
          <w:szCs w:val="22"/>
        </w:rPr>
      </w:pPr>
      <w:r w:rsidRPr="000C4662">
        <w:rPr>
          <w:szCs w:val="22"/>
        </w:rPr>
        <w:t>(e)</w:t>
      </w:r>
      <w:r w:rsidRPr="000C4662">
        <w:rPr>
          <w:szCs w:val="22"/>
        </w:rPr>
        <w:tab/>
      </w:r>
      <w:proofErr w:type="gramStart"/>
      <w:r w:rsidRPr="000C4662">
        <w:rPr>
          <w:szCs w:val="22"/>
        </w:rPr>
        <w:t>the</w:t>
      </w:r>
      <w:proofErr w:type="gramEnd"/>
      <w:r w:rsidRPr="000C4662">
        <w:rPr>
          <w:szCs w:val="22"/>
        </w:rPr>
        <w:t xml:space="preserve"> Non-Supplier Trading Party or a Virtual Lead Party shall have an Energy Indebtedness of zero or less than zero continuously over the period of </w:t>
      </w:r>
      <w:r w:rsidR="006A79A5">
        <w:rPr>
          <w:szCs w:val="22"/>
        </w:rPr>
        <w:t>thirty</w:t>
      </w:r>
      <w:r w:rsidRPr="000C4662">
        <w:rPr>
          <w:szCs w:val="22"/>
        </w:rPr>
        <w:t xml:space="preserve"> days immediately preceding to the giving of notice pursuant to </w:t>
      </w:r>
      <w:hyperlink r:id="rId113" w:anchor="section-m-2-2.3A-2.3A.1" w:history="1">
        <w:r w:rsidR="00A97D40" w:rsidRPr="00A97D40">
          <w:rPr>
            <w:rStyle w:val="Hyperlink"/>
            <w:szCs w:val="22"/>
          </w:rPr>
          <w:t xml:space="preserve">paragraph </w:t>
        </w:r>
        <w:r w:rsidRPr="00A97D40">
          <w:rPr>
            <w:rStyle w:val="Hyperlink"/>
            <w:szCs w:val="22"/>
          </w:rPr>
          <w:t>2.3A.1</w:t>
        </w:r>
      </w:hyperlink>
      <w:r w:rsidRPr="000C4662">
        <w:rPr>
          <w:szCs w:val="22"/>
        </w:rPr>
        <w:t>.</w:t>
      </w:r>
    </w:p>
    <w:p w:rsidR="00B0413C" w:rsidRPr="000C4662" w:rsidRDefault="00CF454C" w:rsidP="00CD649B">
      <w:pPr>
        <w:ind w:left="992" w:hanging="992"/>
        <w:rPr>
          <w:szCs w:val="22"/>
        </w:rPr>
      </w:pPr>
      <w:r w:rsidRPr="000C4662">
        <w:rPr>
          <w:szCs w:val="22"/>
        </w:rPr>
        <w:lastRenderedPageBreak/>
        <w:t>2.3A.6</w:t>
      </w:r>
      <w:r w:rsidRPr="000C4662">
        <w:rPr>
          <w:szCs w:val="22"/>
        </w:rPr>
        <w:tab/>
      </w:r>
      <w:proofErr w:type="gramStart"/>
      <w:r w:rsidRPr="000C4662">
        <w:rPr>
          <w:szCs w:val="22"/>
        </w:rPr>
        <w:t>Any</w:t>
      </w:r>
      <w:proofErr w:type="gramEnd"/>
      <w:r w:rsidRPr="000C4662">
        <w:rPr>
          <w:szCs w:val="22"/>
        </w:rPr>
        <w:t xml:space="preserve"> reduction in or withdrawal of Credit Cover in relation to </w:t>
      </w:r>
      <w:hyperlink r:id="rId114" w:anchor="section-m-2-2.3A" w:history="1">
        <w:r w:rsidR="00A97D40" w:rsidRPr="00A97D40">
          <w:rPr>
            <w:rStyle w:val="Hyperlink"/>
            <w:szCs w:val="22"/>
          </w:rPr>
          <w:t xml:space="preserve">paragraph </w:t>
        </w:r>
        <w:r w:rsidRPr="00A97D40">
          <w:rPr>
            <w:rStyle w:val="Hyperlink"/>
            <w:szCs w:val="22"/>
          </w:rPr>
          <w:t>2.3A</w:t>
        </w:r>
      </w:hyperlink>
      <w:r w:rsidRPr="000C4662">
        <w:rPr>
          <w:szCs w:val="22"/>
        </w:rPr>
        <w:t xml:space="preserve"> shall be made in accordance with the following sum:</w:t>
      </w:r>
    </w:p>
    <w:p w:rsidR="00B0413C" w:rsidRPr="000C4662" w:rsidRDefault="00CF454C" w:rsidP="00CD649B">
      <w:pPr>
        <w:ind w:left="992"/>
        <w:rPr>
          <w:szCs w:val="22"/>
        </w:rPr>
      </w:pPr>
      <w:r w:rsidRPr="000C4662">
        <w:rPr>
          <w:szCs w:val="22"/>
        </w:rPr>
        <w:t>The amount of Credit Required (CR, in £) required by a Non-Supplier Trading Party or a Virtual Lead Party shall be calculated as follows:</w:t>
      </w:r>
    </w:p>
    <w:p w:rsidR="00B0413C" w:rsidRPr="000C4662" w:rsidRDefault="00CF454C" w:rsidP="00CD649B">
      <w:pPr>
        <w:ind w:left="993"/>
      </w:pPr>
      <w:r w:rsidRPr="000C4662">
        <w:rPr>
          <w:position w:val="-30"/>
        </w:rPr>
        <w:object w:dxaOrig="358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15pt;height:39.45pt" o:ole="">
            <v:imagedata r:id="rId115" o:title=""/>
          </v:shape>
          <o:OLEObject Type="Embed" ProgID="Equation.3" ShapeID="_x0000_i1025" DrawAspect="Content" ObjectID="_1779793460" r:id="rId116"/>
        </w:object>
      </w:r>
    </w:p>
    <w:p w:rsidR="00B0413C" w:rsidRPr="000C4662" w:rsidRDefault="00CF454C" w:rsidP="00CD649B">
      <w:pPr>
        <w:ind w:left="993" w:hanging="1"/>
        <w:rPr>
          <w:szCs w:val="22"/>
        </w:rPr>
      </w:pPr>
      <w:proofErr w:type="gramStart"/>
      <w:r w:rsidRPr="000C4662">
        <w:rPr>
          <w:szCs w:val="22"/>
        </w:rPr>
        <w:t>where</w:t>
      </w:r>
      <w:proofErr w:type="gramEnd"/>
      <w:r w:rsidRPr="000C4662">
        <w:rPr>
          <w:szCs w:val="22"/>
        </w:rPr>
        <w:t>:</w:t>
      </w:r>
    </w:p>
    <w:p w:rsidR="00B0413C" w:rsidRPr="000C4662" w:rsidRDefault="00CF454C" w:rsidP="00CD649B">
      <w:pPr>
        <w:ind w:left="1984" w:hanging="992"/>
        <w:rPr>
          <w:szCs w:val="22"/>
        </w:rPr>
      </w:pPr>
      <w:proofErr w:type="spellStart"/>
      <w:r w:rsidRPr="000C4662">
        <w:rPr>
          <w:szCs w:val="22"/>
        </w:rPr>
        <w:t>RxSP</w:t>
      </w:r>
      <w:proofErr w:type="spellEnd"/>
      <w:r w:rsidRPr="000C4662">
        <w:rPr>
          <w:szCs w:val="22"/>
        </w:rPr>
        <w:tab/>
        <w:t>is the count of all Settlement Periods falling any time up to a year before the date on which the Non-Supplier Trading Party or a Virtual Lead Party in question ceased trading for which the Rx Reconciliation Run has been performed or if this number is less than 1440 (</w:t>
      </w:r>
      <w:r w:rsidR="006A79A5">
        <w:rPr>
          <w:szCs w:val="22"/>
        </w:rPr>
        <w:t>thirty</w:t>
      </w:r>
      <w:r w:rsidRPr="000C4662">
        <w:rPr>
          <w:szCs w:val="22"/>
        </w:rPr>
        <w:t xml:space="preserve"> days) then 1440.</w:t>
      </w:r>
    </w:p>
    <w:p w:rsidR="00B0413C" w:rsidRPr="000C4662" w:rsidRDefault="00CF454C" w:rsidP="00CD649B">
      <w:pPr>
        <w:ind w:left="1984" w:hanging="992"/>
        <w:rPr>
          <w:szCs w:val="22"/>
        </w:rPr>
      </w:pPr>
      <w:proofErr w:type="spellStart"/>
      <w:proofErr w:type="gramStart"/>
      <w:r w:rsidRPr="000C4662">
        <w:rPr>
          <w:szCs w:val="22"/>
        </w:rPr>
        <w:t>ΣRx</w:t>
      </w:r>
      <w:proofErr w:type="spellEnd"/>
      <w:r w:rsidRPr="000C4662">
        <w:rPr>
          <w:szCs w:val="22"/>
        </w:rPr>
        <w:t>(j)</w:t>
      </w:r>
      <w:r w:rsidRPr="000C4662">
        <w:rPr>
          <w:szCs w:val="22"/>
        </w:rPr>
        <w:tab/>
        <w:t xml:space="preserve">represents summation </w:t>
      </w:r>
      <w:proofErr w:type="spellStart"/>
      <w:r w:rsidRPr="000C4662">
        <w:rPr>
          <w:szCs w:val="22"/>
        </w:rPr>
        <w:t>over all</w:t>
      </w:r>
      <w:proofErr w:type="spellEnd"/>
      <w:r w:rsidRPr="000C4662">
        <w:rPr>
          <w:szCs w:val="22"/>
        </w:rPr>
        <w:t xml:space="preserve"> Settlement Periods falling within a year before the date on which the Non-Supplier Trading Party or a Virtual Lead Party in question ceased trading for which the Rx Reconciliation Run has been performed or if the number of Settlement Periods in this sum is less than 1440, then the summation over the last 1440 Settlement Periods for which the Rx Reconciliation Run has been performed.</w:t>
      </w:r>
      <w:proofErr w:type="gramEnd"/>
    </w:p>
    <w:p w:rsidR="00B0413C" w:rsidRPr="000C4662" w:rsidRDefault="00CF454C" w:rsidP="00CD649B">
      <w:pPr>
        <w:ind w:left="1984" w:hanging="992"/>
        <w:rPr>
          <w:szCs w:val="22"/>
        </w:rPr>
      </w:pPr>
      <w:proofErr w:type="spellStart"/>
      <w:r w:rsidRPr="000C4662">
        <w:rPr>
          <w:szCs w:val="22"/>
        </w:rPr>
        <w:t>RxCj</w:t>
      </w:r>
      <w:proofErr w:type="spellEnd"/>
      <w:r w:rsidRPr="000C4662">
        <w:rPr>
          <w:szCs w:val="22"/>
        </w:rPr>
        <w:tab/>
        <w:t xml:space="preserve">represents the Reconciliation Charges (as defined in </w:t>
      </w:r>
      <w:r w:rsidR="00A97D40">
        <w:rPr>
          <w:szCs w:val="22"/>
        </w:rPr>
        <w:t xml:space="preserve">Section </w:t>
      </w:r>
      <w:r w:rsidRPr="000C4662">
        <w:rPr>
          <w:szCs w:val="22"/>
        </w:rPr>
        <w:t>N6.4.3) payable by the Non-Supplier Trading Party or a Virtual Lead Party (summed across its accounts) due to the Rx Reconciliation Run in the relevant Settlement Period.</w:t>
      </w:r>
    </w:p>
    <w:p w:rsidR="00B0413C" w:rsidRPr="000C4662" w:rsidRDefault="00CF454C" w:rsidP="00CD649B">
      <w:pPr>
        <w:ind w:left="1984" w:hanging="992"/>
        <w:rPr>
          <w:szCs w:val="22"/>
        </w:rPr>
      </w:pPr>
      <w:proofErr w:type="spellStart"/>
      <w:r w:rsidRPr="000C4662">
        <w:rPr>
          <w:szCs w:val="22"/>
        </w:rPr>
        <w:t>NRxSP</w:t>
      </w:r>
      <w:proofErr w:type="spellEnd"/>
      <w:r w:rsidRPr="000C4662">
        <w:rPr>
          <w:szCs w:val="22"/>
        </w:rPr>
        <w:tab/>
        <w:t>represents the count of all Settlement Periods up to and including the date on which the Non-Supplier Trading Party or a Virtual Lead Party ceased trading for which the Rx Reconciliation Run has not been performed.</w:t>
      </w:r>
    </w:p>
    <w:p w:rsidR="00B0413C" w:rsidRPr="000C4662" w:rsidRDefault="00CF454C" w:rsidP="00CD649B">
      <w:pPr>
        <w:ind w:left="993" w:hanging="1"/>
        <w:rPr>
          <w:szCs w:val="22"/>
        </w:rPr>
      </w:pPr>
      <w:r w:rsidRPr="000C4662">
        <w:rPr>
          <w:szCs w:val="22"/>
        </w:rPr>
        <w:t xml:space="preserve">For the purposes of </w:t>
      </w:r>
      <w:hyperlink r:id="rId117" w:anchor="section-m-2-2.3A" w:history="1">
        <w:r w:rsidR="007861B2" w:rsidRPr="007861B2">
          <w:rPr>
            <w:rStyle w:val="Hyperlink"/>
            <w:szCs w:val="22"/>
          </w:rPr>
          <w:t>paragraph</w:t>
        </w:r>
        <w:r w:rsidRPr="007861B2">
          <w:rPr>
            <w:rStyle w:val="Hyperlink"/>
            <w:szCs w:val="22"/>
          </w:rPr>
          <w:t>2.3A</w:t>
        </w:r>
      </w:hyperlink>
      <w:r w:rsidRPr="000C4662">
        <w:rPr>
          <w:szCs w:val="22"/>
        </w:rPr>
        <w:t xml:space="preserve"> the date that the Non-Supplier Trading Party or a Virtual Lead Party ceased trading shall be the earliest date on which there are no Energy Contract Volume Notifications or Metered Volume Reallocation Notifications in force in respect of which the Non-Supplier Trading Party or a Virtual Lead Party is a Contract Trading Party and there is no credited Energy in either the Production or Consumption Account of such Non-Supplier Trading Party</w:t>
      </w:r>
      <w:r w:rsidRPr="000C4662">
        <w:t xml:space="preserve"> </w:t>
      </w:r>
      <w:r w:rsidRPr="000C4662">
        <w:rPr>
          <w:szCs w:val="22"/>
        </w:rPr>
        <w:t>or a Virtual Lead Party.</w:t>
      </w:r>
    </w:p>
    <w:p w:rsidR="00B0413C" w:rsidRPr="000C4662" w:rsidRDefault="00CF454C" w:rsidP="00CD649B">
      <w:pPr>
        <w:ind w:left="992" w:hanging="992"/>
        <w:rPr>
          <w:szCs w:val="22"/>
        </w:rPr>
      </w:pPr>
      <w:r w:rsidRPr="000C4662">
        <w:rPr>
          <w:szCs w:val="22"/>
        </w:rPr>
        <w:t>2.3A.7</w:t>
      </w:r>
      <w:r w:rsidRPr="000C4662">
        <w:rPr>
          <w:szCs w:val="22"/>
        </w:rPr>
        <w:tab/>
      </w:r>
      <w:proofErr w:type="gramStart"/>
      <w:r w:rsidRPr="000C4662">
        <w:rPr>
          <w:szCs w:val="22"/>
        </w:rPr>
        <w:t>For</w:t>
      </w:r>
      <w:proofErr w:type="gramEnd"/>
      <w:r w:rsidRPr="000C4662">
        <w:rPr>
          <w:szCs w:val="22"/>
        </w:rPr>
        <w:t xml:space="preserve"> the purposes of </w:t>
      </w:r>
      <w:hyperlink r:id="rId118" w:anchor="section-m-2-2.3A" w:history="1">
        <w:r w:rsidR="00247510">
          <w:rPr>
            <w:rStyle w:val="Hyperlink"/>
            <w:szCs w:val="22"/>
          </w:rPr>
          <w:t>paragraph 2.3A</w:t>
        </w:r>
      </w:hyperlink>
      <w:r w:rsidRPr="000C4662">
        <w:rPr>
          <w:szCs w:val="22"/>
        </w:rPr>
        <w:t xml:space="preserve"> a Non-Supplier Trading Party shall be a Trading Party which is not:</w:t>
      </w:r>
    </w:p>
    <w:p w:rsidR="00B0413C" w:rsidRPr="000C4662" w:rsidRDefault="00CF454C" w:rsidP="00CD649B">
      <w:pPr>
        <w:ind w:left="1984" w:hanging="992"/>
        <w:rPr>
          <w:szCs w:val="22"/>
        </w:rPr>
      </w:pPr>
      <w:r w:rsidRPr="000C4662">
        <w:rPr>
          <w:szCs w:val="22"/>
        </w:rPr>
        <w:t>(a)</w:t>
      </w:r>
      <w:r w:rsidRPr="000C4662">
        <w:rPr>
          <w:szCs w:val="22"/>
        </w:rPr>
        <w:tab/>
      </w:r>
      <w:proofErr w:type="gramStart"/>
      <w:r w:rsidRPr="000C4662">
        <w:rPr>
          <w:szCs w:val="22"/>
        </w:rPr>
        <w:t>a</w:t>
      </w:r>
      <w:proofErr w:type="gramEnd"/>
      <w:r w:rsidRPr="000C4662">
        <w:rPr>
          <w:szCs w:val="22"/>
        </w:rPr>
        <w:t xml:space="preserve"> Supplier; or</w:t>
      </w:r>
    </w:p>
    <w:p w:rsidR="00B0413C" w:rsidRPr="000C4662" w:rsidRDefault="00CF454C" w:rsidP="00CD649B">
      <w:pPr>
        <w:ind w:left="1984" w:hanging="992"/>
        <w:rPr>
          <w:szCs w:val="22"/>
        </w:rPr>
      </w:pPr>
      <w:r w:rsidRPr="000C4662">
        <w:rPr>
          <w:szCs w:val="22"/>
        </w:rPr>
        <w:t>(b)</w:t>
      </w:r>
      <w:r w:rsidRPr="000C4662">
        <w:rPr>
          <w:szCs w:val="22"/>
        </w:rPr>
        <w:tab/>
      </w:r>
      <w:proofErr w:type="gramStart"/>
      <w:r w:rsidRPr="000C4662">
        <w:rPr>
          <w:szCs w:val="22"/>
        </w:rPr>
        <w:t>a</w:t>
      </w:r>
      <w:proofErr w:type="gramEnd"/>
      <w:r w:rsidRPr="000C4662">
        <w:rPr>
          <w:szCs w:val="22"/>
        </w:rPr>
        <w:t xml:space="preserve"> Subsidiary Party in a Metered Volume Reallocation Notification where the Lead Party in the Metered Volume Reallocation Notification was a Supplier where the percentage value is greater than zero;</w:t>
      </w:r>
    </w:p>
    <w:p w:rsidR="00B0413C" w:rsidRPr="000C4662" w:rsidRDefault="00CF454C" w:rsidP="00CD649B">
      <w:pPr>
        <w:ind w:left="993" w:hanging="1"/>
        <w:rPr>
          <w:szCs w:val="22"/>
        </w:rPr>
      </w:pPr>
      <w:proofErr w:type="gramStart"/>
      <w:r w:rsidRPr="000C4662">
        <w:rPr>
          <w:szCs w:val="22"/>
        </w:rPr>
        <w:t>and</w:t>
      </w:r>
      <w:proofErr w:type="gramEnd"/>
      <w:r w:rsidRPr="000C4662">
        <w:rPr>
          <w:szCs w:val="22"/>
        </w:rPr>
        <w:t xml:space="preserve"> in all cases this shall have been the case for any Settlement Day for which a Final Reconciliation Settlement Run has not been performed.</w:t>
      </w:r>
    </w:p>
    <w:p w:rsidR="00B0413C" w:rsidRPr="000C4662" w:rsidRDefault="00CF454C" w:rsidP="00CD649B">
      <w:pPr>
        <w:ind w:left="992" w:hanging="992"/>
      </w:pPr>
      <w:r w:rsidRPr="000C4662">
        <w:rPr>
          <w:szCs w:val="22"/>
        </w:rPr>
        <w:t>2.3A.8</w:t>
      </w:r>
      <w:r w:rsidRPr="000C4662">
        <w:rPr>
          <w:szCs w:val="22"/>
        </w:rPr>
        <w:tab/>
      </w:r>
      <w:proofErr w:type="gramStart"/>
      <w:r w:rsidRPr="000C4662">
        <w:rPr>
          <w:szCs w:val="22"/>
        </w:rPr>
        <w:t>For</w:t>
      </w:r>
      <w:proofErr w:type="gramEnd"/>
      <w:r w:rsidRPr="000C4662">
        <w:rPr>
          <w:szCs w:val="22"/>
        </w:rPr>
        <w:t xml:space="preserve"> the avoidance of doubt, </w:t>
      </w:r>
      <w:hyperlink r:id="rId119" w:anchor="section-m-2-2.3-2.3.3" w:history="1">
        <w:r w:rsidR="00247510">
          <w:rPr>
            <w:rStyle w:val="Hyperlink"/>
            <w:szCs w:val="22"/>
          </w:rPr>
          <w:t>paragraph 2.3.3</w:t>
        </w:r>
      </w:hyperlink>
      <w:r w:rsidRPr="000C4662">
        <w:rPr>
          <w:szCs w:val="22"/>
        </w:rPr>
        <w:t xml:space="preserve"> applies in connection with this </w:t>
      </w:r>
      <w:hyperlink r:id="rId120" w:anchor="section-m-2-2.3A" w:history="1">
        <w:r w:rsidR="00247510">
          <w:rPr>
            <w:rStyle w:val="Hyperlink"/>
            <w:szCs w:val="22"/>
          </w:rPr>
          <w:t>paragraph 2.3A.</w:t>
        </w:r>
      </w:hyperlink>
    </w:p>
    <w:p w:rsidR="00B0413C" w:rsidRPr="000C4662" w:rsidRDefault="00CF454C" w:rsidP="008C6CBE">
      <w:pPr>
        <w:pStyle w:val="Heading3"/>
      </w:pPr>
      <w:bookmarkStart w:id="343" w:name="_Toc86743167"/>
      <w:bookmarkStart w:id="344" w:name="_Toc158978159"/>
      <w:r w:rsidRPr="000C4662">
        <w:t>2.4</w:t>
      </w:r>
      <w:r w:rsidRPr="000C4662">
        <w:tab/>
        <w:t>Determination of Energy Credit Cover</w:t>
      </w:r>
      <w:bookmarkEnd w:id="343"/>
      <w:bookmarkEnd w:id="344"/>
    </w:p>
    <w:p w:rsidR="00B0413C" w:rsidRPr="000C4662" w:rsidRDefault="00CF454C" w:rsidP="00CD649B">
      <w:pPr>
        <w:ind w:left="992" w:hanging="992"/>
      </w:pPr>
      <w:r w:rsidRPr="000C4662">
        <w:t>2.4.1</w:t>
      </w:r>
      <w:r w:rsidRPr="000C4662">
        <w:tab/>
        <w:t>An Imbalance Party's "</w:t>
      </w:r>
      <w:r w:rsidRPr="000C4662">
        <w:rPr>
          <w:b/>
        </w:rPr>
        <w:t>Energy Credit Cover</w:t>
      </w:r>
      <w:r w:rsidRPr="000C4662">
        <w:t>" (</w:t>
      </w:r>
      <w:proofErr w:type="spellStart"/>
      <w:r w:rsidRPr="000C4662">
        <w:t>ECC</w:t>
      </w:r>
      <w:r w:rsidRPr="000C4662">
        <w:rPr>
          <w:vertAlign w:val="subscript"/>
        </w:rPr>
        <w:t>p</w:t>
      </w:r>
      <w:proofErr w:type="spellEnd"/>
      <w:r w:rsidRPr="000C4662">
        <w:t>) at any time is the amount (in MWh) determined as:</w:t>
      </w:r>
    </w:p>
    <w:p w:rsidR="00B0413C" w:rsidRPr="000C4662" w:rsidRDefault="00CF454C" w:rsidP="00CD649B">
      <w:pPr>
        <w:jc w:val="center"/>
      </w:pPr>
      <w:proofErr w:type="spellStart"/>
      <w:r w:rsidRPr="000C4662">
        <w:lastRenderedPageBreak/>
        <w:t>CC</w:t>
      </w:r>
      <w:r w:rsidRPr="000C4662">
        <w:rPr>
          <w:vertAlign w:val="subscript"/>
        </w:rPr>
        <w:t>p</w:t>
      </w:r>
      <w:proofErr w:type="spellEnd"/>
      <w:r w:rsidRPr="000C4662">
        <w:t xml:space="preserve"> / CAP</w:t>
      </w:r>
    </w:p>
    <w:p w:rsidR="00B0413C" w:rsidRPr="000C4662" w:rsidRDefault="00CF454C" w:rsidP="00CD649B">
      <w:pPr>
        <w:ind w:left="992"/>
      </w:pPr>
      <w:proofErr w:type="gramStart"/>
      <w:r w:rsidRPr="000C4662">
        <w:t>where</w:t>
      </w:r>
      <w:proofErr w:type="gramEnd"/>
      <w:r w:rsidRPr="000C4662">
        <w:t>:</w:t>
      </w:r>
    </w:p>
    <w:p w:rsidR="00B0413C" w:rsidRPr="000C4662" w:rsidRDefault="00CF454C" w:rsidP="00CD649B">
      <w:pPr>
        <w:ind w:left="1984" w:hanging="992"/>
      </w:pPr>
      <w:proofErr w:type="spellStart"/>
      <w:r w:rsidRPr="000C4662">
        <w:t>CC</w:t>
      </w:r>
      <w:r w:rsidRPr="000C4662">
        <w:rPr>
          <w:vertAlign w:val="subscript"/>
        </w:rPr>
        <w:t>p</w:t>
      </w:r>
      <w:proofErr w:type="spellEnd"/>
      <w:r w:rsidRPr="000C4662">
        <w:tab/>
        <w:t>is the amount of the Imbalance Party's Credit Cover at that time;</w:t>
      </w:r>
    </w:p>
    <w:p w:rsidR="00B0413C" w:rsidRPr="000C4662" w:rsidRDefault="00CF454C" w:rsidP="00CD649B">
      <w:pPr>
        <w:ind w:left="1984" w:hanging="992"/>
      </w:pPr>
      <w:r w:rsidRPr="000C4662">
        <w:t>CAP</w:t>
      </w:r>
      <w:r w:rsidRPr="000C4662">
        <w:tab/>
        <w:t>is the Credit Assessment Price prevailing at such time.</w:t>
      </w:r>
    </w:p>
    <w:p w:rsidR="00B0413C" w:rsidRPr="000C4662" w:rsidRDefault="00CF454C" w:rsidP="00CD649B">
      <w:pPr>
        <w:ind w:left="992" w:hanging="992"/>
      </w:pPr>
      <w:r w:rsidRPr="000C4662">
        <w:t>2.4.2</w:t>
      </w:r>
      <w:r w:rsidRPr="000C4662">
        <w:tab/>
        <w:t>The FAA shall:</w:t>
      </w:r>
    </w:p>
    <w:p w:rsidR="00B0413C" w:rsidRPr="000C4662" w:rsidRDefault="00CF454C" w:rsidP="00CD649B">
      <w:pPr>
        <w:ind w:left="1984" w:hanging="992"/>
      </w:pPr>
      <w:r w:rsidRPr="000C4662">
        <w:t>(a)</w:t>
      </w:r>
      <w:r w:rsidRPr="000C4662">
        <w:tab/>
      </w:r>
      <w:proofErr w:type="gramStart"/>
      <w:r w:rsidRPr="000C4662">
        <w:t>monitor</w:t>
      </w:r>
      <w:proofErr w:type="gramEnd"/>
      <w:r w:rsidRPr="000C4662">
        <w:t xml:space="preserve"> the amount of each Imbalance Party's Credit Cover;</w:t>
      </w:r>
    </w:p>
    <w:p w:rsidR="00B0413C" w:rsidRPr="000C4662" w:rsidRDefault="00CF454C" w:rsidP="00CD649B">
      <w:pPr>
        <w:ind w:left="1984" w:hanging="992"/>
      </w:pPr>
      <w:r w:rsidRPr="000C4662">
        <w:t>(b)</w:t>
      </w:r>
      <w:r w:rsidRPr="000C4662">
        <w:tab/>
      </w:r>
      <w:proofErr w:type="gramStart"/>
      <w:r w:rsidRPr="000C4662">
        <w:t>determine</w:t>
      </w:r>
      <w:proofErr w:type="gramEnd"/>
      <w:r w:rsidRPr="000C4662">
        <w:t xml:space="preserve"> in accordance with </w:t>
      </w:r>
      <w:hyperlink r:id="rId121" w:anchor="section-m-2-2.4-2.4.1" w:history="1">
        <w:r w:rsidR="00247510">
          <w:rPr>
            <w:rStyle w:val="Hyperlink"/>
          </w:rPr>
          <w:t>paragraph 2.4.1</w:t>
        </w:r>
      </w:hyperlink>
      <w:r w:rsidRPr="000C4662">
        <w:t xml:space="preserve"> the amount from time to time of each Imbalance Party's Energy Credit Cover;</w:t>
      </w:r>
    </w:p>
    <w:p w:rsidR="00B0413C" w:rsidRPr="000C4662" w:rsidRDefault="00CF454C" w:rsidP="00CD649B">
      <w:pPr>
        <w:ind w:left="1984" w:hanging="992"/>
      </w:pPr>
      <w:r w:rsidRPr="000C4662">
        <w:t>(c)</w:t>
      </w:r>
      <w:r w:rsidRPr="000C4662">
        <w:tab/>
      </w:r>
      <w:proofErr w:type="gramStart"/>
      <w:r w:rsidRPr="000C4662">
        <w:t>notify</w:t>
      </w:r>
      <w:proofErr w:type="gramEnd"/>
      <w:r w:rsidRPr="000C4662">
        <w:t xml:space="preserve"> to the ECVAA, the Imbalance Party and </w:t>
      </w:r>
      <w:proofErr w:type="spellStart"/>
      <w:r w:rsidRPr="000C4662">
        <w:t>BSCCo</w:t>
      </w:r>
      <w:proofErr w:type="spellEnd"/>
      <w:r w:rsidRPr="000C4662">
        <w:t xml:space="preserve"> the amount of each Trading Party's Energy Credit Cover:</w:t>
      </w:r>
    </w:p>
    <w:p w:rsidR="00B0413C" w:rsidRPr="000C4662" w:rsidRDefault="00CF454C" w:rsidP="00CD649B">
      <w:pPr>
        <w:ind w:left="2977" w:hanging="992"/>
      </w:pPr>
      <w:r w:rsidRPr="000C4662">
        <w:t>(</w:t>
      </w:r>
      <w:proofErr w:type="spellStart"/>
      <w:r w:rsidRPr="000C4662">
        <w:t>i</w:t>
      </w:r>
      <w:proofErr w:type="spellEnd"/>
      <w:r w:rsidRPr="000C4662">
        <w:t>)</w:t>
      </w:r>
      <w:r w:rsidRPr="000C4662">
        <w:tab/>
      </w:r>
      <w:proofErr w:type="gramStart"/>
      <w:r w:rsidRPr="000C4662">
        <w:t>on</w:t>
      </w:r>
      <w:proofErr w:type="gramEnd"/>
      <w:r w:rsidRPr="000C4662">
        <w:t xml:space="preserve"> the day on which that Party becomes a</w:t>
      </w:r>
      <w:r w:rsidR="00F15124">
        <w:t>n</w:t>
      </w:r>
      <w:r w:rsidRPr="000C4662">
        <w:t xml:space="preserve"> Imbalance Party; and</w:t>
      </w:r>
    </w:p>
    <w:p w:rsidR="00B0413C" w:rsidRPr="000C4662" w:rsidRDefault="00CF454C" w:rsidP="00CD649B">
      <w:pPr>
        <w:ind w:left="2977" w:hanging="992"/>
      </w:pPr>
      <w:r w:rsidRPr="000C4662">
        <w:t>(ii)</w:t>
      </w:r>
      <w:r w:rsidRPr="000C4662">
        <w:tab/>
      </w:r>
      <w:proofErr w:type="gramStart"/>
      <w:r w:rsidRPr="000C4662">
        <w:t>upon</w:t>
      </w:r>
      <w:proofErr w:type="gramEnd"/>
      <w:r w:rsidRPr="000C4662">
        <w:t xml:space="preserve"> each occasion on which the amount of such Energy Credit Cover changes, as soon as reasonably practicable after becoming aware of the change.</w:t>
      </w:r>
    </w:p>
    <w:p w:rsidR="00B0413C" w:rsidRPr="000C4662" w:rsidRDefault="00CF454C" w:rsidP="00CD649B">
      <w:pPr>
        <w:ind w:left="992" w:hanging="992"/>
      </w:pPr>
      <w:r w:rsidRPr="000C4662">
        <w:t>2.4.3</w:t>
      </w:r>
      <w:r w:rsidRPr="000C4662">
        <w:tab/>
        <w:t xml:space="preserve">For the purposes of this Section M, a reference to the amount of an Imbalance Party's Energy Credit Cover is to the amount most recently notified by the FAA to the ECVAA under </w:t>
      </w:r>
      <w:hyperlink r:id="rId122" w:anchor="section-m-2-2.4-2.4.2" w:history="1">
        <w:r w:rsidR="00247510">
          <w:rPr>
            <w:rStyle w:val="Hyperlink"/>
          </w:rPr>
          <w:t>paragraph 2.4.2(c)</w:t>
        </w:r>
      </w:hyperlink>
      <w:r w:rsidRPr="000C4662">
        <w:t xml:space="preserve"> (or to an amount of zero if no such amount has been so notified).</w:t>
      </w:r>
    </w:p>
    <w:p w:rsidR="00B0413C" w:rsidRPr="000C4662" w:rsidRDefault="00CF454C" w:rsidP="00CD649B">
      <w:pPr>
        <w:ind w:left="992" w:hanging="992"/>
      </w:pPr>
      <w:r w:rsidRPr="000C4662">
        <w:t>2.4.4</w:t>
      </w:r>
      <w:r w:rsidRPr="000C4662">
        <w:tab/>
        <w:t xml:space="preserve">For the purposes of </w:t>
      </w:r>
      <w:hyperlink r:id="rId123" w:anchor="section-m-4" w:history="1">
        <w:r w:rsidRPr="0064003B">
          <w:rPr>
            <w:rStyle w:val="Hyperlink"/>
          </w:rPr>
          <w:t>paragraph 4</w:t>
        </w:r>
      </w:hyperlink>
      <w:r w:rsidRPr="000C4662">
        <w:t xml:space="preserve">, the time at which (upon a change as referred to in </w:t>
      </w:r>
      <w:hyperlink r:id="rId124" w:anchor="section-m-2-2.4-2.4.2" w:history="1">
        <w:r w:rsidR="0064003B">
          <w:rPr>
            <w:rStyle w:val="Hyperlink"/>
          </w:rPr>
          <w:t>paragraph 2.4.2(c)(ii))</w:t>
        </w:r>
      </w:hyperlink>
      <w:r w:rsidRPr="000C4662">
        <w:t xml:space="preserve"> the correct amount of an Imbalance Party's Energy Credit Cover should be notified by the FAA to the ECVAA, shall be 17:00 hours on the Business Day after the change occurred, or such earlier time as the correct amount was actually so notified.</w:t>
      </w:r>
    </w:p>
    <w:p w:rsidR="008C6CBE" w:rsidRDefault="008C6CBE">
      <w:pPr>
        <w:spacing w:after="0"/>
        <w:jc w:val="left"/>
        <w:rPr>
          <w:b/>
        </w:rPr>
      </w:pPr>
    </w:p>
    <w:p w:rsidR="00B0413C" w:rsidRPr="000C4662" w:rsidRDefault="00CF454C" w:rsidP="008C6CBE">
      <w:pPr>
        <w:pStyle w:val="Heading2"/>
      </w:pPr>
      <w:bookmarkStart w:id="345" w:name="_Toc86743168"/>
      <w:bookmarkStart w:id="346" w:name="_Toc158978160"/>
      <w:r w:rsidRPr="000C4662">
        <w:t>3.</w:t>
      </w:r>
      <w:r w:rsidRPr="000C4662">
        <w:tab/>
        <w:t>CREDIT DEFAULT STATUS</w:t>
      </w:r>
      <w:bookmarkEnd w:id="345"/>
      <w:bookmarkEnd w:id="346"/>
    </w:p>
    <w:p w:rsidR="00B0413C" w:rsidRPr="000C4662" w:rsidRDefault="00CF454C" w:rsidP="008C6CBE">
      <w:pPr>
        <w:pStyle w:val="Heading3"/>
      </w:pPr>
      <w:bookmarkStart w:id="347" w:name="_Toc86743169"/>
      <w:bookmarkStart w:id="348" w:name="_Toc158978161"/>
      <w:r w:rsidRPr="000C4662">
        <w:t>3.1</w:t>
      </w:r>
      <w:r w:rsidRPr="000C4662">
        <w:tab/>
        <w:t>General</w:t>
      </w:r>
      <w:bookmarkEnd w:id="347"/>
      <w:bookmarkEnd w:id="348"/>
    </w:p>
    <w:p w:rsidR="00B0413C" w:rsidRPr="000C4662" w:rsidRDefault="00CF454C" w:rsidP="00CD649B">
      <w:pPr>
        <w:ind w:left="992" w:hanging="992"/>
      </w:pPr>
      <w:r w:rsidRPr="000C4662">
        <w:t>3.1.1</w:t>
      </w:r>
      <w:r w:rsidRPr="000C4662">
        <w:tab/>
        <w:t>In relation to any Settlement Period, an Imbalance Party's "</w:t>
      </w:r>
      <w:r w:rsidRPr="000C4662">
        <w:rPr>
          <w:b/>
        </w:rPr>
        <w:t>Credit Cover Percentage</w:t>
      </w:r>
      <w:r w:rsidRPr="000C4662">
        <w:t>" (</w:t>
      </w:r>
      <w:proofErr w:type="spellStart"/>
      <w:r w:rsidRPr="000C4662">
        <w:t>CCP</w:t>
      </w:r>
      <w:r w:rsidRPr="000C4662">
        <w:rPr>
          <w:vertAlign w:val="subscript"/>
        </w:rPr>
        <w:t>pj</w:t>
      </w:r>
      <w:proofErr w:type="spellEnd"/>
      <w:r w:rsidRPr="000C4662">
        <w:t>, %) is:</w:t>
      </w:r>
    </w:p>
    <w:p w:rsidR="00B0413C" w:rsidRPr="000C4662" w:rsidRDefault="00CF454C" w:rsidP="00CD649B">
      <w:pPr>
        <w:ind w:left="1984" w:hanging="992"/>
      </w:pPr>
      <w:r w:rsidRPr="000C4662">
        <w:t>(a)</w:t>
      </w:r>
      <w:r w:rsidRPr="000C4662">
        <w:tab/>
      </w:r>
      <w:proofErr w:type="gramStart"/>
      <w:r w:rsidRPr="000C4662">
        <w:t>where</w:t>
      </w:r>
      <w:proofErr w:type="gramEnd"/>
      <w:r w:rsidRPr="000C4662">
        <w:t xml:space="preserve"> </w:t>
      </w:r>
      <w:proofErr w:type="spellStart"/>
      <w:r w:rsidRPr="000C4662">
        <w:t>ECC</w:t>
      </w:r>
      <w:r w:rsidRPr="000C4662">
        <w:rPr>
          <w:vertAlign w:val="subscript"/>
        </w:rPr>
        <w:t>p</w:t>
      </w:r>
      <w:proofErr w:type="spellEnd"/>
      <w:r w:rsidRPr="000C4662">
        <w:t xml:space="preserve"> does not equal zero:</w:t>
      </w:r>
    </w:p>
    <w:p w:rsidR="00B0413C" w:rsidRPr="000C4662" w:rsidRDefault="00CF454C" w:rsidP="00CD649B">
      <w:pPr>
        <w:ind w:left="1985"/>
      </w:pPr>
      <w:proofErr w:type="spellStart"/>
      <w:r w:rsidRPr="000C4662">
        <w:t>CCP</w:t>
      </w:r>
      <w:r w:rsidRPr="000C4662">
        <w:rPr>
          <w:vertAlign w:val="subscript"/>
        </w:rPr>
        <w:t>pj</w:t>
      </w:r>
      <w:proofErr w:type="spellEnd"/>
      <w:r w:rsidRPr="000C4662">
        <w:t xml:space="preserve">   =    (</w:t>
      </w:r>
      <w:proofErr w:type="spellStart"/>
      <w:r w:rsidRPr="000C4662">
        <w:t>EI</w:t>
      </w:r>
      <w:r w:rsidRPr="000C4662">
        <w:rPr>
          <w:vertAlign w:val="subscript"/>
        </w:rPr>
        <w:t>pj</w:t>
      </w:r>
      <w:proofErr w:type="spellEnd"/>
      <w:r w:rsidRPr="000C4662">
        <w:t xml:space="preserve"> / </w:t>
      </w:r>
      <w:proofErr w:type="spellStart"/>
      <w:proofErr w:type="gramStart"/>
      <w:r w:rsidRPr="000C4662">
        <w:t>ECC</w:t>
      </w:r>
      <w:r w:rsidRPr="000C4662">
        <w:rPr>
          <w:vertAlign w:val="subscript"/>
        </w:rPr>
        <w:t>p</w:t>
      </w:r>
      <w:proofErr w:type="spellEnd"/>
      <w:r w:rsidRPr="000C4662">
        <w:rPr>
          <w:vertAlign w:val="subscript"/>
        </w:rPr>
        <w:t xml:space="preserve"> </w:t>
      </w:r>
      <w:r w:rsidRPr="000C4662">
        <w:t>)</w:t>
      </w:r>
      <w:proofErr w:type="gramEnd"/>
      <w:r w:rsidRPr="000C4662">
        <w:t xml:space="preserve"> *  100</w:t>
      </w:r>
    </w:p>
    <w:p w:rsidR="00B0413C" w:rsidRPr="000C4662" w:rsidRDefault="00CF454C" w:rsidP="00CD649B">
      <w:pPr>
        <w:ind w:left="1984" w:hanging="992"/>
      </w:pPr>
      <w:r w:rsidRPr="000C4662">
        <w:t>(b)</w:t>
      </w:r>
      <w:r w:rsidRPr="000C4662">
        <w:tab/>
      </w:r>
      <w:proofErr w:type="gramStart"/>
      <w:r w:rsidRPr="000C4662">
        <w:t>where</w:t>
      </w:r>
      <w:proofErr w:type="gramEnd"/>
      <w:r w:rsidRPr="000C4662">
        <w:t xml:space="preserve"> </w:t>
      </w:r>
      <w:proofErr w:type="spellStart"/>
      <w:r w:rsidRPr="000C4662">
        <w:t>ECC</w:t>
      </w:r>
      <w:r w:rsidRPr="000C4662">
        <w:rPr>
          <w:vertAlign w:val="subscript"/>
        </w:rPr>
        <w:t>p</w:t>
      </w:r>
      <w:proofErr w:type="spellEnd"/>
      <w:r w:rsidRPr="000C4662">
        <w:t xml:space="preserve"> equals zero:</w:t>
      </w:r>
    </w:p>
    <w:p w:rsidR="00B0413C" w:rsidRPr="000C4662" w:rsidRDefault="00CF454C" w:rsidP="001921DC">
      <w:pPr>
        <w:ind w:left="1985"/>
      </w:pPr>
      <w:proofErr w:type="gramStart"/>
      <w:r w:rsidRPr="000C4662">
        <w:t>then</w:t>
      </w:r>
      <w:proofErr w:type="gramEnd"/>
      <w:r w:rsidRPr="000C4662">
        <w:t>,</w:t>
      </w:r>
    </w:p>
    <w:p w:rsidR="00B0413C" w:rsidRPr="000C4662" w:rsidRDefault="00CF454C" w:rsidP="001921DC">
      <w:pPr>
        <w:ind w:left="1985"/>
      </w:pPr>
      <w:proofErr w:type="gramStart"/>
      <w:r w:rsidRPr="000C4662">
        <w:t>if</w:t>
      </w:r>
      <w:proofErr w:type="gramEnd"/>
      <w:r w:rsidRPr="000C4662">
        <w:t xml:space="preserve"> </w:t>
      </w:r>
      <w:proofErr w:type="spellStart"/>
      <w:r w:rsidRPr="000C4662">
        <w:t>EI</w:t>
      </w:r>
      <w:r w:rsidRPr="000C4662">
        <w:rPr>
          <w:vertAlign w:val="subscript"/>
        </w:rPr>
        <w:t>pj</w:t>
      </w:r>
      <w:proofErr w:type="spellEnd"/>
      <w:r w:rsidRPr="000C4662">
        <w:t xml:space="preserve">   =   0, then </w:t>
      </w:r>
      <w:proofErr w:type="spellStart"/>
      <w:r w:rsidRPr="000C4662">
        <w:t>CCP</w:t>
      </w:r>
      <w:r w:rsidRPr="000C4662">
        <w:rPr>
          <w:vertAlign w:val="subscript"/>
        </w:rPr>
        <w:t>pj</w:t>
      </w:r>
      <w:proofErr w:type="spellEnd"/>
      <w:r w:rsidRPr="000C4662">
        <w:t xml:space="preserve">   =    0</w:t>
      </w:r>
    </w:p>
    <w:p w:rsidR="00B0413C" w:rsidRPr="000C4662" w:rsidRDefault="00CF454C" w:rsidP="001921DC">
      <w:pPr>
        <w:ind w:left="1985"/>
      </w:pPr>
      <w:proofErr w:type="gramStart"/>
      <w:r w:rsidRPr="000C4662">
        <w:t>if</w:t>
      </w:r>
      <w:proofErr w:type="gramEnd"/>
      <w:r w:rsidRPr="000C4662">
        <w:t xml:space="preserve"> </w:t>
      </w:r>
      <w:proofErr w:type="spellStart"/>
      <w:r w:rsidRPr="000C4662">
        <w:t>EI</w:t>
      </w:r>
      <w:r w:rsidRPr="000C4662">
        <w:rPr>
          <w:vertAlign w:val="subscript"/>
        </w:rPr>
        <w:t>pj</w:t>
      </w:r>
      <w:proofErr w:type="spellEnd"/>
      <w:r w:rsidRPr="000C4662">
        <w:t xml:space="preserve">  &gt; 0, then </w:t>
      </w:r>
      <w:proofErr w:type="spellStart"/>
      <w:r w:rsidRPr="000C4662">
        <w:t>CCP</w:t>
      </w:r>
      <w:r w:rsidRPr="000C4662">
        <w:rPr>
          <w:vertAlign w:val="subscript"/>
        </w:rPr>
        <w:t>pj</w:t>
      </w:r>
      <w:proofErr w:type="spellEnd"/>
      <w:r w:rsidRPr="000C4662">
        <w:t xml:space="preserve">   =      + 1000</w:t>
      </w:r>
    </w:p>
    <w:p w:rsidR="00B0413C" w:rsidRPr="000C4662" w:rsidRDefault="00CF454C" w:rsidP="001921DC">
      <w:pPr>
        <w:ind w:left="1985"/>
      </w:pPr>
      <w:proofErr w:type="gramStart"/>
      <w:r w:rsidRPr="000C4662">
        <w:t>if</w:t>
      </w:r>
      <w:proofErr w:type="gramEnd"/>
      <w:r w:rsidRPr="000C4662">
        <w:t xml:space="preserve"> </w:t>
      </w:r>
      <w:proofErr w:type="spellStart"/>
      <w:r w:rsidRPr="000C4662">
        <w:t>EI</w:t>
      </w:r>
      <w:r w:rsidRPr="000C4662">
        <w:rPr>
          <w:vertAlign w:val="subscript"/>
        </w:rPr>
        <w:t>pj</w:t>
      </w:r>
      <w:proofErr w:type="spellEnd"/>
      <w:r w:rsidRPr="000C4662">
        <w:rPr>
          <w:vertAlign w:val="subscript"/>
        </w:rPr>
        <w:t xml:space="preserve"> </w:t>
      </w:r>
      <w:r w:rsidRPr="000C4662">
        <w:t xml:space="preserve"> &lt; 0, then </w:t>
      </w:r>
      <w:proofErr w:type="spellStart"/>
      <w:r w:rsidRPr="000C4662">
        <w:t>CCP</w:t>
      </w:r>
      <w:r w:rsidRPr="000C4662">
        <w:rPr>
          <w:vertAlign w:val="subscript"/>
        </w:rPr>
        <w:t>pj</w:t>
      </w:r>
      <w:proofErr w:type="spellEnd"/>
      <w:r w:rsidRPr="000C4662">
        <w:rPr>
          <w:vertAlign w:val="subscript"/>
        </w:rPr>
        <w:t xml:space="preserve">  </w:t>
      </w:r>
      <w:r w:rsidRPr="000C4662">
        <w:t xml:space="preserve"> =     </w:t>
      </w:r>
      <w:r w:rsidRPr="000C4662">
        <w:sym w:font="Symbol" w:char="F02D"/>
      </w:r>
      <w:r w:rsidRPr="000C4662">
        <w:t xml:space="preserve"> 1000</w:t>
      </w:r>
    </w:p>
    <w:p w:rsidR="00B0413C" w:rsidRPr="000C4662" w:rsidRDefault="00CF454C" w:rsidP="00CD649B">
      <w:pPr>
        <w:ind w:left="992"/>
      </w:pPr>
      <w:r w:rsidRPr="000C4662">
        <w:t>where</w:t>
      </w:r>
      <w:r w:rsidR="0060228A">
        <w:t>:</w:t>
      </w:r>
    </w:p>
    <w:p w:rsidR="00B0413C" w:rsidRPr="000C4662" w:rsidRDefault="00CF454C" w:rsidP="00CD649B">
      <w:pPr>
        <w:ind w:left="1984" w:hanging="992"/>
      </w:pPr>
      <w:proofErr w:type="spellStart"/>
      <w:r w:rsidRPr="000C4662">
        <w:t>EI</w:t>
      </w:r>
      <w:r w:rsidRPr="000C4662">
        <w:rPr>
          <w:vertAlign w:val="subscript"/>
        </w:rPr>
        <w:t>pj</w:t>
      </w:r>
      <w:proofErr w:type="spellEnd"/>
      <w:r w:rsidRPr="000C4662">
        <w:tab/>
        <w:t>is the Imbalance Party's Energy Indebtedness in relation to that Settlement Period;</w:t>
      </w:r>
    </w:p>
    <w:p w:rsidR="00B0413C" w:rsidRPr="000C4662" w:rsidRDefault="00CF454C" w:rsidP="00CD649B">
      <w:pPr>
        <w:ind w:left="1984" w:hanging="992"/>
      </w:pPr>
      <w:proofErr w:type="spellStart"/>
      <w:r w:rsidRPr="000C4662">
        <w:lastRenderedPageBreak/>
        <w:t>ECC</w:t>
      </w:r>
      <w:r w:rsidRPr="000C4662">
        <w:rPr>
          <w:vertAlign w:val="subscript"/>
        </w:rPr>
        <w:t>p</w:t>
      </w:r>
      <w:proofErr w:type="spellEnd"/>
      <w:r w:rsidRPr="000C4662">
        <w:tab/>
        <w:t xml:space="preserve">is the amount of the Imbalance Party's Energy Credit Cover most recently notified by the FAA under </w:t>
      </w:r>
      <w:hyperlink r:id="rId125" w:anchor="section-m-2-2.4-2.4.2" w:history="1">
        <w:r w:rsidR="0064003B">
          <w:rPr>
            <w:rStyle w:val="Hyperlink"/>
          </w:rPr>
          <w:t>paragraph 2.4.2(c).</w:t>
        </w:r>
      </w:hyperlink>
    </w:p>
    <w:p w:rsidR="00B0413C" w:rsidRPr="000C4662" w:rsidRDefault="00CF454C" w:rsidP="00CD649B">
      <w:pPr>
        <w:ind w:left="992" w:hanging="992"/>
      </w:pPr>
      <w:r w:rsidRPr="000C4662">
        <w:t>3.1.2</w:t>
      </w:r>
      <w:r w:rsidRPr="000C4662">
        <w:tab/>
        <w:t>In relation to a Settlement Period, a</w:t>
      </w:r>
      <w:r w:rsidR="00F15124">
        <w:t>n</w:t>
      </w:r>
      <w:r w:rsidRPr="000C4662">
        <w:t xml:space="preserve"> Imbalance Party's Credit Cover Percentage "</w:t>
      </w:r>
      <w:r w:rsidRPr="000C4662">
        <w:rPr>
          <w:b/>
        </w:rPr>
        <w:t>becomes</w:t>
      </w:r>
      <w:r w:rsidRPr="000C4662">
        <w:t>" greater, or not greater, than a specified percentage where:</w:t>
      </w:r>
    </w:p>
    <w:p w:rsidR="00B0413C" w:rsidRPr="000C4662" w:rsidRDefault="00CF454C" w:rsidP="00CD649B">
      <w:pPr>
        <w:ind w:left="1984" w:hanging="992"/>
      </w:pPr>
      <w:r w:rsidRPr="000C4662">
        <w:t>(a)</w:t>
      </w:r>
      <w:r w:rsidRPr="000C4662">
        <w:tab/>
        <w:t>such Credit Cover Percentage in relation to that Settlement Period is greater, or (as the case may be) not greater, than that percentage, and</w:t>
      </w:r>
    </w:p>
    <w:p w:rsidR="00B0413C" w:rsidRPr="000C4662" w:rsidRDefault="00CF454C" w:rsidP="00CD649B">
      <w:pPr>
        <w:ind w:left="1984" w:hanging="992"/>
      </w:pPr>
      <w:r w:rsidRPr="000C4662">
        <w:t>(b)</w:t>
      </w:r>
      <w:r w:rsidRPr="000C4662">
        <w:tab/>
      </w:r>
      <w:proofErr w:type="gramStart"/>
      <w:r w:rsidRPr="000C4662">
        <w:t>the</w:t>
      </w:r>
      <w:proofErr w:type="gramEnd"/>
      <w:r w:rsidRPr="000C4662">
        <w:t xml:space="preserve"> Imbalance Party's Credit Cover Percentage in relation to the preceding Settlement Period was not greater, or (as the case may be) was greater, than that percentage.</w:t>
      </w:r>
    </w:p>
    <w:p w:rsidR="00B0413C" w:rsidRPr="000C4662" w:rsidRDefault="00CF454C" w:rsidP="00CD649B">
      <w:pPr>
        <w:ind w:left="992" w:hanging="992"/>
      </w:pPr>
      <w:r w:rsidRPr="000C4662">
        <w:t>3.1.3</w:t>
      </w:r>
      <w:r w:rsidRPr="000C4662">
        <w:tab/>
        <w:t>Where under this Section M:</w:t>
      </w:r>
    </w:p>
    <w:p w:rsidR="00B0413C" w:rsidRPr="000C4662" w:rsidRDefault="00CF454C" w:rsidP="00CD649B">
      <w:pPr>
        <w:ind w:left="1984" w:hanging="992"/>
      </w:pPr>
      <w:r w:rsidRPr="000C4662">
        <w:t>(a)</w:t>
      </w:r>
      <w:r w:rsidRPr="000C4662">
        <w:tab/>
        <w:t>the ECVAA is required or entitled to take any step in relation to any Settlement Period in which an Imbalance Party's Credit Cover Percentage becomes greater, or not greater, or less, than a specified percentage, and</w:t>
      </w:r>
    </w:p>
    <w:p w:rsidR="00B0413C" w:rsidRPr="000C4662" w:rsidRDefault="00CF454C" w:rsidP="00CD649B">
      <w:pPr>
        <w:ind w:left="1984" w:hanging="992"/>
      </w:pPr>
      <w:r w:rsidRPr="000C4662">
        <w:t>(b)</w:t>
      </w:r>
      <w:r w:rsidRPr="000C4662">
        <w:tab/>
      </w:r>
      <w:proofErr w:type="gramStart"/>
      <w:r w:rsidRPr="000C4662">
        <w:t>the</w:t>
      </w:r>
      <w:proofErr w:type="gramEnd"/>
      <w:r w:rsidRPr="000C4662">
        <w:t xml:space="preserve"> ECVAA does not (within the time required under this Section M) take that step in relation to that Settlement Period</w:t>
      </w:r>
    </w:p>
    <w:p w:rsidR="00B0413C" w:rsidRPr="000C4662" w:rsidRDefault="00CF454C" w:rsidP="00CD649B">
      <w:pPr>
        <w:ind w:left="992"/>
      </w:pPr>
      <w:proofErr w:type="gramStart"/>
      <w:r w:rsidRPr="000C4662">
        <w:t>nothing</w:t>
      </w:r>
      <w:proofErr w:type="gramEnd"/>
      <w:r w:rsidRPr="000C4662">
        <w:t xml:space="preserve"> in this Section M shall prevent the ECVAA from taking that step in relation to any later Settlement Period in relation to which that Imbalance Party's Credit Cover Percentage remains greater, or (as the case may be) not greater, or less, than the specified percentage.</w:t>
      </w:r>
    </w:p>
    <w:p w:rsidR="00B0413C" w:rsidRPr="000C4662" w:rsidRDefault="00CF454C" w:rsidP="00CD649B">
      <w:pPr>
        <w:ind w:left="992" w:hanging="992"/>
      </w:pPr>
      <w:r w:rsidRPr="000C4662">
        <w:t>3.1.4</w:t>
      </w:r>
      <w:r w:rsidRPr="000C4662">
        <w:tab/>
        <w:t>The ECVAA will:</w:t>
      </w:r>
    </w:p>
    <w:p w:rsidR="00B0413C" w:rsidRPr="000C4662" w:rsidRDefault="00CF454C" w:rsidP="00CD649B">
      <w:pPr>
        <w:ind w:left="1984" w:hanging="992"/>
      </w:pPr>
      <w:r w:rsidRPr="000C4662">
        <w:t>(a)</w:t>
      </w:r>
      <w:r w:rsidRPr="000C4662">
        <w:tab/>
      </w:r>
      <w:proofErr w:type="gramStart"/>
      <w:r w:rsidRPr="000C4662">
        <w:t>for</w:t>
      </w:r>
      <w:proofErr w:type="gramEnd"/>
      <w:r w:rsidRPr="000C4662">
        <w:t xml:space="preserve"> each Settlement Period, as soon as practicable after the Submission Deadline, determine the Credit Cover Percentage for each Imbalance Party; and</w:t>
      </w:r>
    </w:p>
    <w:p w:rsidR="00B0413C" w:rsidRPr="000C4662" w:rsidRDefault="00CF454C" w:rsidP="008C6CBE">
      <w:pPr>
        <w:ind w:left="1984" w:hanging="992"/>
      </w:pPr>
      <w:r w:rsidRPr="000C4662">
        <w:t>(b)</w:t>
      </w:r>
      <w:r w:rsidRPr="000C4662">
        <w:tab/>
      </w:r>
      <w:proofErr w:type="gramStart"/>
      <w:r w:rsidRPr="000C4662">
        <w:t>for</w:t>
      </w:r>
      <w:proofErr w:type="gramEnd"/>
      <w:r w:rsidRPr="000C4662">
        <w:t xml:space="preserve"> each Settlement Day, as soon as reasonably practicable after the end of the Settlement Day, notify each Imbalance Party of its Credit Cover Percentage as calculated in respect of the last Settlement Period in that Settlement Day.</w:t>
      </w:r>
    </w:p>
    <w:p w:rsidR="00B0413C" w:rsidRPr="000C4662" w:rsidRDefault="00CF454C" w:rsidP="008C6CBE">
      <w:pPr>
        <w:pStyle w:val="Heading3"/>
      </w:pPr>
      <w:bookmarkStart w:id="349" w:name="_Toc86743170"/>
      <w:bookmarkStart w:id="350" w:name="_Toc158978162"/>
      <w:r w:rsidRPr="000C4662">
        <w:t>3.2</w:t>
      </w:r>
      <w:r w:rsidRPr="000C4662">
        <w:tab/>
        <w:t>Level 1 Credit Default</w:t>
      </w:r>
      <w:bookmarkEnd w:id="349"/>
      <w:bookmarkEnd w:id="350"/>
    </w:p>
    <w:p w:rsidR="00B0413C" w:rsidRPr="000C4662" w:rsidRDefault="00CF454C" w:rsidP="008C6CBE">
      <w:pPr>
        <w:ind w:left="992" w:hanging="992"/>
      </w:pPr>
      <w:r w:rsidRPr="000C4662">
        <w:t>3.2.1</w:t>
      </w:r>
      <w:r w:rsidRPr="000C4662">
        <w:tab/>
        <w:t xml:space="preserve">If in relation to any Settlement Period an Imbalance Party's Credit Cover Percentage, as determined by the ECVAA, becomes greater than </w:t>
      </w:r>
      <w:r w:rsidR="00AD07EA">
        <w:t>eighty (</w:t>
      </w:r>
      <w:r w:rsidRPr="000C4662">
        <w:t>80</w:t>
      </w:r>
      <w:r w:rsidR="00AD07EA">
        <w:t>) per cent (</w:t>
      </w:r>
      <w:r w:rsidRPr="000C4662">
        <w:t>%</w:t>
      </w:r>
      <w:r w:rsidR="00AD07EA">
        <w:t>)</w:t>
      </w:r>
      <w:r w:rsidRPr="000C4662">
        <w:t>:</w:t>
      </w:r>
    </w:p>
    <w:p w:rsidR="00B0413C" w:rsidRPr="000C4662" w:rsidRDefault="00CF454C" w:rsidP="008C6CBE">
      <w:pPr>
        <w:ind w:left="1984" w:hanging="992"/>
      </w:pPr>
      <w:r w:rsidRPr="000C4662">
        <w:t>(a)</w:t>
      </w:r>
      <w:r w:rsidRPr="000C4662">
        <w:tab/>
      </w:r>
      <w:proofErr w:type="gramStart"/>
      <w:r w:rsidRPr="000C4662">
        <w:t>the</w:t>
      </w:r>
      <w:proofErr w:type="gramEnd"/>
      <w:r w:rsidRPr="000C4662">
        <w:t xml:space="preserve"> ECVAA shall, as soon as possible after the Submission Deadline:</w:t>
      </w:r>
    </w:p>
    <w:p w:rsidR="00B0413C" w:rsidRPr="000C4662" w:rsidRDefault="00CF454C" w:rsidP="008C6CBE">
      <w:pPr>
        <w:ind w:left="2977" w:hanging="992"/>
      </w:pPr>
      <w:r w:rsidRPr="000C4662">
        <w:t>(</w:t>
      </w:r>
      <w:proofErr w:type="spellStart"/>
      <w:r w:rsidRPr="000C4662">
        <w:t>i</w:t>
      </w:r>
      <w:proofErr w:type="spellEnd"/>
      <w:r w:rsidRPr="000C4662">
        <w:t>)</w:t>
      </w:r>
      <w:r w:rsidRPr="000C4662">
        <w:tab/>
        <w:t>give notice ("</w:t>
      </w:r>
      <w:r w:rsidRPr="000C4662">
        <w:rPr>
          <w:b/>
        </w:rPr>
        <w:t>level 1 default notice</w:t>
      </w:r>
      <w:r w:rsidRPr="000C4662">
        <w:t xml:space="preserve">") to the Imbalance Party to that effect (in addition to the notification under </w:t>
      </w:r>
      <w:hyperlink r:id="rId126" w:anchor="section-m-3-3.1-3.1.4" w:history="1">
        <w:r w:rsidR="0064003B">
          <w:rPr>
            <w:rStyle w:val="Hyperlink"/>
          </w:rPr>
          <w:t>paragraph 3.1.4</w:t>
        </w:r>
      </w:hyperlink>
      <w:r w:rsidRPr="000C4662">
        <w:t>); and</w:t>
      </w:r>
    </w:p>
    <w:p w:rsidR="00B0413C" w:rsidRPr="000C4662" w:rsidRDefault="00CF454C" w:rsidP="008C6CBE">
      <w:pPr>
        <w:ind w:left="2977" w:hanging="992"/>
      </w:pPr>
      <w:r w:rsidRPr="000C4662">
        <w:t>(ii)</w:t>
      </w:r>
      <w:r w:rsidRPr="000C4662">
        <w:tab/>
      </w:r>
      <w:proofErr w:type="gramStart"/>
      <w:r w:rsidRPr="000C4662">
        <w:t>submit</w:t>
      </w:r>
      <w:proofErr w:type="gramEnd"/>
      <w:r w:rsidRPr="000C4662">
        <w:t xml:space="preserve"> a copy of such notice to </w:t>
      </w:r>
      <w:proofErr w:type="spellStart"/>
      <w:r w:rsidRPr="000C4662">
        <w:t>BSCCo</w:t>
      </w:r>
      <w:proofErr w:type="spellEnd"/>
      <w:r w:rsidRPr="000C4662">
        <w:t>; and</w:t>
      </w:r>
    </w:p>
    <w:p w:rsidR="00B0413C" w:rsidRPr="000C4662" w:rsidRDefault="00CF454C" w:rsidP="008C6CBE">
      <w:pPr>
        <w:ind w:left="1984" w:hanging="992"/>
      </w:pPr>
      <w:r w:rsidRPr="000C4662">
        <w:t>(b)</w:t>
      </w:r>
      <w:r w:rsidRPr="000C4662">
        <w:tab/>
      </w:r>
      <w:proofErr w:type="gramStart"/>
      <w:r w:rsidRPr="000C4662">
        <w:t>the</w:t>
      </w:r>
      <w:proofErr w:type="gramEnd"/>
      <w:r w:rsidRPr="000C4662">
        <w:t xml:space="preserve"> Imbalance Party may, at any time before the expiry of the Query Period, give notice ("</w:t>
      </w:r>
      <w:r w:rsidRPr="000C4662">
        <w:rPr>
          <w:b/>
        </w:rPr>
        <w:t>default query notice</w:t>
      </w:r>
      <w:r w:rsidRPr="000C4662">
        <w:t>") to the ECVAA that it considers that its Credit Cover Percentage has been determined erroneously, and may provide information supporting its view.</w:t>
      </w:r>
    </w:p>
    <w:p w:rsidR="00B0413C" w:rsidRPr="000C4662" w:rsidRDefault="00CF454C" w:rsidP="008C6CBE">
      <w:pPr>
        <w:ind w:left="992" w:hanging="992"/>
      </w:pPr>
      <w:r w:rsidRPr="000C4662">
        <w:t>3.2.2</w:t>
      </w:r>
      <w:r w:rsidRPr="000C4662">
        <w:tab/>
        <w:t>In relation to any level 1 default notice, the "</w:t>
      </w:r>
      <w:r w:rsidRPr="000C4662">
        <w:rPr>
          <w:b/>
        </w:rPr>
        <w:t>Query Period</w:t>
      </w:r>
      <w:r w:rsidRPr="000C4662">
        <w:t xml:space="preserve">" is the period commencing at the Submission Deadline for the Settlement Period in relation to which the ECVAA determines that the Imbalance Party's Credit Cover Percentage becomes greater than </w:t>
      </w:r>
      <w:r w:rsidR="00AD07EA">
        <w:t>eighty (</w:t>
      </w:r>
      <w:r w:rsidRPr="000C4662">
        <w:t>80</w:t>
      </w:r>
      <w:r w:rsidR="00AD07EA">
        <w:t>) per cent (</w:t>
      </w:r>
      <w:r w:rsidRPr="000C4662">
        <w:t>%</w:t>
      </w:r>
      <w:r w:rsidR="00AD07EA">
        <w:t>)</w:t>
      </w:r>
      <w:r w:rsidRPr="000C4662">
        <w:t xml:space="preserve"> and ending after the shortest duration to include:</w:t>
      </w:r>
    </w:p>
    <w:p w:rsidR="00B0413C" w:rsidRPr="000C4662" w:rsidRDefault="00CF454C" w:rsidP="008C6CBE">
      <w:pPr>
        <w:ind w:left="1984" w:hanging="992"/>
      </w:pPr>
      <w:r w:rsidRPr="000C4662">
        <w:lastRenderedPageBreak/>
        <w:t>(</w:t>
      </w:r>
      <w:proofErr w:type="gramStart"/>
      <w:r w:rsidRPr="000C4662">
        <w:t>a</w:t>
      </w:r>
      <w:proofErr w:type="gramEnd"/>
      <w:r w:rsidRPr="000C4662">
        <w:t>)</w:t>
      </w:r>
      <w:r w:rsidRPr="000C4662">
        <w:tab/>
      </w:r>
      <w:r w:rsidR="006A79A5">
        <w:t>twenty four</w:t>
      </w:r>
      <w:r w:rsidRPr="000C4662">
        <w:t xml:space="preserve"> hours; and</w:t>
      </w:r>
    </w:p>
    <w:p w:rsidR="00B0413C" w:rsidRPr="000C4662" w:rsidRDefault="00CF454C" w:rsidP="008C6CBE">
      <w:pPr>
        <w:ind w:left="1984" w:hanging="992"/>
      </w:pPr>
      <w:r w:rsidRPr="000C4662">
        <w:t>(b)</w:t>
      </w:r>
      <w:r w:rsidRPr="000C4662">
        <w:tab/>
      </w:r>
      <w:proofErr w:type="gramStart"/>
      <w:r w:rsidRPr="000C4662">
        <w:t>five</w:t>
      </w:r>
      <w:proofErr w:type="gramEnd"/>
      <w:r w:rsidRPr="000C4662">
        <w:t xml:space="preserve"> consecutive hours occurring during Business Hours in a single Business Day</w:t>
      </w:r>
    </w:p>
    <w:p w:rsidR="00B0413C" w:rsidRPr="000C4662" w:rsidRDefault="00CF454C" w:rsidP="008C6CBE">
      <w:pPr>
        <w:ind w:left="992"/>
      </w:pPr>
      <w:proofErr w:type="gramStart"/>
      <w:r w:rsidRPr="000C4662">
        <w:t>after</w:t>
      </w:r>
      <w:proofErr w:type="gramEnd"/>
      <w:r w:rsidRPr="000C4662">
        <w:t xml:space="preserve"> the time at which the level 1 default notice is treated as received by the Imbalance Party (in accordance with </w:t>
      </w:r>
      <w:hyperlink r:id="rId127" w:history="1">
        <w:r w:rsidR="00F93CF8">
          <w:rPr>
            <w:rStyle w:val="Hyperlink"/>
          </w:rPr>
          <w:t>Section O</w:t>
        </w:r>
      </w:hyperlink>
      <w:r w:rsidRPr="000C4662">
        <w:t>).</w:t>
      </w:r>
    </w:p>
    <w:p w:rsidR="00B0413C" w:rsidRPr="000C4662" w:rsidRDefault="00CF454C" w:rsidP="008C6CBE">
      <w:pPr>
        <w:ind w:left="992" w:hanging="992"/>
      </w:pPr>
      <w:r w:rsidRPr="000C4662">
        <w:t>3.2.3</w:t>
      </w:r>
      <w:r w:rsidRPr="000C4662">
        <w:tab/>
        <w:t>If a</w:t>
      </w:r>
      <w:r w:rsidR="00F15124">
        <w:t>n</w:t>
      </w:r>
      <w:r w:rsidRPr="000C4662">
        <w:t xml:space="preserve"> Imbalance Party gives a default query notice to the ECVAA:</w:t>
      </w:r>
    </w:p>
    <w:p w:rsidR="00B0413C" w:rsidRPr="000C4662" w:rsidRDefault="00CF454C" w:rsidP="008C6CBE">
      <w:pPr>
        <w:ind w:left="1984" w:hanging="992"/>
      </w:pPr>
      <w:r w:rsidRPr="000C4662">
        <w:t>(a)</w:t>
      </w:r>
      <w:r w:rsidRPr="000C4662">
        <w:tab/>
        <w:t>the ECVAA shall, before the expiry of the Query Period, review its determination of the Imbalance Party's Credit Cover Percentage and if the Imbalance Party so requests, shall discuss the same by telephone with a representative of the Imbalance Party;</w:t>
      </w:r>
    </w:p>
    <w:p w:rsidR="00B0413C" w:rsidRPr="000C4662" w:rsidRDefault="00CF454C" w:rsidP="008C6CBE">
      <w:pPr>
        <w:ind w:left="1984" w:hanging="992"/>
      </w:pPr>
      <w:r w:rsidRPr="000C4662">
        <w:t>(b)</w:t>
      </w:r>
      <w:r w:rsidRPr="000C4662">
        <w:tab/>
      </w:r>
      <w:proofErr w:type="gramStart"/>
      <w:r w:rsidRPr="000C4662">
        <w:t>if</w:t>
      </w:r>
      <w:proofErr w:type="gramEnd"/>
      <w:r w:rsidRPr="000C4662">
        <w:t xml:space="preserve"> requested by the ECVAA, the Imbalance Party shall provide further information and explanation in support of its view that the ECVAA's determination of the Credit Cover Percentage was erroneous;</w:t>
      </w:r>
    </w:p>
    <w:p w:rsidR="00B0413C" w:rsidRPr="000C4662" w:rsidRDefault="00CF454C" w:rsidP="008C6CBE">
      <w:pPr>
        <w:ind w:left="1984" w:hanging="992"/>
      </w:pPr>
      <w:r w:rsidRPr="000C4662">
        <w:t>(c)</w:t>
      </w:r>
      <w:r w:rsidRPr="000C4662">
        <w:tab/>
        <w:t xml:space="preserve">at the expiry of the Query Period (and whether or not any consensus has been reached between the ECVAA and the Imbalance Party as to the matters notified by the Imbalance Party), the ECVAA will </w:t>
      </w:r>
      <w:proofErr w:type="spellStart"/>
      <w:r w:rsidRPr="000C4662">
        <w:t>redetermine</w:t>
      </w:r>
      <w:proofErr w:type="spellEnd"/>
      <w:r w:rsidRPr="000C4662">
        <w:t xml:space="preserve"> the Imbalance Party's Credit Cover Percentage for the relevant Settlement Period (and for the avoidance of doubt, such redetermination may be the same as its original determination), and will give notice to the Imbalance Party of the Credit Cover Percentage as </w:t>
      </w:r>
      <w:proofErr w:type="spellStart"/>
      <w:r w:rsidRPr="000C4662">
        <w:t>redetermined</w:t>
      </w:r>
      <w:proofErr w:type="spellEnd"/>
      <w:r w:rsidRPr="000C4662">
        <w:t>;</w:t>
      </w:r>
    </w:p>
    <w:p w:rsidR="00B0413C" w:rsidRPr="000C4662" w:rsidRDefault="00CF454C" w:rsidP="008C6CBE">
      <w:pPr>
        <w:ind w:left="1984" w:hanging="992"/>
      </w:pPr>
      <w:r w:rsidRPr="000C4662">
        <w:t>(d)</w:t>
      </w:r>
      <w:r w:rsidRPr="000C4662">
        <w:tab/>
        <w:t>the ECVAA will correct its determination of the Imbalance Party's Credit Cover Percentage for any subsequent Settlement Period, so far as such determination is shown to be erroneous by reference to (or to the matters taken into account in) the ECVAA's redetermination under paragraph (c).</w:t>
      </w:r>
    </w:p>
    <w:p w:rsidR="00B0413C" w:rsidRPr="000C4662" w:rsidRDefault="00CF454C" w:rsidP="008C6CBE">
      <w:pPr>
        <w:ind w:left="992" w:hanging="992"/>
      </w:pPr>
      <w:r w:rsidRPr="000C4662">
        <w:t>3.2.4</w:t>
      </w:r>
      <w:r w:rsidRPr="000C4662">
        <w:tab/>
        <w:t xml:space="preserve">If the </w:t>
      </w:r>
      <w:proofErr w:type="spellStart"/>
      <w:r w:rsidRPr="000C4662">
        <w:t>redetermined</w:t>
      </w:r>
      <w:proofErr w:type="spellEnd"/>
      <w:r w:rsidRPr="000C4662">
        <w:t xml:space="preserve"> Credit Cover Percentage under </w:t>
      </w:r>
      <w:hyperlink r:id="rId128" w:anchor="section-m-3-3.2-3.2.3" w:history="1">
        <w:r w:rsidR="0064003B">
          <w:rPr>
            <w:rStyle w:val="Hyperlink"/>
          </w:rPr>
          <w:t>paragraph 3.2.3(c)</w:t>
        </w:r>
      </w:hyperlink>
      <w:r w:rsidRPr="000C4662">
        <w:t xml:space="preserve"> is not greater than </w:t>
      </w:r>
      <w:r w:rsidR="00AD07EA">
        <w:t>eighty (</w:t>
      </w:r>
      <w:r w:rsidRPr="000C4662">
        <w:t>80</w:t>
      </w:r>
      <w:r w:rsidR="00AD07EA">
        <w:t>) per cent (</w:t>
      </w:r>
      <w:r w:rsidRPr="000C4662">
        <w:t>%</w:t>
      </w:r>
      <w:r w:rsidR="00AD07EA">
        <w:t>)</w:t>
      </w:r>
      <w:r w:rsidRPr="000C4662">
        <w:t xml:space="preserve"> the level 1 default notice will be deemed to be cancelled and no further action taken under this </w:t>
      </w:r>
      <w:hyperlink r:id="rId129" w:anchor="section-m-3-3.2" w:history="1">
        <w:r w:rsidR="0064003B">
          <w:rPr>
            <w:rStyle w:val="Hyperlink"/>
          </w:rPr>
          <w:t>paragraph 3.2</w:t>
        </w:r>
      </w:hyperlink>
      <w:r w:rsidRPr="000C4662">
        <w:t xml:space="preserve"> in relation to Energy Indebtedness in the relevant Settlement Period (but without prejudice to the application of this </w:t>
      </w:r>
      <w:hyperlink r:id="rId130" w:anchor="section-m-3-3.2" w:history="1">
        <w:r w:rsidR="0064003B">
          <w:rPr>
            <w:rStyle w:val="Hyperlink"/>
          </w:rPr>
          <w:t>paragraph 3.2</w:t>
        </w:r>
      </w:hyperlink>
      <w:r w:rsidRPr="000C4662">
        <w:t xml:space="preserve"> in relation to any later Settlement Period).</w:t>
      </w:r>
    </w:p>
    <w:p w:rsidR="00B0413C" w:rsidRPr="000C4662" w:rsidRDefault="00CF454C" w:rsidP="008C6CBE">
      <w:pPr>
        <w:ind w:left="992" w:hanging="992"/>
      </w:pPr>
      <w:r w:rsidRPr="000C4662">
        <w:t>3.2.5</w:t>
      </w:r>
      <w:r w:rsidRPr="000C4662">
        <w:tab/>
        <w:t xml:space="preserve">If the </w:t>
      </w:r>
      <w:proofErr w:type="spellStart"/>
      <w:r w:rsidRPr="000C4662">
        <w:t>redetermined</w:t>
      </w:r>
      <w:proofErr w:type="spellEnd"/>
      <w:r w:rsidRPr="000C4662">
        <w:t xml:space="preserve"> Credit Cover Percentage under </w:t>
      </w:r>
      <w:hyperlink r:id="rId131" w:anchor="section-m-3-3.2-3.2.3" w:history="1">
        <w:r w:rsidR="0064003B">
          <w:rPr>
            <w:rStyle w:val="Hyperlink"/>
          </w:rPr>
          <w:t>paragraph 3.2.3(c)</w:t>
        </w:r>
      </w:hyperlink>
      <w:r w:rsidRPr="000C4662">
        <w:t xml:space="preserve"> is greater than </w:t>
      </w:r>
      <w:r w:rsidR="00AD07EA">
        <w:t>eighty (</w:t>
      </w:r>
      <w:r w:rsidRPr="000C4662">
        <w:t>80</w:t>
      </w:r>
      <w:r w:rsidR="00AD07EA">
        <w:t>) per cent (</w:t>
      </w:r>
      <w:r w:rsidRPr="000C4662">
        <w:t>%</w:t>
      </w:r>
      <w:r w:rsidR="00AD07EA">
        <w:t>)</w:t>
      </w:r>
      <w:r w:rsidRPr="000C4662">
        <w:t xml:space="preserve">, or if no default query notice was given, the Imbalance Party shall secure that its Credit Cover Percentage becomes not greater than </w:t>
      </w:r>
      <w:r w:rsidR="00AD07EA">
        <w:t>seventy five (</w:t>
      </w:r>
      <w:r w:rsidRPr="000C4662">
        <w:t>75</w:t>
      </w:r>
      <w:r w:rsidR="00AD07EA">
        <w:t>) per cent (</w:t>
      </w:r>
      <w:r w:rsidRPr="000C4662">
        <w:t>%</w:t>
      </w:r>
      <w:r w:rsidR="00AD07EA">
        <w:t>)</w:t>
      </w:r>
      <w:r w:rsidRPr="000C4662">
        <w:t xml:space="preserve"> in relation to at least one Settlement Period in the period (the "</w:t>
      </w:r>
      <w:r w:rsidRPr="000C4662">
        <w:rPr>
          <w:b/>
        </w:rPr>
        <w:t>Level 1 Credit Default Cure Period</w:t>
      </w:r>
      <w:r w:rsidRPr="000C4662">
        <w:t>"):</w:t>
      </w:r>
    </w:p>
    <w:p w:rsidR="00B0413C" w:rsidRPr="000C4662" w:rsidRDefault="00CF454C" w:rsidP="008C6CBE">
      <w:pPr>
        <w:ind w:left="1984" w:hanging="992"/>
      </w:pPr>
      <w:r w:rsidRPr="000C4662">
        <w:t>(a)</w:t>
      </w:r>
      <w:r w:rsidRPr="000C4662">
        <w:tab/>
      </w:r>
      <w:proofErr w:type="gramStart"/>
      <w:r w:rsidRPr="000C4662">
        <w:t>commencing</w:t>
      </w:r>
      <w:proofErr w:type="gramEnd"/>
      <w:r w:rsidRPr="000C4662">
        <w:t xml:space="preserve"> on the expiry of the Query Period, and</w:t>
      </w:r>
    </w:p>
    <w:p w:rsidR="00B0413C" w:rsidRPr="000C4662" w:rsidRDefault="00CF454C" w:rsidP="008C6CBE">
      <w:pPr>
        <w:ind w:left="1984" w:hanging="992"/>
      </w:pPr>
      <w:r w:rsidRPr="000C4662">
        <w:t>(b)</w:t>
      </w:r>
      <w:r w:rsidRPr="000C4662">
        <w:tab/>
      </w:r>
      <w:proofErr w:type="gramStart"/>
      <w:r w:rsidRPr="000C4662">
        <w:t>expiring</w:t>
      </w:r>
      <w:proofErr w:type="gramEnd"/>
      <w:r w:rsidRPr="000C4662">
        <w:t xml:space="preserve"> at 2400 hours on the first Business Day after the day in which the Query Period expires.</w:t>
      </w:r>
    </w:p>
    <w:p w:rsidR="00B0413C" w:rsidRPr="000C4662" w:rsidRDefault="00CF454C" w:rsidP="008C6CBE">
      <w:pPr>
        <w:ind w:left="992" w:hanging="992"/>
      </w:pPr>
      <w:r w:rsidRPr="000C4662">
        <w:t>3.2.6</w:t>
      </w:r>
      <w:r w:rsidRPr="000C4662">
        <w:tab/>
        <w:t>At the end of the</w:t>
      </w:r>
      <w:r w:rsidRPr="000C4662">
        <w:rPr>
          <w:b/>
        </w:rPr>
        <w:t xml:space="preserve"> </w:t>
      </w:r>
      <w:r w:rsidRPr="000C4662">
        <w:t>Level 1 Credit Default Cure Period, if the Credit Cover Percentage (as determined by the ECVAA in relation to each Settlement Period) was greater than</w:t>
      </w:r>
      <w:r w:rsidR="00AD07EA">
        <w:t xml:space="preserve"> seventy five </w:t>
      </w:r>
      <w:r w:rsidRPr="000C4662">
        <w:t xml:space="preserve"> </w:t>
      </w:r>
      <w:r w:rsidR="00AD07EA">
        <w:t>(</w:t>
      </w:r>
      <w:r w:rsidRPr="000C4662">
        <w:t>75</w:t>
      </w:r>
      <w:r w:rsidR="00AD07EA">
        <w:t>) per cent (</w:t>
      </w:r>
      <w:r w:rsidRPr="000C4662">
        <w:t>%</w:t>
      </w:r>
      <w:r w:rsidR="00AD07EA">
        <w:t>)</w:t>
      </w:r>
      <w:r w:rsidRPr="000C4662">
        <w:t xml:space="preserve"> in relation to every Settlement Period in the</w:t>
      </w:r>
      <w:r w:rsidRPr="000C4662">
        <w:rPr>
          <w:b/>
        </w:rPr>
        <w:t xml:space="preserve"> </w:t>
      </w:r>
      <w:r w:rsidRPr="000C4662">
        <w:t xml:space="preserve">Level 1 Credit Default Cure Period, then subject to an authorisation notice being in force in relation to that Imbalance Party pursuant to </w:t>
      </w:r>
      <w:hyperlink r:id="rId132" w:anchor="section-m-3-3.4" w:history="1">
        <w:r w:rsidR="0064003B">
          <w:rPr>
            <w:rStyle w:val="Hyperlink"/>
          </w:rPr>
          <w:t>paragraph 3.4</w:t>
        </w:r>
      </w:hyperlink>
      <w:r w:rsidRPr="000C4662">
        <w:t xml:space="preserve"> (or if later, with effect from such notice being given):</w:t>
      </w:r>
    </w:p>
    <w:p w:rsidR="00B0413C" w:rsidRPr="000C4662" w:rsidRDefault="00CF454C" w:rsidP="008C6CBE">
      <w:pPr>
        <w:ind w:left="1984" w:hanging="992"/>
      </w:pPr>
      <w:r w:rsidRPr="000C4662">
        <w:t>(a)</w:t>
      </w:r>
      <w:r w:rsidRPr="000C4662">
        <w:tab/>
      </w:r>
      <w:proofErr w:type="gramStart"/>
      <w:r w:rsidRPr="000C4662">
        <w:t>the</w:t>
      </w:r>
      <w:proofErr w:type="gramEnd"/>
      <w:r w:rsidRPr="000C4662">
        <w:t xml:space="preserve"> Trading Party shall be in "</w:t>
      </w:r>
      <w:r w:rsidRPr="000C4662">
        <w:rPr>
          <w:b/>
        </w:rPr>
        <w:t>Level 1 Credit Default</w:t>
      </w:r>
      <w:r w:rsidRPr="000C4662">
        <w:t>";</w:t>
      </w:r>
    </w:p>
    <w:p w:rsidR="00B0413C" w:rsidRPr="000C4662" w:rsidRDefault="00CF454C" w:rsidP="008C6CBE">
      <w:pPr>
        <w:ind w:left="1984" w:hanging="992"/>
        <w:rPr>
          <w:szCs w:val="22"/>
        </w:rPr>
      </w:pPr>
      <w:r w:rsidRPr="000C4662">
        <w:rPr>
          <w:szCs w:val="22"/>
        </w:rPr>
        <w:lastRenderedPageBreak/>
        <w:t>(b)</w:t>
      </w:r>
      <w:r w:rsidRPr="000C4662">
        <w:rPr>
          <w:szCs w:val="22"/>
        </w:rPr>
        <w:tab/>
        <w:t>the ECVAA shall (as soon as reasonably practicable following the expiry of the Level 1 Default Cure Period) notify the Imbalance Party that it is in Level 1 Credit Default and post on the BMRS or the BSC Website a Level 1 Credit Default statement in relation to the Imbalance Party.</w:t>
      </w:r>
    </w:p>
    <w:p w:rsidR="00B0413C" w:rsidRPr="000C4662" w:rsidRDefault="00CF454C" w:rsidP="008C6CBE">
      <w:pPr>
        <w:ind w:left="992" w:hanging="992"/>
      </w:pPr>
      <w:r w:rsidRPr="000C4662">
        <w:t>3.2.7</w:t>
      </w:r>
      <w:r w:rsidRPr="000C4662">
        <w:tab/>
        <w:t xml:space="preserve">The Imbalance Party will cease to be in Level 1 Credit Default with effect from the Submission Deadline for the next Settlement Period (if any) in relation to which the Imbalance Party's Credit Cover Percentage becomes not greater than </w:t>
      </w:r>
      <w:r w:rsidR="00AD07EA">
        <w:t>seventy five (</w:t>
      </w:r>
      <w:r w:rsidRPr="000C4662">
        <w:t>75</w:t>
      </w:r>
      <w:r w:rsidR="00AD07EA">
        <w:t>) per cent (</w:t>
      </w:r>
      <w:r w:rsidRPr="000C4662">
        <w:t>%</w:t>
      </w:r>
      <w:r w:rsidR="00AD07EA">
        <w:t>)</w:t>
      </w:r>
      <w:r w:rsidRPr="000C4662">
        <w:t>; and as soon as practicable after the Submission Deadline for that Settlement Period the ECVAA will cancel the Level 1 Credit Default statement on the BMRS or (as the case may be) the BSC Website.</w:t>
      </w:r>
    </w:p>
    <w:p w:rsidR="00B0413C" w:rsidRPr="000C4662" w:rsidRDefault="00F617CD" w:rsidP="008C6CBE">
      <w:pPr>
        <w:pStyle w:val="Heading3"/>
      </w:pPr>
      <w:bookmarkStart w:id="351" w:name="_Toc86743171"/>
      <w:bookmarkStart w:id="352" w:name="_Toc158978163"/>
      <w:ins w:id="353" w:author="Cecilia Portabales (she/her)" w:date="2024-02-15T13:50:00Z">
        <w:r>
          <w:t>[P469</w:t>
        </w:r>
        <w:bookmarkStart w:id="354" w:name="_GoBack"/>
        <w:bookmarkEnd w:id="354"/>
        <w:r w:rsidR="00A56772">
          <w:t xml:space="preserve">] </w:t>
        </w:r>
      </w:ins>
      <w:r w:rsidR="00CF454C" w:rsidRPr="000C4662">
        <w:t>3.3</w:t>
      </w:r>
      <w:r w:rsidR="00CF454C" w:rsidRPr="000C4662">
        <w:tab/>
        <w:t>Level 2 Credit Default</w:t>
      </w:r>
      <w:bookmarkEnd w:id="351"/>
      <w:bookmarkEnd w:id="352"/>
    </w:p>
    <w:p w:rsidR="00B0413C" w:rsidRPr="000C4662" w:rsidRDefault="00CF454C" w:rsidP="008C6CBE">
      <w:pPr>
        <w:ind w:left="992" w:hanging="992"/>
      </w:pPr>
      <w:r w:rsidRPr="000C4662">
        <w:t>3.3.1</w:t>
      </w:r>
      <w:r w:rsidRPr="000C4662">
        <w:tab/>
        <w:t>If, in relation to any Settlement Period (period J), an Imbalance Party's Credit Cover Percentage as determined by the ECVAA becomes greater than</w:t>
      </w:r>
      <w:r w:rsidR="00AD07EA">
        <w:t xml:space="preserve"> ninety</w:t>
      </w:r>
      <w:r w:rsidRPr="000C4662">
        <w:t xml:space="preserve"> </w:t>
      </w:r>
      <w:r w:rsidR="00AD07EA">
        <w:t>(</w:t>
      </w:r>
      <w:r w:rsidRPr="000C4662">
        <w:t>90</w:t>
      </w:r>
      <w:r w:rsidR="00AD07EA">
        <w:t>) per cent (</w:t>
      </w:r>
      <w:r w:rsidRPr="000C4662">
        <w:t>%</w:t>
      </w:r>
      <w:r w:rsidR="00AD07EA">
        <w:t>)</w:t>
      </w:r>
      <w:r w:rsidRPr="000C4662">
        <w:t xml:space="preserve">, irrespective of whether or not Settlement Period J falls in a Query Period or a Level 1 Credit Default Cure Period (in accordance with </w:t>
      </w:r>
      <w:hyperlink r:id="rId133" w:anchor="section-m-3-3.2" w:history="1">
        <w:r w:rsidR="0064003B">
          <w:rPr>
            <w:rStyle w:val="Hyperlink"/>
          </w:rPr>
          <w:t>paragraph 3.2</w:t>
        </w:r>
      </w:hyperlink>
      <w:r w:rsidRPr="000C4662">
        <w:t xml:space="preserve">), then subject to an authorisation notice being in force in relation to that Imbalance Party pursuant to </w:t>
      </w:r>
      <w:hyperlink r:id="rId134" w:anchor="section-m-3-3.4" w:history="1">
        <w:r w:rsidR="0064003B">
          <w:rPr>
            <w:rStyle w:val="Hyperlink"/>
          </w:rPr>
          <w:t>paragraph 3.4</w:t>
        </w:r>
      </w:hyperlink>
      <w:r w:rsidRPr="000C4662">
        <w:t xml:space="preserve"> (or if later, with effect from such notice being given):</w:t>
      </w:r>
    </w:p>
    <w:p w:rsidR="00B0413C" w:rsidRPr="000C4662" w:rsidRDefault="00CF454C" w:rsidP="008C6CBE">
      <w:pPr>
        <w:ind w:left="1984" w:hanging="992"/>
      </w:pPr>
      <w:r w:rsidRPr="000C4662">
        <w:t>(a)</w:t>
      </w:r>
      <w:r w:rsidRPr="000C4662">
        <w:tab/>
      </w:r>
      <w:proofErr w:type="gramStart"/>
      <w:r w:rsidRPr="000C4662">
        <w:t>the</w:t>
      </w:r>
      <w:proofErr w:type="gramEnd"/>
      <w:r w:rsidRPr="000C4662">
        <w:t xml:space="preserve"> Imbalance Party shall be in "</w:t>
      </w:r>
      <w:r w:rsidRPr="000C4662">
        <w:rPr>
          <w:b/>
        </w:rPr>
        <w:t>Level 2 Credit Default</w:t>
      </w:r>
      <w:r w:rsidRPr="000C4662">
        <w:t>";</w:t>
      </w:r>
    </w:p>
    <w:p w:rsidR="00B0413C" w:rsidRPr="000C4662" w:rsidRDefault="00CF454C" w:rsidP="008C6CBE">
      <w:pPr>
        <w:ind w:left="1984" w:hanging="992"/>
      </w:pPr>
      <w:r w:rsidRPr="000C4662">
        <w:t>(b)</w:t>
      </w:r>
      <w:r w:rsidRPr="000C4662">
        <w:tab/>
      </w:r>
      <w:proofErr w:type="gramStart"/>
      <w:r w:rsidRPr="000C4662">
        <w:t>the</w:t>
      </w:r>
      <w:proofErr w:type="gramEnd"/>
      <w:r w:rsidRPr="000C4662">
        <w:t xml:space="preserve"> ECVAA shall, as soon as reasonably practicable after the Submission Deadline for Settlement Period J, notify the Imbalance Party that it is in Level 2 Credit Default and post a Level 2 Credit Default statement on the BMRS or the BSC Website in relation to the Imbalance Party.</w:t>
      </w:r>
    </w:p>
    <w:p w:rsidR="00B0413C" w:rsidRPr="000C4662" w:rsidRDefault="00CF454C" w:rsidP="008C6CBE">
      <w:pPr>
        <w:ind w:left="992" w:hanging="992"/>
      </w:pPr>
      <w:r w:rsidRPr="000C4662">
        <w:t>3.3.2</w:t>
      </w:r>
      <w:r w:rsidRPr="000C4662">
        <w:tab/>
        <w:t xml:space="preserve">The Imbalance Party will cease to be in Level 2 Credit Default with effect from the Submission Deadline for the next Settlement Period (if any) in relation to which the Imbalance Party's Credit Cover Percentage becomes not greater than </w:t>
      </w:r>
      <w:r w:rsidR="00AD07EA">
        <w:t>ninety (</w:t>
      </w:r>
      <w:r w:rsidRPr="000C4662">
        <w:t>90</w:t>
      </w:r>
      <w:r w:rsidR="00AD07EA">
        <w:t>) per cent (</w:t>
      </w:r>
      <w:r w:rsidRPr="000C4662">
        <w:t>%</w:t>
      </w:r>
      <w:r w:rsidR="00AD07EA">
        <w:t>)</w:t>
      </w:r>
      <w:r w:rsidRPr="000C4662">
        <w:t>; and as soon as practicable after the Submission Deadline for that Settlement Period the ECVAA will cancel the Level 2 Credit Default statement on the BMRS or the BSC Website.</w:t>
      </w:r>
    </w:p>
    <w:p w:rsidR="00B0413C" w:rsidRPr="000C4662" w:rsidRDefault="00CF454C" w:rsidP="008C6CBE">
      <w:pPr>
        <w:ind w:left="992" w:hanging="992"/>
      </w:pPr>
      <w:r w:rsidRPr="000C4662">
        <w:t>3.3.3</w:t>
      </w:r>
      <w:r w:rsidRPr="000C4662">
        <w:tab/>
        <w:t>Where an Imbalance Party is in Level 2 Credit Default:</w:t>
      </w:r>
    </w:p>
    <w:p w:rsidR="00B0413C" w:rsidRPr="000C4662" w:rsidRDefault="00CF454C" w:rsidP="008C6CBE">
      <w:pPr>
        <w:ind w:left="1984" w:hanging="992"/>
      </w:pPr>
      <w:r w:rsidRPr="000C4662">
        <w:t>(a)</w:t>
      </w:r>
      <w:r w:rsidRPr="000C4662">
        <w:tab/>
        <w:t xml:space="preserve">for the purposes of the provisions of </w:t>
      </w:r>
      <w:hyperlink r:id="rId135" w:history="1">
        <w:r w:rsidR="00F93CF8">
          <w:rPr>
            <w:rStyle w:val="Hyperlink"/>
          </w:rPr>
          <w:t>Section P</w:t>
        </w:r>
      </w:hyperlink>
      <w:r w:rsidRPr="000C4662">
        <w:t xml:space="preserve"> as to the refusal and rejection of Energy Contract Volume Notifications and Metered Volume Reallocation Notifications, subject to </w:t>
      </w:r>
      <w:hyperlink r:id="rId136" w:anchor="section-m-3-3.3-3.3.5" w:history="1">
        <w:r w:rsidR="0064003B">
          <w:rPr>
            <w:rStyle w:val="Hyperlink"/>
          </w:rPr>
          <w:t>paragraph 3.3.5</w:t>
        </w:r>
      </w:hyperlink>
      <w:r w:rsidRPr="000C4662">
        <w:t>:</w:t>
      </w:r>
    </w:p>
    <w:p w:rsidR="00B0413C" w:rsidRPr="000C4662" w:rsidRDefault="00CF454C" w:rsidP="008C6CBE">
      <w:pPr>
        <w:ind w:left="2977" w:hanging="992"/>
      </w:pPr>
      <w:r w:rsidRPr="000C4662">
        <w:t>(</w:t>
      </w:r>
      <w:proofErr w:type="spellStart"/>
      <w:r w:rsidRPr="000C4662">
        <w:t>i</w:t>
      </w:r>
      <w:proofErr w:type="spellEnd"/>
      <w:r w:rsidRPr="000C4662">
        <w:t>)</w:t>
      </w:r>
      <w:r w:rsidRPr="000C4662">
        <w:tab/>
      </w:r>
      <w:proofErr w:type="gramStart"/>
      <w:r w:rsidRPr="000C4662">
        <w:t>the</w:t>
      </w:r>
      <w:proofErr w:type="gramEnd"/>
      <w:r w:rsidRPr="000C4662">
        <w:t xml:space="preserve"> "</w:t>
      </w:r>
      <w:r w:rsidRPr="000C4662">
        <w:rPr>
          <w:b/>
        </w:rPr>
        <w:t>Credit Default Refusal Period</w:t>
      </w:r>
      <w:r w:rsidRPr="000C4662">
        <w:t>" is the period from the Submission Deadline for Settlement Period J</w:t>
      </w:r>
      <w:ins w:id="355" w:author="Cecilia Portabales (she/her)" w:date="2024-02-15T13:51:00Z">
        <w:r w:rsidR="00A56772">
          <w:t>+4</w:t>
        </w:r>
      </w:ins>
      <w:r w:rsidRPr="000C4662">
        <w:t xml:space="preserve"> until the Submission Deadline for the Settlement Period after the first subsequent Settlement Period in relation to which the Credit Cover Percentage for the Imbalance Party becomes not greater than </w:t>
      </w:r>
      <w:r w:rsidR="00AD07EA">
        <w:t>ninety (</w:t>
      </w:r>
      <w:r w:rsidRPr="000C4662">
        <w:t>90</w:t>
      </w:r>
      <w:r w:rsidR="00AD07EA">
        <w:t>) per cent (</w:t>
      </w:r>
      <w:r w:rsidRPr="000C4662">
        <w:t>%</w:t>
      </w:r>
      <w:r w:rsidR="00AD07EA">
        <w:t>)</w:t>
      </w:r>
      <w:r w:rsidRPr="000C4662">
        <w:t>;</w:t>
      </w:r>
    </w:p>
    <w:p w:rsidR="00B0413C" w:rsidRPr="000C4662" w:rsidRDefault="00CF454C" w:rsidP="008C6CBE">
      <w:pPr>
        <w:ind w:left="2977" w:hanging="992"/>
      </w:pPr>
      <w:r w:rsidRPr="000C4662">
        <w:t>(ii)</w:t>
      </w:r>
      <w:r w:rsidRPr="000C4662">
        <w:tab/>
      </w:r>
      <w:proofErr w:type="gramStart"/>
      <w:r w:rsidRPr="000C4662">
        <w:t>the</w:t>
      </w:r>
      <w:proofErr w:type="gramEnd"/>
      <w:r w:rsidRPr="000C4662">
        <w:t xml:space="preserve"> "</w:t>
      </w:r>
      <w:r w:rsidRPr="000C4662">
        <w:rPr>
          <w:b/>
        </w:rPr>
        <w:t>Credit Default Rejection Period</w:t>
      </w:r>
      <w:r w:rsidRPr="000C4662">
        <w:t>" is the period from the Submission Deadline for Settlement Period J+</w:t>
      </w:r>
      <w:del w:id="356" w:author="Cecilia Portabales (she/her)" w:date="2024-02-15T13:51:00Z">
        <w:r w:rsidRPr="000C4662" w:rsidDel="00A56772">
          <w:delText>3</w:delText>
        </w:r>
      </w:del>
      <w:ins w:id="357" w:author="Cecilia Portabales (she/her)" w:date="2024-02-15T13:51:00Z">
        <w:r w:rsidR="00A56772">
          <w:t>4</w:t>
        </w:r>
      </w:ins>
      <w:r w:rsidRPr="000C4662">
        <w:t xml:space="preserve"> until the Submission Deadline for the third Settlement Period after the first subsequent Settlement Period in relation to which the Credit Cover Percentage for the Imbalance Party becomes not greater than </w:t>
      </w:r>
      <w:r w:rsidR="00AD07EA">
        <w:t>ninety (</w:t>
      </w:r>
      <w:r w:rsidRPr="000C4662">
        <w:t>90</w:t>
      </w:r>
      <w:r w:rsidR="00AD07EA">
        <w:t>) per cent (</w:t>
      </w:r>
      <w:r w:rsidRPr="000C4662">
        <w:t>%</w:t>
      </w:r>
      <w:r w:rsidR="00AD07EA">
        <w:t>)</w:t>
      </w:r>
      <w:r w:rsidRPr="000C4662">
        <w:t>;</w:t>
      </w:r>
    </w:p>
    <w:p w:rsidR="00B0413C" w:rsidRPr="000C4662" w:rsidRDefault="00CF454C" w:rsidP="008C6CBE">
      <w:pPr>
        <w:ind w:left="1984" w:hanging="992"/>
      </w:pPr>
      <w:r w:rsidRPr="000C4662">
        <w:t>(b)</w:t>
      </w:r>
      <w:r w:rsidRPr="000C4662">
        <w:tab/>
        <w:t xml:space="preserve">as soon as reasonably practicable after the Submission Deadline for Settlement Period J, the ECVAA will post on the BMRS or (as the case may be) the BSC </w:t>
      </w:r>
      <w:r w:rsidRPr="000C4662">
        <w:lastRenderedPageBreak/>
        <w:t>Website a notice of the start of the Credit Default Rejection Period in relation to the Imbalance Party (but a failure to post such notice will have no effect in relation to the start of the Credit Default Rejection Period).</w:t>
      </w:r>
    </w:p>
    <w:p w:rsidR="00B0413C" w:rsidRPr="000C4662" w:rsidRDefault="00CF454C" w:rsidP="008C6CBE">
      <w:pPr>
        <w:ind w:left="992" w:hanging="992"/>
      </w:pPr>
      <w:r w:rsidRPr="000C4662">
        <w:t>3.3.4</w:t>
      </w:r>
      <w:r w:rsidRPr="000C4662">
        <w:tab/>
        <w:t xml:space="preserve">For the purposes of </w:t>
      </w:r>
      <w:hyperlink r:id="rId137" w:anchor="section-m-3-3.3-3.3.3" w:history="1">
        <w:r w:rsidR="0064003B">
          <w:rPr>
            <w:rStyle w:val="Hyperlink"/>
          </w:rPr>
          <w:t>paragraph 3.3.3</w:t>
        </w:r>
      </w:hyperlink>
      <w:r w:rsidRPr="000C4662">
        <w:t>, a relevant Query Period is the Query Period in relation to any Settlement Period, not later than Settlement Period J, for which the Imbalance Party had given a default query notice.</w:t>
      </w:r>
    </w:p>
    <w:p w:rsidR="00B0413C" w:rsidRPr="000C4662" w:rsidRDefault="00CF454C" w:rsidP="008C6CBE">
      <w:pPr>
        <w:ind w:left="992" w:hanging="992"/>
      </w:pPr>
      <w:r w:rsidRPr="000C4662">
        <w:t>3.3.5</w:t>
      </w:r>
      <w:r w:rsidRPr="000C4662">
        <w:tab/>
        <w:t>The following provisions apply for the purposes of addressing delays in the completion of credit checking (and references in the Code to Credit Default Refusal Periods and Credit Default Rejection Periods shall be construed accordingly):</w:t>
      </w:r>
    </w:p>
    <w:p w:rsidR="00B0413C" w:rsidRPr="000C4662" w:rsidRDefault="00CF454C" w:rsidP="008C6CBE">
      <w:pPr>
        <w:ind w:left="1984" w:hanging="992"/>
      </w:pPr>
      <w:r w:rsidRPr="000C4662">
        <w:t>(a)</w:t>
      </w:r>
      <w:r w:rsidRPr="000C4662">
        <w:tab/>
      </w:r>
      <w:proofErr w:type="gramStart"/>
      <w:r w:rsidRPr="000C4662">
        <w:t>a</w:t>
      </w:r>
      <w:proofErr w:type="gramEnd"/>
      <w:r w:rsidRPr="000C4662">
        <w:t xml:space="preserve"> Credit Default Refusal Period and a Credit Default Rejection Period shall not commence if credit checking for Settlement Period J is not completed by the half-hour deadline, but without prejudice to </w:t>
      </w:r>
      <w:hyperlink r:id="rId138" w:anchor="section-m-3-3.1-3.1.3" w:history="1">
        <w:r w:rsidR="0064003B">
          <w:rPr>
            <w:rStyle w:val="Hyperlink"/>
          </w:rPr>
          <w:t>paragraph 3.1.3</w:t>
        </w:r>
      </w:hyperlink>
      <w:r w:rsidRPr="000C4662">
        <w:t>;</w:t>
      </w:r>
    </w:p>
    <w:p w:rsidR="00B0413C" w:rsidRPr="000C4662" w:rsidRDefault="00CF454C" w:rsidP="008C6CBE">
      <w:pPr>
        <w:ind w:left="1984" w:hanging="992"/>
      </w:pPr>
      <w:r w:rsidRPr="000C4662">
        <w:t>(b)</w:t>
      </w:r>
      <w:r w:rsidRPr="000C4662">
        <w:tab/>
      </w:r>
      <w:proofErr w:type="gramStart"/>
      <w:r w:rsidRPr="000C4662">
        <w:t>a</w:t>
      </w:r>
      <w:proofErr w:type="gramEnd"/>
      <w:r w:rsidRPr="000C4662">
        <w:t xml:space="preserve"> Credit Default Refusal Period excludes the period from the Submission Deadline for Settlement Period J until credit checking for that Settlement Period is completed;</w:t>
      </w:r>
    </w:p>
    <w:p w:rsidR="00B0413C" w:rsidRPr="000C4662" w:rsidRDefault="00CF454C" w:rsidP="008C6CBE">
      <w:pPr>
        <w:ind w:left="1984" w:hanging="992"/>
      </w:pPr>
      <w:r w:rsidRPr="000C4662">
        <w:t>(c)</w:t>
      </w:r>
      <w:r w:rsidRPr="000C4662">
        <w:tab/>
        <w:t xml:space="preserve">a Credit Default Refusal Period excludes the period (if any) from completion of credit checking for the Submission Deadline for the first subsequent Settlement Period referred to in </w:t>
      </w:r>
      <w:hyperlink r:id="rId139" w:anchor="section-m-3-3.3-3.3.3" w:history="1">
        <w:r w:rsidR="0064003B">
          <w:rPr>
            <w:rStyle w:val="Hyperlink"/>
          </w:rPr>
          <w:t>paragraph 3.3.3(a)(</w:t>
        </w:r>
        <w:proofErr w:type="spellStart"/>
        <w:r w:rsidR="0064003B">
          <w:rPr>
            <w:rStyle w:val="Hyperlink"/>
          </w:rPr>
          <w:t>i</w:t>
        </w:r>
        <w:proofErr w:type="spellEnd"/>
        <w:r w:rsidR="0064003B">
          <w:rPr>
            <w:rStyle w:val="Hyperlink"/>
          </w:rPr>
          <w:t>)</w:t>
        </w:r>
      </w:hyperlink>
      <w:r w:rsidRPr="000C4662">
        <w:t xml:space="preserve"> until the half-hour deadline;</w:t>
      </w:r>
    </w:p>
    <w:p w:rsidR="00B0413C" w:rsidRPr="000C4662" w:rsidRDefault="00CF454C" w:rsidP="008C6CBE">
      <w:pPr>
        <w:ind w:left="1984" w:hanging="992"/>
      </w:pPr>
      <w:r w:rsidRPr="000C4662">
        <w:t>(d)</w:t>
      </w:r>
      <w:r w:rsidRPr="000C4662">
        <w:tab/>
        <w:t>if a Credit Default Refusal Period has commenced and credit checking for any Settlement Period has not been completed by the half-hour deadline, the Credit Default Refusal Period shall be suspended (and accordingly exclude the period) from the time at which the ECVAA determines that credit checking has not been completed by the half-hour deadline, until such time as credit checking for a Settlement Period is completed by the half-hour deadline;</w:t>
      </w:r>
    </w:p>
    <w:p w:rsidR="00B0413C" w:rsidRPr="000C4662" w:rsidRDefault="00CF454C" w:rsidP="008C6CBE">
      <w:pPr>
        <w:ind w:left="1984" w:hanging="992"/>
      </w:pPr>
      <w:r w:rsidRPr="000C4662">
        <w:t>(e)</w:t>
      </w:r>
      <w:r w:rsidRPr="000C4662">
        <w:tab/>
        <w:t xml:space="preserve">if a Credit Default Rejection Period has commenced and credit checking for any Settlement Period (the "relevant" Settlement Period) has not been completed by the half-hour deadline, the Submission Deadline for the third Settlement Period after the relevant Settlement Period shall be considered (for the purposes of the Code including </w:t>
      </w:r>
      <w:hyperlink r:id="rId140" w:anchor="section-p-2-2.5-2.5.2" w:history="1">
        <w:r w:rsidR="00F93CF8">
          <w:rPr>
            <w:rStyle w:val="Hyperlink"/>
          </w:rPr>
          <w:t>Sections P2.5.2</w:t>
        </w:r>
      </w:hyperlink>
      <w:r w:rsidRPr="000C4662">
        <w:t xml:space="preserve"> and </w:t>
      </w:r>
      <w:hyperlink r:id="rId141" w:anchor="section-p-3-3.5-3.5.2" w:history="1">
        <w:r w:rsidRPr="00F93CF8">
          <w:rPr>
            <w:rStyle w:val="Hyperlink"/>
          </w:rPr>
          <w:t>P3.5.2</w:t>
        </w:r>
      </w:hyperlink>
      <w:r w:rsidRPr="000C4662">
        <w:t>) not to fall within the Credit Default Rejection Period.</w:t>
      </w:r>
    </w:p>
    <w:p w:rsidR="00B0413C" w:rsidRPr="000C4662" w:rsidRDefault="00CF454C" w:rsidP="008C6CBE">
      <w:pPr>
        <w:ind w:left="992" w:hanging="992"/>
      </w:pPr>
      <w:r w:rsidRPr="000C4662">
        <w:t>3.3.6</w:t>
      </w:r>
      <w:r w:rsidRPr="000C4662">
        <w:tab/>
      </w:r>
      <w:proofErr w:type="gramStart"/>
      <w:r w:rsidRPr="000C4662">
        <w:t>For</w:t>
      </w:r>
      <w:proofErr w:type="gramEnd"/>
      <w:r w:rsidRPr="000C4662">
        <w:t xml:space="preserve"> the purposes of </w:t>
      </w:r>
      <w:hyperlink r:id="rId142" w:anchor="section-m-3-3.3-3.3.5" w:history="1">
        <w:r w:rsidR="0064003B">
          <w:rPr>
            <w:rStyle w:val="Hyperlink"/>
          </w:rPr>
          <w:t>paragraph 3.3.5</w:t>
        </w:r>
      </w:hyperlink>
      <w:r w:rsidRPr="000C4662">
        <w:t>, in relation to each Settlement Period:</w:t>
      </w:r>
    </w:p>
    <w:p w:rsidR="00B0413C" w:rsidRPr="000C4662" w:rsidRDefault="00CF454C" w:rsidP="008C6CBE">
      <w:pPr>
        <w:ind w:left="1984" w:hanging="992"/>
      </w:pPr>
      <w:r w:rsidRPr="000C4662">
        <w:t>(a)</w:t>
      </w:r>
      <w:r w:rsidRPr="000C4662">
        <w:tab/>
        <w:t xml:space="preserve">completion of credit checking means the time (determined by the ECVAA) at which the ECVAA completes the determination, for each Imbalance Party, of Credit Cover Percentage pursuant to </w:t>
      </w:r>
      <w:hyperlink r:id="rId143" w:anchor="section-m-3-3.1-3.1.4" w:history="1">
        <w:r w:rsidR="0064003B">
          <w:rPr>
            <w:rStyle w:val="Hyperlink"/>
          </w:rPr>
          <w:t>paragraph 3.1.4(a)</w:t>
        </w:r>
      </w:hyperlink>
      <w:r w:rsidRPr="000C4662">
        <w:t>; and references to credit checking being completed shall be construed accordingly;</w:t>
      </w:r>
    </w:p>
    <w:p w:rsidR="00B0413C" w:rsidRPr="000C4662" w:rsidRDefault="00CF454C" w:rsidP="008C6CBE">
      <w:pPr>
        <w:ind w:left="1984" w:hanging="992"/>
      </w:pPr>
      <w:r w:rsidRPr="000C4662">
        <w:t>(b)</w:t>
      </w:r>
      <w:r w:rsidRPr="000C4662">
        <w:tab/>
        <w:t>references to a case in which credit checking is not completed by the half-hour deadline include a case where the ECVAA has earlier determined that it will be unable to complete credit checking by that deadline;</w:t>
      </w:r>
    </w:p>
    <w:p w:rsidR="00B0413C" w:rsidRPr="000C4662" w:rsidRDefault="00CF454C" w:rsidP="008C6CBE">
      <w:pPr>
        <w:ind w:left="1984" w:hanging="992"/>
      </w:pPr>
      <w:r w:rsidRPr="000C4662">
        <w:t>(c)</w:t>
      </w:r>
      <w:r w:rsidRPr="000C4662">
        <w:tab/>
      </w:r>
      <w:proofErr w:type="gramStart"/>
      <w:r w:rsidRPr="000C4662">
        <w:t>if</w:t>
      </w:r>
      <w:proofErr w:type="gramEnd"/>
      <w:r w:rsidRPr="000C4662">
        <w:t xml:space="preserve"> requested by </w:t>
      </w:r>
      <w:proofErr w:type="spellStart"/>
      <w:r w:rsidRPr="000C4662">
        <w:t>BSCCo</w:t>
      </w:r>
      <w:proofErr w:type="spellEnd"/>
      <w:r w:rsidRPr="000C4662">
        <w:t xml:space="preserve"> in relation to any Settlement Period, the ECVAA will inform </w:t>
      </w:r>
      <w:proofErr w:type="spellStart"/>
      <w:r w:rsidRPr="000C4662">
        <w:t>BSCCo</w:t>
      </w:r>
      <w:proofErr w:type="spellEnd"/>
      <w:r w:rsidRPr="000C4662">
        <w:t xml:space="preserve"> of the time of completion of credit checking;</w:t>
      </w:r>
    </w:p>
    <w:p w:rsidR="00B0413C" w:rsidRPr="000C4662" w:rsidRDefault="00CF454C" w:rsidP="008C6CBE">
      <w:pPr>
        <w:ind w:left="1984" w:hanging="992"/>
      </w:pPr>
      <w:r w:rsidRPr="000C4662">
        <w:t>(d)</w:t>
      </w:r>
      <w:r w:rsidRPr="000C4662">
        <w:tab/>
      </w:r>
      <w:proofErr w:type="gramStart"/>
      <w:r w:rsidRPr="000C4662">
        <w:t>the</w:t>
      </w:r>
      <w:proofErr w:type="gramEnd"/>
      <w:r w:rsidRPr="000C4662">
        <w:t xml:space="preserve"> half-hour deadline means the time of the Submission Deadline for the following Settlement Period.</w:t>
      </w:r>
    </w:p>
    <w:p w:rsidR="00B0413C" w:rsidRPr="000C4662" w:rsidRDefault="00CF454C" w:rsidP="008C6CBE">
      <w:pPr>
        <w:ind w:left="992" w:hanging="992"/>
      </w:pPr>
      <w:r w:rsidRPr="000C4662">
        <w:t>3.3.7</w:t>
      </w:r>
      <w:r w:rsidRPr="000C4662">
        <w:tab/>
        <w:t xml:space="preserve">Without prejudice to </w:t>
      </w:r>
      <w:hyperlink r:id="rId144" w:anchor="section-m-3-3.1-3.1.3" w:history="1">
        <w:r w:rsidR="0064003B">
          <w:rPr>
            <w:rStyle w:val="Hyperlink"/>
          </w:rPr>
          <w:t>paragraph 3.1.3</w:t>
        </w:r>
      </w:hyperlink>
      <w:r w:rsidRPr="000C4662">
        <w:t xml:space="preserve">, where an Imbalance Party has not been treated as in Level 2 Credit Default in relation to a Settlement Period, irrespective of any error made by </w:t>
      </w:r>
      <w:r w:rsidRPr="000C4662">
        <w:lastRenderedPageBreak/>
        <w:t>the ECVAA in the application of the provisions of this Section M, no Party may raise a Trading Dispute to the effect that the Imbalance Party should have been treated as being in Credit Default or that a Credit Default Refusal Period or Credit Default Rejection Period should have commenced in relation to the Imbalance Party.</w:t>
      </w:r>
    </w:p>
    <w:p w:rsidR="00B0413C" w:rsidRPr="000C4662" w:rsidRDefault="00CF454C" w:rsidP="008C6CBE">
      <w:pPr>
        <w:ind w:left="992" w:hanging="992"/>
      </w:pPr>
      <w:bookmarkStart w:id="358" w:name="_DV_C24"/>
      <w:r w:rsidRPr="000C4662">
        <w:t>3.3.8</w:t>
      </w:r>
      <w:r w:rsidRPr="000C4662">
        <w:tab/>
        <w:t>Not used.</w:t>
      </w:r>
      <w:bookmarkEnd w:id="358"/>
    </w:p>
    <w:p w:rsidR="00B0413C" w:rsidRPr="000C4662" w:rsidRDefault="00CF454C" w:rsidP="008C6CBE">
      <w:pPr>
        <w:ind w:left="992" w:hanging="992"/>
      </w:pPr>
      <w:bookmarkStart w:id="359" w:name="_DV_C30"/>
      <w:r w:rsidRPr="000C4662">
        <w:t>3.3.9</w:t>
      </w:r>
      <w:r w:rsidRPr="000C4662">
        <w:tab/>
        <w:t>Not used.</w:t>
      </w:r>
      <w:bookmarkEnd w:id="359"/>
    </w:p>
    <w:p w:rsidR="00B0413C" w:rsidRPr="000C4662" w:rsidRDefault="00CF454C" w:rsidP="008C6CBE">
      <w:pPr>
        <w:ind w:left="992" w:hanging="992"/>
      </w:pPr>
      <w:bookmarkStart w:id="360" w:name="_DV_C31"/>
      <w:r w:rsidRPr="000C4662">
        <w:t>3.3.10</w:t>
      </w:r>
      <w:r w:rsidRPr="000C4662">
        <w:tab/>
      </w:r>
      <w:proofErr w:type="gramStart"/>
      <w:r w:rsidRPr="000C4662">
        <w:t>Not</w:t>
      </w:r>
      <w:proofErr w:type="gramEnd"/>
      <w:r w:rsidRPr="000C4662">
        <w:t xml:space="preserve"> used.</w:t>
      </w:r>
      <w:bookmarkEnd w:id="360"/>
    </w:p>
    <w:p w:rsidR="00B0413C" w:rsidRPr="00A90244" w:rsidRDefault="00CF454C" w:rsidP="008C6CBE">
      <w:pPr>
        <w:rPr>
          <w:b/>
          <w:i/>
          <w:szCs w:val="22"/>
        </w:rPr>
      </w:pPr>
      <w:bookmarkStart w:id="361" w:name="_Toc86743172"/>
      <w:r w:rsidRPr="00A90244">
        <w:rPr>
          <w:szCs w:val="22"/>
        </w:rPr>
        <w:t>3.3.11</w:t>
      </w:r>
      <w:r w:rsidRPr="00A90244">
        <w:rPr>
          <w:szCs w:val="22"/>
        </w:rPr>
        <w:tab/>
        <w:t xml:space="preserve">If in relation to any Settlement Period an Imbalance Party's Credit Cover Percentage, as determined by the ECVAA, becomes greater than </w:t>
      </w:r>
      <w:r w:rsidR="00AD07EA">
        <w:rPr>
          <w:szCs w:val="22"/>
        </w:rPr>
        <w:t>one hundred (</w:t>
      </w:r>
      <w:r w:rsidRPr="00A90244">
        <w:rPr>
          <w:szCs w:val="22"/>
        </w:rPr>
        <w:t>100</w:t>
      </w:r>
      <w:r w:rsidR="00AD07EA">
        <w:rPr>
          <w:szCs w:val="22"/>
        </w:rPr>
        <w:t>) per cent (</w:t>
      </w:r>
      <w:r w:rsidRPr="00A90244">
        <w:rPr>
          <w:szCs w:val="22"/>
        </w:rPr>
        <w:t>%</w:t>
      </w:r>
      <w:r w:rsidR="00AD07EA">
        <w:rPr>
          <w:szCs w:val="22"/>
        </w:rPr>
        <w:t>)</w:t>
      </w:r>
      <w:r w:rsidRPr="00A90244">
        <w:rPr>
          <w:szCs w:val="22"/>
        </w:rPr>
        <w:t xml:space="preserve"> the ECVAA shall as soon as reasonably practicable after the Submission Deadline:</w:t>
      </w:r>
      <w:bookmarkEnd w:id="361"/>
    </w:p>
    <w:p w:rsidR="00B0413C" w:rsidRPr="00A90244" w:rsidRDefault="00CF454C" w:rsidP="008C6CBE">
      <w:pPr>
        <w:ind w:left="1984"/>
        <w:rPr>
          <w:b/>
          <w:i/>
          <w:szCs w:val="22"/>
        </w:rPr>
      </w:pPr>
      <w:bookmarkStart w:id="362" w:name="_Toc86743173"/>
      <w:r w:rsidRPr="00A90244">
        <w:rPr>
          <w:szCs w:val="22"/>
        </w:rPr>
        <w:t>(a)</w:t>
      </w:r>
      <w:r w:rsidRPr="00A90244">
        <w:rPr>
          <w:szCs w:val="22"/>
        </w:rPr>
        <w:tab/>
        <w:t xml:space="preserve">give a notice to the Imbalance Party which states that Imbalance Party's Credit Cover Percentage and alerts it to the provisions of </w:t>
      </w:r>
      <w:hyperlink r:id="rId145" w:anchor="section-m-H3-H3.1-3.1.1" w:history="1">
        <w:r w:rsidR="00C33888">
          <w:rPr>
            <w:rStyle w:val="Hyperlink"/>
            <w:szCs w:val="22"/>
          </w:rPr>
          <w:t>Section</w:t>
        </w:r>
        <w:r w:rsidR="0064003B">
          <w:rPr>
            <w:rStyle w:val="Hyperlink"/>
            <w:szCs w:val="22"/>
          </w:rPr>
          <w:t xml:space="preserve"> H3.1.1(c)</w:t>
        </w:r>
      </w:hyperlink>
      <w:r w:rsidRPr="00A90244">
        <w:rPr>
          <w:szCs w:val="22"/>
        </w:rPr>
        <w:t>; and</w:t>
      </w:r>
      <w:bookmarkEnd w:id="362"/>
    </w:p>
    <w:p w:rsidR="00B0413C" w:rsidRPr="00A90244" w:rsidRDefault="00CF454C" w:rsidP="008C6CBE">
      <w:pPr>
        <w:ind w:left="1984"/>
        <w:rPr>
          <w:b/>
          <w:i/>
          <w:szCs w:val="22"/>
        </w:rPr>
      </w:pPr>
      <w:bookmarkStart w:id="363" w:name="_Toc86743174"/>
      <w:r w:rsidRPr="00A90244">
        <w:rPr>
          <w:szCs w:val="22"/>
        </w:rPr>
        <w:t>(b)</w:t>
      </w:r>
      <w:r w:rsidRPr="00A90244">
        <w:rPr>
          <w:szCs w:val="22"/>
        </w:rPr>
        <w:tab/>
      </w:r>
      <w:proofErr w:type="gramStart"/>
      <w:r w:rsidRPr="00A90244">
        <w:rPr>
          <w:szCs w:val="22"/>
        </w:rPr>
        <w:t>submit</w:t>
      </w:r>
      <w:proofErr w:type="gramEnd"/>
      <w:r w:rsidRPr="00A90244">
        <w:rPr>
          <w:szCs w:val="22"/>
        </w:rPr>
        <w:t xml:space="preserve"> a copy of such notice to </w:t>
      </w:r>
      <w:proofErr w:type="spellStart"/>
      <w:r w:rsidRPr="00A90244">
        <w:rPr>
          <w:szCs w:val="22"/>
        </w:rPr>
        <w:t>BSCCo</w:t>
      </w:r>
      <w:proofErr w:type="spellEnd"/>
      <w:r w:rsidRPr="00A90244">
        <w:rPr>
          <w:szCs w:val="22"/>
        </w:rPr>
        <w:t>.</w:t>
      </w:r>
      <w:bookmarkEnd w:id="363"/>
    </w:p>
    <w:p w:rsidR="00B0413C" w:rsidRPr="00A90244" w:rsidRDefault="00CF454C" w:rsidP="008C6CBE">
      <w:pPr>
        <w:rPr>
          <w:b/>
          <w:i/>
          <w:szCs w:val="22"/>
        </w:rPr>
      </w:pPr>
      <w:bookmarkStart w:id="364" w:name="_Toc86743175"/>
      <w:r w:rsidRPr="00A90244">
        <w:rPr>
          <w:szCs w:val="22"/>
        </w:rPr>
        <w:t>3.3.12</w:t>
      </w:r>
      <w:r w:rsidRPr="00A90244">
        <w:rPr>
          <w:szCs w:val="22"/>
        </w:rPr>
        <w:tab/>
      </w:r>
      <w:proofErr w:type="gramStart"/>
      <w:r w:rsidRPr="00A90244">
        <w:rPr>
          <w:szCs w:val="22"/>
        </w:rPr>
        <w:t>For</w:t>
      </w:r>
      <w:proofErr w:type="gramEnd"/>
      <w:r w:rsidRPr="00A90244">
        <w:rPr>
          <w:szCs w:val="22"/>
        </w:rPr>
        <w:t xml:space="preserve"> the avoidance of doubt:</w:t>
      </w:r>
      <w:bookmarkEnd w:id="364"/>
    </w:p>
    <w:p w:rsidR="00B0413C" w:rsidRPr="00A90244" w:rsidRDefault="00CF454C" w:rsidP="008C6CBE">
      <w:pPr>
        <w:ind w:left="1984"/>
        <w:rPr>
          <w:b/>
          <w:i/>
          <w:szCs w:val="22"/>
        </w:rPr>
      </w:pPr>
      <w:bookmarkStart w:id="365" w:name="_Toc86743176"/>
      <w:r w:rsidRPr="00A90244">
        <w:rPr>
          <w:szCs w:val="22"/>
        </w:rPr>
        <w:t>(a)</w:t>
      </w:r>
      <w:r w:rsidRPr="00A90244">
        <w:rPr>
          <w:szCs w:val="22"/>
        </w:rPr>
        <w:tab/>
        <w:t xml:space="preserve">the application of </w:t>
      </w:r>
      <w:hyperlink r:id="rId146" w:anchor="section-m-3-3.3-3.3.11" w:history="1">
        <w:r w:rsidR="00B147A4">
          <w:rPr>
            <w:rStyle w:val="Hyperlink"/>
            <w:szCs w:val="22"/>
          </w:rPr>
          <w:t>paragraph 3.3.11</w:t>
        </w:r>
      </w:hyperlink>
      <w:r w:rsidRPr="00A90244">
        <w:rPr>
          <w:szCs w:val="22"/>
        </w:rPr>
        <w:t xml:space="preserve"> to a</w:t>
      </w:r>
      <w:r w:rsidR="00F15124" w:rsidRPr="00A90244">
        <w:rPr>
          <w:szCs w:val="22"/>
        </w:rPr>
        <w:t>n</w:t>
      </w:r>
      <w:r w:rsidRPr="00A90244">
        <w:rPr>
          <w:szCs w:val="22"/>
        </w:rPr>
        <w:t xml:space="preserve"> Imbalance Party in relation to a Settlement Period shall not have the </w:t>
      </w:r>
      <w:proofErr w:type="spellStart"/>
      <w:r w:rsidRPr="00A90244">
        <w:rPr>
          <w:szCs w:val="22"/>
        </w:rPr>
        <w:t>affect</w:t>
      </w:r>
      <w:proofErr w:type="spellEnd"/>
      <w:r w:rsidRPr="00A90244">
        <w:rPr>
          <w:szCs w:val="22"/>
        </w:rPr>
        <w:t xml:space="preserve"> of excluding the application of any other relevant paragraph of Section M in relation to that Imbalance Party in that Settlement Period; and</w:t>
      </w:r>
      <w:bookmarkEnd w:id="365"/>
    </w:p>
    <w:p w:rsidR="00B0413C" w:rsidRPr="00A90244" w:rsidRDefault="00CF454C" w:rsidP="008C6CBE">
      <w:pPr>
        <w:ind w:left="1984"/>
        <w:rPr>
          <w:b/>
          <w:i/>
          <w:szCs w:val="22"/>
        </w:rPr>
      </w:pPr>
      <w:bookmarkStart w:id="366" w:name="_Toc86743177"/>
      <w:r w:rsidRPr="00A90244">
        <w:rPr>
          <w:szCs w:val="22"/>
        </w:rPr>
        <w:t>(b)</w:t>
      </w:r>
      <w:r w:rsidRPr="00A90244">
        <w:rPr>
          <w:szCs w:val="22"/>
        </w:rPr>
        <w:tab/>
      </w:r>
      <w:proofErr w:type="gramStart"/>
      <w:r w:rsidRPr="00A90244">
        <w:rPr>
          <w:szCs w:val="22"/>
        </w:rPr>
        <w:t>any</w:t>
      </w:r>
      <w:proofErr w:type="gramEnd"/>
      <w:r w:rsidRPr="00A90244">
        <w:rPr>
          <w:szCs w:val="22"/>
        </w:rPr>
        <w:t xml:space="preserve"> failure or delay by the ECVAA to give a notice required by </w:t>
      </w:r>
      <w:hyperlink r:id="rId147" w:anchor="section-m-3-3.3-3.3.11" w:history="1">
        <w:r w:rsidR="00B147A4">
          <w:rPr>
            <w:rStyle w:val="Hyperlink"/>
            <w:szCs w:val="22"/>
          </w:rPr>
          <w:t>paragraph 3.3.11</w:t>
        </w:r>
      </w:hyperlink>
      <w:r w:rsidRPr="00A90244">
        <w:rPr>
          <w:szCs w:val="22"/>
        </w:rPr>
        <w:t xml:space="preserve"> shall not be taken into account for the purposes of determining the expiry of any of the time periods specified in </w:t>
      </w:r>
      <w:hyperlink r:id="rId148" w:anchor="section-h-3-3.1-3.1.1" w:history="1">
        <w:r w:rsidR="00C33888">
          <w:rPr>
            <w:rStyle w:val="Hyperlink"/>
            <w:szCs w:val="22"/>
          </w:rPr>
          <w:t>Section</w:t>
        </w:r>
        <w:r w:rsidRPr="00B147A4">
          <w:rPr>
            <w:rStyle w:val="Hyperlink"/>
            <w:szCs w:val="22"/>
          </w:rPr>
          <w:t xml:space="preserve"> H3.1.1(c)</w:t>
        </w:r>
      </w:hyperlink>
      <w:r w:rsidRPr="00A90244">
        <w:rPr>
          <w:szCs w:val="22"/>
        </w:rPr>
        <w:t>.</w:t>
      </w:r>
      <w:bookmarkEnd w:id="366"/>
    </w:p>
    <w:p w:rsidR="00B0413C" w:rsidRPr="000C4662" w:rsidRDefault="00CF454C" w:rsidP="00A90244">
      <w:pPr>
        <w:pStyle w:val="Heading3"/>
      </w:pPr>
      <w:bookmarkStart w:id="367" w:name="_Toc86743178"/>
      <w:bookmarkStart w:id="368" w:name="_Toc158978164"/>
      <w:r w:rsidRPr="000C4662">
        <w:t>3.4</w:t>
      </w:r>
      <w:r w:rsidRPr="000C4662">
        <w:tab/>
        <w:t xml:space="preserve">Authorisation by </w:t>
      </w:r>
      <w:proofErr w:type="spellStart"/>
      <w:r w:rsidRPr="000C4662">
        <w:t>BSCCo</w:t>
      </w:r>
      <w:bookmarkEnd w:id="367"/>
      <w:bookmarkEnd w:id="368"/>
      <w:proofErr w:type="spellEnd"/>
    </w:p>
    <w:p w:rsidR="00B0413C" w:rsidRPr="000C4662" w:rsidRDefault="00CF454C" w:rsidP="008C6CBE">
      <w:pPr>
        <w:ind w:left="992" w:hanging="992"/>
      </w:pPr>
      <w:r w:rsidRPr="000C4662">
        <w:t>3.4.1</w:t>
      </w:r>
      <w:r w:rsidRPr="000C4662">
        <w:tab/>
        <w:t xml:space="preserve">In accordance with </w:t>
      </w:r>
      <w:hyperlink r:id="rId149" w:anchor="section-m-3-3.2-3.2.6" w:history="1">
        <w:r w:rsidR="00B147A4">
          <w:rPr>
            <w:rStyle w:val="Hyperlink"/>
          </w:rPr>
          <w:t>paragraphs 3.2.6</w:t>
        </w:r>
      </w:hyperlink>
      <w:r w:rsidRPr="000C4662">
        <w:t xml:space="preserve"> and </w:t>
      </w:r>
      <w:hyperlink r:id="rId150" w:anchor="section-m-3-3.3-3.3.1" w:history="1">
        <w:r w:rsidRPr="00B147A4">
          <w:rPr>
            <w:rStyle w:val="Hyperlink"/>
          </w:rPr>
          <w:t>3.3.1</w:t>
        </w:r>
      </w:hyperlink>
      <w:r w:rsidRPr="000C4662">
        <w:t>, an Imbalance Party will not be in Credit Default unless:</w:t>
      </w:r>
    </w:p>
    <w:p w:rsidR="00B0413C" w:rsidRPr="000C4662" w:rsidRDefault="00CF454C" w:rsidP="008C6CBE">
      <w:pPr>
        <w:ind w:left="1984" w:hanging="992"/>
      </w:pPr>
      <w:r w:rsidRPr="000C4662">
        <w:t>(a)</w:t>
      </w:r>
      <w:r w:rsidRPr="000C4662">
        <w:tab/>
      </w:r>
      <w:proofErr w:type="spellStart"/>
      <w:r w:rsidRPr="000C4662">
        <w:t>BSCCo</w:t>
      </w:r>
      <w:proofErr w:type="spellEnd"/>
      <w:r w:rsidRPr="000C4662">
        <w:t xml:space="preserve"> has given to the ECVAA a</w:t>
      </w:r>
      <w:r w:rsidR="00F15124">
        <w:t>n</w:t>
      </w:r>
      <w:r w:rsidRPr="000C4662">
        <w:t xml:space="preserve"> authorisation notice in relation to that Imbalance Party; and</w:t>
      </w:r>
    </w:p>
    <w:p w:rsidR="00B0413C" w:rsidRPr="000C4662" w:rsidRDefault="00CF454C" w:rsidP="008C6CBE">
      <w:pPr>
        <w:ind w:left="1984" w:hanging="992"/>
      </w:pPr>
      <w:r w:rsidRPr="000C4662">
        <w:t>(b)</w:t>
      </w:r>
      <w:r w:rsidRPr="000C4662">
        <w:tab/>
      </w:r>
      <w:proofErr w:type="gramStart"/>
      <w:r w:rsidRPr="000C4662">
        <w:t>the</w:t>
      </w:r>
      <w:proofErr w:type="gramEnd"/>
      <w:r w:rsidRPr="000C4662">
        <w:t xml:space="preserve"> authorisation notice remains in force.</w:t>
      </w:r>
    </w:p>
    <w:p w:rsidR="00B0413C" w:rsidRPr="000C4662" w:rsidRDefault="00CF454C" w:rsidP="008C6CBE">
      <w:pPr>
        <w:ind w:left="992" w:hanging="992"/>
      </w:pPr>
      <w:r w:rsidRPr="000C4662">
        <w:t>3.4.2</w:t>
      </w:r>
      <w:r w:rsidRPr="000C4662">
        <w:tab/>
        <w:t>For the purposes of this Section M, an "</w:t>
      </w:r>
      <w:r w:rsidRPr="000C4662">
        <w:rPr>
          <w:b/>
        </w:rPr>
        <w:t>authorisation notice</w:t>
      </w:r>
      <w:r w:rsidRPr="000C4662">
        <w:t xml:space="preserve">" is a notice authorising the ECVAA, at any time while the notice is in force, to take the steps referred to in </w:t>
      </w:r>
      <w:hyperlink r:id="rId151" w:anchor="section-m-3-3.2-3.2.6" w:history="1">
        <w:r w:rsidR="00B147A4">
          <w:rPr>
            <w:rStyle w:val="Hyperlink"/>
          </w:rPr>
          <w:t>paragraph 3.2.6(b)</w:t>
        </w:r>
      </w:hyperlink>
      <w:r w:rsidRPr="000C4662">
        <w:t xml:space="preserve"> and </w:t>
      </w:r>
      <w:hyperlink r:id="rId152" w:anchor="section-m-3-3.3-3.3.1" w:history="1">
        <w:r w:rsidRPr="00B147A4">
          <w:rPr>
            <w:rStyle w:val="Hyperlink"/>
          </w:rPr>
          <w:t>3.3.1(b)</w:t>
        </w:r>
      </w:hyperlink>
      <w:r w:rsidRPr="000C4662">
        <w:t xml:space="preserve"> in relation to an Imbalance Party.</w:t>
      </w:r>
    </w:p>
    <w:p w:rsidR="00B0413C" w:rsidRPr="000C4662" w:rsidRDefault="00CF454C" w:rsidP="008C6CBE">
      <w:pPr>
        <w:ind w:left="992" w:hanging="992"/>
      </w:pPr>
      <w:r w:rsidRPr="000C4662">
        <w:t>3.4.3</w:t>
      </w:r>
      <w:r w:rsidRPr="000C4662">
        <w:tab/>
        <w:t xml:space="preserve">Subject to </w:t>
      </w:r>
      <w:hyperlink r:id="rId153" w:anchor="section-m-3-3.4-3.4.3" w:history="1">
        <w:r w:rsidR="00B147A4">
          <w:rPr>
            <w:rStyle w:val="Hyperlink"/>
          </w:rPr>
          <w:t>paragraph 3.4.3A</w:t>
        </w:r>
      </w:hyperlink>
      <w:r w:rsidRPr="000C4662">
        <w:t xml:space="preserve">, where the ECVAA submits to </w:t>
      </w:r>
      <w:proofErr w:type="spellStart"/>
      <w:r w:rsidRPr="000C4662">
        <w:t>BSCCo</w:t>
      </w:r>
      <w:proofErr w:type="spellEnd"/>
      <w:r w:rsidRPr="000C4662">
        <w:t xml:space="preserve"> a copy of a level 1 default notice under </w:t>
      </w:r>
      <w:hyperlink r:id="rId154" w:anchor="section-m-3-3.2-3.2.1" w:history="1">
        <w:r w:rsidR="00B147A4">
          <w:rPr>
            <w:rStyle w:val="Hyperlink"/>
          </w:rPr>
          <w:t>paragraph 3.2.1</w:t>
        </w:r>
      </w:hyperlink>
      <w:r w:rsidRPr="000C4662">
        <w:t xml:space="preserve"> in relation to an Imbalance Party:</w:t>
      </w:r>
    </w:p>
    <w:p w:rsidR="00B0413C" w:rsidRPr="000C4662" w:rsidRDefault="00CF454C" w:rsidP="008C6CBE">
      <w:pPr>
        <w:ind w:left="1984" w:hanging="992"/>
      </w:pPr>
      <w:r w:rsidRPr="000C4662">
        <w:t>(a)</w:t>
      </w:r>
      <w:r w:rsidRPr="000C4662">
        <w:tab/>
      </w:r>
      <w:proofErr w:type="spellStart"/>
      <w:r w:rsidRPr="000C4662">
        <w:t>BSCCo</w:t>
      </w:r>
      <w:proofErr w:type="spellEnd"/>
      <w:r w:rsidRPr="000C4662">
        <w:t xml:space="preserve"> shall promptly upon the earlier of:</w:t>
      </w:r>
    </w:p>
    <w:p w:rsidR="00B0413C" w:rsidRPr="000C4662" w:rsidRDefault="00CF454C" w:rsidP="008C6CBE">
      <w:pPr>
        <w:ind w:left="2977" w:hanging="992"/>
      </w:pPr>
      <w:r w:rsidRPr="000C4662">
        <w:t>(</w:t>
      </w:r>
      <w:proofErr w:type="spellStart"/>
      <w:r w:rsidRPr="000C4662">
        <w:t>i</w:t>
      </w:r>
      <w:proofErr w:type="spellEnd"/>
      <w:r w:rsidRPr="000C4662">
        <w:t>)</w:t>
      </w:r>
      <w:r w:rsidRPr="000C4662">
        <w:tab/>
        <w:t xml:space="preserve">the expiry of the Query Period during which the relevant Imbalance Party's Credit Cover Percentage becomes greater than </w:t>
      </w:r>
      <w:r w:rsidR="00AD07EA">
        <w:t>ninety (</w:t>
      </w:r>
      <w:r w:rsidRPr="000C4662">
        <w:t>90</w:t>
      </w:r>
      <w:r w:rsidR="00AD07EA">
        <w:t>) percent (</w:t>
      </w:r>
      <w:r w:rsidRPr="000C4662">
        <w:t>%</w:t>
      </w:r>
      <w:r w:rsidR="00AD07EA">
        <w:t>)</w:t>
      </w:r>
      <w:r w:rsidRPr="000C4662">
        <w:t>;</w:t>
      </w:r>
    </w:p>
    <w:p w:rsidR="00B0413C" w:rsidRPr="000C4662" w:rsidRDefault="00CF454C" w:rsidP="008C6CBE">
      <w:pPr>
        <w:ind w:left="2977" w:hanging="992"/>
      </w:pPr>
      <w:r w:rsidRPr="000C4662">
        <w:t>(ii)</w:t>
      </w:r>
      <w:r w:rsidRPr="000C4662">
        <w:tab/>
        <w:t xml:space="preserve">the expiry of the Submission Deadline for Settlement Period J falling within a Level 1 Credit Default Cure Period during which the relevant </w:t>
      </w:r>
      <w:r w:rsidRPr="000C4662">
        <w:lastRenderedPageBreak/>
        <w:t xml:space="preserve">Imbalance Party's Credit Cover Percentage becomes greater than </w:t>
      </w:r>
      <w:r w:rsidR="00AD07EA">
        <w:t>ninety (</w:t>
      </w:r>
      <w:r w:rsidRPr="000C4662">
        <w:t>90</w:t>
      </w:r>
      <w:r w:rsidR="00AD07EA">
        <w:t>) per cent (</w:t>
      </w:r>
      <w:r w:rsidRPr="000C4662">
        <w:t>%</w:t>
      </w:r>
      <w:r w:rsidR="00AD07EA">
        <w:t>)</w:t>
      </w:r>
      <w:r w:rsidRPr="000C4662">
        <w:t>;</w:t>
      </w:r>
    </w:p>
    <w:p w:rsidR="00B0413C" w:rsidRPr="000C4662" w:rsidRDefault="00CF454C" w:rsidP="008C6CBE">
      <w:pPr>
        <w:ind w:left="2977" w:hanging="992"/>
      </w:pPr>
      <w:r w:rsidRPr="000C4662">
        <w:t>(iii)</w:t>
      </w:r>
      <w:r w:rsidRPr="000C4662">
        <w:tab/>
      </w:r>
      <w:proofErr w:type="gramStart"/>
      <w:r w:rsidRPr="000C4662">
        <w:t>not</w:t>
      </w:r>
      <w:proofErr w:type="gramEnd"/>
      <w:r w:rsidRPr="000C4662">
        <w:t xml:space="preserve"> used; or</w:t>
      </w:r>
    </w:p>
    <w:p w:rsidR="00B0413C" w:rsidRPr="000C4662" w:rsidRDefault="00CF454C" w:rsidP="008C6CBE">
      <w:pPr>
        <w:ind w:left="2977" w:hanging="992"/>
      </w:pPr>
      <w:r w:rsidRPr="000C4662">
        <w:t>(iv)</w:t>
      </w:r>
      <w:r w:rsidRPr="000C4662">
        <w:tab/>
        <w:t xml:space="preserve">the expiry of a Level 1 Credit Default Cure Period during which the relevant Imbalance Party's Credit Cover Percentage becomes not greater than </w:t>
      </w:r>
      <w:r w:rsidR="00AD07EA">
        <w:t>ninety (</w:t>
      </w:r>
      <w:r w:rsidRPr="000C4662">
        <w:t>90</w:t>
      </w:r>
      <w:r w:rsidR="00AD07EA">
        <w:t>) per cent (</w:t>
      </w:r>
      <w:r w:rsidRPr="000C4662">
        <w:t>%</w:t>
      </w:r>
      <w:r w:rsidR="00AD07EA">
        <w:t>)</w:t>
      </w:r>
      <w:r w:rsidRPr="000C4662">
        <w:t>,</w:t>
      </w:r>
    </w:p>
    <w:p w:rsidR="00B0413C" w:rsidRPr="000C4662" w:rsidRDefault="00CF454C" w:rsidP="008C6CBE">
      <w:pPr>
        <w:ind w:left="1985"/>
      </w:pPr>
      <w:proofErr w:type="gramStart"/>
      <w:r w:rsidRPr="000C4662">
        <w:t>give</w:t>
      </w:r>
      <w:proofErr w:type="gramEnd"/>
      <w:r w:rsidRPr="000C4662">
        <w:t xml:space="preserve"> an authorisation notice to the ECVAA unless:</w:t>
      </w:r>
    </w:p>
    <w:p w:rsidR="00B0413C" w:rsidRPr="000C4662" w:rsidRDefault="00CF454C" w:rsidP="008C6CBE">
      <w:pPr>
        <w:ind w:left="3969" w:hanging="992"/>
      </w:pPr>
      <w:r w:rsidRPr="000C4662">
        <w:t>(1)</w:t>
      </w:r>
      <w:r w:rsidRPr="000C4662">
        <w:tab/>
      </w:r>
      <w:proofErr w:type="spellStart"/>
      <w:r w:rsidRPr="000C4662">
        <w:t>BSCCo</w:t>
      </w:r>
      <w:proofErr w:type="spellEnd"/>
      <w:r w:rsidRPr="000C4662">
        <w:t xml:space="preserve"> has been notified by the ECVAA that in the ECVAA's opinion there is, or</w:t>
      </w:r>
    </w:p>
    <w:p w:rsidR="00B0413C" w:rsidRPr="000C4662" w:rsidRDefault="00CF454C" w:rsidP="008C6CBE">
      <w:pPr>
        <w:ind w:left="3969" w:hanging="992"/>
      </w:pPr>
      <w:r w:rsidRPr="000C4662">
        <w:t>(2)</w:t>
      </w:r>
      <w:r w:rsidRPr="000C4662">
        <w:tab/>
      </w:r>
      <w:proofErr w:type="spellStart"/>
      <w:r w:rsidRPr="000C4662">
        <w:t>BSCCo</w:t>
      </w:r>
      <w:proofErr w:type="spellEnd"/>
      <w:r w:rsidRPr="000C4662">
        <w:t xml:space="preserve"> otherwise has substantial evidence that, or other reasons to believe that, there is</w:t>
      </w:r>
    </w:p>
    <w:p w:rsidR="00B0413C" w:rsidRPr="000C4662" w:rsidRDefault="00CF454C" w:rsidP="008C6CBE">
      <w:pPr>
        <w:ind w:left="1984"/>
      </w:pPr>
      <w:r w:rsidRPr="000C4662">
        <w:t xml:space="preserve">(in accordance with </w:t>
      </w:r>
      <w:hyperlink r:id="rId155" w:anchor="section-m-1-1.2-1.2.1" w:history="1">
        <w:r w:rsidR="00B147A4">
          <w:rPr>
            <w:rStyle w:val="Hyperlink"/>
          </w:rPr>
          <w:t>paragraph 1.2.1(e)</w:t>
        </w:r>
      </w:hyperlink>
      <w:r w:rsidRPr="000C4662">
        <w:t xml:space="preserve"> and the prevailing principles or guidance established by the Panel in accordance with </w:t>
      </w:r>
      <w:hyperlink r:id="rId156" w:anchor="section-m-1-1.7" w:history="1">
        <w:r w:rsidR="00B147A4">
          <w:rPr>
            <w:rStyle w:val="Hyperlink"/>
          </w:rPr>
          <w:t>paragraph 1.7</w:t>
        </w:r>
      </w:hyperlink>
      <w:r w:rsidRPr="000C4662">
        <w:t>) a material doubt as to whether, at the time, the systems and processes used by the ECVAA are giving correct determinations of the values of Credit Cover Percentage for that Imbalance Party;</w:t>
      </w:r>
    </w:p>
    <w:p w:rsidR="00B0413C" w:rsidRPr="000C4662" w:rsidRDefault="00CF454C" w:rsidP="008C6CBE">
      <w:pPr>
        <w:ind w:left="1984" w:hanging="992"/>
      </w:pPr>
      <w:r w:rsidRPr="000C4662">
        <w:t>(b)</w:t>
      </w:r>
      <w:r w:rsidRPr="000C4662">
        <w:tab/>
        <w:t xml:space="preserve">subject to paragraph (c), </w:t>
      </w:r>
      <w:proofErr w:type="spellStart"/>
      <w:r w:rsidRPr="000C4662">
        <w:t>BSCCo</w:t>
      </w:r>
      <w:proofErr w:type="spellEnd"/>
      <w:r w:rsidRPr="000C4662">
        <w:t xml:space="preserve"> shall not be required to make any enquiry of the Imbalance Party or any other person (but in accordance with </w:t>
      </w:r>
      <w:hyperlink r:id="rId157" w:anchor="section-m-1-1.2-1.2.1" w:history="1">
        <w:r w:rsidR="00B147A4">
          <w:rPr>
            <w:rStyle w:val="Hyperlink"/>
          </w:rPr>
          <w:t>paragraph 1.2.1(f)</w:t>
        </w:r>
      </w:hyperlink>
      <w:r w:rsidRPr="000C4662">
        <w:t xml:space="preserve"> will take into account any information already provided by the Imbalance Party which is relevant to the matter in paragraph (a));</w:t>
      </w:r>
    </w:p>
    <w:p w:rsidR="00B0413C" w:rsidRPr="000C4662" w:rsidRDefault="00CF454C" w:rsidP="008C6CBE">
      <w:pPr>
        <w:ind w:left="1984" w:hanging="992"/>
      </w:pPr>
      <w:r w:rsidRPr="000C4662">
        <w:t>(c)</w:t>
      </w:r>
      <w:r w:rsidRPr="000C4662">
        <w:tab/>
      </w:r>
      <w:proofErr w:type="gramStart"/>
      <w:r w:rsidRPr="000C4662">
        <w:t>if</w:t>
      </w:r>
      <w:proofErr w:type="gramEnd"/>
      <w:r w:rsidRPr="000C4662">
        <w:t xml:space="preserve"> (pursuant to paragraph (a)(1) or (2)) </w:t>
      </w:r>
      <w:proofErr w:type="spellStart"/>
      <w:r w:rsidRPr="000C4662">
        <w:t>BSCCo</w:t>
      </w:r>
      <w:proofErr w:type="spellEnd"/>
      <w:r w:rsidRPr="000C4662">
        <w:t xml:space="preserve"> withholds an authorisation notice:</w:t>
      </w:r>
    </w:p>
    <w:p w:rsidR="00B0413C" w:rsidRPr="000C4662" w:rsidRDefault="00CF454C" w:rsidP="008C6CBE">
      <w:pPr>
        <w:ind w:left="2977" w:hanging="992"/>
      </w:pPr>
      <w:r w:rsidRPr="000C4662">
        <w:t>(</w:t>
      </w:r>
      <w:proofErr w:type="spellStart"/>
      <w:r w:rsidRPr="000C4662">
        <w:t>i</w:t>
      </w:r>
      <w:proofErr w:type="spellEnd"/>
      <w:r w:rsidRPr="000C4662">
        <w:t>)</w:t>
      </w:r>
      <w:r w:rsidRPr="000C4662">
        <w:tab/>
      </w:r>
      <w:proofErr w:type="spellStart"/>
      <w:r w:rsidRPr="000C4662">
        <w:t>BSCCo</w:t>
      </w:r>
      <w:proofErr w:type="spellEnd"/>
      <w:r w:rsidRPr="000C4662">
        <w:t xml:space="preserve"> shall investigate the matter; and</w:t>
      </w:r>
    </w:p>
    <w:p w:rsidR="00B0413C" w:rsidRPr="000C4662" w:rsidRDefault="00CF454C" w:rsidP="008C6CBE">
      <w:pPr>
        <w:ind w:left="2977" w:hanging="992"/>
      </w:pPr>
      <w:r w:rsidRPr="000C4662">
        <w:t>(ii)</w:t>
      </w:r>
      <w:r w:rsidRPr="000C4662">
        <w:tab/>
      </w:r>
      <w:proofErr w:type="gramStart"/>
      <w:r w:rsidRPr="000C4662">
        <w:t>if</w:t>
      </w:r>
      <w:proofErr w:type="gramEnd"/>
      <w:r w:rsidRPr="000C4662">
        <w:t xml:space="preserve"> at any time it concludes that there is not (or no longer is) any material doubt as to the matter in paragraph (a), </w:t>
      </w:r>
      <w:proofErr w:type="spellStart"/>
      <w:r w:rsidRPr="000C4662">
        <w:t>BSCCo</w:t>
      </w:r>
      <w:proofErr w:type="spellEnd"/>
      <w:r w:rsidRPr="000C4662">
        <w:t xml:space="preserve"> shall promptly give the authorisation notice.</w:t>
      </w:r>
    </w:p>
    <w:p w:rsidR="00B0413C" w:rsidRPr="000C4662" w:rsidRDefault="00CF454C" w:rsidP="008C6CBE">
      <w:pPr>
        <w:ind w:left="992" w:hanging="992"/>
      </w:pPr>
      <w:r w:rsidRPr="000C4662">
        <w:t>3.4.3A</w:t>
      </w:r>
      <w:r w:rsidRPr="000C4662">
        <w:tab/>
      </w:r>
      <w:proofErr w:type="spellStart"/>
      <w:r w:rsidRPr="000C4662">
        <w:t>BSCCo</w:t>
      </w:r>
      <w:proofErr w:type="spellEnd"/>
      <w:r w:rsidRPr="000C4662">
        <w:t xml:space="preserve"> shall not give an authorisation notice to the ECVAA in relation to a</w:t>
      </w:r>
      <w:r w:rsidR="00F15124">
        <w:t>n</w:t>
      </w:r>
      <w:r w:rsidRPr="000C4662">
        <w:t xml:space="preserve"> Imbalance Party under </w:t>
      </w:r>
      <w:hyperlink r:id="rId158" w:anchor="section-m-3-3.4-3.4.3" w:history="1">
        <w:r w:rsidR="00B147A4">
          <w:rPr>
            <w:rStyle w:val="Hyperlink"/>
          </w:rPr>
          <w:t>paragraph 3.4.3</w:t>
        </w:r>
      </w:hyperlink>
      <w:r w:rsidRPr="000C4662">
        <w:t xml:space="preserve"> if:</w:t>
      </w:r>
    </w:p>
    <w:p w:rsidR="00B0413C" w:rsidRPr="000C4662" w:rsidRDefault="00CF454C" w:rsidP="008C6CBE">
      <w:pPr>
        <w:ind w:left="1984" w:hanging="992"/>
      </w:pPr>
      <w:r w:rsidRPr="000C4662">
        <w:t>(a)</w:t>
      </w:r>
      <w:r w:rsidRPr="000C4662">
        <w:tab/>
      </w:r>
      <w:hyperlink r:id="rId159" w:anchor="section-g-4" w:history="1">
        <w:r w:rsidR="00F93CF8">
          <w:rPr>
            <w:rStyle w:val="Hyperlink"/>
          </w:rPr>
          <w:t>Section G4</w:t>
        </w:r>
      </w:hyperlink>
      <w:r w:rsidRPr="000C4662">
        <w:t xml:space="preserve"> applies to that Imbalance Party; and</w:t>
      </w:r>
    </w:p>
    <w:p w:rsidR="00B0413C" w:rsidRPr="000C4662" w:rsidRDefault="00CF454C" w:rsidP="008C6CBE">
      <w:pPr>
        <w:ind w:left="1984" w:hanging="992"/>
      </w:pPr>
      <w:r w:rsidRPr="000C4662">
        <w:t>(b)</w:t>
      </w:r>
      <w:r w:rsidRPr="000C4662">
        <w:tab/>
      </w:r>
      <w:proofErr w:type="gramStart"/>
      <w:r w:rsidRPr="000C4662">
        <w:t>that</w:t>
      </w:r>
      <w:proofErr w:type="gramEnd"/>
      <w:r w:rsidRPr="000C4662">
        <w:t xml:space="preserve"> Imbalance Party’s Credit Cover Percentage is greater than</w:t>
      </w:r>
      <w:r w:rsidR="00AD07EA">
        <w:t xml:space="preserve"> eighty</w:t>
      </w:r>
      <w:r w:rsidRPr="000C4662">
        <w:t xml:space="preserve"> </w:t>
      </w:r>
      <w:r w:rsidR="00AD07EA">
        <w:t>(</w:t>
      </w:r>
      <w:r w:rsidRPr="000C4662">
        <w:t>80</w:t>
      </w:r>
      <w:r w:rsidR="00AD07EA">
        <w:t>) per cent (</w:t>
      </w:r>
      <w:r w:rsidRPr="000C4662">
        <w:t>%</w:t>
      </w:r>
      <w:r w:rsidR="00AD07EA">
        <w:t>)</w:t>
      </w:r>
      <w:r w:rsidRPr="000C4662">
        <w:t xml:space="preserve"> as a direct result of it being subject to a direction given by the Secretary of State or action taken on behalf of </w:t>
      </w:r>
      <w:r w:rsidR="00C30872">
        <w:t>His</w:t>
      </w:r>
      <w:r w:rsidR="00C30872" w:rsidRPr="000C4662">
        <w:t xml:space="preserve"> </w:t>
      </w:r>
      <w:r w:rsidRPr="000C4662">
        <w:t>Majesty’s Government.</w:t>
      </w:r>
    </w:p>
    <w:p w:rsidR="00B0413C" w:rsidRPr="000C4662" w:rsidRDefault="00CF454C" w:rsidP="008C6CBE">
      <w:pPr>
        <w:ind w:left="992" w:hanging="992"/>
      </w:pPr>
      <w:r w:rsidRPr="000C4662">
        <w:t>3.4.3B</w:t>
      </w:r>
      <w:r w:rsidRPr="000C4662">
        <w:tab/>
      </w:r>
      <w:proofErr w:type="gramStart"/>
      <w:r w:rsidRPr="000C4662">
        <w:t>If</w:t>
      </w:r>
      <w:proofErr w:type="gramEnd"/>
      <w:r w:rsidRPr="000C4662">
        <w:t xml:space="preserve"> </w:t>
      </w:r>
      <w:hyperlink r:id="rId160" w:anchor="section-m-3-3.4-3.4.3A" w:history="1">
        <w:r w:rsidR="00B147A4">
          <w:rPr>
            <w:rStyle w:val="Hyperlink"/>
          </w:rPr>
          <w:t>paragraph 3.4.3A</w:t>
        </w:r>
      </w:hyperlink>
      <w:r w:rsidRPr="000C4662">
        <w:t xml:space="preserve"> applies:</w:t>
      </w:r>
    </w:p>
    <w:p w:rsidR="00B0413C" w:rsidRPr="000C4662" w:rsidRDefault="00CF454C" w:rsidP="008C6CBE">
      <w:pPr>
        <w:ind w:left="1984" w:hanging="992"/>
      </w:pPr>
      <w:r w:rsidRPr="000C4662">
        <w:t>(a)</w:t>
      </w:r>
      <w:r w:rsidRPr="000C4662">
        <w:tab/>
      </w:r>
      <w:proofErr w:type="spellStart"/>
      <w:r w:rsidRPr="000C4662">
        <w:t>BSCCo</w:t>
      </w:r>
      <w:proofErr w:type="spellEnd"/>
      <w:r w:rsidRPr="000C4662">
        <w:t xml:space="preserve"> shall investigate the matter; and</w:t>
      </w:r>
    </w:p>
    <w:p w:rsidR="00B0413C" w:rsidRDefault="00CF454C" w:rsidP="008C6CBE">
      <w:pPr>
        <w:ind w:left="1984" w:hanging="992"/>
        <w:rPr>
          <w:rStyle w:val="Hyperlink"/>
        </w:rPr>
      </w:pPr>
      <w:r w:rsidRPr="000C4662">
        <w:t>(b)</w:t>
      </w:r>
      <w:r w:rsidRPr="000C4662">
        <w:tab/>
        <w:t xml:space="preserve">if at any time it concludes that the fact that the Imbalance Party’s Credit Cover is greater than </w:t>
      </w:r>
      <w:r w:rsidR="00AD07EA">
        <w:t>eighty (</w:t>
      </w:r>
      <w:r w:rsidRPr="000C4662">
        <w:t>80</w:t>
      </w:r>
      <w:r w:rsidR="00AD07EA">
        <w:t>) per cent (</w:t>
      </w:r>
      <w:r w:rsidRPr="000C4662">
        <w:t>%</w:t>
      </w:r>
      <w:r w:rsidR="00AD07EA">
        <w:t>)</w:t>
      </w:r>
      <w:r w:rsidRPr="000C4662">
        <w:t xml:space="preserve"> is not (or no longer is) the direct result of a direction from the Secretary of State or action taken on behalf of </w:t>
      </w:r>
      <w:r w:rsidR="00C30872">
        <w:t>His</w:t>
      </w:r>
      <w:r w:rsidR="00C30872" w:rsidRPr="000C4662">
        <w:t xml:space="preserve"> </w:t>
      </w:r>
      <w:r w:rsidRPr="000C4662">
        <w:t xml:space="preserve">Majesty’s Government, </w:t>
      </w:r>
      <w:proofErr w:type="spellStart"/>
      <w:r w:rsidRPr="000C4662">
        <w:t>BSCCo</w:t>
      </w:r>
      <w:proofErr w:type="spellEnd"/>
      <w:r w:rsidRPr="000C4662">
        <w:t xml:space="preserve"> shall promptly give the authorisation notice under </w:t>
      </w:r>
      <w:hyperlink r:id="rId161" w:anchor="section-m-3-3.4-3.4.3" w:history="1">
        <w:r w:rsidR="00B147A4">
          <w:rPr>
            <w:rStyle w:val="Hyperlink"/>
          </w:rPr>
          <w:t>paragraph 3.4.3(a).</w:t>
        </w:r>
      </w:hyperlink>
    </w:p>
    <w:p w:rsidR="003E6249" w:rsidRPr="000C4662" w:rsidRDefault="003E6249" w:rsidP="003E6249">
      <w:pPr>
        <w:ind w:left="992" w:hanging="992"/>
      </w:pPr>
      <w:r w:rsidRPr="000C4662">
        <w:t>3.4.3</w:t>
      </w:r>
      <w:r>
        <w:t>C</w:t>
      </w:r>
      <w:r w:rsidRPr="000C4662">
        <w:tab/>
      </w:r>
      <w:proofErr w:type="spellStart"/>
      <w:r w:rsidRPr="000C4662">
        <w:t>BSCCo</w:t>
      </w:r>
      <w:proofErr w:type="spellEnd"/>
      <w:r w:rsidRPr="000C4662">
        <w:t xml:space="preserve"> shall not give an authorisation notice to the ECVAA in relation to a</w:t>
      </w:r>
      <w:r>
        <w:t>n</w:t>
      </w:r>
      <w:r w:rsidRPr="000C4662">
        <w:t xml:space="preserve"> Imbalance Party under </w:t>
      </w:r>
      <w:hyperlink r:id="rId162" w:anchor="section-m-3-3.4" w:history="1">
        <w:r w:rsidRPr="009F6A96">
          <w:rPr>
            <w:rStyle w:val="Hyperlink"/>
          </w:rPr>
          <w:t>paragraph 3.4.3(a</w:t>
        </w:r>
      </w:hyperlink>
      <w:r w:rsidRPr="00FC45FC">
        <w:t>)</w:t>
      </w:r>
      <w:r w:rsidRPr="000C4662">
        <w:t xml:space="preserve"> if:</w:t>
      </w:r>
    </w:p>
    <w:p w:rsidR="003E6249" w:rsidRPr="000C4662" w:rsidRDefault="003E6249" w:rsidP="003E6249">
      <w:pPr>
        <w:ind w:left="1984" w:hanging="992"/>
      </w:pPr>
      <w:r w:rsidRPr="000C4662">
        <w:lastRenderedPageBreak/>
        <w:t>(a)</w:t>
      </w:r>
      <w:r w:rsidRPr="000C4662">
        <w:tab/>
      </w:r>
      <w:r>
        <w:t xml:space="preserve">that Imbalance Party is the Lead Party or Subsidiary Party of a BM Unit to which </w:t>
      </w:r>
      <w:hyperlink r:id="rId163" w:anchor="section-g-6" w:history="1">
        <w:r w:rsidRPr="009F6A96">
          <w:rPr>
            <w:rStyle w:val="Hyperlink"/>
          </w:rPr>
          <w:t>Section G6</w:t>
        </w:r>
      </w:hyperlink>
      <w:r w:rsidRPr="000C4662">
        <w:t xml:space="preserve"> applies; and</w:t>
      </w:r>
    </w:p>
    <w:p w:rsidR="003E6249" w:rsidRPr="000C4662" w:rsidRDefault="003E6249" w:rsidP="003E6249">
      <w:pPr>
        <w:ind w:left="1984" w:hanging="992"/>
      </w:pPr>
      <w:r w:rsidRPr="000C4662">
        <w:t>(b)</w:t>
      </w:r>
      <w:r w:rsidRPr="000C4662">
        <w:tab/>
      </w:r>
      <w:proofErr w:type="gramStart"/>
      <w:r w:rsidRPr="000C4662">
        <w:t>that</w:t>
      </w:r>
      <w:proofErr w:type="gramEnd"/>
      <w:r w:rsidRPr="000C4662">
        <w:t xml:space="preserve"> Imbalance Party’s Credit Cover Percentage is greater than </w:t>
      </w:r>
      <w:r w:rsidR="00BF5C51">
        <w:t>eighty (</w:t>
      </w:r>
      <w:r w:rsidRPr="000C4662">
        <w:t>80</w:t>
      </w:r>
      <w:r w:rsidR="00BF5C51">
        <w:t>) per-cent (</w:t>
      </w:r>
      <w:r w:rsidRPr="000C4662">
        <w:t>%</w:t>
      </w:r>
      <w:r w:rsidR="00BF5C51">
        <w:t>)</w:t>
      </w:r>
      <w:r w:rsidRPr="000C4662">
        <w:t xml:space="preserve"> as a direct result of </w:t>
      </w:r>
      <w:r>
        <w:t>the BM Unit</w:t>
      </w:r>
      <w:r w:rsidRPr="000C4662">
        <w:t xml:space="preserve"> being subject to a </w:t>
      </w:r>
      <w:r>
        <w:t>Network Gas Supply Emergency Acceptance</w:t>
      </w:r>
      <w:r w:rsidRPr="000C4662">
        <w:t>.</w:t>
      </w:r>
    </w:p>
    <w:p w:rsidR="003E6249" w:rsidRPr="000C4662" w:rsidRDefault="003E6249" w:rsidP="003E6249">
      <w:pPr>
        <w:ind w:left="992" w:hanging="992"/>
      </w:pPr>
      <w:r w:rsidRPr="000C4662">
        <w:t>3.4.3</w:t>
      </w:r>
      <w:r>
        <w:t>D</w:t>
      </w:r>
      <w:r w:rsidRPr="000C4662">
        <w:tab/>
        <w:t xml:space="preserve">If </w:t>
      </w:r>
      <w:hyperlink r:id="rId164" w:anchor="section-m-3-3.4" w:history="1">
        <w:r w:rsidRPr="00FC45FC">
          <w:t>paragraph 3.4.3C</w:t>
        </w:r>
      </w:hyperlink>
      <w:r w:rsidRPr="000C4662">
        <w:t xml:space="preserve"> applies:</w:t>
      </w:r>
    </w:p>
    <w:p w:rsidR="003E6249" w:rsidRPr="000C4662" w:rsidRDefault="003E6249" w:rsidP="003E6249">
      <w:pPr>
        <w:ind w:left="1984" w:hanging="992"/>
      </w:pPr>
      <w:r w:rsidRPr="000C4662">
        <w:t>(a)</w:t>
      </w:r>
      <w:r w:rsidRPr="000C4662">
        <w:tab/>
      </w:r>
      <w:proofErr w:type="spellStart"/>
      <w:r w:rsidRPr="000C4662">
        <w:t>BSCCo</w:t>
      </w:r>
      <w:proofErr w:type="spellEnd"/>
      <w:r w:rsidRPr="000C4662">
        <w:t xml:space="preserve"> shall investigate the matter; and</w:t>
      </w:r>
    </w:p>
    <w:p w:rsidR="003E6249" w:rsidRPr="000C4662" w:rsidRDefault="003E6249" w:rsidP="003E6249">
      <w:pPr>
        <w:ind w:left="1984" w:hanging="992"/>
      </w:pPr>
      <w:r w:rsidRPr="000C4662">
        <w:t>(b)</w:t>
      </w:r>
      <w:r w:rsidRPr="000C4662">
        <w:tab/>
      </w:r>
      <w:proofErr w:type="gramStart"/>
      <w:r w:rsidRPr="000C4662">
        <w:t>if</w:t>
      </w:r>
      <w:proofErr w:type="gramEnd"/>
      <w:r w:rsidRPr="000C4662">
        <w:t xml:space="preserve"> at any time it concludes that the Imbalance Party’s Credit Cover </w:t>
      </w:r>
      <w:r>
        <w:t>being</w:t>
      </w:r>
      <w:r w:rsidRPr="000C4662">
        <w:t xml:space="preserve"> greater than </w:t>
      </w:r>
      <w:r w:rsidR="00BF5C51">
        <w:t>eighty (</w:t>
      </w:r>
      <w:r w:rsidRPr="000C4662">
        <w:t>80</w:t>
      </w:r>
      <w:r w:rsidR="00BF5C51">
        <w:t>) percent (</w:t>
      </w:r>
      <w:r w:rsidRPr="000C4662">
        <w:t>%</w:t>
      </w:r>
      <w:r w:rsidR="00BF5C51">
        <w:t>)</w:t>
      </w:r>
      <w:r w:rsidRPr="000C4662">
        <w:t xml:space="preserve"> is not (or no longer is) the direct result of a </w:t>
      </w:r>
      <w:r>
        <w:t>Network Gas Supply Emergency Acceptance</w:t>
      </w:r>
      <w:r w:rsidRPr="000C4662">
        <w:t xml:space="preserve">, </w:t>
      </w:r>
      <w:proofErr w:type="spellStart"/>
      <w:r w:rsidRPr="000C4662">
        <w:t>BSCCo</w:t>
      </w:r>
      <w:proofErr w:type="spellEnd"/>
      <w:r w:rsidRPr="000C4662">
        <w:t xml:space="preserve"> shall promptly give the authorisation notice under </w:t>
      </w:r>
      <w:hyperlink r:id="rId165" w:anchor="section-m-3-3.4" w:history="1">
        <w:r w:rsidRPr="0040797C">
          <w:rPr>
            <w:rStyle w:val="Hyperlink"/>
          </w:rPr>
          <w:t>paragraph 3.4.3(a)</w:t>
        </w:r>
      </w:hyperlink>
      <w:r w:rsidRPr="00FC45FC">
        <w:t>.</w:t>
      </w:r>
    </w:p>
    <w:p w:rsidR="00B0413C" w:rsidRPr="000C4662" w:rsidRDefault="00CF454C" w:rsidP="008C6CBE">
      <w:pPr>
        <w:ind w:left="992" w:hanging="992"/>
      </w:pPr>
      <w:r w:rsidRPr="000C4662">
        <w:t>3.4.4</w:t>
      </w:r>
      <w:r w:rsidRPr="000C4662">
        <w:tab/>
        <w:t>An authorisation notice shall remain in force until such time as:</w:t>
      </w:r>
    </w:p>
    <w:p w:rsidR="00B0413C" w:rsidRPr="000C4662" w:rsidRDefault="00CF454C" w:rsidP="008C6CBE">
      <w:pPr>
        <w:ind w:left="1984" w:hanging="992"/>
      </w:pPr>
      <w:r w:rsidRPr="000C4662">
        <w:t>(a)</w:t>
      </w:r>
      <w:r w:rsidRPr="000C4662">
        <w:tab/>
      </w:r>
      <w:proofErr w:type="gramStart"/>
      <w:r w:rsidRPr="000C4662">
        <w:t>it</w:t>
      </w:r>
      <w:proofErr w:type="gramEnd"/>
      <w:r w:rsidRPr="000C4662">
        <w:t xml:space="preserve"> is established or determined (as provided in </w:t>
      </w:r>
      <w:hyperlink r:id="rId166" w:anchor="section-m-3-3.5-3.5.1" w:history="1">
        <w:r w:rsidR="00B147A4">
          <w:rPr>
            <w:rStyle w:val="Hyperlink"/>
          </w:rPr>
          <w:t>paragraph 3.5.1</w:t>
        </w:r>
      </w:hyperlink>
      <w:r w:rsidRPr="000C4662">
        <w:t xml:space="preserve">) that the Credit Cover Percentage of Imbalance Party was not and has not since become greater than </w:t>
      </w:r>
      <w:r w:rsidR="00AD07EA">
        <w:t>eighty (</w:t>
      </w:r>
      <w:r w:rsidRPr="000C4662">
        <w:t>80</w:t>
      </w:r>
      <w:r w:rsidR="00AD07EA">
        <w:t>) percent (</w:t>
      </w:r>
      <w:r w:rsidRPr="000C4662">
        <w:t>%</w:t>
      </w:r>
      <w:r w:rsidR="00AD07EA">
        <w:t>)</w:t>
      </w:r>
      <w:r w:rsidRPr="000C4662">
        <w:t>; or</w:t>
      </w:r>
    </w:p>
    <w:p w:rsidR="00B0413C" w:rsidRPr="000C4662" w:rsidRDefault="00CF454C" w:rsidP="008C6CBE">
      <w:pPr>
        <w:ind w:left="1984" w:hanging="992"/>
      </w:pPr>
      <w:r w:rsidRPr="000C4662">
        <w:t>(b)</w:t>
      </w:r>
      <w:r w:rsidRPr="000C4662">
        <w:tab/>
        <w:t xml:space="preserve">the ECVAA notifies </w:t>
      </w:r>
      <w:proofErr w:type="spellStart"/>
      <w:r w:rsidRPr="000C4662">
        <w:t>BSCCo</w:t>
      </w:r>
      <w:proofErr w:type="spellEnd"/>
      <w:r w:rsidRPr="000C4662">
        <w:t xml:space="preserve"> that the Imbalance Party's Credit Cover Percentage has become lower than </w:t>
      </w:r>
      <w:r w:rsidR="00AD07EA">
        <w:t>seventy five (</w:t>
      </w:r>
      <w:r w:rsidRPr="000C4662">
        <w:t>75</w:t>
      </w:r>
      <w:r w:rsidR="00AD07EA">
        <w:t>) percent (</w:t>
      </w:r>
      <w:r w:rsidRPr="000C4662">
        <w:t>%</w:t>
      </w:r>
      <w:r w:rsidR="00AD07EA">
        <w:t>)</w:t>
      </w:r>
      <w:r w:rsidRPr="000C4662">
        <w:t xml:space="preserve"> for any Settlement Period after the authorisation notice was given; or</w:t>
      </w:r>
    </w:p>
    <w:p w:rsidR="00B0413C" w:rsidRPr="000C4662" w:rsidRDefault="00CF454C" w:rsidP="008C6CBE">
      <w:pPr>
        <w:ind w:left="1984" w:hanging="992"/>
      </w:pPr>
      <w:r w:rsidRPr="000C4662">
        <w:t>(c)</w:t>
      </w:r>
      <w:r w:rsidRPr="000C4662">
        <w:tab/>
      </w:r>
      <w:proofErr w:type="spellStart"/>
      <w:r w:rsidRPr="000C4662">
        <w:t>BSCCo</w:t>
      </w:r>
      <w:proofErr w:type="spellEnd"/>
      <w:r w:rsidRPr="000C4662">
        <w:t xml:space="preserve"> in its discretion determines that (as a result of the passage of time, or because of any other matter of which notice has been given to </w:t>
      </w:r>
      <w:proofErr w:type="spellStart"/>
      <w:r w:rsidRPr="000C4662">
        <w:t>BSCCo</w:t>
      </w:r>
      <w:proofErr w:type="spellEnd"/>
      <w:r w:rsidRPr="000C4662">
        <w:t>) the authorisation notice should lapse, and gives notice to that effect to the ECVAA.</w:t>
      </w:r>
    </w:p>
    <w:p w:rsidR="00B0413C" w:rsidRPr="000C4662" w:rsidRDefault="00CF454C" w:rsidP="008C6CBE">
      <w:pPr>
        <w:ind w:left="992" w:hanging="992"/>
      </w:pPr>
      <w:r w:rsidRPr="000C4662">
        <w:t>3.4.5</w:t>
      </w:r>
      <w:r w:rsidRPr="000C4662">
        <w:tab/>
        <w:t xml:space="preserve">For the avoidance of doubt, </w:t>
      </w:r>
      <w:hyperlink r:id="rId167" w:anchor="section-m-3-3.4-3.4.3" w:history="1">
        <w:r w:rsidR="00B147A4">
          <w:rPr>
            <w:rStyle w:val="Hyperlink"/>
          </w:rPr>
          <w:t>paragraph 3.4.3</w:t>
        </w:r>
      </w:hyperlink>
      <w:r w:rsidRPr="000C4662">
        <w:t xml:space="preserve"> is without prejudice to the ability of a Party to raise a Trading Dispute in respect of any step taken or determination made by </w:t>
      </w:r>
      <w:proofErr w:type="spellStart"/>
      <w:r w:rsidRPr="000C4662">
        <w:t>BSCCo</w:t>
      </w:r>
      <w:proofErr w:type="spellEnd"/>
      <w:r w:rsidRPr="000C4662">
        <w:t xml:space="preserve"> or the ECVAA pursuant to this Section M.</w:t>
      </w:r>
    </w:p>
    <w:p w:rsidR="00B0413C" w:rsidRPr="000C4662" w:rsidRDefault="00CF454C" w:rsidP="008C6CBE">
      <w:pPr>
        <w:ind w:left="992" w:hanging="992"/>
      </w:pPr>
      <w:r w:rsidRPr="000C4662">
        <w:t>3.4.6</w:t>
      </w:r>
      <w:r w:rsidRPr="000C4662">
        <w:tab/>
        <w:t xml:space="preserve">Notwithstanding any other provision of this Section M, </w:t>
      </w:r>
      <w:proofErr w:type="spellStart"/>
      <w:r w:rsidRPr="000C4662">
        <w:t>BSCCo</w:t>
      </w:r>
      <w:proofErr w:type="spellEnd"/>
      <w:r w:rsidRPr="000C4662">
        <w:t xml:space="preserve"> shall and shall be treated as having refused to give to the ECVAA any authorisation notice in relation to the Replacement Supplier in respect of any Settlement Period for which the Submission Deadline falls within the first </w:t>
      </w:r>
      <w:r w:rsidR="006A79A5">
        <w:t>fourteen</w:t>
      </w:r>
      <w:r w:rsidRPr="000C4662">
        <w:t xml:space="preserve"> days after the Appointment Day for such Replacement Supplier (counting the Appointment Day itself for these purposes).</w:t>
      </w:r>
    </w:p>
    <w:p w:rsidR="00B0413C" w:rsidRPr="000C4662" w:rsidRDefault="00CF454C" w:rsidP="00A90244">
      <w:pPr>
        <w:pStyle w:val="Heading3"/>
      </w:pPr>
      <w:bookmarkStart w:id="369" w:name="_Toc86743179"/>
      <w:bookmarkStart w:id="370" w:name="_Toc158978165"/>
      <w:r w:rsidRPr="000C4662">
        <w:t>3.5</w:t>
      </w:r>
      <w:r w:rsidRPr="000C4662">
        <w:tab/>
        <w:t xml:space="preserve">Result of Trading Dispute, </w:t>
      </w:r>
      <w:proofErr w:type="spellStart"/>
      <w:r w:rsidRPr="000C4662">
        <w:t>etc</w:t>
      </w:r>
      <w:bookmarkEnd w:id="369"/>
      <w:bookmarkEnd w:id="370"/>
      <w:proofErr w:type="spellEnd"/>
    </w:p>
    <w:p w:rsidR="00B0413C" w:rsidRPr="000C4662" w:rsidRDefault="00CF454C" w:rsidP="008C6CBE">
      <w:pPr>
        <w:ind w:left="992" w:hanging="992"/>
      </w:pPr>
      <w:r w:rsidRPr="000C4662">
        <w:t>3.5.1</w:t>
      </w:r>
      <w:r w:rsidRPr="000C4662">
        <w:tab/>
        <w:t>If at any time a Imbalance Party has been treated as in Credit Default, and it is established or pursuant to the resolution of a Trading Dispute determined that (by reason of such Imbalance Party's Credit Cover Percentage having been erroneously determined or otherwise) such Imbalance Party should not have been so treated:</w:t>
      </w:r>
    </w:p>
    <w:p w:rsidR="00B0413C" w:rsidRPr="000C4662" w:rsidRDefault="00CF454C" w:rsidP="008C6CBE">
      <w:pPr>
        <w:ind w:left="1984" w:hanging="992"/>
      </w:pPr>
      <w:r w:rsidRPr="000C4662">
        <w:t>(a)</w:t>
      </w:r>
      <w:r w:rsidRPr="000C4662">
        <w:tab/>
        <w:t xml:space="preserve">with effect as soon as practicable following the resolution of such Trading Dispute, </w:t>
      </w:r>
      <w:proofErr w:type="spellStart"/>
      <w:r w:rsidRPr="000C4662">
        <w:t>BSCCo</w:t>
      </w:r>
      <w:proofErr w:type="spellEnd"/>
      <w:r w:rsidRPr="000C4662">
        <w:t xml:space="preserve"> will post a notice on the BMRS or the BSC Website or both, referring to the relevant notices of Credit Default and stating that the Imbalance Party should not have been in Credit Default;</w:t>
      </w:r>
    </w:p>
    <w:p w:rsidR="00B0413C" w:rsidRPr="000C4662" w:rsidRDefault="00CF454C" w:rsidP="008C6CBE">
      <w:pPr>
        <w:ind w:left="1984" w:hanging="992"/>
      </w:pPr>
      <w:r w:rsidRPr="000C4662">
        <w:t>(b)</w:t>
      </w:r>
      <w:r w:rsidRPr="000C4662">
        <w:tab/>
        <w:t>the ECVAA shall take account of such determination in the further application (in relation to Settlement Periods after such resolution) of this Section M in respect of that Imbalance Party;</w:t>
      </w:r>
    </w:p>
    <w:p w:rsidR="00B0413C" w:rsidRPr="000C4662" w:rsidRDefault="00CF454C" w:rsidP="008C6CBE">
      <w:pPr>
        <w:ind w:left="1984" w:hanging="992"/>
      </w:pPr>
      <w:r w:rsidRPr="000C4662">
        <w:lastRenderedPageBreak/>
        <w:t>(c)</w:t>
      </w:r>
      <w:r w:rsidRPr="000C4662">
        <w:tab/>
        <w:t>the determination that the Imbalance Party should not have been treated as in Credit Default shall not affect or prejudice:</w:t>
      </w:r>
    </w:p>
    <w:p w:rsidR="00B0413C" w:rsidRPr="000C4662" w:rsidRDefault="00CF454C" w:rsidP="008C6CBE">
      <w:pPr>
        <w:ind w:left="2977" w:hanging="992"/>
      </w:pPr>
      <w:r w:rsidRPr="000C4662">
        <w:t>(</w:t>
      </w:r>
      <w:proofErr w:type="spellStart"/>
      <w:r w:rsidRPr="000C4662">
        <w:t>i</w:t>
      </w:r>
      <w:proofErr w:type="spellEnd"/>
      <w:r w:rsidRPr="000C4662">
        <w:t>)</w:t>
      </w:r>
      <w:r w:rsidRPr="000C4662">
        <w:tab/>
        <w:t>the treatment (as refused or rejected) of any Energy Contract Volume Notifications or Metered Volume Reallocation Notifications which were treated as refused during the relevant Credit Default Refusal Period or treated as rejected during the relevant Credit Default Refusal Period, and no adjustment or reconciliation shall be made in respect thereof;</w:t>
      </w:r>
    </w:p>
    <w:p w:rsidR="00B0413C" w:rsidRPr="000C4662" w:rsidRDefault="00CF454C" w:rsidP="008C6CBE">
      <w:pPr>
        <w:ind w:left="2977" w:hanging="992"/>
      </w:pPr>
      <w:r w:rsidRPr="000C4662">
        <w:t>(ii)</w:t>
      </w:r>
      <w:r w:rsidRPr="000C4662">
        <w:tab/>
        <w:t>any other step taken under the Code while the Party was treated as in Credit Default,</w:t>
      </w:r>
    </w:p>
    <w:p w:rsidR="00B0413C" w:rsidRPr="000C4662" w:rsidRDefault="00CF454C" w:rsidP="008C6CBE">
      <w:pPr>
        <w:ind w:left="1985" w:hanging="3"/>
      </w:pPr>
      <w:r w:rsidRPr="000C4662">
        <w:t>but subject thereto, the Imbalance Party shall be treated for the purpose of the Code as never having been in Credit Default;</w:t>
      </w:r>
    </w:p>
    <w:p w:rsidR="00B0413C" w:rsidRPr="000C4662" w:rsidRDefault="00CF454C" w:rsidP="008C6CBE">
      <w:pPr>
        <w:ind w:left="1984" w:hanging="992"/>
      </w:pPr>
      <w:r w:rsidRPr="000C4662">
        <w:t>(d)</w:t>
      </w:r>
      <w:r w:rsidRPr="000C4662">
        <w:tab/>
        <w:t xml:space="preserve">the Imbalance Party shall have no other right or remedy in respect thereof except as described in paragraph (a) and (b) and pursuant to </w:t>
      </w:r>
      <w:hyperlink r:id="rId168" w:anchor="section-m-4" w:history="1">
        <w:r w:rsidR="00B147A4">
          <w:rPr>
            <w:rStyle w:val="Hyperlink"/>
          </w:rPr>
          <w:t>paragraph 4</w:t>
        </w:r>
      </w:hyperlink>
      <w:r w:rsidRPr="000C4662">
        <w:t xml:space="preserve"> where applicable.</w:t>
      </w:r>
    </w:p>
    <w:p w:rsidR="00B0413C" w:rsidRPr="000C4662" w:rsidRDefault="00CF454C" w:rsidP="00A90244">
      <w:pPr>
        <w:pStyle w:val="Heading3"/>
      </w:pPr>
      <w:bookmarkStart w:id="371" w:name="_Toc86743180"/>
      <w:bookmarkStart w:id="372" w:name="_Toc158978166"/>
      <w:r w:rsidRPr="000C4662">
        <w:t>3.6</w:t>
      </w:r>
      <w:r w:rsidRPr="000C4662">
        <w:tab/>
        <w:t>BMRS and BSC Website</w:t>
      </w:r>
      <w:bookmarkEnd w:id="371"/>
      <w:bookmarkEnd w:id="372"/>
    </w:p>
    <w:p w:rsidR="00B0413C" w:rsidRPr="000C4662" w:rsidRDefault="00CF454C" w:rsidP="008C6CBE">
      <w:pPr>
        <w:ind w:left="992" w:hanging="992"/>
      </w:pPr>
      <w:r w:rsidRPr="000C4662">
        <w:t>3.6.1</w:t>
      </w:r>
      <w:r w:rsidRPr="000C4662">
        <w:tab/>
        <w:t xml:space="preserve">Provisions of this Section M requiring any statement or notice to be posted or cancelled on the BMRS or the BSC Website shall be subject to the provisions of </w:t>
      </w:r>
      <w:hyperlink r:id="rId169" w:anchor="section-v-4" w:history="1">
        <w:r w:rsidR="00F93CF8">
          <w:rPr>
            <w:rStyle w:val="Hyperlink"/>
          </w:rPr>
          <w:t>Section V4</w:t>
        </w:r>
      </w:hyperlink>
      <w:r w:rsidRPr="000C4662">
        <w:t>.</w:t>
      </w:r>
    </w:p>
    <w:p w:rsidR="00B0413C" w:rsidRPr="000C4662" w:rsidRDefault="00B0413C" w:rsidP="008C6CBE">
      <w:pPr>
        <w:ind w:left="992" w:hanging="992"/>
      </w:pPr>
    </w:p>
    <w:p w:rsidR="00B0413C" w:rsidRPr="000C4662" w:rsidRDefault="00CF454C" w:rsidP="00A90244">
      <w:pPr>
        <w:pStyle w:val="Heading2"/>
      </w:pPr>
      <w:bookmarkStart w:id="373" w:name="_Toc86743181"/>
      <w:bookmarkStart w:id="374" w:name="_Toc158978167"/>
      <w:r w:rsidRPr="000C4662">
        <w:t>4.</w:t>
      </w:r>
      <w:r w:rsidRPr="000C4662">
        <w:tab/>
        <w:t>CREDIT COVER ERRORS AND COMPENSATION</w:t>
      </w:r>
      <w:bookmarkEnd w:id="373"/>
      <w:bookmarkEnd w:id="374"/>
    </w:p>
    <w:p w:rsidR="00B0413C" w:rsidRPr="000C4662" w:rsidRDefault="00CF454C" w:rsidP="00A90244">
      <w:pPr>
        <w:pStyle w:val="Heading3"/>
      </w:pPr>
      <w:bookmarkStart w:id="375" w:name="_Toc86743182"/>
      <w:bookmarkStart w:id="376" w:name="_Toc158978168"/>
      <w:r w:rsidRPr="000C4662">
        <w:t>4.1</w:t>
      </w:r>
      <w:r w:rsidRPr="000C4662">
        <w:tab/>
        <w:t>Introduction</w:t>
      </w:r>
      <w:bookmarkEnd w:id="375"/>
      <w:bookmarkEnd w:id="376"/>
    </w:p>
    <w:p w:rsidR="00B0413C" w:rsidRPr="000C4662" w:rsidRDefault="00CF454C" w:rsidP="008C6CBE">
      <w:pPr>
        <w:ind w:left="992" w:hanging="992"/>
        <w:rPr>
          <w:spacing w:val="-2"/>
          <w:szCs w:val="22"/>
        </w:rPr>
      </w:pPr>
      <w:r w:rsidRPr="000C4662">
        <w:t>4.1.1</w:t>
      </w:r>
      <w:r w:rsidRPr="000C4662">
        <w:tab/>
      </w:r>
      <w:r w:rsidRPr="000C4662">
        <w:rPr>
          <w:spacing w:val="-2"/>
          <w:szCs w:val="22"/>
        </w:rPr>
        <w:t>If an Imbalance Party's Credit Cover Percentage is incorrectly determined and as a result a level 1 default notice was given to the Imbalance Party and/or the Imbalance Party was in Credit Default, the Imbalance Party shall be entitled to be paid compensation ("</w:t>
      </w:r>
      <w:r w:rsidRPr="000C4662">
        <w:rPr>
          <w:b/>
          <w:spacing w:val="-2"/>
          <w:szCs w:val="22"/>
        </w:rPr>
        <w:t>Credit Cover Error Compensation</w:t>
      </w:r>
      <w:r w:rsidRPr="000C4662">
        <w:rPr>
          <w:spacing w:val="-2"/>
          <w:szCs w:val="22"/>
        </w:rPr>
        <w:t xml:space="preserve">") subject to and in accordance with the further provisions of this </w:t>
      </w:r>
      <w:hyperlink r:id="rId170" w:anchor="section-m-4" w:history="1">
        <w:r w:rsidR="00B147A4">
          <w:rPr>
            <w:rStyle w:val="Hyperlink"/>
            <w:spacing w:val="-2"/>
            <w:szCs w:val="22"/>
          </w:rPr>
          <w:t>paragraph 4</w:t>
        </w:r>
      </w:hyperlink>
      <w:r w:rsidRPr="000C4662">
        <w:rPr>
          <w:spacing w:val="-2"/>
          <w:szCs w:val="22"/>
        </w:rPr>
        <w:t>.</w:t>
      </w:r>
    </w:p>
    <w:p w:rsidR="00B0413C" w:rsidRPr="000C4662" w:rsidRDefault="00CF454C" w:rsidP="008C6CBE">
      <w:pPr>
        <w:ind w:left="992" w:hanging="992"/>
      </w:pPr>
      <w:r w:rsidRPr="000C4662">
        <w:t>4.1.2</w:t>
      </w:r>
      <w:r w:rsidRPr="000C4662">
        <w:tab/>
        <w:t xml:space="preserve">Any Credit Cover Error Compensation paid to an Imbalance Party pursuant to this </w:t>
      </w:r>
      <w:hyperlink r:id="rId171" w:anchor="section-m-4" w:history="1">
        <w:r w:rsidR="00B147A4">
          <w:rPr>
            <w:rStyle w:val="Hyperlink"/>
          </w:rPr>
          <w:t>paragraph 4</w:t>
        </w:r>
      </w:hyperlink>
      <w:r w:rsidRPr="000C4662">
        <w:t xml:space="preserve"> shall be paid by </w:t>
      </w:r>
      <w:proofErr w:type="spellStart"/>
      <w:r w:rsidRPr="000C4662">
        <w:t>BSCCo</w:t>
      </w:r>
      <w:proofErr w:type="spellEnd"/>
      <w:r w:rsidRPr="000C4662">
        <w:t xml:space="preserve"> and accordingly shall be a BSC Cost; provided that </w:t>
      </w:r>
      <w:proofErr w:type="spellStart"/>
      <w:r w:rsidRPr="000C4662">
        <w:t>BSCCo</w:t>
      </w:r>
      <w:proofErr w:type="spellEnd"/>
      <w:r w:rsidRPr="000C4662">
        <w:t xml:space="preserve"> shall not be required to include any amount in respect of such compensation in the Annual Budget or to revise the Annual Budget if any such compensation becomes payable.</w:t>
      </w:r>
    </w:p>
    <w:p w:rsidR="00B0413C" w:rsidRPr="000C4662" w:rsidRDefault="00CF454C" w:rsidP="008C6CBE">
      <w:pPr>
        <w:ind w:left="992" w:hanging="992"/>
      </w:pPr>
      <w:r w:rsidRPr="000C4662">
        <w:t>4.1.3</w:t>
      </w:r>
      <w:r w:rsidRPr="000C4662">
        <w:tab/>
        <w:t xml:space="preserve">The provisions of this </w:t>
      </w:r>
      <w:hyperlink r:id="rId172" w:anchor="section-m-4" w:history="1">
        <w:r w:rsidR="00B147A4">
          <w:rPr>
            <w:rStyle w:val="Hyperlink"/>
          </w:rPr>
          <w:t>paragraph 4</w:t>
        </w:r>
      </w:hyperlink>
      <w:r w:rsidRPr="000C4662">
        <w:t xml:space="preserve"> are independent of any provision of a BSC Agent Contract pursuant to which any amount may be payable (by way of damages, liquidated damages, service credit or otherwise) in respect of the circumstances resulting in a Credit Cover Error; and it is acknowledged and agreed that any such amount will be paid to </w:t>
      </w:r>
      <w:proofErr w:type="spellStart"/>
      <w:r w:rsidRPr="000C4662">
        <w:t>BSCCo</w:t>
      </w:r>
      <w:proofErr w:type="spellEnd"/>
      <w:r w:rsidRPr="000C4662">
        <w:t xml:space="preserve"> and will accordingly reduce BSC Costs.</w:t>
      </w:r>
    </w:p>
    <w:p w:rsidR="00B0413C" w:rsidRPr="000C4662" w:rsidRDefault="00CF454C" w:rsidP="008C6CBE">
      <w:pPr>
        <w:ind w:left="992" w:hanging="992"/>
      </w:pPr>
      <w:r w:rsidRPr="000C4662">
        <w:t>4.1.4</w:t>
      </w:r>
      <w:r w:rsidRPr="000C4662">
        <w:tab/>
        <w:t xml:space="preserve">For the purposes of this </w:t>
      </w:r>
      <w:hyperlink r:id="rId173" w:anchor="section-m-4" w:history="1">
        <w:r w:rsidRPr="00B147A4">
          <w:rPr>
            <w:rStyle w:val="Hyperlink"/>
          </w:rPr>
          <w:t>paragraph 4</w:t>
        </w:r>
      </w:hyperlink>
      <w:r w:rsidRPr="000C4662">
        <w:t>:</w:t>
      </w:r>
    </w:p>
    <w:p w:rsidR="00B0413C" w:rsidRPr="000C4662" w:rsidRDefault="00CF454C" w:rsidP="008C6CBE">
      <w:pPr>
        <w:ind w:left="1984" w:hanging="992"/>
      </w:pPr>
      <w:r w:rsidRPr="000C4662">
        <w:t>(a)</w:t>
      </w:r>
      <w:r w:rsidRPr="000C4662">
        <w:tab/>
        <w:t>there is a "</w:t>
      </w:r>
      <w:r w:rsidRPr="000C4662">
        <w:rPr>
          <w:b/>
        </w:rPr>
        <w:t>Credit Cover Error</w:t>
      </w:r>
      <w:r w:rsidRPr="000C4662">
        <w:t xml:space="preserve">" where the Credit Cover Percentage determined (in the application of </w:t>
      </w:r>
      <w:hyperlink r:id="rId174" w:anchor="section-m-3" w:history="1">
        <w:r w:rsidRPr="00B147A4">
          <w:rPr>
            <w:rStyle w:val="Hyperlink"/>
          </w:rPr>
          <w:t>paragraph 3</w:t>
        </w:r>
      </w:hyperlink>
      <w:r w:rsidRPr="000C4662">
        <w:t>) for an Imbalance Party in respect of any Settlement Period was incorrect, and as a result (in relation to that or any earlier Settlement Period) a level 1 default notice was given to the Imbalance Party or the Imbalance Party was in Level 2 Credit Default;</w:t>
      </w:r>
    </w:p>
    <w:p w:rsidR="00B0413C" w:rsidRPr="000C4662" w:rsidRDefault="00CF454C" w:rsidP="008C6CBE">
      <w:pPr>
        <w:ind w:left="1984" w:hanging="992"/>
      </w:pPr>
      <w:r w:rsidRPr="000C4662">
        <w:t>(b)</w:t>
      </w:r>
      <w:r w:rsidRPr="000C4662">
        <w:tab/>
        <w:t>in relation to a Credit Cover Error</w:t>
      </w:r>
    </w:p>
    <w:p w:rsidR="00B0413C" w:rsidRPr="000C4662" w:rsidRDefault="00CF454C" w:rsidP="008C6CBE">
      <w:pPr>
        <w:ind w:left="2977" w:hanging="992"/>
      </w:pPr>
      <w:r w:rsidRPr="000C4662">
        <w:lastRenderedPageBreak/>
        <w:t>(</w:t>
      </w:r>
      <w:proofErr w:type="spellStart"/>
      <w:r w:rsidRPr="000C4662">
        <w:t>i</w:t>
      </w:r>
      <w:proofErr w:type="spellEnd"/>
      <w:r w:rsidRPr="000C4662">
        <w:t>)</w:t>
      </w:r>
      <w:r w:rsidRPr="000C4662">
        <w:tab/>
        <w:t>the "</w:t>
      </w:r>
      <w:r w:rsidRPr="000C4662">
        <w:rPr>
          <w:b/>
        </w:rPr>
        <w:t>first error</w:t>
      </w:r>
      <w:r w:rsidRPr="000C4662">
        <w:t>" Settlement Period is the first Settlement Period in relation to which the Credit Cover Error occurred (in other words, for which the incorrect Credit Cover Percentage was determined as described in paragraph (a));</w:t>
      </w:r>
    </w:p>
    <w:p w:rsidR="00B0413C" w:rsidRPr="000C4662" w:rsidRDefault="00CF454C" w:rsidP="008C6CBE">
      <w:pPr>
        <w:ind w:left="2977" w:hanging="992"/>
      </w:pPr>
      <w:r w:rsidRPr="000C4662">
        <w:t>(ii)</w:t>
      </w:r>
      <w:r w:rsidRPr="000C4662">
        <w:tab/>
        <w:t>the "</w:t>
      </w:r>
      <w:r w:rsidRPr="000C4662">
        <w:rPr>
          <w:b/>
        </w:rPr>
        <w:t>Credit Cover Error Period</w:t>
      </w:r>
      <w:r w:rsidRPr="000C4662">
        <w:t>" is the period commencing on the earlier of:</w:t>
      </w:r>
    </w:p>
    <w:p w:rsidR="00B0413C" w:rsidRPr="000C4662" w:rsidRDefault="00CF454C" w:rsidP="008C6CBE">
      <w:pPr>
        <w:ind w:left="3969" w:hanging="992"/>
      </w:pPr>
      <w:r w:rsidRPr="000C4662">
        <w:t>(1)</w:t>
      </w:r>
      <w:r w:rsidRPr="000C4662">
        <w:tab/>
        <w:t>in relation to the first error Settlement Period, the expiry of the Query Period (the "</w:t>
      </w:r>
      <w:r w:rsidRPr="000C4662">
        <w:rPr>
          <w:b/>
        </w:rPr>
        <w:t>error</w:t>
      </w:r>
      <w:r w:rsidRPr="000C4662">
        <w:t>" Query Period) , and</w:t>
      </w:r>
    </w:p>
    <w:p w:rsidR="00B0413C" w:rsidRPr="000C4662" w:rsidRDefault="00CF454C" w:rsidP="008C6CBE">
      <w:pPr>
        <w:ind w:left="3969" w:hanging="992"/>
      </w:pPr>
      <w:r w:rsidRPr="000C4662">
        <w:t>(2)</w:t>
      </w:r>
      <w:r w:rsidRPr="000C4662">
        <w:tab/>
        <w:t>where as a result of the Credit Cover Error the Imbalance Party was determined to be in Level 2 Credit Default, the start of the Credit Default Rejection Period</w:t>
      </w:r>
    </w:p>
    <w:p w:rsidR="00B0413C" w:rsidRPr="000C4662" w:rsidRDefault="00CF454C" w:rsidP="008C6CBE">
      <w:pPr>
        <w:ind w:left="2977"/>
      </w:pPr>
      <w:r w:rsidRPr="000C4662">
        <w:t xml:space="preserve">and continuing until the first Settlement Period (after the Credit Cover Error has been corrected) for which the Imbalance Party's Credit Cover Percentage Energy is determined (in the application of </w:t>
      </w:r>
      <w:hyperlink r:id="rId175" w:anchor="section-m-3" w:history="1">
        <w:r w:rsidRPr="00B147A4">
          <w:rPr>
            <w:rStyle w:val="Hyperlink"/>
          </w:rPr>
          <w:t>paragraph 3</w:t>
        </w:r>
      </w:hyperlink>
      <w:r w:rsidRPr="000C4662">
        <w:t>) without such error.</w:t>
      </w:r>
    </w:p>
    <w:p w:rsidR="00B0413C" w:rsidRPr="000C4662" w:rsidRDefault="00CF454C" w:rsidP="00A90244">
      <w:pPr>
        <w:pStyle w:val="Heading3"/>
      </w:pPr>
      <w:bookmarkStart w:id="377" w:name="_Toc86743183"/>
      <w:bookmarkStart w:id="378" w:name="_Toc158978169"/>
      <w:r w:rsidRPr="000C4662">
        <w:t>4.2</w:t>
      </w:r>
      <w:r w:rsidRPr="000C4662">
        <w:tab/>
        <w:t>Credit Cover Error Compensation</w:t>
      </w:r>
      <w:bookmarkEnd w:id="377"/>
      <w:bookmarkEnd w:id="378"/>
    </w:p>
    <w:p w:rsidR="00B0413C" w:rsidRPr="000C4662" w:rsidRDefault="00CF454C" w:rsidP="008C6CBE">
      <w:pPr>
        <w:ind w:left="992" w:hanging="992"/>
      </w:pPr>
      <w:r w:rsidRPr="000C4662">
        <w:t>4.2.1</w:t>
      </w:r>
      <w:r w:rsidRPr="000C4662">
        <w:tab/>
        <w:t>The amount of Credit Cover Error Compensation (</w:t>
      </w:r>
      <w:proofErr w:type="spellStart"/>
      <w:r w:rsidRPr="000C4662">
        <w:t>CCEC</w:t>
      </w:r>
      <w:r w:rsidRPr="000C4662">
        <w:rPr>
          <w:vertAlign w:val="subscript"/>
        </w:rPr>
        <w:t>p</w:t>
      </w:r>
      <w:proofErr w:type="spellEnd"/>
      <w:r w:rsidRPr="000C4662">
        <w:t>, in £) payable to an Imbalance Party in respect of a Credit Cover Error shall be determined as follows:</w:t>
      </w:r>
    </w:p>
    <w:p w:rsidR="00B0413C" w:rsidRPr="000C4662" w:rsidRDefault="00CF454C" w:rsidP="008C6CBE">
      <w:pPr>
        <w:ind w:left="2977"/>
        <w:jc w:val="left"/>
      </w:pPr>
      <w:proofErr w:type="spellStart"/>
      <w:r w:rsidRPr="000C4662">
        <w:t>CCEC</w:t>
      </w:r>
      <w:r w:rsidRPr="000C4662">
        <w:rPr>
          <w:vertAlign w:val="subscript"/>
        </w:rPr>
        <w:t>p</w:t>
      </w:r>
      <w:proofErr w:type="spellEnd"/>
      <w:r w:rsidRPr="000C4662">
        <w:t xml:space="preserve">   =    </w:t>
      </w:r>
      <w:r w:rsidRPr="000C4662">
        <w:sym w:font="Symbol" w:char="F0E5"/>
      </w:r>
      <w:r w:rsidRPr="000C4662">
        <w:rPr>
          <w:vertAlign w:val="subscript"/>
        </w:rPr>
        <w:t>j</w:t>
      </w:r>
      <w:r w:rsidRPr="000C4662">
        <w:t xml:space="preserve">  max (ECA</w:t>
      </w:r>
      <w:r w:rsidRPr="000C4662">
        <w:rPr>
          <w:vertAlign w:val="subscript"/>
        </w:rPr>
        <w:t xml:space="preserve"> </w:t>
      </w:r>
      <w:proofErr w:type="spellStart"/>
      <w:r w:rsidRPr="000C4662">
        <w:rPr>
          <w:vertAlign w:val="subscript"/>
        </w:rPr>
        <w:t>pj</w:t>
      </w:r>
      <w:proofErr w:type="spellEnd"/>
      <w:r w:rsidRPr="000C4662">
        <w:t>,  ECB</w:t>
      </w:r>
      <w:r w:rsidRPr="000C4662">
        <w:rPr>
          <w:vertAlign w:val="subscript"/>
        </w:rPr>
        <w:t xml:space="preserve"> </w:t>
      </w:r>
      <w:proofErr w:type="spellStart"/>
      <w:r w:rsidRPr="000C4662">
        <w:rPr>
          <w:vertAlign w:val="subscript"/>
        </w:rPr>
        <w:t>pj</w:t>
      </w:r>
      <w:proofErr w:type="spellEnd"/>
      <w:r w:rsidRPr="000C4662">
        <w:t>,  0)</w:t>
      </w:r>
    </w:p>
    <w:p w:rsidR="00B0413C" w:rsidRPr="000C4662" w:rsidRDefault="00CF454C" w:rsidP="008C6CBE">
      <w:pPr>
        <w:ind w:left="992"/>
      </w:pPr>
      <w:r w:rsidRPr="000C4662">
        <w:t>where:</w:t>
      </w:r>
    </w:p>
    <w:p w:rsidR="00B0413C" w:rsidRPr="000C4662" w:rsidRDefault="00CF454C" w:rsidP="008C6CBE">
      <w:pPr>
        <w:ind w:left="1984" w:hanging="992"/>
      </w:pPr>
      <w:r w:rsidRPr="000C4662">
        <w:sym w:font="Symbol" w:char="F0E5"/>
      </w:r>
      <w:r w:rsidRPr="000C4662">
        <w:rPr>
          <w:vertAlign w:val="subscript"/>
        </w:rPr>
        <w:t>j</w:t>
      </w:r>
      <w:r w:rsidRPr="000C4662">
        <w:tab/>
        <w:t xml:space="preserve">is summation </w:t>
      </w:r>
      <w:proofErr w:type="spellStart"/>
      <w:r w:rsidRPr="000C4662">
        <w:t>over all</w:t>
      </w:r>
      <w:proofErr w:type="spellEnd"/>
      <w:r w:rsidRPr="000C4662">
        <w:t xml:space="preserve"> Settlement Periods falling within the Credit Cover Error Period;</w:t>
      </w:r>
    </w:p>
    <w:p w:rsidR="00B0413C" w:rsidRPr="000C4662" w:rsidRDefault="00CF454C" w:rsidP="008C6CBE">
      <w:pPr>
        <w:ind w:left="1984" w:hanging="992"/>
      </w:pPr>
      <w:r w:rsidRPr="000C4662">
        <w:t>ECA</w:t>
      </w:r>
      <w:r w:rsidRPr="000C4662">
        <w:rPr>
          <w:vertAlign w:val="subscript"/>
        </w:rPr>
        <w:t xml:space="preserve"> </w:t>
      </w:r>
      <w:proofErr w:type="spellStart"/>
      <w:r w:rsidRPr="000C4662">
        <w:rPr>
          <w:vertAlign w:val="subscript"/>
        </w:rPr>
        <w:t>pj</w:t>
      </w:r>
      <w:proofErr w:type="spellEnd"/>
      <w:r w:rsidRPr="000C4662">
        <w:tab/>
        <w:t xml:space="preserve">is the Credit Cover Error Interest Amount, determined in accordance with </w:t>
      </w:r>
      <w:hyperlink r:id="rId176" w:anchor="section-m-4-4.2-4.2.2" w:history="1">
        <w:r w:rsidR="00B147A4">
          <w:rPr>
            <w:rStyle w:val="Hyperlink"/>
          </w:rPr>
          <w:t>paragraph 4.2.2</w:t>
        </w:r>
      </w:hyperlink>
      <w:r w:rsidRPr="000C4662">
        <w:t>;</w:t>
      </w:r>
    </w:p>
    <w:p w:rsidR="00B0413C" w:rsidRPr="000C4662" w:rsidRDefault="00CF454C" w:rsidP="008C6CBE">
      <w:pPr>
        <w:ind w:left="1984" w:hanging="992"/>
      </w:pPr>
      <w:r w:rsidRPr="000C4662">
        <w:t>ECB</w:t>
      </w:r>
      <w:r w:rsidRPr="000C4662">
        <w:rPr>
          <w:vertAlign w:val="subscript"/>
        </w:rPr>
        <w:t xml:space="preserve"> </w:t>
      </w:r>
      <w:proofErr w:type="spellStart"/>
      <w:r w:rsidRPr="000C4662">
        <w:rPr>
          <w:vertAlign w:val="subscript"/>
        </w:rPr>
        <w:t>pj</w:t>
      </w:r>
      <w:proofErr w:type="spellEnd"/>
      <w:r w:rsidRPr="000C4662">
        <w:tab/>
        <w:t xml:space="preserve">is the Credit Cover Error Imbalance Amount, determined in accordance with </w:t>
      </w:r>
      <w:hyperlink r:id="rId177" w:anchor="section-m-4-4.2-4.2.3" w:history="1">
        <w:r w:rsidR="00B147A4">
          <w:rPr>
            <w:rStyle w:val="Hyperlink"/>
          </w:rPr>
          <w:t>paragraph 4.2.3.</w:t>
        </w:r>
      </w:hyperlink>
    </w:p>
    <w:p w:rsidR="00B0413C" w:rsidRPr="000C4662" w:rsidRDefault="00CF454C" w:rsidP="008C6CBE">
      <w:pPr>
        <w:ind w:left="992" w:hanging="992"/>
      </w:pPr>
      <w:r w:rsidRPr="000C4662">
        <w:t>4.2.2</w:t>
      </w:r>
      <w:r w:rsidRPr="000C4662">
        <w:tab/>
        <w:t>For a Settlement Period within the Credit Cover Error Period, ECA</w:t>
      </w:r>
      <w:r w:rsidRPr="000C4662">
        <w:rPr>
          <w:vertAlign w:val="subscript"/>
        </w:rPr>
        <w:t xml:space="preserve"> </w:t>
      </w:r>
      <w:proofErr w:type="spellStart"/>
      <w:r w:rsidRPr="000C4662">
        <w:rPr>
          <w:vertAlign w:val="subscript"/>
        </w:rPr>
        <w:t>pj</w:t>
      </w:r>
      <w:proofErr w:type="spellEnd"/>
      <w:r w:rsidRPr="000C4662">
        <w:t xml:space="preserve"> </w:t>
      </w:r>
      <w:r w:rsidR="003D7A10">
        <w:t>shall be determined as follows:</w:t>
      </w:r>
    </w:p>
    <w:p w:rsidR="00B0413C" w:rsidRPr="000C4662" w:rsidRDefault="00CF454C" w:rsidP="008C6CBE">
      <w:pPr>
        <w:ind w:left="992"/>
      </w:pPr>
      <w:proofErr w:type="spellStart"/>
      <w:r w:rsidRPr="000C4662">
        <w:t>ECA</w:t>
      </w:r>
      <w:r w:rsidRPr="000C4662">
        <w:rPr>
          <w:vertAlign w:val="subscript"/>
        </w:rPr>
        <w:t>pj</w:t>
      </w:r>
      <w:proofErr w:type="spellEnd"/>
      <w:r w:rsidRPr="000C4662">
        <w:t xml:space="preserve"> =  {0.02 / (365 * 48)}  *  CAP *  {( </w:t>
      </w:r>
      <w:proofErr w:type="spellStart"/>
      <w:r w:rsidRPr="000C4662">
        <w:t>EEI</w:t>
      </w:r>
      <w:r w:rsidRPr="000C4662">
        <w:rPr>
          <w:vertAlign w:val="subscript"/>
        </w:rPr>
        <w:t>pj</w:t>
      </w:r>
      <w:proofErr w:type="spellEnd"/>
      <w:r w:rsidRPr="000C4662">
        <w:t xml:space="preserve"> / 0.8 )  –   max   (</w:t>
      </w:r>
      <w:proofErr w:type="spellStart"/>
      <w:r w:rsidRPr="000C4662">
        <w:t>IECC</w:t>
      </w:r>
      <w:r w:rsidRPr="000C4662">
        <w:rPr>
          <w:vertAlign w:val="subscript"/>
        </w:rPr>
        <w:t>p</w:t>
      </w:r>
      <w:proofErr w:type="spellEnd"/>
      <w:r w:rsidRPr="000C4662">
        <w:t xml:space="preserve">,  ( </w:t>
      </w:r>
      <w:proofErr w:type="spellStart"/>
      <w:r w:rsidRPr="000C4662">
        <w:t>EI</w:t>
      </w:r>
      <w:r w:rsidRPr="000C4662">
        <w:rPr>
          <w:vertAlign w:val="subscript"/>
        </w:rPr>
        <w:t>pj</w:t>
      </w:r>
      <w:proofErr w:type="spellEnd"/>
      <w:r w:rsidRPr="000C4662">
        <w:t xml:space="preserve"> / 0.8 ))}</w:t>
      </w:r>
    </w:p>
    <w:p w:rsidR="00B0413C" w:rsidRPr="000C4662" w:rsidRDefault="00CF454C" w:rsidP="008C6CBE">
      <w:pPr>
        <w:ind w:left="992"/>
      </w:pPr>
      <w:r w:rsidRPr="000C4662">
        <w:t>where:</w:t>
      </w:r>
    </w:p>
    <w:p w:rsidR="00B0413C" w:rsidRPr="000C4662" w:rsidRDefault="00CF454C" w:rsidP="008C6CBE">
      <w:pPr>
        <w:ind w:left="1984" w:hanging="992"/>
      </w:pPr>
      <w:proofErr w:type="spellStart"/>
      <w:r w:rsidRPr="000C4662">
        <w:t>EEI</w:t>
      </w:r>
      <w:r w:rsidRPr="000C4662">
        <w:rPr>
          <w:vertAlign w:val="subscript"/>
        </w:rPr>
        <w:t>pj</w:t>
      </w:r>
      <w:proofErr w:type="spellEnd"/>
      <w:r w:rsidRPr="000C4662">
        <w:tab/>
        <w:t>(Erroneous Energy Indebtedness) is an amount (in £), determined as:</w:t>
      </w:r>
    </w:p>
    <w:p w:rsidR="00B0413C" w:rsidRPr="000C4662" w:rsidRDefault="00CF454C" w:rsidP="008C6CBE">
      <w:pPr>
        <w:ind w:left="2977" w:hanging="992"/>
      </w:pPr>
      <w:r w:rsidRPr="000C4662">
        <w:t>(</w:t>
      </w:r>
      <w:proofErr w:type="spellStart"/>
      <w:r w:rsidRPr="000C4662">
        <w:t>i</w:t>
      </w:r>
      <w:proofErr w:type="spellEnd"/>
      <w:r w:rsidRPr="000C4662">
        <w:t>)</w:t>
      </w:r>
      <w:r w:rsidRPr="000C4662">
        <w:tab/>
        <w:t>(</w:t>
      </w:r>
      <w:proofErr w:type="spellStart"/>
      <w:r w:rsidRPr="000C4662">
        <w:t>ECC</w:t>
      </w:r>
      <w:r w:rsidRPr="000C4662">
        <w:rPr>
          <w:vertAlign w:val="subscript"/>
        </w:rPr>
        <w:t>p</w:t>
      </w:r>
      <w:proofErr w:type="spellEnd"/>
      <w:r w:rsidRPr="000C4662">
        <w:t xml:space="preserve">  *   </w:t>
      </w:r>
      <w:proofErr w:type="spellStart"/>
      <w:r w:rsidRPr="000C4662">
        <w:t>CCP</w:t>
      </w:r>
      <w:r w:rsidRPr="000C4662">
        <w:rPr>
          <w:vertAlign w:val="subscript"/>
        </w:rPr>
        <w:t>pj</w:t>
      </w:r>
      <w:proofErr w:type="spellEnd"/>
      <w:r w:rsidRPr="000C4662">
        <w:t>), or</w:t>
      </w:r>
    </w:p>
    <w:p w:rsidR="00B0413C" w:rsidRPr="000C4662" w:rsidRDefault="00CF454C" w:rsidP="008C6CBE">
      <w:pPr>
        <w:ind w:left="2977" w:hanging="992"/>
      </w:pPr>
      <w:r w:rsidRPr="000C4662">
        <w:t>(ii)</w:t>
      </w:r>
      <w:r w:rsidRPr="000C4662">
        <w:tab/>
        <w:t xml:space="preserve">if </w:t>
      </w:r>
      <w:proofErr w:type="spellStart"/>
      <w:r w:rsidRPr="000C4662">
        <w:t>ECC</w:t>
      </w:r>
      <w:r w:rsidRPr="000C4662">
        <w:rPr>
          <w:vertAlign w:val="subscript"/>
        </w:rPr>
        <w:t>p</w:t>
      </w:r>
      <w:proofErr w:type="spellEnd"/>
      <w:r w:rsidRPr="000C4662">
        <w:t xml:space="preserve"> is zero, </w:t>
      </w:r>
      <w:proofErr w:type="spellStart"/>
      <w:r w:rsidRPr="000C4662">
        <w:t>EI</w:t>
      </w:r>
      <w:r w:rsidRPr="000C4662">
        <w:rPr>
          <w:vertAlign w:val="subscript"/>
        </w:rPr>
        <w:t>pj</w:t>
      </w:r>
      <w:proofErr w:type="spellEnd"/>
    </w:p>
    <w:p w:rsidR="00B0413C" w:rsidRPr="000C4662" w:rsidRDefault="00CF454C" w:rsidP="008C6CBE">
      <w:pPr>
        <w:ind w:left="1984"/>
      </w:pPr>
      <w:r w:rsidRPr="000C4662">
        <w:t xml:space="preserve">in respect of the first error Settlement Period, as incorrectly determined or </w:t>
      </w:r>
      <w:proofErr w:type="spellStart"/>
      <w:r w:rsidRPr="000C4662">
        <w:t>redetermined</w:t>
      </w:r>
      <w:proofErr w:type="spellEnd"/>
      <w:r w:rsidRPr="000C4662">
        <w:t xml:space="preserve"> (on the basis of the Credit Cover Error) in the application of </w:t>
      </w:r>
      <w:hyperlink r:id="rId178" w:anchor="section-m-3" w:history="1">
        <w:r w:rsidR="00B147A4">
          <w:rPr>
            <w:rStyle w:val="Hyperlink"/>
          </w:rPr>
          <w:t>paragraph 3</w:t>
        </w:r>
      </w:hyperlink>
      <w:r w:rsidRPr="000C4662">
        <w:t xml:space="preserve"> as at the expiry of the error Query Period;</w:t>
      </w:r>
    </w:p>
    <w:p w:rsidR="00B0413C" w:rsidRPr="000C4662" w:rsidRDefault="00CF454C" w:rsidP="008C6CBE">
      <w:pPr>
        <w:ind w:left="1984" w:hanging="992"/>
      </w:pPr>
      <w:proofErr w:type="spellStart"/>
      <w:r w:rsidRPr="000C4662">
        <w:lastRenderedPageBreak/>
        <w:t>IECC</w:t>
      </w:r>
      <w:r w:rsidRPr="000C4662">
        <w:rPr>
          <w:vertAlign w:val="subscript"/>
        </w:rPr>
        <w:t>p</w:t>
      </w:r>
      <w:proofErr w:type="spellEnd"/>
      <w:r w:rsidRPr="000C4662">
        <w:tab/>
        <w:t>(Initial Energy Credit Cover) is the correct amount of the Imbalance Party's Energy Credit Cover as at the Submission Deadline for the first error Settlement Period;</w:t>
      </w:r>
    </w:p>
    <w:p w:rsidR="00B0413C" w:rsidRPr="000C4662" w:rsidRDefault="00CF454C" w:rsidP="008C6CBE">
      <w:pPr>
        <w:ind w:left="1984" w:hanging="992"/>
      </w:pPr>
      <w:proofErr w:type="spellStart"/>
      <w:r w:rsidRPr="000C4662">
        <w:t>EI</w:t>
      </w:r>
      <w:r w:rsidRPr="000C4662">
        <w:rPr>
          <w:vertAlign w:val="subscript"/>
        </w:rPr>
        <w:t>pj</w:t>
      </w:r>
      <w:proofErr w:type="spellEnd"/>
      <w:r w:rsidRPr="000C4662">
        <w:tab/>
        <w:t>is the Imbalance Party's Energy Indebtedness for Settlement Period j, as correctly determined after the Credit Cover Error was corrected.</w:t>
      </w:r>
    </w:p>
    <w:p w:rsidR="00B0413C" w:rsidRPr="000C4662" w:rsidRDefault="00CF454C" w:rsidP="008C6CBE">
      <w:pPr>
        <w:ind w:left="992" w:hanging="992"/>
      </w:pPr>
      <w:r w:rsidRPr="000C4662">
        <w:t>4.2.3</w:t>
      </w:r>
      <w:r w:rsidRPr="000C4662">
        <w:tab/>
        <w:t xml:space="preserve">For a Settlement Period within the Credit Cover Error Period, </w:t>
      </w:r>
      <w:proofErr w:type="spellStart"/>
      <w:r w:rsidRPr="000C4662">
        <w:t>ECB</w:t>
      </w:r>
      <w:r w:rsidRPr="000C4662">
        <w:rPr>
          <w:vertAlign w:val="subscript"/>
        </w:rPr>
        <w:t>pj</w:t>
      </w:r>
      <w:proofErr w:type="spellEnd"/>
      <w:r w:rsidRPr="000C4662">
        <w:t xml:space="preserve"> shall be determined as follows: </w:t>
      </w:r>
    </w:p>
    <w:p w:rsidR="00B0413C" w:rsidRPr="000C4662" w:rsidRDefault="00CF454C" w:rsidP="008C6CBE">
      <w:pPr>
        <w:ind w:left="992"/>
      </w:pPr>
      <w:r w:rsidRPr="000C4662">
        <w:t>ECB</w:t>
      </w:r>
      <w:r w:rsidRPr="000C4662">
        <w:rPr>
          <w:vertAlign w:val="subscript"/>
        </w:rPr>
        <w:t xml:space="preserve"> </w:t>
      </w:r>
      <w:proofErr w:type="spellStart"/>
      <w:r w:rsidRPr="000C4662">
        <w:rPr>
          <w:vertAlign w:val="subscript"/>
        </w:rPr>
        <w:t>pj</w:t>
      </w:r>
      <w:proofErr w:type="spellEnd"/>
      <w:r w:rsidRPr="000C4662">
        <w:t xml:space="preserve">  =   (</w:t>
      </w:r>
      <w:proofErr w:type="spellStart"/>
      <w:r w:rsidRPr="000C4662">
        <w:t>SBP</w:t>
      </w:r>
      <w:r w:rsidRPr="000C4662">
        <w:rPr>
          <w:vertAlign w:val="subscript"/>
        </w:rPr>
        <w:t>j</w:t>
      </w:r>
      <w:proofErr w:type="spellEnd"/>
      <w:r w:rsidRPr="000C4662">
        <w:t xml:space="preserve">  –   </w:t>
      </w:r>
      <w:proofErr w:type="spellStart"/>
      <w:r w:rsidRPr="000C4662">
        <w:t>SSP</w:t>
      </w:r>
      <w:r w:rsidRPr="000C4662">
        <w:rPr>
          <w:vertAlign w:val="subscript"/>
        </w:rPr>
        <w:t>j</w:t>
      </w:r>
      <w:proofErr w:type="spellEnd"/>
      <w:r w:rsidRPr="000C4662">
        <w:t xml:space="preserve">)  *   </w:t>
      </w:r>
      <w:r w:rsidRPr="000C4662">
        <w:sym w:font="Symbol" w:char="F0E5"/>
      </w:r>
      <w:r w:rsidRPr="000C4662">
        <w:rPr>
          <w:vertAlign w:val="subscript"/>
        </w:rPr>
        <w:t>a</w:t>
      </w:r>
      <w:r w:rsidRPr="000C4662">
        <w:t xml:space="preserve">  min  (</w:t>
      </w:r>
      <w:proofErr w:type="spellStart"/>
      <w:r w:rsidRPr="000C4662">
        <w:t>REJ</w:t>
      </w:r>
      <w:r w:rsidRPr="000C4662">
        <w:rPr>
          <w:vertAlign w:val="subscript"/>
        </w:rPr>
        <w:t>aj</w:t>
      </w:r>
      <w:proofErr w:type="spellEnd"/>
      <w:r w:rsidRPr="000C4662">
        <w:t xml:space="preserve">,  </w:t>
      </w:r>
      <w:proofErr w:type="spellStart"/>
      <w:r w:rsidRPr="000C4662">
        <w:t>QAEI</w:t>
      </w:r>
      <w:r w:rsidRPr="000C4662">
        <w:rPr>
          <w:vertAlign w:val="subscript"/>
        </w:rPr>
        <w:t>aj</w:t>
      </w:r>
      <w:proofErr w:type="spellEnd"/>
      <w:r w:rsidRPr="000C4662">
        <w:t xml:space="preserve">)  *   </w:t>
      </w:r>
      <w:proofErr w:type="spellStart"/>
      <w:r w:rsidRPr="000C4662">
        <w:t>FLAG</w:t>
      </w:r>
      <w:r w:rsidRPr="000C4662">
        <w:rPr>
          <w:vertAlign w:val="subscript"/>
        </w:rPr>
        <w:t>pj</w:t>
      </w:r>
      <w:proofErr w:type="spellEnd"/>
    </w:p>
    <w:p w:rsidR="00B0413C" w:rsidRPr="000C4662" w:rsidRDefault="00CF454C" w:rsidP="008C6CBE">
      <w:pPr>
        <w:ind w:left="992"/>
      </w:pPr>
      <w:r w:rsidRPr="000C4662">
        <w:t>where:</w:t>
      </w:r>
    </w:p>
    <w:p w:rsidR="00B0413C" w:rsidRPr="000C4662" w:rsidRDefault="00CF454C" w:rsidP="008C6CBE">
      <w:pPr>
        <w:ind w:left="1984" w:hanging="992"/>
      </w:pPr>
      <w:r w:rsidRPr="000C4662">
        <w:sym w:font="Symbol" w:char="F0E5"/>
      </w:r>
      <w:r w:rsidRPr="000C4662">
        <w:rPr>
          <w:vertAlign w:val="subscript"/>
        </w:rPr>
        <w:t>j</w:t>
      </w:r>
      <w:r w:rsidRPr="000C4662">
        <w:tab/>
        <w:t>is summation over both Energy Accounts of the Imbalance Party;</w:t>
      </w:r>
    </w:p>
    <w:p w:rsidR="00B0413C" w:rsidRPr="000C4662" w:rsidRDefault="00CF454C" w:rsidP="008C6CBE">
      <w:pPr>
        <w:ind w:left="1984" w:hanging="992"/>
      </w:pPr>
      <w:proofErr w:type="spellStart"/>
      <w:r w:rsidRPr="000C4662">
        <w:t>REJ</w:t>
      </w:r>
      <w:r w:rsidRPr="000C4662">
        <w:rPr>
          <w:vertAlign w:val="subscript"/>
        </w:rPr>
        <w:t>aj</w:t>
      </w:r>
      <w:proofErr w:type="spellEnd"/>
      <w:r w:rsidRPr="000C4662">
        <w:tab/>
        <w:t>(Credit Cover Error Rejection Volume) is the volume (in MWh) determined for Energy Account a of the Imbalance Party as the sum of:</w:t>
      </w:r>
    </w:p>
    <w:p w:rsidR="00B0413C" w:rsidRPr="000C4662" w:rsidRDefault="00CF454C" w:rsidP="008C6CBE">
      <w:pPr>
        <w:ind w:left="2977" w:hanging="992"/>
      </w:pPr>
      <w:r w:rsidRPr="000C4662">
        <w:t>(</w:t>
      </w:r>
      <w:proofErr w:type="spellStart"/>
      <w:r w:rsidRPr="000C4662">
        <w:t>i</w:t>
      </w:r>
      <w:proofErr w:type="spellEnd"/>
      <w:r w:rsidRPr="000C4662">
        <w:t>)</w:t>
      </w:r>
      <w:r w:rsidRPr="000C4662">
        <w:tab/>
        <w:t>the sum of the Energy Contract Volume Data specified in Energy Contract Volume Notifications for which the Imbalance Party holds the Energy (From) Account less the sum of Energy Contract Volume Data specified in Energy Contract Volume Notifications for which the Imbalance Party holds the Energy (To) Account,</w:t>
      </w:r>
    </w:p>
    <w:p w:rsidR="00B0413C" w:rsidRPr="000C4662" w:rsidRDefault="00CF454C" w:rsidP="008C6CBE">
      <w:pPr>
        <w:ind w:left="2977" w:hanging="992"/>
      </w:pPr>
      <w:r w:rsidRPr="000C4662">
        <w:t>(ii)</w:t>
      </w:r>
      <w:r w:rsidRPr="000C4662">
        <w:tab/>
        <w:t xml:space="preserve">the aggregate of the Metered Volume Reallocation Fixed Data, and the aggregate amount determined in accordance with </w:t>
      </w:r>
      <w:hyperlink r:id="rId179" w:anchor="section-m-4-4.2-4.2.5" w:history="1">
        <w:r w:rsidR="00B147A4">
          <w:rPr>
            <w:rStyle w:val="Hyperlink"/>
          </w:rPr>
          <w:t>paragraph 4.2.5</w:t>
        </w:r>
      </w:hyperlink>
      <w:r w:rsidRPr="000C4662">
        <w:t xml:space="preserve"> in respect of Metered Volume Reallocation Percentage Data, which was the subject of Metered Volume Reallocation Notifications;</w:t>
      </w:r>
    </w:p>
    <w:p w:rsidR="00B0413C" w:rsidRPr="000C4662" w:rsidRDefault="00CF454C" w:rsidP="008C6CBE">
      <w:pPr>
        <w:ind w:left="1984"/>
      </w:pPr>
      <w:r w:rsidRPr="000C4662">
        <w:t xml:space="preserve">which (pursuant to </w:t>
      </w:r>
      <w:hyperlink r:id="rId180" w:anchor="section-p-2-2.5-2.5.2" w:history="1">
        <w:r w:rsidR="00F93CF8">
          <w:rPr>
            <w:rStyle w:val="Hyperlink"/>
          </w:rPr>
          <w:t>Section P2.5.2</w:t>
        </w:r>
      </w:hyperlink>
      <w:r w:rsidRPr="000C4662">
        <w:t xml:space="preserve"> or </w:t>
      </w:r>
      <w:hyperlink r:id="rId181" w:anchor="section-p-3-3.5-3.5.2" w:history="1">
        <w:r w:rsidRPr="00F93CF8">
          <w:rPr>
            <w:rStyle w:val="Hyperlink"/>
          </w:rPr>
          <w:t>P3.5.2</w:t>
        </w:r>
      </w:hyperlink>
      <w:r w:rsidRPr="000C4662">
        <w:t>) were treated as rejected and ineffective in respect of Settlement Period j by reason of there being a Credit Default Rejection Period in respect of the Imbalance Party;</w:t>
      </w:r>
    </w:p>
    <w:p w:rsidR="00B0413C" w:rsidRPr="000C4662" w:rsidRDefault="00CF454C" w:rsidP="008C6CBE">
      <w:pPr>
        <w:ind w:left="1984" w:hanging="992"/>
      </w:pPr>
      <w:proofErr w:type="spellStart"/>
      <w:r w:rsidRPr="000C4662">
        <w:t>FLAG</w:t>
      </w:r>
      <w:r w:rsidRPr="000C4662">
        <w:rPr>
          <w:vertAlign w:val="subscript"/>
        </w:rPr>
        <w:t>pj</w:t>
      </w:r>
      <w:proofErr w:type="spellEnd"/>
      <w:r w:rsidRPr="000C4662">
        <w:tab/>
        <w:t xml:space="preserve">shall have the value 1 if the condition in </w:t>
      </w:r>
      <w:hyperlink r:id="rId182" w:anchor="section-m-4-4.2-4.2.4" w:history="1">
        <w:r w:rsidR="00B147A4">
          <w:rPr>
            <w:rStyle w:val="Hyperlink"/>
          </w:rPr>
          <w:t>paragraph 4.2.4</w:t>
        </w:r>
      </w:hyperlink>
      <w:r w:rsidRPr="000C4662">
        <w:t xml:space="preserve"> is satisfied and otherwise the value zero.</w:t>
      </w:r>
    </w:p>
    <w:p w:rsidR="00B0413C" w:rsidRPr="000C4662" w:rsidRDefault="00CF454C" w:rsidP="008C6CBE">
      <w:pPr>
        <w:ind w:left="992" w:hanging="992"/>
      </w:pPr>
      <w:r w:rsidRPr="000C4662">
        <w:t>4.2.4</w:t>
      </w:r>
      <w:r w:rsidRPr="000C4662">
        <w:tab/>
        <w:t xml:space="preserve">The condition (in relation to Settlement Period j) is that, if the Imbalance Party's Credit Cover Percentage had been correctly determined (with the Credit Cover Error corrected), but otherwise assuming that all steps and notifications (by the ECVAA and </w:t>
      </w:r>
      <w:proofErr w:type="spellStart"/>
      <w:r w:rsidRPr="000C4662">
        <w:t>BSCCo</w:t>
      </w:r>
      <w:proofErr w:type="spellEnd"/>
      <w:r w:rsidRPr="000C4662">
        <w:t xml:space="preserve">) under </w:t>
      </w:r>
      <w:hyperlink r:id="rId183" w:anchor="section-m-3-3.3" w:history="1">
        <w:r w:rsidRPr="00B147A4">
          <w:rPr>
            <w:rStyle w:val="Hyperlink"/>
          </w:rPr>
          <w:t>paragraphs 3.3</w:t>
        </w:r>
      </w:hyperlink>
      <w:r w:rsidRPr="000C4662">
        <w:t xml:space="preserve"> and </w:t>
      </w:r>
      <w:hyperlink r:id="rId184" w:anchor="section-m-3-3.4" w:history="1">
        <w:r w:rsidRPr="00B147A4">
          <w:rPr>
            <w:rStyle w:val="Hyperlink"/>
          </w:rPr>
          <w:t>3.4</w:t>
        </w:r>
      </w:hyperlink>
      <w:r w:rsidRPr="000C4662">
        <w:t xml:space="preserve"> had been taken in accordance with that paragraph, Settlement Period j would not have fallen within a Credit Default Rejection Period.</w:t>
      </w:r>
    </w:p>
    <w:p w:rsidR="00B0413C" w:rsidRPr="000C4662" w:rsidRDefault="00CF454C" w:rsidP="008C6CBE">
      <w:pPr>
        <w:ind w:left="992" w:hanging="992"/>
      </w:pPr>
      <w:r w:rsidRPr="000C4662">
        <w:t>4.2.5</w:t>
      </w:r>
      <w:r w:rsidRPr="000C4662">
        <w:tab/>
        <w:t xml:space="preserve">The value of </w:t>
      </w:r>
      <w:proofErr w:type="spellStart"/>
      <w:r w:rsidRPr="000C4662">
        <w:t>REJ</w:t>
      </w:r>
      <w:r w:rsidRPr="000C4662">
        <w:rPr>
          <w:vertAlign w:val="subscript"/>
        </w:rPr>
        <w:t>aj</w:t>
      </w:r>
      <w:proofErr w:type="spellEnd"/>
      <w:r w:rsidRPr="000C4662">
        <w:t xml:space="preserve"> (so far as relating to Metered Volume Reallocation Percentage Data) shall be determined:</w:t>
      </w:r>
    </w:p>
    <w:p w:rsidR="005551BA" w:rsidRDefault="00CF454C" w:rsidP="008C6CBE">
      <w:pPr>
        <w:ind w:left="1984" w:hanging="992"/>
      </w:pPr>
      <w:r w:rsidRPr="000C4662">
        <w:t>(a)</w:t>
      </w:r>
      <w:r w:rsidRPr="000C4662">
        <w:tab/>
        <w:t xml:space="preserve">by reference to the formula in </w:t>
      </w:r>
      <w:hyperlink r:id="rId185" w:anchor="section-t-4-4.5-4.5.1" w:history="1">
        <w:r w:rsidR="008B4EE5">
          <w:rPr>
            <w:rStyle w:val="Hyperlink"/>
          </w:rPr>
          <w:t>Section T4.5.1</w:t>
        </w:r>
      </w:hyperlink>
      <w:r w:rsidRPr="000C4662">
        <w:t xml:space="preserve"> by which Credited Energy Volume is determined, but assuming a value of one for the term </w:t>
      </w:r>
      <w:proofErr w:type="spellStart"/>
      <w:r w:rsidRPr="000C4662">
        <w:t>TLM</w:t>
      </w:r>
      <w:r w:rsidRPr="000C4662">
        <w:rPr>
          <w:vertAlign w:val="subscript"/>
        </w:rPr>
        <w:t>ij</w:t>
      </w:r>
      <w:proofErr w:type="spellEnd"/>
      <w:r w:rsidRPr="000C4662">
        <w:t xml:space="preserve"> and disregarding the term </w:t>
      </w:r>
      <w:proofErr w:type="spellStart"/>
      <w:r w:rsidRPr="000C4662">
        <w:t>QMFR</w:t>
      </w:r>
      <w:r w:rsidRPr="000C4662">
        <w:rPr>
          <w:vertAlign w:val="subscript"/>
        </w:rPr>
        <w:t>iaj</w:t>
      </w:r>
      <w:proofErr w:type="spellEnd"/>
      <w:r w:rsidR="005551BA">
        <w:t xml:space="preserve"> in that formula; and</w:t>
      </w:r>
    </w:p>
    <w:p w:rsidR="00B0413C" w:rsidRPr="000C4662" w:rsidRDefault="00CF454C" w:rsidP="008C6CBE">
      <w:pPr>
        <w:ind w:left="1984" w:hanging="992"/>
      </w:pPr>
      <w:r w:rsidRPr="000C4662">
        <w:t>(b)</w:t>
      </w:r>
      <w:r w:rsidRPr="000C4662">
        <w:tab/>
        <w:t xml:space="preserve">by reference to BM Unit Metered Volumes as determined in the Volume Allocation Run (for the Settlement Period j) most recently carried out before the date upon which the Imbalance Party submits its claim under </w:t>
      </w:r>
      <w:hyperlink r:id="rId186" w:anchor="section-m-4-4.3-4.3.1" w:history="1">
        <w:r w:rsidR="00B147A4">
          <w:rPr>
            <w:rStyle w:val="Hyperlink"/>
          </w:rPr>
          <w:t>paragraph 4.3.1(a).</w:t>
        </w:r>
      </w:hyperlink>
    </w:p>
    <w:p w:rsidR="00B0413C" w:rsidRPr="000C4662" w:rsidRDefault="00CF454C" w:rsidP="00A90244">
      <w:pPr>
        <w:pStyle w:val="Heading3"/>
      </w:pPr>
      <w:bookmarkStart w:id="379" w:name="_Toc86743184"/>
      <w:bookmarkStart w:id="380" w:name="_Toc158978170"/>
      <w:r w:rsidRPr="000C4662">
        <w:t>4.3</w:t>
      </w:r>
      <w:r w:rsidRPr="000C4662">
        <w:tab/>
        <w:t>Procedures</w:t>
      </w:r>
      <w:bookmarkEnd w:id="379"/>
      <w:bookmarkEnd w:id="380"/>
    </w:p>
    <w:p w:rsidR="00B0413C" w:rsidRPr="000C4662" w:rsidRDefault="00CF454C" w:rsidP="008C6CBE">
      <w:pPr>
        <w:ind w:left="992" w:hanging="992"/>
      </w:pPr>
      <w:r w:rsidRPr="000C4662">
        <w:t>4.3.1</w:t>
      </w:r>
      <w:r w:rsidRPr="000C4662">
        <w:tab/>
        <w:t>A Imbalance Party shall not be entitled to be paid Credit Cover Error Compensation:</w:t>
      </w:r>
    </w:p>
    <w:p w:rsidR="00B0413C" w:rsidRPr="000C4662" w:rsidRDefault="00CF454C" w:rsidP="008C6CBE">
      <w:pPr>
        <w:ind w:left="1984" w:hanging="992"/>
      </w:pPr>
      <w:r w:rsidRPr="000C4662">
        <w:lastRenderedPageBreak/>
        <w:t>(a)</w:t>
      </w:r>
      <w:r w:rsidRPr="000C4662">
        <w:tab/>
        <w:t xml:space="preserve">unless the Imbalance Party has submitted a claim for such compensation to BSCCo, within a period of </w:t>
      </w:r>
      <w:r w:rsidR="006A79A5">
        <w:t>three</w:t>
      </w:r>
      <w:r w:rsidRPr="000C4662">
        <w:t xml:space="preserve"> months after the Settlement Day in which the first error Settlement Period fell, setting out the amount which the Imbalance Party considers to be so payable and the basis on which the Imbalance Party has calculated such amount;</w:t>
      </w:r>
    </w:p>
    <w:p w:rsidR="00B0413C" w:rsidRPr="000C4662" w:rsidRDefault="00CF454C" w:rsidP="008C6CBE">
      <w:pPr>
        <w:ind w:left="1984" w:hanging="992"/>
      </w:pPr>
      <w:r w:rsidRPr="000C4662">
        <w:t>(b)</w:t>
      </w:r>
      <w:r w:rsidRPr="000C4662">
        <w:tab/>
        <w:t xml:space="preserve">if the amount which would be payable by way of Credit Cover Error Compensation (determined for the whole of the Credit Error Period) is less than </w:t>
      </w:r>
      <w:r w:rsidR="00AD07EA">
        <w:t>one thousand pounds sterling (</w:t>
      </w:r>
      <w:r w:rsidRPr="000C4662">
        <w:t>£1,000</w:t>
      </w:r>
      <w:r w:rsidR="00AD07EA">
        <w:t>)</w:t>
      </w:r>
      <w:r w:rsidRPr="000C4662">
        <w:t>.</w:t>
      </w:r>
    </w:p>
    <w:p w:rsidR="00B0413C" w:rsidRPr="000C4662" w:rsidRDefault="00CF454C" w:rsidP="008C6CBE">
      <w:pPr>
        <w:ind w:left="992" w:hanging="992"/>
      </w:pPr>
      <w:r w:rsidRPr="000C4662">
        <w:t>4.3.2</w:t>
      </w:r>
      <w:r w:rsidRPr="000C4662">
        <w:tab/>
        <w:t>BSCCo shall determine and make payment of the amount payable by way of Credit Cover Error Compensation to a</w:t>
      </w:r>
      <w:r w:rsidR="00F15124">
        <w:t>n</w:t>
      </w:r>
      <w:r w:rsidRPr="000C4662">
        <w:t xml:space="preserve"> Imbalance Party as soon as reasonably practicable after the Imbalance Party submits its claim under </w:t>
      </w:r>
      <w:hyperlink r:id="rId187" w:anchor="section-m-4-4.3-4.3.1" w:history="1">
        <w:r w:rsidR="00B147A4">
          <w:rPr>
            <w:rStyle w:val="Hyperlink"/>
          </w:rPr>
          <w:t>paragraph 4.3.1(a).</w:t>
        </w:r>
      </w:hyperlink>
    </w:p>
    <w:p w:rsidR="00B0413C" w:rsidRPr="000C4662" w:rsidRDefault="00CF454C" w:rsidP="008C6CBE">
      <w:pPr>
        <w:ind w:left="992" w:hanging="992"/>
      </w:pPr>
      <w:r w:rsidRPr="000C4662">
        <w:t>4.3.3</w:t>
      </w:r>
      <w:r w:rsidRPr="000C4662">
        <w:tab/>
        <w:t>The ECVAA shall provide all such assistance and information as BSCCo may reasonably require to enable it to determine any amount payable by way of Credit Cover Error Compensation.</w:t>
      </w:r>
    </w:p>
    <w:p w:rsidR="00B0413C" w:rsidRPr="000C4662" w:rsidRDefault="00B0413C" w:rsidP="008C6CBE">
      <w:pPr>
        <w:ind w:left="992" w:hanging="992"/>
      </w:pPr>
    </w:p>
    <w:p w:rsidR="00A90244" w:rsidRDefault="00A90244">
      <w:pPr>
        <w:spacing w:after="0"/>
        <w:jc w:val="left"/>
        <w:rPr>
          <w:b/>
        </w:rPr>
      </w:pPr>
      <w:r>
        <w:br w:type="page"/>
      </w:r>
    </w:p>
    <w:p w:rsidR="00A90244" w:rsidRPr="00A90244" w:rsidRDefault="00CF454C" w:rsidP="00A90244">
      <w:pPr>
        <w:pStyle w:val="Heading2"/>
        <w:jc w:val="center"/>
      </w:pPr>
      <w:bookmarkStart w:id="381" w:name="_Toc86743185"/>
      <w:bookmarkStart w:id="382" w:name="_Toc158978171"/>
      <w:r w:rsidRPr="00A90244">
        <w:lastRenderedPageBreak/>
        <w:t>ANNEX M-1</w:t>
      </w:r>
      <w:bookmarkEnd w:id="381"/>
      <w:bookmarkEnd w:id="382"/>
    </w:p>
    <w:p w:rsidR="00B0413C" w:rsidRPr="000C4662" w:rsidRDefault="00CF454C" w:rsidP="00A90244">
      <w:pPr>
        <w:pStyle w:val="Heading3"/>
        <w:jc w:val="center"/>
      </w:pPr>
      <w:bookmarkStart w:id="383" w:name="_Toc86743186"/>
      <w:bookmarkStart w:id="384" w:name="_Toc158978172"/>
      <w:r w:rsidRPr="000C4662">
        <w:t>Form of Letter of Credit (UCP 500)</w:t>
      </w:r>
      <w:bookmarkEnd w:id="383"/>
      <w:bookmarkEnd w:id="384"/>
    </w:p>
    <w:p w:rsidR="00B0413C" w:rsidRPr="000C4662" w:rsidRDefault="00CF454C" w:rsidP="008C6CBE">
      <w:pPr>
        <w:ind w:left="992" w:hanging="992"/>
      </w:pPr>
      <w:r w:rsidRPr="000C4662">
        <w:t>To:</w:t>
      </w:r>
      <w:r w:rsidRPr="000C4662">
        <w:tab/>
        <w:t>ELEXON Clear Limited (the "</w:t>
      </w:r>
      <w:r w:rsidRPr="000C4662">
        <w:rPr>
          <w:b/>
        </w:rPr>
        <w:t>BSC Clearer</w:t>
      </w:r>
      <w:r w:rsidRPr="000C4662">
        <w:t>")</w:t>
      </w:r>
    </w:p>
    <w:p w:rsidR="00B0413C" w:rsidRPr="000C4662" w:rsidRDefault="00B0413C" w:rsidP="008C6CBE"/>
    <w:p w:rsidR="00B0413C" w:rsidRPr="000C4662" w:rsidRDefault="00CF454C" w:rsidP="008C6CBE">
      <w:r w:rsidRPr="000C4662">
        <w:t>At the request of [</w:t>
      </w:r>
      <w:r w:rsidRPr="000C4662">
        <w:rPr>
          <w:i/>
        </w:rPr>
        <w:t>name of Imbalance Party</w:t>
      </w:r>
      <w:r w:rsidRPr="000C4662">
        <w:t>] (the "applicant") we have opened in favour of the BSC Clearer our irrevocable Letter of Credit Number (                  ) for £[               ] (amount in words).</w:t>
      </w:r>
    </w:p>
    <w:p w:rsidR="00B0413C" w:rsidRPr="000C4662" w:rsidRDefault="00CF454C" w:rsidP="008C6CBE">
      <w:r w:rsidRPr="000C4662">
        <w:t>This Letter of Credit is available against sight drafts issued by the BSC Clearer accompanied by a signed statement issued by the BSC Clearer stating either:</w:t>
      </w:r>
    </w:p>
    <w:p w:rsidR="00B0413C" w:rsidRPr="000C4662" w:rsidRDefault="00CF454C" w:rsidP="008C6CBE">
      <w:pPr>
        <w:ind w:left="992" w:hanging="992"/>
      </w:pPr>
      <w:r w:rsidRPr="000C4662">
        <w:t>(a)</w:t>
      </w:r>
      <w:r w:rsidRPr="000C4662">
        <w:tab/>
        <w:t>that the applicant has failed to pay to BSC Clearer the amount you are claiming under the terms of the Balancing and Settlement Code (as modified from time to time, the "</w:t>
      </w:r>
      <w:r w:rsidRPr="000C4662">
        <w:rPr>
          <w:b/>
        </w:rPr>
        <w:t>Code</w:t>
      </w:r>
      <w:r w:rsidRPr="000C4662">
        <w:t>"); or</w:t>
      </w:r>
    </w:p>
    <w:p w:rsidR="00B0413C" w:rsidRPr="000C4662" w:rsidRDefault="00CF454C" w:rsidP="008C6CBE">
      <w:pPr>
        <w:ind w:left="992" w:hanging="992"/>
      </w:pPr>
      <w:r w:rsidRPr="000C4662">
        <w:t>(b)</w:t>
      </w:r>
      <w:r w:rsidRPr="000C4662">
        <w:tab/>
        <w:t>that the amount of the Letter of Credit has become payable pursuant to the Code by reason of the Letter of Credit not being extended or replaced in accordance with the requirements of the Code or that we have ceased to have the credit rating required under the Code.</w:t>
      </w:r>
    </w:p>
    <w:p w:rsidR="00B0413C" w:rsidRPr="000C4662" w:rsidRDefault="00CF454C" w:rsidP="008C6CBE">
      <w:r w:rsidRPr="000C4662">
        <w:t>Payments under this Letter of Credit shall be effected immediately to [</w:t>
      </w:r>
      <w:r w:rsidRPr="000C4662">
        <w:rPr>
          <w:i/>
        </w:rPr>
        <w:t>insert relevant account details</w:t>
      </w:r>
      <w:r w:rsidRPr="000C4662">
        <w:t>].</w:t>
      </w:r>
    </w:p>
    <w:p w:rsidR="00B0413C" w:rsidRPr="000C4662" w:rsidRDefault="00CF454C" w:rsidP="008C6CBE">
      <w:r w:rsidRPr="000C4662">
        <w:t>Partial drawings are allowed hereunder.</w:t>
      </w:r>
    </w:p>
    <w:p w:rsidR="00B0413C" w:rsidRPr="000C4662" w:rsidRDefault="00CF454C" w:rsidP="008C6CBE">
      <w:r w:rsidRPr="000C4662">
        <w:t>Claims under this Letter of Credit shall be made at the counters of [</w:t>
      </w:r>
      <w:r w:rsidRPr="000C4662">
        <w:rPr>
          <w:i/>
        </w:rPr>
        <w:t>insert details of the branch of the issuing/advising/confirming bank</w:t>
      </w:r>
      <w:r w:rsidRPr="000C4662">
        <w:t>].</w:t>
      </w:r>
    </w:p>
    <w:p w:rsidR="00B0413C" w:rsidRPr="000C4662" w:rsidRDefault="00CF454C" w:rsidP="008C6CBE">
      <w:r w:rsidRPr="000C4662">
        <w:t>This Letter of Credit expires on [                                    ].</w:t>
      </w:r>
    </w:p>
    <w:p w:rsidR="00B0413C" w:rsidRPr="000C4662" w:rsidRDefault="00CF454C" w:rsidP="008C6CBE">
      <w:r w:rsidRPr="000C4662">
        <w:t>We waive any right to set off against any amount payable hereunder any claims we may have against you.</w:t>
      </w:r>
    </w:p>
    <w:p w:rsidR="00B0413C" w:rsidRPr="000C4662" w:rsidRDefault="00CF454C" w:rsidP="008C6CBE">
      <w:r w:rsidRPr="000C4662">
        <w:t>Any sight draft and statement to be issued by the BSC Clearer for the purposes of this Letter of Credit may be signed by [</w:t>
      </w:r>
      <w:r w:rsidRPr="000C4662">
        <w:rPr>
          <w:i/>
        </w:rPr>
        <w:t>insert name of FAA</w:t>
      </w:r>
      <w:r w:rsidRPr="000C4662">
        <w:t>] (the "</w:t>
      </w:r>
      <w:r w:rsidRPr="000C4662">
        <w:rPr>
          <w:b/>
        </w:rPr>
        <w:t>FAA</w:t>
      </w:r>
      <w:r w:rsidRPr="000C4662">
        <w:t>") on behalf of the BSC Clearer.</w:t>
      </w:r>
    </w:p>
    <w:p w:rsidR="00B0413C" w:rsidRPr="000C4662" w:rsidRDefault="00CF454C" w:rsidP="008C6CBE">
      <w:r w:rsidRPr="000C4662">
        <w:t>Any demand hereunder must comply with all the above requirements and signatures (on behalf of the BSC Clearer or the FAA) thereon must be confirmed by your Bankers.</w:t>
      </w:r>
    </w:p>
    <w:p w:rsidR="00B0413C" w:rsidRPr="000C4662" w:rsidRDefault="00CF454C" w:rsidP="008C6CBE">
      <w:r w:rsidRPr="000C4662">
        <w:t>This Letter of Credit is subject to the Uniform Customs and Practice for Documentary Credits 1993 Revision, ICC Publication No. 500 (UCP500) published by the International Chamber of Commerce.</w:t>
      </w:r>
    </w:p>
    <w:p w:rsidR="00B0413C" w:rsidRPr="000C4662" w:rsidRDefault="00CF454C" w:rsidP="008C6CBE">
      <w:r w:rsidRPr="000C4662">
        <w:t>We undertake that drafts and documents presented under the terms of this Letter of Credit which are a complying presentation will be honoured upon presentation.</w:t>
      </w:r>
    </w:p>
    <w:p w:rsidR="00B0413C" w:rsidRPr="000C4662" w:rsidRDefault="00CF454C" w:rsidP="008C6CBE">
      <w:r w:rsidRPr="000C4662">
        <w:t>This Letter of Credit shall be governed by and construed in accordance with English law.</w:t>
      </w:r>
    </w:p>
    <w:p w:rsidR="00B0413C" w:rsidRPr="000C4662" w:rsidRDefault="00CF454C" w:rsidP="008C6CBE">
      <w:r w:rsidRPr="000C4662">
        <w:t>For and on behalf of [                                      ] Bank [Plc].</w:t>
      </w:r>
    </w:p>
    <w:p w:rsidR="00B0413C" w:rsidRPr="000C4662" w:rsidRDefault="00B0413C" w:rsidP="008C6CBE">
      <w:pPr>
        <w:jc w:val="left"/>
      </w:pPr>
    </w:p>
    <w:p w:rsidR="00A90244" w:rsidRDefault="00A90244">
      <w:pPr>
        <w:spacing w:after="0"/>
        <w:jc w:val="left"/>
        <w:rPr>
          <w:b/>
        </w:rPr>
      </w:pPr>
      <w:r>
        <w:br w:type="page"/>
      </w:r>
    </w:p>
    <w:p w:rsidR="00A90244" w:rsidRPr="00A90244" w:rsidRDefault="00CF454C" w:rsidP="00A90244">
      <w:pPr>
        <w:pStyle w:val="Heading2"/>
        <w:jc w:val="center"/>
        <w:rPr>
          <w:u w:val="single"/>
        </w:rPr>
      </w:pPr>
      <w:bookmarkStart w:id="385" w:name="_Toc86743187"/>
      <w:bookmarkStart w:id="386" w:name="_Toc158978173"/>
      <w:r w:rsidRPr="00A90244">
        <w:rPr>
          <w:u w:val="single"/>
        </w:rPr>
        <w:lastRenderedPageBreak/>
        <w:t>ANNEX M-2</w:t>
      </w:r>
      <w:bookmarkEnd w:id="385"/>
      <w:bookmarkEnd w:id="386"/>
    </w:p>
    <w:p w:rsidR="00B0413C" w:rsidRPr="00A90244" w:rsidRDefault="00CF454C" w:rsidP="00A90244">
      <w:pPr>
        <w:pStyle w:val="Heading3"/>
        <w:jc w:val="center"/>
        <w:rPr>
          <w:u w:val="single"/>
        </w:rPr>
      </w:pPr>
      <w:bookmarkStart w:id="387" w:name="_Toc86743188"/>
      <w:bookmarkStart w:id="388" w:name="_Toc158978174"/>
      <w:r w:rsidRPr="00A90244">
        <w:rPr>
          <w:u w:val="single"/>
        </w:rPr>
        <w:t>Form of Letter of Credit (UCP 600)</w:t>
      </w:r>
      <w:bookmarkEnd w:id="387"/>
      <w:bookmarkEnd w:id="388"/>
    </w:p>
    <w:p w:rsidR="00B0413C" w:rsidRPr="000C4662" w:rsidRDefault="00B0413C" w:rsidP="008C6CBE">
      <w:pPr>
        <w:jc w:val="center"/>
        <w:rPr>
          <w:b/>
        </w:rPr>
      </w:pPr>
    </w:p>
    <w:p w:rsidR="00B0413C" w:rsidRPr="000C4662" w:rsidRDefault="00CF454C" w:rsidP="008C6CBE">
      <w:r w:rsidRPr="000C4662">
        <w:t>To:</w:t>
      </w:r>
      <w:r w:rsidRPr="000C4662">
        <w:tab/>
        <w:t>ELEXON Clear Limited (the "</w:t>
      </w:r>
      <w:r w:rsidRPr="000C4662">
        <w:rPr>
          <w:b/>
        </w:rPr>
        <w:t>BSC Clearer</w:t>
      </w:r>
      <w:r w:rsidRPr="000C4662">
        <w:t>")</w:t>
      </w:r>
    </w:p>
    <w:p w:rsidR="00B0413C" w:rsidRPr="000C4662" w:rsidRDefault="00CF454C" w:rsidP="008C6CBE">
      <w:r w:rsidRPr="000C4662">
        <w:t>At the request of [</w:t>
      </w:r>
      <w:r w:rsidRPr="000C4662">
        <w:rPr>
          <w:i/>
        </w:rPr>
        <w:t>name of Imbalance Party</w:t>
      </w:r>
      <w:r w:rsidRPr="000C4662">
        <w:t>] (the "applicant") we have opened in favour of the BSC Clearer our irrevocable Letter of Credit Number (                          ) for £[               ] (amount in words).</w:t>
      </w:r>
    </w:p>
    <w:p w:rsidR="00B0413C" w:rsidRPr="000C4662" w:rsidRDefault="00CF454C" w:rsidP="008C6CBE">
      <w:r w:rsidRPr="000C4662">
        <w:t>This Letter of Credit is available against sight drafts issued by the BSC Clearer accompanied by a signed statement issued by the BSC Clearer stating either:</w:t>
      </w:r>
    </w:p>
    <w:p w:rsidR="00B0413C" w:rsidRPr="000C4662" w:rsidRDefault="00CF454C" w:rsidP="008C6CBE">
      <w:pPr>
        <w:ind w:left="992" w:hanging="992"/>
      </w:pPr>
      <w:r w:rsidRPr="000C4662">
        <w:t>(a)</w:t>
      </w:r>
      <w:r w:rsidRPr="000C4662">
        <w:tab/>
        <w:t>that the applicant has failed to pay to BSC Clearer the amount you are claiming under the terms of the Balancing and Settlement Code (as modified from time to time, the "</w:t>
      </w:r>
      <w:r w:rsidRPr="000C4662">
        <w:rPr>
          <w:b/>
        </w:rPr>
        <w:t>Code</w:t>
      </w:r>
      <w:r w:rsidRPr="000C4662">
        <w:t>"); or</w:t>
      </w:r>
    </w:p>
    <w:p w:rsidR="00B0413C" w:rsidRPr="000C4662" w:rsidRDefault="00CF454C" w:rsidP="008C6CBE">
      <w:pPr>
        <w:ind w:left="992" w:hanging="992"/>
      </w:pPr>
      <w:r w:rsidRPr="000C4662">
        <w:t>(b)</w:t>
      </w:r>
      <w:r w:rsidRPr="000C4662">
        <w:tab/>
        <w:t>that the amount of the Letter of Credit has become payable pursuant to the Code by reason of the Letter of Credit not being extended or replaced in accordance with the requirements of the Code or that we have ceased to have the credit rating required under the Code.</w:t>
      </w:r>
    </w:p>
    <w:p w:rsidR="00B0413C" w:rsidRPr="000C4662" w:rsidRDefault="00CF454C" w:rsidP="008C6CBE">
      <w:r w:rsidRPr="000C4662">
        <w:t>Payments under this Letter of Credit shall be effected immediately to [</w:t>
      </w:r>
      <w:r w:rsidRPr="000C4662">
        <w:rPr>
          <w:i/>
        </w:rPr>
        <w:t>insert relevant account details</w:t>
      </w:r>
      <w:r w:rsidRPr="000C4662">
        <w:t>].</w:t>
      </w:r>
    </w:p>
    <w:p w:rsidR="00B0413C" w:rsidRPr="000C4662" w:rsidRDefault="00CF454C" w:rsidP="008C6CBE">
      <w:r w:rsidRPr="000C4662">
        <w:t>Partial drawings are allowed hereunder.</w:t>
      </w:r>
    </w:p>
    <w:p w:rsidR="00B0413C" w:rsidRPr="000C4662" w:rsidRDefault="00CF454C" w:rsidP="008C6CBE">
      <w:r w:rsidRPr="000C4662">
        <w:t>Claims under this Letter of Credit shall be made at the counters of [</w:t>
      </w:r>
      <w:r w:rsidRPr="000C4662">
        <w:rPr>
          <w:i/>
        </w:rPr>
        <w:t>insert details of the branch of the issuing/advising/confirming bank</w:t>
      </w:r>
      <w:r w:rsidRPr="000C4662">
        <w:t>].</w:t>
      </w:r>
    </w:p>
    <w:p w:rsidR="00B0413C" w:rsidRPr="000C4662" w:rsidRDefault="00CF454C" w:rsidP="008C6CBE">
      <w:r w:rsidRPr="000C4662">
        <w:t>This Letter of Credit expires on [                                   ].</w:t>
      </w:r>
    </w:p>
    <w:p w:rsidR="00B0413C" w:rsidRPr="000C4662" w:rsidRDefault="00CF454C" w:rsidP="008C6CBE">
      <w:r w:rsidRPr="000C4662">
        <w:t>We waive any right to set off against any amount payable hereunder any claims we may have against you.</w:t>
      </w:r>
    </w:p>
    <w:p w:rsidR="00B0413C" w:rsidRPr="000C4662" w:rsidRDefault="00CF454C" w:rsidP="008C6CBE">
      <w:r w:rsidRPr="000C4662">
        <w:t>Any sight draft and statement to be issued by the BSC Clearer for the purpose of this Letter of Credit may be signed by [</w:t>
      </w:r>
      <w:r w:rsidRPr="000C4662">
        <w:rPr>
          <w:i/>
        </w:rPr>
        <w:t>insert name of FAA</w:t>
      </w:r>
      <w:r w:rsidRPr="000C4662">
        <w:t>] (the "</w:t>
      </w:r>
      <w:r w:rsidRPr="000C4662">
        <w:rPr>
          <w:b/>
        </w:rPr>
        <w:t>FAA</w:t>
      </w:r>
      <w:r w:rsidRPr="000C4662">
        <w:t>") on behalf of the BSC Clearer.</w:t>
      </w:r>
    </w:p>
    <w:p w:rsidR="00B0413C" w:rsidRPr="000C4662" w:rsidRDefault="00CF454C" w:rsidP="008C6CBE">
      <w:r w:rsidRPr="000C4662">
        <w:t>Any demand hereunder must comply with all the above requirements and signatures (on behalf of the BSC Clearer or the FAA) thereon must be confirmed by your Bankers.</w:t>
      </w:r>
    </w:p>
    <w:p w:rsidR="00B0413C" w:rsidRPr="000C4662" w:rsidRDefault="00CF454C" w:rsidP="008C6CBE">
      <w:r w:rsidRPr="000C4662">
        <w:t>This Letter of Credit is subject to the Uniform Customs and Practice for Documentary Credits 2007 Revision, ICC Publication No. 600 (UCP600) published by the International Chamber of Commerce.</w:t>
      </w:r>
    </w:p>
    <w:p w:rsidR="00B0413C" w:rsidRPr="000C4662" w:rsidRDefault="00CF454C" w:rsidP="008C6CBE">
      <w:r w:rsidRPr="000C4662">
        <w:t>We undertake that drafts and documents presented under the terms of this Letter of Credit which are a complying presentation will be honoured upon presentation.</w:t>
      </w:r>
    </w:p>
    <w:p w:rsidR="00B0413C" w:rsidRPr="000C4662" w:rsidRDefault="00CF454C" w:rsidP="008C6CBE">
      <w:r w:rsidRPr="000C4662">
        <w:t>This Letter of Credit shall be governed by and construed in accordance with English law.</w:t>
      </w:r>
    </w:p>
    <w:p w:rsidR="00B0413C" w:rsidRPr="000C4662" w:rsidRDefault="00CF454C" w:rsidP="008C6CBE">
      <w:r w:rsidRPr="000C4662">
        <w:t>For and on behalf of [                                     ] Bank [Plc].</w:t>
      </w:r>
    </w:p>
    <w:p w:rsidR="00B0413C" w:rsidRPr="000C4662" w:rsidRDefault="00B0413C" w:rsidP="008C6CBE">
      <w:pPr>
        <w:jc w:val="left"/>
      </w:pPr>
    </w:p>
    <w:p w:rsidR="00A90244" w:rsidRDefault="00A90244">
      <w:pPr>
        <w:spacing w:after="0"/>
        <w:jc w:val="left"/>
        <w:rPr>
          <w:b/>
        </w:rPr>
      </w:pPr>
      <w:r>
        <w:br w:type="page"/>
      </w:r>
    </w:p>
    <w:p w:rsidR="00A90244" w:rsidRPr="00A90244" w:rsidRDefault="00CF454C" w:rsidP="00A90244">
      <w:pPr>
        <w:pStyle w:val="Heading2"/>
        <w:jc w:val="center"/>
      </w:pPr>
      <w:bookmarkStart w:id="389" w:name="_Toc86743189"/>
      <w:bookmarkStart w:id="390" w:name="_Toc158978175"/>
      <w:r w:rsidRPr="00A90244">
        <w:lastRenderedPageBreak/>
        <w:t>ANNEX M-3</w:t>
      </w:r>
      <w:bookmarkEnd w:id="389"/>
      <w:bookmarkEnd w:id="390"/>
    </w:p>
    <w:p w:rsidR="00B0413C" w:rsidRPr="000C4662" w:rsidRDefault="00CF454C" w:rsidP="00A90244">
      <w:pPr>
        <w:pStyle w:val="Heading3"/>
        <w:jc w:val="center"/>
      </w:pPr>
      <w:bookmarkStart w:id="391" w:name="_Toc86743190"/>
      <w:bookmarkStart w:id="392" w:name="_Toc158978176"/>
      <w:r w:rsidRPr="000C4662">
        <w:t>Form of Letter of Credit (ISP98)</w:t>
      </w:r>
      <w:bookmarkEnd w:id="391"/>
      <w:bookmarkEnd w:id="392"/>
    </w:p>
    <w:p w:rsidR="00B0413C" w:rsidRPr="000C4662" w:rsidRDefault="00B0413C" w:rsidP="008C6CBE">
      <w:pPr>
        <w:jc w:val="center"/>
        <w:rPr>
          <w:b/>
          <w:szCs w:val="22"/>
        </w:rPr>
      </w:pPr>
    </w:p>
    <w:p w:rsidR="00B0413C" w:rsidRPr="000C4662" w:rsidRDefault="00CF454C" w:rsidP="008C6CBE">
      <w:pPr>
        <w:jc w:val="left"/>
        <w:rPr>
          <w:szCs w:val="22"/>
        </w:rPr>
      </w:pPr>
      <w:r w:rsidRPr="000C4662">
        <w:rPr>
          <w:szCs w:val="22"/>
        </w:rPr>
        <w:t>To:</w:t>
      </w:r>
      <w:r w:rsidRPr="000C4662">
        <w:rPr>
          <w:szCs w:val="22"/>
        </w:rPr>
        <w:tab/>
        <w:t>ELEXON Clear Limited (the "</w:t>
      </w:r>
      <w:r w:rsidRPr="000C4662">
        <w:rPr>
          <w:b/>
          <w:szCs w:val="22"/>
        </w:rPr>
        <w:t>BSC Clearer</w:t>
      </w:r>
      <w:r w:rsidRPr="000C4662">
        <w:rPr>
          <w:szCs w:val="22"/>
        </w:rPr>
        <w:t>")</w:t>
      </w:r>
    </w:p>
    <w:p w:rsidR="00B0413C" w:rsidRPr="000C4662" w:rsidRDefault="00CF454C" w:rsidP="008C6CBE">
      <w:r w:rsidRPr="000C4662">
        <w:t>At the request of [name of Imbalance Party] (the "applicant") we have opened in favour of the BSC Clearer our irrevocable Letter of Credit Number (                          ) for £[               ] (amount in words).</w:t>
      </w:r>
    </w:p>
    <w:p w:rsidR="00B0413C" w:rsidRPr="000C4662" w:rsidRDefault="00CF454C" w:rsidP="008C6CBE">
      <w:pPr>
        <w:rPr>
          <w:szCs w:val="22"/>
        </w:rPr>
      </w:pPr>
      <w:r w:rsidRPr="000C4662">
        <w:rPr>
          <w:szCs w:val="22"/>
        </w:rPr>
        <w:t>This Letter of Credit is available against sight drafts issued by the BSC Clearer accompanied by a signed statement issued by the BSC Clearer stating either:</w:t>
      </w:r>
    </w:p>
    <w:p w:rsidR="00B0413C" w:rsidRPr="000C4662" w:rsidRDefault="00CF454C" w:rsidP="008C6CBE">
      <w:pPr>
        <w:ind w:left="992" w:hanging="992"/>
        <w:rPr>
          <w:szCs w:val="22"/>
        </w:rPr>
      </w:pPr>
      <w:r w:rsidRPr="000C4662">
        <w:rPr>
          <w:szCs w:val="22"/>
        </w:rPr>
        <w:t>(a)</w:t>
      </w:r>
      <w:r w:rsidRPr="000C4662">
        <w:rPr>
          <w:szCs w:val="22"/>
        </w:rPr>
        <w:tab/>
        <w:t>that the applicant has failed to pay to BSC Clearer the amount you are claiming under the terms of the Balancing and Settlement Code (as modified from time to time, the "</w:t>
      </w:r>
      <w:r w:rsidRPr="000C4662">
        <w:rPr>
          <w:b/>
          <w:szCs w:val="22"/>
        </w:rPr>
        <w:t>Code</w:t>
      </w:r>
      <w:r w:rsidRPr="000C4662">
        <w:rPr>
          <w:szCs w:val="22"/>
        </w:rPr>
        <w:t>"); or</w:t>
      </w:r>
    </w:p>
    <w:p w:rsidR="00B0413C" w:rsidRPr="000C4662" w:rsidRDefault="00CF454C" w:rsidP="008C6CBE">
      <w:pPr>
        <w:ind w:left="992" w:hanging="992"/>
        <w:rPr>
          <w:szCs w:val="22"/>
        </w:rPr>
      </w:pPr>
      <w:r w:rsidRPr="000C4662">
        <w:rPr>
          <w:szCs w:val="22"/>
        </w:rPr>
        <w:t>(b)</w:t>
      </w:r>
      <w:r w:rsidRPr="000C4662">
        <w:rPr>
          <w:szCs w:val="22"/>
        </w:rPr>
        <w:tab/>
        <w:t>that the amount of the Letter of Credit has become payable pursuant to the Code by reason of the Letter of Credit not being extended or replaced in accordance with the requirements of the Code or that we have ceased to have the credit rating required under the Code.</w:t>
      </w:r>
    </w:p>
    <w:p w:rsidR="00B0413C" w:rsidRPr="000C4662" w:rsidRDefault="00CF454C" w:rsidP="008C6CBE">
      <w:pPr>
        <w:rPr>
          <w:szCs w:val="22"/>
        </w:rPr>
      </w:pPr>
      <w:r w:rsidRPr="000C4662">
        <w:rPr>
          <w:szCs w:val="22"/>
        </w:rPr>
        <w:t>Payments under this Letter of Credit shall be effected immediately to [</w:t>
      </w:r>
      <w:r w:rsidRPr="000C4662">
        <w:rPr>
          <w:i/>
          <w:szCs w:val="22"/>
        </w:rPr>
        <w:t>insert relevant account details</w:t>
      </w:r>
      <w:r w:rsidRPr="000C4662">
        <w:rPr>
          <w:szCs w:val="22"/>
        </w:rPr>
        <w:t>].</w:t>
      </w:r>
    </w:p>
    <w:p w:rsidR="00B0413C" w:rsidRPr="000C4662" w:rsidRDefault="00CF454C" w:rsidP="008C6CBE">
      <w:pPr>
        <w:rPr>
          <w:szCs w:val="22"/>
        </w:rPr>
      </w:pPr>
      <w:r w:rsidRPr="000C4662">
        <w:rPr>
          <w:szCs w:val="22"/>
        </w:rPr>
        <w:t>Partial drawings are allowed hereunder.</w:t>
      </w:r>
    </w:p>
    <w:p w:rsidR="00B0413C" w:rsidRPr="000C4662" w:rsidRDefault="00CF454C" w:rsidP="008C6CBE">
      <w:pPr>
        <w:rPr>
          <w:i/>
          <w:szCs w:val="22"/>
        </w:rPr>
      </w:pPr>
      <w:r w:rsidRPr="000C4662">
        <w:rPr>
          <w:szCs w:val="22"/>
        </w:rPr>
        <w:t>Claims under this Letter of Credit shall be made at the counters of [</w:t>
      </w:r>
      <w:r w:rsidRPr="000C4662">
        <w:rPr>
          <w:i/>
          <w:szCs w:val="22"/>
        </w:rPr>
        <w:t>insert details of the branch of the issuing/advising/confirming bank</w:t>
      </w:r>
      <w:r w:rsidRPr="000C4662">
        <w:rPr>
          <w:szCs w:val="22"/>
        </w:rPr>
        <w:t>] [</w:t>
      </w:r>
      <w:r w:rsidRPr="000C4662">
        <w:rPr>
          <w:i/>
          <w:szCs w:val="22"/>
        </w:rPr>
        <w:t>insert exact location within the building</w:t>
      </w:r>
      <w:r w:rsidRPr="000C4662">
        <w:rPr>
          <w:szCs w:val="22"/>
        </w:rPr>
        <w:t>]</w:t>
      </w:r>
      <w:r w:rsidRPr="000C4662">
        <w:rPr>
          <w:i/>
          <w:szCs w:val="22"/>
        </w:rPr>
        <w:t xml:space="preserve"> </w:t>
      </w:r>
      <w:r w:rsidRPr="000C4662">
        <w:rPr>
          <w:szCs w:val="22"/>
        </w:rPr>
        <w:t>at [</w:t>
      </w:r>
      <w:r w:rsidRPr="000C4662">
        <w:rPr>
          <w:i/>
          <w:szCs w:val="22"/>
        </w:rPr>
        <w:t>insert time</w:t>
      </w:r>
      <w:r w:rsidRPr="000C4662">
        <w:rPr>
          <w:szCs w:val="22"/>
        </w:rPr>
        <w:t>] to [</w:t>
      </w:r>
      <w:r w:rsidRPr="000C4662">
        <w:rPr>
          <w:i/>
          <w:szCs w:val="22"/>
        </w:rPr>
        <w:t>insert person to whom the Letter of Credit should be presented</w:t>
      </w:r>
      <w:r w:rsidRPr="000C4662">
        <w:rPr>
          <w:szCs w:val="22"/>
        </w:rPr>
        <w:t>] by [</w:t>
      </w:r>
      <w:r w:rsidRPr="000C4662">
        <w:rPr>
          <w:i/>
          <w:szCs w:val="22"/>
        </w:rPr>
        <w:t>insert medium of presentation i.e. delivery of paper documents</w:t>
      </w:r>
      <w:r w:rsidRPr="000C4662">
        <w:rPr>
          <w:szCs w:val="22"/>
        </w:rPr>
        <w:t>]</w:t>
      </w:r>
      <w:r w:rsidRPr="000C4662">
        <w:rPr>
          <w:i/>
          <w:szCs w:val="22"/>
        </w:rPr>
        <w:t>.</w:t>
      </w:r>
    </w:p>
    <w:p w:rsidR="00B0413C" w:rsidRPr="000C4662" w:rsidRDefault="00CF454C" w:rsidP="008C6CBE">
      <w:pPr>
        <w:rPr>
          <w:szCs w:val="22"/>
        </w:rPr>
      </w:pPr>
      <w:r w:rsidRPr="000C4662">
        <w:rPr>
          <w:szCs w:val="22"/>
        </w:rPr>
        <w:t>This Letter of Credit expires on [                                             ]</w:t>
      </w:r>
    </w:p>
    <w:p w:rsidR="00B0413C" w:rsidRPr="000C4662" w:rsidRDefault="00CF454C" w:rsidP="008C6CBE">
      <w:pPr>
        <w:rPr>
          <w:szCs w:val="22"/>
        </w:rPr>
      </w:pPr>
      <w:r w:rsidRPr="000C4662">
        <w:rPr>
          <w:szCs w:val="22"/>
        </w:rPr>
        <w:t>We waive any right to set off against any amount payable hereunder any claims we may have against you.</w:t>
      </w:r>
    </w:p>
    <w:p w:rsidR="00B0413C" w:rsidRPr="000C4662" w:rsidRDefault="00CF454C" w:rsidP="008C6CBE">
      <w:pPr>
        <w:rPr>
          <w:szCs w:val="22"/>
        </w:rPr>
      </w:pPr>
      <w:r w:rsidRPr="000C4662">
        <w:rPr>
          <w:szCs w:val="22"/>
        </w:rPr>
        <w:t>Any sight draft and statement to be issued by the BSC Clearer for the purpose of this Letter of Credit may be signed by [</w:t>
      </w:r>
      <w:r w:rsidRPr="000C4662">
        <w:rPr>
          <w:i/>
          <w:szCs w:val="22"/>
        </w:rPr>
        <w:t>insert name of FAA</w:t>
      </w:r>
      <w:r w:rsidRPr="000C4662">
        <w:rPr>
          <w:szCs w:val="22"/>
        </w:rPr>
        <w:t>] (the "</w:t>
      </w:r>
      <w:r w:rsidRPr="000C4662">
        <w:rPr>
          <w:b/>
          <w:szCs w:val="22"/>
        </w:rPr>
        <w:t>FAA</w:t>
      </w:r>
      <w:r w:rsidRPr="000C4662">
        <w:rPr>
          <w:szCs w:val="22"/>
        </w:rPr>
        <w:t>") on behalf of the BSC Clearer.</w:t>
      </w:r>
    </w:p>
    <w:p w:rsidR="00B0413C" w:rsidRPr="000C4662" w:rsidRDefault="00CF454C" w:rsidP="008C6CBE">
      <w:pPr>
        <w:rPr>
          <w:szCs w:val="22"/>
        </w:rPr>
      </w:pPr>
      <w:r w:rsidRPr="000C4662">
        <w:rPr>
          <w:szCs w:val="22"/>
        </w:rPr>
        <w:t>Any demand hereunder must comply with all the above requirements and signatures (on behalf of the BSC Clearer or the FAA) thereon must be confirmed by your Bankers.</w:t>
      </w:r>
    </w:p>
    <w:p w:rsidR="00B0413C" w:rsidRPr="000C4662" w:rsidRDefault="00CF454C" w:rsidP="008C6CBE">
      <w:pPr>
        <w:rPr>
          <w:szCs w:val="22"/>
        </w:rPr>
      </w:pPr>
      <w:r w:rsidRPr="000C4662">
        <w:rPr>
          <w:szCs w:val="22"/>
        </w:rPr>
        <w:t>This Letter of Credit is subject to International Standby Practices 1998 (ISP98) published by the International Chamber of Commerce.</w:t>
      </w:r>
    </w:p>
    <w:p w:rsidR="00B0413C" w:rsidRPr="000C4662" w:rsidRDefault="00CF454C" w:rsidP="008C6CBE">
      <w:pPr>
        <w:rPr>
          <w:szCs w:val="22"/>
        </w:rPr>
      </w:pPr>
      <w:r w:rsidRPr="000C4662">
        <w:rPr>
          <w:szCs w:val="22"/>
        </w:rPr>
        <w:t>We undertake that drafts and documents presented under the terms of this Letter of Credit which are a complying presentation will be honoured upon presentation.</w:t>
      </w:r>
    </w:p>
    <w:p w:rsidR="00B0413C" w:rsidRPr="000C4662" w:rsidRDefault="00CF454C" w:rsidP="008C6CBE">
      <w:pPr>
        <w:rPr>
          <w:szCs w:val="22"/>
        </w:rPr>
      </w:pPr>
      <w:r w:rsidRPr="000C4662">
        <w:rPr>
          <w:szCs w:val="22"/>
        </w:rPr>
        <w:t>This Letter of Credit shall be governed by and construed in accordance with English law.</w:t>
      </w:r>
    </w:p>
    <w:p w:rsidR="00B0413C" w:rsidRPr="000C4662" w:rsidRDefault="00CF454C" w:rsidP="008C6CBE">
      <w:pPr>
        <w:jc w:val="left"/>
        <w:rPr>
          <w:szCs w:val="22"/>
        </w:rPr>
      </w:pPr>
      <w:r w:rsidRPr="000C4662">
        <w:rPr>
          <w:szCs w:val="22"/>
        </w:rPr>
        <w:t>For and on behalf of [                                      ] Bank [Plc].</w:t>
      </w:r>
    </w:p>
    <w:p w:rsidR="00B0413C" w:rsidRPr="000C4662" w:rsidRDefault="00B0413C">
      <w:pPr>
        <w:jc w:val="left"/>
      </w:pPr>
    </w:p>
    <w:p w:rsidR="00A90244" w:rsidRDefault="00A90244">
      <w:pPr>
        <w:spacing w:after="0"/>
        <w:jc w:val="left"/>
        <w:rPr>
          <w:b/>
        </w:rPr>
      </w:pPr>
      <w:r>
        <w:br w:type="page"/>
      </w:r>
    </w:p>
    <w:p w:rsidR="00B0413C" w:rsidRPr="000C4662" w:rsidRDefault="00CF454C" w:rsidP="00A90244">
      <w:pPr>
        <w:pStyle w:val="Heading2"/>
        <w:jc w:val="center"/>
      </w:pPr>
      <w:bookmarkStart w:id="393" w:name="_Toc86743191"/>
      <w:bookmarkStart w:id="394" w:name="_Toc158978177"/>
      <w:r w:rsidRPr="000C4662">
        <w:lastRenderedPageBreak/>
        <w:t>ANNEX M-4</w:t>
      </w:r>
      <w:bookmarkEnd w:id="393"/>
      <w:bookmarkEnd w:id="394"/>
    </w:p>
    <w:p w:rsidR="00B0413C" w:rsidRPr="000C4662" w:rsidRDefault="00CF454C" w:rsidP="00A90244">
      <w:pPr>
        <w:pStyle w:val="Heading3"/>
      </w:pPr>
      <w:bookmarkStart w:id="395" w:name="_Toc86743192"/>
      <w:bookmarkStart w:id="396" w:name="_Toc158978178"/>
      <w:r w:rsidRPr="000C4662">
        <w:t>1.</w:t>
      </w:r>
      <w:r w:rsidRPr="000C4662">
        <w:tab/>
      </w:r>
      <w:r w:rsidRPr="00A90244">
        <w:rPr>
          <w:caps/>
        </w:rPr>
        <w:t>Requirements of an Approved Insurance Product</w:t>
      </w:r>
      <w:bookmarkEnd w:id="395"/>
      <w:bookmarkEnd w:id="396"/>
    </w:p>
    <w:p w:rsidR="00B0413C" w:rsidRPr="000C4662" w:rsidRDefault="00CF454C" w:rsidP="00A90244">
      <w:pPr>
        <w:pStyle w:val="Heading4"/>
      </w:pPr>
      <w:bookmarkStart w:id="397" w:name="_Toc86743193"/>
      <w:bookmarkStart w:id="398" w:name="_Toc158978179"/>
      <w:r w:rsidRPr="000C4662">
        <w:t>1.1</w:t>
      </w:r>
      <w:r w:rsidRPr="000C4662">
        <w:tab/>
        <w:t>Providers of an Approved Insurance Product</w:t>
      </w:r>
      <w:bookmarkEnd w:id="397"/>
      <w:bookmarkEnd w:id="398"/>
    </w:p>
    <w:p w:rsidR="00B0413C" w:rsidRPr="000C4662" w:rsidRDefault="00CF454C">
      <w:pPr>
        <w:ind w:left="992" w:hanging="992"/>
        <w:rPr>
          <w:szCs w:val="22"/>
        </w:rPr>
      </w:pPr>
      <w:r w:rsidRPr="000C4662">
        <w:rPr>
          <w:szCs w:val="22"/>
        </w:rPr>
        <w:t>1.1.1</w:t>
      </w:r>
      <w:r w:rsidRPr="000C4662">
        <w:rPr>
          <w:szCs w:val="22"/>
        </w:rPr>
        <w:tab/>
        <w:t>A provider of an Approved Insurance Product may be:</w:t>
      </w:r>
    </w:p>
    <w:p w:rsidR="00B0413C" w:rsidRPr="000C4662" w:rsidRDefault="00CF454C">
      <w:pPr>
        <w:ind w:left="1984" w:hanging="992"/>
        <w:rPr>
          <w:b/>
          <w:szCs w:val="22"/>
        </w:rPr>
      </w:pPr>
      <w:r w:rsidRPr="000C4662">
        <w:rPr>
          <w:szCs w:val="22"/>
        </w:rPr>
        <w:t>(a)</w:t>
      </w:r>
      <w:r w:rsidRPr="000C4662">
        <w:rPr>
          <w:szCs w:val="22"/>
        </w:rPr>
        <w:tab/>
        <w:t>an insurance company or insurance companies regulated in the United Kingdom which shall meet the credit rating as specified in the definition of Approved Insurance Product; or</w:t>
      </w:r>
    </w:p>
    <w:p w:rsidR="00B0413C" w:rsidRPr="000C4662" w:rsidRDefault="00CF454C">
      <w:pPr>
        <w:ind w:left="1984" w:hanging="992"/>
        <w:rPr>
          <w:szCs w:val="22"/>
        </w:rPr>
      </w:pPr>
      <w:r w:rsidRPr="000C4662">
        <w:rPr>
          <w:szCs w:val="22"/>
        </w:rPr>
        <w:t>(b)</w:t>
      </w:r>
      <w:r w:rsidRPr="000C4662">
        <w:rPr>
          <w:szCs w:val="22"/>
        </w:rPr>
        <w:tab/>
        <w:t>a bank or banks which shall meet the criteria set out in the definition of Letter of Credit.</w:t>
      </w:r>
    </w:p>
    <w:p w:rsidR="00B0413C" w:rsidRPr="000C4662" w:rsidRDefault="00CF454C" w:rsidP="00A90244">
      <w:pPr>
        <w:pStyle w:val="Heading4"/>
      </w:pPr>
      <w:bookmarkStart w:id="399" w:name="_Toc86743194"/>
      <w:bookmarkStart w:id="400" w:name="_Toc158978180"/>
      <w:r w:rsidRPr="000C4662">
        <w:t>1.2</w:t>
      </w:r>
      <w:r w:rsidRPr="000C4662">
        <w:tab/>
        <w:t>Requirements of an Approved Insurance Product</w:t>
      </w:r>
      <w:bookmarkEnd w:id="399"/>
      <w:bookmarkEnd w:id="400"/>
    </w:p>
    <w:p w:rsidR="00B0413C" w:rsidRPr="000C4662" w:rsidRDefault="00CF454C">
      <w:pPr>
        <w:ind w:left="992" w:hanging="992"/>
        <w:rPr>
          <w:szCs w:val="22"/>
        </w:rPr>
      </w:pPr>
      <w:r w:rsidRPr="000C4662">
        <w:rPr>
          <w:szCs w:val="22"/>
        </w:rPr>
        <w:t>1.2.1</w:t>
      </w:r>
      <w:r w:rsidRPr="000C4662">
        <w:rPr>
          <w:szCs w:val="22"/>
        </w:rPr>
        <w:tab/>
        <w:t xml:space="preserve">An Approved Insurance Product shall include a guarantee that payments made under it will be effected within </w:t>
      </w:r>
      <w:r w:rsidR="005C261F">
        <w:rPr>
          <w:szCs w:val="22"/>
        </w:rPr>
        <w:t>three</w:t>
      </w:r>
      <w:r w:rsidRPr="000C4662">
        <w:rPr>
          <w:szCs w:val="22"/>
        </w:rPr>
        <w:t xml:space="preserve"> Business Days of a claim being presented in accordance with the specific Approved Insurance Product.</w:t>
      </w:r>
    </w:p>
    <w:p w:rsidR="00B0413C" w:rsidRPr="000C4662" w:rsidRDefault="00CF454C">
      <w:pPr>
        <w:ind w:left="992" w:hanging="992"/>
        <w:rPr>
          <w:szCs w:val="22"/>
        </w:rPr>
      </w:pPr>
      <w:r w:rsidRPr="000C4662">
        <w:rPr>
          <w:szCs w:val="22"/>
        </w:rPr>
        <w:t>1.2.2</w:t>
      </w:r>
      <w:r w:rsidRPr="000C4662">
        <w:rPr>
          <w:szCs w:val="22"/>
        </w:rPr>
        <w:tab/>
        <w:t>Except as otherwise approved by the Panel, an Approved Insurance Product shall:</w:t>
      </w:r>
    </w:p>
    <w:p w:rsidR="00B0413C" w:rsidRPr="000C4662" w:rsidRDefault="00CF454C">
      <w:pPr>
        <w:ind w:left="1984" w:hanging="992"/>
      </w:pPr>
      <w:r w:rsidRPr="000C4662">
        <w:t>(a)</w:t>
      </w:r>
      <w:r w:rsidRPr="000C4662">
        <w:tab/>
        <w:t>be in favour of the BSC Clearer;</w:t>
      </w:r>
    </w:p>
    <w:p w:rsidR="00B0413C" w:rsidRPr="000C4662" w:rsidRDefault="00CF454C">
      <w:pPr>
        <w:ind w:left="1984" w:hanging="992"/>
      </w:pPr>
      <w:r w:rsidRPr="000C4662">
        <w:t>(b)</w:t>
      </w:r>
      <w:r w:rsidRPr="000C4662">
        <w:tab/>
        <w:t>be denominated in Sterling and be available for payment in the United Kingdom;</w:t>
      </w:r>
    </w:p>
    <w:p w:rsidR="00B0413C" w:rsidRPr="000C4662" w:rsidRDefault="00CF454C">
      <w:pPr>
        <w:ind w:left="1984" w:hanging="992"/>
      </w:pPr>
      <w:r w:rsidRPr="000C4662">
        <w:t>(c)</w:t>
      </w:r>
      <w:r w:rsidRPr="000C4662">
        <w:tab/>
        <w:t>be unconditional and irrevocable;</w:t>
      </w:r>
    </w:p>
    <w:p w:rsidR="00B0413C" w:rsidRPr="000C4662" w:rsidRDefault="00CF454C">
      <w:pPr>
        <w:ind w:left="1984" w:hanging="992"/>
      </w:pPr>
      <w:r w:rsidRPr="000C4662">
        <w:t>(d)</w:t>
      </w:r>
      <w:r w:rsidRPr="000C4662">
        <w:tab/>
        <w:t>include a waiver of any rights of set off against any amount payable thereunder;</w:t>
      </w:r>
    </w:p>
    <w:p w:rsidR="00B0413C" w:rsidRPr="000C4662" w:rsidRDefault="00CF454C">
      <w:pPr>
        <w:ind w:left="1984" w:hanging="992"/>
      </w:pPr>
      <w:r w:rsidRPr="000C4662">
        <w:t>(e)</w:t>
      </w:r>
      <w:r w:rsidRPr="000C4662">
        <w:tab/>
        <w:t>allow for partial drawings; and</w:t>
      </w:r>
    </w:p>
    <w:p w:rsidR="00B0413C" w:rsidRPr="000C4662" w:rsidRDefault="00CF454C">
      <w:pPr>
        <w:ind w:left="1984" w:hanging="992"/>
      </w:pPr>
      <w:r w:rsidRPr="000C4662">
        <w:t>(f)</w:t>
      </w:r>
      <w:r w:rsidRPr="000C4662">
        <w:tab/>
        <w:t>be governed by English Law and shall be enforceable in the courts of England and Wales</w:t>
      </w:r>
      <w:bookmarkEnd w:id="312"/>
    </w:p>
    <w:p w:rsidR="00B0413C" w:rsidRDefault="00B0413C">
      <w:bookmarkStart w:id="401" w:name="Mend"/>
      <w:bookmarkEnd w:id="401"/>
    </w:p>
    <w:p w:rsidR="00B43AAC" w:rsidRDefault="00B43AAC"/>
    <w:p w:rsidR="00B43AAC" w:rsidRDefault="00B43AAC">
      <w:pPr>
        <w:sectPr w:rsidR="00B43AAC" w:rsidSect="00E60DA5">
          <w:headerReference w:type="default" r:id="rId188"/>
          <w:footerReference w:type="default" r:id="rId189"/>
          <w:pgSz w:w="11906" w:h="16838"/>
          <w:pgMar w:top="1418" w:right="1418" w:bottom="1418" w:left="1418" w:header="709" w:footer="709" w:gutter="0"/>
          <w:pgNumType w:start="1"/>
          <w:cols w:space="708"/>
          <w:docGrid w:linePitch="360"/>
        </w:sectPr>
      </w:pPr>
    </w:p>
    <w:p w:rsidR="00B43AAC" w:rsidRPr="000C4662" w:rsidRDefault="00B43AAC"/>
    <w:sectPr w:rsidR="00B43AAC" w:rsidRPr="000C4662" w:rsidSect="00B43AAC">
      <w:type w:val="continuous"/>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4A0" w:rsidRDefault="009674A0">
      <w:pPr>
        <w:spacing w:after="0"/>
      </w:pPr>
      <w:r>
        <w:separator/>
      </w:r>
    </w:p>
  </w:endnote>
  <w:endnote w:type="continuationSeparator" w:id="0">
    <w:p w:rsidR="009674A0" w:rsidRDefault="009674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Malgun Gothic Semilight"/>
    <w:panose1 w:val="02030600000101010101"/>
    <w:charset w:val="81"/>
    <w:family w:val="roma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4A0" w:rsidRDefault="009674A0">
    <w:pPr>
      <w:tabs>
        <w:tab w:val="right" w:pos="9072"/>
      </w:tabs>
      <w:spacing w:after="0"/>
      <w:ind w:left="3402"/>
      <w:jc w:val="left"/>
      <w:rPr>
        <w:sz w:val="20"/>
      </w:rPr>
    </w:pPr>
    <w:r>
      <w:rPr>
        <w:sz w:val="20"/>
      </w:rPr>
      <w:t xml:space="preserve">M – </w:t>
    </w:r>
    <w:r>
      <w:rPr>
        <w:sz w:val="20"/>
      </w:rPr>
      <w:fldChar w:fldCharType="begin"/>
    </w:r>
    <w:r>
      <w:rPr>
        <w:sz w:val="20"/>
      </w:rPr>
      <w:instrText xml:space="preserve"> PAGE </w:instrText>
    </w:r>
    <w:r>
      <w:rPr>
        <w:sz w:val="20"/>
      </w:rPr>
      <w:fldChar w:fldCharType="separate"/>
    </w:r>
    <w:r w:rsidR="00466E68">
      <w:rPr>
        <w:noProof/>
        <w:sz w:val="20"/>
      </w:rPr>
      <w:t>29</w:t>
    </w:r>
    <w:r>
      <w:rPr>
        <w:sz w:val="20"/>
      </w:rPr>
      <w:fldChar w:fldCharType="end"/>
    </w:r>
    <w:r>
      <w:rPr>
        <w:sz w:val="20"/>
      </w:rPr>
      <w:t xml:space="preserve"> of </w:t>
    </w:r>
    <w:r>
      <w:rPr>
        <w:sz w:val="20"/>
      </w:rPr>
      <w:fldChar w:fldCharType="begin"/>
    </w:r>
    <w:r>
      <w:rPr>
        <w:sz w:val="20"/>
      </w:rPr>
      <w:instrText xml:space="preserve"> PAGEREF  Mend </w:instrText>
    </w:r>
    <w:r>
      <w:rPr>
        <w:sz w:val="20"/>
      </w:rPr>
      <w:fldChar w:fldCharType="separate"/>
    </w:r>
    <w:r w:rsidR="00466E68">
      <w:rPr>
        <w:noProof/>
        <w:sz w:val="20"/>
      </w:rPr>
      <w:t>31</w:t>
    </w:r>
    <w:r>
      <w:rPr>
        <w:sz w:val="20"/>
      </w:rPr>
      <w:fldChar w:fldCharType="end"/>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4A0" w:rsidRDefault="009674A0">
      <w:pPr>
        <w:spacing w:after="0"/>
      </w:pPr>
      <w:r>
        <w:separator/>
      </w:r>
    </w:p>
  </w:footnote>
  <w:footnote w:type="continuationSeparator" w:id="0">
    <w:p w:rsidR="009674A0" w:rsidRDefault="009674A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4A0" w:rsidRPr="006B2C81" w:rsidRDefault="009674A0" w:rsidP="006B2C8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A425F6"/>
    <w:multiLevelType w:val="multilevel"/>
    <w:tmpl w:val="959AE322"/>
    <w:lvl w:ilvl="0">
      <w:start w:val="1"/>
      <w:numFmt w:val="decimal"/>
      <w:lvlText w:val="%1."/>
      <w:lvlJc w:val="left"/>
      <w:pPr>
        <w:tabs>
          <w:tab w:val="num" w:pos="720"/>
        </w:tabs>
        <w:ind w:left="720" w:hanging="720"/>
      </w:pPr>
      <w:rPr>
        <w:rFonts w:ascii="Times New Roman" w:hAnsi="Times New Roman" w:hint="default"/>
        <w:b/>
        <w:i w:val="0"/>
        <w:sz w:val="22"/>
      </w:rPr>
    </w:lvl>
    <w:lvl w:ilvl="1">
      <w:start w:val="1"/>
      <w:numFmt w:val="decimal"/>
      <w:lvlText w:val="%1.%2"/>
      <w:lvlJc w:val="left"/>
      <w:pPr>
        <w:tabs>
          <w:tab w:val="num" w:pos="720"/>
        </w:tabs>
        <w:ind w:left="720" w:hanging="720"/>
      </w:pPr>
      <w:rPr>
        <w:rFonts w:ascii="Times New Roman" w:hAnsi="Times New Roman" w:hint="default"/>
        <w:b w:val="0"/>
        <w:i w:val="0"/>
        <w:sz w:val="22"/>
      </w:rPr>
    </w:lvl>
    <w:lvl w:ilvl="2">
      <w:start w:val="1"/>
      <w:numFmt w:val="decimal"/>
      <w:lvlText w:val="%1.%2.%3"/>
      <w:lvlJc w:val="left"/>
      <w:pPr>
        <w:tabs>
          <w:tab w:val="num" w:pos="720"/>
        </w:tabs>
        <w:ind w:left="720" w:hanging="720"/>
      </w:pPr>
      <w:rPr>
        <w:rFonts w:ascii="Times New Roman" w:hAnsi="Times New Roman" w:hint="default"/>
        <w:b w:val="0"/>
        <w:i w:val="0"/>
        <w:sz w:val="22"/>
      </w:rPr>
    </w:lvl>
    <w:lvl w:ilvl="3">
      <w:start w:val="1"/>
      <w:numFmt w:val="lowerLetter"/>
      <w:lvlText w:val="(%4)"/>
      <w:lvlJc w:val="left"/>
      <w:pPr>
        <w:tabs>
          <w:tab w:val="num" w:pos="1440"/>
        </w:tabs>
        <w:ind w:left="1440" w:hanging="720"/>
      </w:pPr>
      <w:rPr>
        <w:sz w:val="22"/>
      </w:rPr>
    </w:lvl>
    <w:lvl w:ilvl="4">
      <w:start w:val="1"/>
      <w:numFmt w:val="lowerRoman"/>
      <w:pStyle w:val="Heading5"/>
      <w:lvlText w:val="(%5)"/>
      <w:lvlJc w:val="left"/>
      <w:pPr>
        <w:tabs>
          <w:tab w:val="num" w:pos="2275"/>
        </w:tabs>
        <w:ind w:left="2275" w:hanging="835"/>
      </w:pPr>
      <w:rPr>
        <w:sz w:val="22"/>
      </w:rPr>
    </w:lvl>
    <w:lvl w:ilvl="5">
      <w:start w:val="27"/>
      <w:numFmt w:val="lowerLetter"/>
      <w:pStyle w:val="Heading6"/>
      <w:lvlText w:val="(%6)"/>
      <w:lvlJc w:val="left"/>
      <w:pPr>
        <w:tabs>
          <w:tab w:val="num" w:pos="3139"/>
        </w:tabs>
        <w:ind w:left="3139" w:hanging="864"/>
      </w:pPr>
      <w:rPr>
        <w:sz w:val="22"/>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70D55A19"/>
    <w:multiLevelType w:val="multilevel"/>
    <w:tmpl w:val="8C4A8444"/>
    <w:lvl w:ilvl="0">
      <w:start w:val="3"/>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71D30242"/>
    <w:multiLevelType w:val="multilevel"/>
    <w:tmpl w:val="D7BC030C"/>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584"/>
        </w:tabs>
        <w:ind w:left="1584" w:hanging="864"/>
      </w:pPr>
    </w:lvl>
    <w:lvl w:ilvl="3">
      <w:start w:val="1"/>
      <w:numFmt w:val="decimal"/>
      <w:lvlText w:val="%1.%2.%3.%4"/>
      <w:lvlJc w:val="left"/>
      <w:pPr>
        <w:tabs>
          <w:tab w:val="num" w:pos="2592"/>
        </w:tabs>
        <w:ind w:left="2592" w:hanging="1008"/>
      </w:pPr>
    </w:lvl>
    <w:lvl w:ilvl="4">
      <w:start w:val="1"/>
      <w:numFmt w:val="decimal"/>
      <w:lvlText w:val="%1.%2.%3.%4.%5"/>
      <w:lvlJc w:val="left"/>
      <w:pPr>
        <w:tabs>
          <w:tab w:val="num" w:pos="3024"/>
        </w:tabs>
        <w:ind w:left="2592" w:hanging="1008"/>
      </w:pPr>
    </w:lvl>
    <w:lvl w:ilvl="5">
      <w:start w:val="1"/>
      <w:numFmt w:val="lowerRoman"/>
      <w:lvlText w:val="(%6)"/>
      <w:lvlJc w:val="left"/>
      <w:pPr>
        <w:tabs>
          <w:tab w:val="num" w:pos="3312"/>
        </w:tabs>
        <w:ind w:left="3067" w:hanging="475"/>
      </w:pPr>
    </w:lvl>
    <w:lvl w:ilvl="6">
      <w:start w:val="1"/>
      <w:numFmt w:val="lowerLetter"/>
      <w:pStyle w:val="Heading7"/>
      <w:lvlText w:val="(%7)"/>
      <w:lvlJc w:val="left"/>
      <w:pPr>
        <w:tabs>
          <w:tab w:val="num" w:pos="3096"/>
        </w:tabs>
        <w:ind w:left="3096" w:hanging="504"/>
      </w:pPr>
      <w:rPr>
        <w:sz w:val="22"/>
      </w:r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797A1982"/>
    <w:multiLevelType w:val="singleLevel"/>
    <w:tmpl w:val="7CE03F38"/>
    <w:lvl w:ilvl="0">
      <w:start w:val="1"/>
      <w:numFmt w:val="lowerLetter"/>
      <w:lvlText w:val="(%1)"/>
      <w:lvlJc w:val="left"/>
      <w:pPr>
        <w:tabs>
          <w:tab w:val="num" w:pos="1980"/>
        </w:tabs>
        <w:ind w:left="1980" w:hanging="990"/>
      </w:pPr>
      <w:rPr>
        <w:rFonts w:hint="default"/>
      </w:rPr>
    </w:lvl>
  </w:abstractNum>
  <w:num w:numId="1">
    <w:abstractNumId w:val="3"/>
  </w:num>
  <w:num w:numId="2">
    <w:abstractNumId w:val="1"/>
  </w:num>
  <w:num w:numId="3">
    <w:abstractNumId w:val="0"/>
  </w:num>
  <w:num w:numId="4">
    <w:abstractNumId w:val="0"/>
  </w:num>
  <w:num w:numId="5">
    <w:abstractNumId w:val="2"/>
  </w:num>
  <w:num w:numId="6">
    <w:abstractNumId w:val="2"/>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993-B">
    <w15:presenceInfo w15:providerId="None" w15:userId="1993-B"/>
  </w15:person>
  <w15:person w15:author="Cecilia Portabales (she/her)">
    <w15:presenceInfo w15:providerId="AD" w15:userId="S-1-5-21-1396533007-1231890247-332797987-213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trackRevisions/>
  <w:defaultTabStop w:val="99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IxszS1MLEwMzA0NjNT0lEKTi0uzszPAykwrAUAYIJJHCwAAAA="/>
  </w:docVars>
  <w:rsids>
    <w:rsidRoot w:val="00B0413C"/>
    <w:rsid w:val="00003D14"/>
    <w:rsid w:val="000C4662"/>
    <w:rsid w:val="000F303E"/>
    <w:rsid w:val="000F686D"/>
    <w:rsid w:val="0013495E"/>
    <w:rsid w:val="0018515E"/>
    <w:rsid w:val="001860FC"/>
    <w:rsid w:val="001921DC"/>
    <w:rsid w:val="001D1B38"/>
    <w:rsid w:val="002074C9"/>
    <w:rsid w:val="00247510"/>
    <w:rsid w:val="00262C50"/>
    <w:rsid w:val="002C1647"/>
    <w:rsid w:val="002C72A3"/>
    <w:rsid w:val="002F649D"/>
    <w:rsid w:val="0030355F"/>
    <w:rsid w:val="003D7A10"/>
    <w:rsid w:val="003E6249"/>
    <w:rsid w:val="0040797C"/>
    <w:rsid w:val="004433AA"/>
    <w:rsid w:val="00466E68"/>
    <w:rsid w:val="0047601B"/>
    <w:rsid w:val="004811E7"/>
    <w:rsid w:val="0048673F"/>
    <w:rsid w:val="004A322D"/>
    <w:rsid w:val="00516B08"/>
    <w:rsid w:val="005532CE"/>
    <w:rsid w:val="005551BA"/>
    <w:rsid w:val="00580BEF"/>
    <w:rsid w:val="00591955"/>
    <w:rsid w:val="005C261F"/>
    <w:rsid w:val="005E2E30"/>
    <w:rsid w:val="0060228A"/>
    <w:rsid w:val="0064003B"/>
    <w:rsid w:val="00665EFE"/>
    <w:rsid w:val="00667FEA"/>
    <w:rsid w:val="0068308D"/>
    <w:rsid w:val="00684916"/>
    <w:rsid w:val="006A79A5"/>
    <w:rsid w:val="006B2C81"/>
    <w:rsid w:val="006C7446"/>
    <w:rsid w:val="006F1C39"/>
    <w:rsid w:val="007245F1"/>
    <w:rsid w:val="00745F4C"/>
    <w:rsid w:val="00770D0B"/>
    <w:rsid w:val="007861B2"/>
    <w:rsid w:val="007E4380"/>
    <w:rsid w:val="007E69C4"/>
    <w:rsid w:val="008430D7"/>
    <w:rsid w:val="00862CFF"/>
    <w:rsid w:val="00881561"/>
    <w:rsid w:val="00883F2D"/>
    <w:rsid w:val="008919CC"/>
    <w:rsid w:val="00892852"/>
    <w:rsid w:val="008B24FF"/>
    <w:rsid w:val="008B4EE5"/>
    <w:rsid w:val="008C6CBE"/>
    <w:rsid w:val="009044FF"/>
    <w:rsid w:val="00943107"/>
    <w:rsid w:val="0094595C"/>
    <w:rsid w:val="009674A0"/>
    <w:rsid w:val="009E7DFE"/>
    <w:rsid w:val="00A10926"/>
    <w:rsid w:val="00A56772"/>
    <w:rsid w:val="00A656D9"/>
    <w:rsid w:val="00A90244"/>
    <w:rsid w:val="00A97D40"/>
    <w:rsid w:val="00AB16F6"/>
    <w:rsid w:val="00AD07EA"/>
    <w:rsid w:val="00AE0228"/>
    <w:rsid w:val="00B0413C"/>
    <w:rsid w:val="00B11620"/>
    <w:rsid w:val="00B147A4"/>
    <w:rsid w:val="00B16A58"/>
    <w:rsid w:val="00B40293"/>
    <w:rsid w:val="00B43AAC"/>
    <w:rsid w:val="00BC0ECC"/>
    <w:rsid w:val="00BE1457"/>
    <w:rsid w:val="00BF5C51"/>
    <w:rsid w:val="00C30872"/>
    <w:rsid w:val="00C33888"/>
    <w:rsid w:val="00C56229"/>
    <w:rsid w:val="00C84476"/>
    <w:rsid w:val="00CA75A9"/>
    <w:rsid w:val="00CD649B"/>
    <w:rsid w:val="00CF454C"/>
    <w:rsid w:val="00D226E9"/>
    <w:rsid w:val="00D45CC7"/>
    <w:rsid w:val="00D577D1"/>
    <w:rsid w:val="00D60DC8"/>
    <w:rsid w:val="00DA17CC"/>
    <w:rsid w:val="00DB58A2"/>
    <w:rsid w:val="00DB667B"/>
    <w:rsid w:val="00DE5236"/>
    <w:rsid w:val="00E60DA5"/>
    <w:rsid w:val="00ED4901"/>
    <w:rsid w:val="00F15124"/>
    <w:rsid w:val="00F617CD"/>
    <w:rsid w:val="00F93CF8"/>
    <w:rsid w:val="00FF5B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8913"/>
    <o:shapelayout v:ext="edit">
      <o:idmap v:ext="edit" data="1"/>
    </o:shapelayout>
  </w:shapeDefaults>
  <w:decimalSymbol w:val="."/>
  <w:listSeparator w:val=","/>
  <w14:docId w14:val="4158573C"/>
  <w15:docId w15:val="{CD02D948-1F08-4DDA-BAAC-1F04865CF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EFE"/>
    <w:pPr>
      <w:spacing w:after="220"/>
      <w:jc w:val="both"/>
    </w:pPr>
    <w:rPr>
      <w:sz w:val="22"/>
    </w:rPr>
  </w:style>
  <w:style w:type="paragraph" w:styleId="Heading1">
    <w:name w:val="heading 1"/>
    <w:basedOn w:val="Normal"/>
    <w:next w:val="Normal"/>
    <w:qFormat/>
    <w:rsid w:val="00665EFE"/>
    <w:pPr>
      <w:keepNext/>
      <w:keepLines/>
      <w:jc w:val="center"/>
      <w:outlineLvl w:val="0"/>
    </w:pPr>
    <w:rPr>
      <w:b/>
      <w:kern w:val="28"/>
    </w:rPr>
  </w:style>
  <w:style w:type="paragraph" w:styleId="Heading2">
    <w:name w:val="heading 2"/>
    <w:basedOn w:val="Normal"/>
    <w:next w:val="Normal"/>
    <w:qFormat/>
    <w:rsid w:val="00665EFE"/>
    <w:pPr>
      <w:keepNext/>
      <w:keepLines/>
      <w:tabs>
        <w:tab w:val="left" w:pos="992"/>
      </w:tabs>
      <w:ind w:left="992" w:hanging="992"/>
      <w:outlineLvl w:val="1"/>
    </w:pPr>
    <w:rPr>
      <w:b/>
    </w:rPr>
  </w:style>
  <w:style w:type="paragraph" w:styleId="Heading3">
    <w:name w:val="heading 3"/>
    <w:basedOn w:val="Normal"/>
    <w:next w:val="Normal"/>
    <w:qFormat/>
    <w:rsid w:val="00665EFE"/>
    <w:pPr>
      <w:keepNext/>
      <w:keepLines/>
      <w:tabs>
        <w:tab w:val="left" w:pos="992"/>
      </w:tabs>
      <w:ind w:left="992" w:hanging="992"/>
      <w:outlineLvl w:val="2"/>
    </w:pPr>
    <w:rPr>
      <w:b/>
    </w:rPr>
  </w:style>
  <w:style w:type="paragraph" w:styleId="Heading4">
    <w:name w:val="heading 4"/>
    <w:basedOn w:val="Normal"/>
    <w:next w:val="Normal"/>
    <w:link w:val="Heading4Char"/>
    <w:qFormat/>
    <w:rsid w:val="00665EFE"/>
    <w:pPr>
      <w:tabs>
        <w:tab w:val="left" w:pos="992"/>
      </w:tabs>
      <w:outlineLvl w:val="3"/>
    </w:pPr>
    <w:rPr>
      <w:b/>
    </w:rPr>
  </w:style>
  <w:style w:type="paragraph" w:styleId="Heading5">
    <w:name w:val="heading 5"/>
    <w:basedOn w:val="Normal"/>
    <w:link w:val="Heading5Char"/>
    <w:qFormat/>
    <w:rsid w:val="00665EFE"/>
    <w:pPr>
      <w:numPr>
        <w:ilvl w:val="4"/>
        <w:numId w:val="4"/>
      </w:numPr>
      <w:outlineLvl w:val="4"/>
    </w:pPr>
  </w:style>
  <w:style w:type="paragraph" w:styleId="Heading6">
    <w:name w:val="heading 6"/>
    <w:basedOn w:val="Normal"/>
    <w:link w:val="Heading6Char"/>
    <w:qFormat/>
    <w:rsid w:val="00665EFE"/>
    <w:pPr>
      <w:numPr>
        <w:ilvl w:val="5"/>
        <w:numId w:val="4"/>
      </w:numPr>
      <w:outlineLvl w:val="5"/>
    </w:pPr>
  </w:style>
  <w:style w:type="paragraph" w:styleId="Heading7">
    <w:name w:val="heading 7"/>
    <w:basedOn w:val="Normal"/>
    <w:next w:val="Normal"/>
    <w:link w:val="Heading7Char"/>
    <w:qFormat/>
    <w:rsid w:val="00665EFE"/>
    <w:pPr>
      <w:numPr>
        <w:ilvl w:val="6"/>
        <w:numId w:val="7"/>
      </w:numPr>
      <w:spacing w:before="240" w:after="60"/>
      <w:outlineLvl w:val="6"/>
    </w:pPr>
    <w:rPr>
      <w:rFonts w:ascii="Arial" w:hAnsi="Arial"/>
    </w:rPr>
  </w:style>
  <w:style w:type="paragraph" w:styleId="Heading8">
    <w:name w:val="heading 8"/>
    <w:basedOn w:val="Normal"/>
    <w:next w:val="Normal"/>
    <w:link w:val="Heading8Char"/>
    <w:qFormat/>
    <w:rsid w:val="00665EFE"/>
    <w:pPr>
      <w:numPr>
        <w:ilvl w:val="7"/>
        <w:numId w:val="7"/>
      </w:numPr>
      <w:spacing w:before="240" w:after="60"/>
      <w:outlineLvl w:val="7"/>
    </w:pPr>
    <w:rPr>
      <w:rFonts w:ascii="Arial" w:hAnsi="Arial"/>
      <w:i/>
    </w:rPr>
  </w:style>
  <w:style w:type="paragraph" w:styleId="Heading9">
    <w:name w:val="heading 9"/>
    <w:basedOn w:val="Normal"/>
    <w:next w:val="Normal"/>
    <w:link w:val="Heading9Char"/>
    <w:qFormat/>
    <w:rsid w:val="00665EFE"/>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65EFE"/>
    <w:pPr>
      <w:tabs>
        <w:tab w:val="center" w:pos="4608"/>
        <w:tab w:val="right" w:pos="9216"/>
      </w:tabs>
    </w:pPr>
  </w:style>
  <w:style w:type="character" w:customStyle="1" w:styleId="FooterChar">
    <w:name w:val="Footer Char"/>
    <w:basedOn w:val="DefaultParagraphFont"/>
    <w:link w:val="Footer"/>
    <w:rsid w:val="00665EFE"/>
    <w:rPr>
      <w:sz w:val="22"/>
    </w:rPr>
  </w:style>
  <w:style w:type="paragraph" w:customStyle="1" w:styleId="FooterLandscape">
    <w:name w:val="Footer Landscape"/>
    <w:basedOn w:val="Footer"/>
    <w:rsid w:val="00665EFE"/>
    <w:pPr>
      <w:tabs>
        <w:tab w:val="clear" w:pos="4608"/>
        <w:tab w:val="clear" w:pos="9216"/>
        <w:tab w:val="center" w:pos="6926"/>
        <w:tab w:val="right" w:pos="13680"/>
      </w:tabs>
    </w:pPr>
  </w:style>
  <w:style w:type="paragraph" w:styleId="Header">
    <w:name w:val="header"/>
    <w:basedOn w:val="Normal"/>
    <w:link w:val="HeaderChar"/>
    <w:rsid w:val="00665EFE"/>
    <w:pPr>
      <w:tabs>
        <w:tab w:val="center" w:pos="4608"/>
        <w:tab w:val="right" w:pos="9216"/>
      </w:tabs>
    </w:pPr>
  </w:style>
  <w:style w:type="character" w:customStyle="1" w:styleId="HeaderChar">
    <w:name w:val="Header Char"/>
    <w:basedOn w:val="DefaultParagraphFont"/>
    <w:link w:val="Header"/>
    <w:rsid w:val="00665EFE"/>
    <w:rPr>
      <w:sz w:val="22"/>
    </w:rPr>
  </w:style>
  <w:style w:type="paragraph" w:customStyle="1" w:styleId="HeaderLandscape">
    <w:name w:val="Header Landscape"/>
    <w:basedOn w:val="Header"/>
    <w:rsid w:val="00665EFE"/>
    <w:pPr>
      <w:tabs>
        <w:tab w:val="clear" w:pos="4608"/>
        <w:tab w:val="clear" w:pos="9216"/>
        <w:tab w:val="center" w:pos="6926"/>
        <w:tab w:val="right" w:pos="13680"/>
      </w:tabs>
    </w:pPr>
  </w:style>
  <w:style w:type="character" w:customStyle="1" w:styleId="Heading5Char">
    <w:name w:val="Heading 5 Char"/>
    <w:basedOn w:val="DefaultParagraphFont"/>
    <w:link w:val="Heading5"/>
    <w:rsid w:val="00665EFE"/>
    <w:rPr>
      <w:sz w:val="22"/>
    </w:rPr>
  </w:style>
  <w:style w:type="character" w:customStyle="1" w:styleId="Heading6Char">
    <w:name w:val="Heading 6 Char"/>
    <w:basedOn w:val="DefaultParagraphFont"/>
    <w:link w:val="Heading6"/>
    <w:rsid w:val="00665EFE"/>
    <w:rPr>
      <w:sz w:val="22"/>
    </w:rPr>
  </w:style>
  <w:style w:type="character" w:customStyle="1" w:styleId="Heading7Char">
    <w:name w:val="Heading 7 Char"/>
    <w:basedOn w:val="DefaultParagraphFont"/>
    <w:link w:val="Heading7"/>
    <w:rsid w:val="00665EFE"/>
    <w:rPr>
      <w:rFonts w:ascii="Arial" w:hAnsi="Arial"/>
      <w:sz w:val="22"/>
    </w:rPr>
  </w:style>
  <w:style w:type="character" w:customStyle="1" w:styleId="Heading8Char">
    <w:name w:val="Heading 8 Char"/>
    <w:basedOn w:val="DefaultParagraphFont"/>
    <w:link w:val="Heading8"/>
    <w:rsid w:val="00665EFE"/>
    <w:rPr>
      <w:rFonts w:ascii="Arial" w:hAnsi="Arial"/>
      <w:i/>
      <w:sz w:val="22"/>
    </w:rPr>
  </w:style>
  <w:style w:type="character" w:customStyle="1" w:styleId="Heading9Char">
    <w:name w:val="Heading 9 Char"/>
    <w:basedOn w:val="DefaultParagraphFont"/>
    <w:link w:val="Heading9"/>
    <w:rsid w:val="00665EFE"/>
    <w:rPr>
      <w:rFonts w:ascii="Arial" w:hAnsi="Arial"/>
      <w:b/>
      <w:i/>
      <w:sz w:val="18"/>
    </w:rPr>
  </w:style>
  <w:style w:type="character" w:styleId="Hyperlink">
    <w:name w:val="Hyperlink"/>
    <w:basedOn w:val="DefaultParagraphFont"/>
    <w:uiPriority w:val="99"/>
    <w:unhideWhenUsed/>
    <w:rsid w:val="00665EFE"/>
    <w:rPr>
      <w:color w:val="0000FF" w:themeColor="hyperlink"/>
      <w:u w:val="single"/>
    </w:rPr>
  </w:style>
  <w:style w:type="character" w:customStyle="1" w:styleId="Heading4Char">
    <w:name w:val="Heading 4 Char"/>
    <w:basedOn w:val="DefaultParagraphFont"/>
    <w:link w:val="Heading4"/>
    <w:rsid w:val="00665EFE"/>
    <w:rPr>
      <w:b/>
      <w:sz w:val="22"/>
    </w:rPr>
  </w:style>
  <w:style w:type="table" w:styleId="TableGrid">
    <w:name w:val="Table Grid"/>
    <w:basedOn w:val="TableNormal"/>
    <w:rsid w:val="00665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665EFE"/>
    <w:pPr>
      <w:tabs>
        <w:tab w:val="left" w:pos="720"/>
        <w:tab w:val="left" w:pos="1418"/>
        <w:tab w:val="right" w:leader="dot" w:pos="9072"/>
      </w:tabs>
      <w:spacing w:before="240" w:after="0"/>
      <w:ind w:left="720" w:right="567" w:hanging="720"/>
    </w:pPr>
    <w:rPr>
      <w:caps/>
      <w:noProof/>
    </w:rPr>
  </w:style>
  <w:style w:type="paragraph" w:styleId="TOC2">
    <w:name w:val="toc 2"/>
    <w:basedOn w:val="Normal"/>
    <w:next w:val="Normal"/>
    <w:autoRedefine/>
    <w:uiPriority w:val="39"/>
    <w:rsid w:val="00665EFE"/>
    <w:pPr>
      <w:tabs>
        <w:tab w:val="left" w:pos="720"/>
        <w:tab w:val="right" w:leader="dot" w:pos="9072"/>
      </w:tabs>
      <w:spacing w:after="0"/>
      <w:ind w:left="1004" w:right="567" w:hanging="720"/>
    </w:pPr>
    <w:rPr>
      <w:noProof/>
    </w:rPr>
  </w:style>
  <w:style w:type="paragraph" w:styleId="TOC3">
    <w:name w:val="toc 3"/>
    <w:basedOn w:val="Normal"/>
    <w:next w:val="Normal"/>
    <w:autoRedefine/>
    <w:uiPriority w:val="39"/>
    <w:rsid w:val="00665EFE"/>
    <w:pPr>
      <w:tabs>
        <w:tab w:val="left" w:pos="720"/>
        <w:tab w:val="left" w:pos="1418"/>
        <w:tab w:val="right" w:leader="dot" w:pos="9072"/>
      </w:tabs>
      <w:spacing w:after="0"/>
      <w:ind w:left="1440" w:right="567" w:hanging="720"/>
    </w:pPr>
  </w:style>
  <w:style w:type="paragraph" w:styleId="TOC4">
    <w:name w:val="toc 4"/>
    <w:basedOn w:val="TOC3"/>
    <w:next w:val="Normal"/>
    <w:autoRedefine/>
    <w:uiPriority w:val="39"/>
    <w:rsid w:val="00665EFE"/>
    <w:pPr>
      <w:tabs>
        <w:tab w:val="clear" w:pos="1418"/>
        <w:tab w:val="right" w:pos="720"/>
        <w:tab w:val="left" w:pos="1701"/>
      </w:tabs>
      <w:ind w:left="1854"/>
    </w:pPr>
    <w:rPr>
      <w:noProof/>
    </w:rPr>
  </w:style>
  <w:style w:type="paragraph" w:styleId="TOC5">
    <w:name w:val="toc 5"/>
    <w:basedOn w:val="Normal"/>
    <w:next w:val="Normal"/>
    <w:autoRedefine/>
    <w:semiHidden/>
    <w:rsid w:val="00665EFE"/>
    <w:pPr>
      <w:ind w:left="960"/>
    </w:pPr>
  </w:style>
  <w:style w:type="paragraph" w:styleId="TOC6">
    <w:name w:val="toc 6"/>
    <w:basedOn w:val="Normal"/>
    <w:next w:val="Normal"/>
    <w:autoRedefine/>
    <w:semiHidden/>
    <w:rsid w:val="00665EFE"/>
    <w:pPr>
      <w:ind w:left="1200"/>
    </w:pPr>
  </w:style>
  <w:style w:type="paragraph" w:styleId="TOC7">
    <w:name w:val="toc 7"/>
    <w:basedOn w:val="Normal"/>
    <w:next w:val="Normal"/>
    <w:autoRedefine/>
    <w:semiHidden/>
    <w:rsid w:val="00665EFE"/>
    <w:pPr>
      <w:ind w:left="1440"/>
    </w:pPr>
  </w:style>
  <w:style w:type="paragraph" w:styleId="TOC8">
    <w:name w:val="toc 8"/>
    <w:basedOn w:val="Normal"/>
    <w:next w:val="Normal"/>
    <w:autoRedefine/>
    <w:semiHidden/>
    <w:rsid w:val="00665EFE"/>
    <w:pPr>
      <w:ind w:left="1680"/>
    </w:pPr>
  </w:style>
  <w:style w:type="paragraph" w:styleId="TOC9">
    <w:name w:val="toc 9"/>
    <w:basedOn w:val="Normal"/>
    <w:next w:val="Normal"/>
    <w:autoRedefine/>
    <w:semiHidden/>
    <w:rsid w:val="00665EFE"/>
    <w:pPr>
      <w:ind w:left="1920"/>
    </w:pPr>
  </w:style>
  <w:style w:type="paragraph" w:styleId="TOCHeading">
    <w:name w:val="TOC Heading"/>
    <w:basedOn w:val="Heading1"/>
    <w:next w:val="Normal"/>
    <w:uiPriority w:val="39"/>
    <w:unhideWhenUsed/>
    <w:rsid w:val="00665EFE"/>
    <w:pPr>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en-US"/>
    </w:rPr>
  </w:style>
  <w:style w:type="character" w:styleId="FollowedHyperlink">
    <w:name w:val="FollowedHyperlink"/>
    <w:basedOn w:val="DefaultParagraphFont"/>
    <w:uiPriority w:val="99"/>
    <w:semiHidden/>
    <w:unhideWhenUsed/>
    <w:rsid w:val="007861B2"/>
    <w:rPr>
      <w:color w:val="800080" w:themeColor="followedHyperlink"/>
      <w:u w:val="single"/>
    </w:rPr>
  </w:style>
  <w:style w:type="paragraph" w:styleId="BalloonText">
    <w:name w:val="Balloon Text"/>
    <w:basedOn w:val="Normal"/>
    <w:link w:val="BalloonTextChar"/>
    <w:uiPriority w:val="99"/>
    <w:semiHidden/>
    <w:unhideWhenUsed/>
    <w:rsid w:val="003E624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2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bscdocs.elexon.co.uk/bsc/bsc-section-m-credit-cover-and-credit-default" TargetMode="External"/><Relationship Id="rId117" Type="http://schemas.openxmlformats.org/officeDocument/2006/relationships/hyperlink" Target="https://bscdocs.elexon.co.uk/bsc/bsc-section-m-credit-cover-and-credit-default" TargetMode="External"/><Relationship Id="rId21" Type="http://schemas.openxmlformats.org/officeDocument/2006/relationships/hyperlink" Target="https://bscdocs.elexon.co.uk/bsc/bsc-section-t-settlement-and-trading-charges" TargetMode="External"/><Relationship Id="rId42" Type="http://schemas.openxmlformats.org/officeDocument/2006/relationships/hyperlink" Target="https://bscdocs.elexon.co.uk/bsc/bsc-section-m-credit-cover-and-credit-default" TargetMode="External"/><Relationship Id="rId47" Type="http://schemas.openxmlformats.org/officeDocument/2006/relationships/hyperlink" Target="https://bscdocs.elexon.co.uk/bsc/bsc-section-m-credit-cover-and-credit-default" TargetMode="External"/><Relationship Id="rId63" Type="http://schemas.openxmlformats.org/officeDocument/2006/relationships/hyperlink" Target="https://bscdocs.elexon.co.uk/bsc/bsc-section-m-credit-cover-and-credit-default" TargetMode="External"/><Relationship Id="rId68" Type="http://schemas.openxmlformats.org/officeDocument/2006/relationships/hyperlink" Target="https://bscdocs.elexon.co.uk/bsc/bsc-section-m-credit-cover-and-credit-default" TargetMode="External"/><Relationship Id="rId84" Type="http://schemas.openxmlformats.org/officeDocument/2006/relationships/hyperlink" Target="https://bscdocs.elexon.co.uk/bsc/bsc-section-m-credit-cover-and-credit-default" TargetMode="External"/><Relationship Id="rId89" Type="http://schemas.openxmlformats.org/officeDocument/2006/relationships/hyperlink" Target="https://bscdocs.elexon.co.uk/bsc/bsc-section-m-credit-cover-and-credit-default" TargetMode="External"/><Relationship Id="rId112" Type="http://schemas.openxmlformats.org/officeDocument/2006/relationships/hyperlink" Target="https://bscdocs.elexon.co.uk/bsc/bsc-section-m-credit-cover-and-credit-default" TargetMode="External"/><Relationship Id="rId133" Type="http://schemas.openxmlformats.org/officeDocument/2006/relationships/hyperlink" Target="https://bscdocs.elexon.co.uk/bsc/bsc-section-m-credit-cover-and-credit-default" TargetMode="External"/><Relationship Id="rId138" Type="http://schemas.openxmlformats.org/officeDocument/2006/relationships/hyperlink" Target="https://bscdocs.elexon.co.uk/bsc/bsc-section-m-credit-cover-and-credit-default" TargetMode="External"/><Relationship Id="rId154" Type="http://schemas.openxmlformats.org/officeDocument/2006/relationships/hyperlink" Target="https://bscdocs.elexon.co.uk/bsc/bsc-section-m-credit-cover-and-credit-default" TargetMode="External"/><Relationship Id="rId159" Type="http://schemas.openxmlformats.org/officeDocument/2006/relationships/hyperlink" Target="https://bscdocs.elexon.co.uk/bsc/bsc-section-g-contingencies" TargetMode="External"/><Relationship Id="rId175" Type="http://schemas.openxmlformats.org/officeDocument/2006/relationships/hyperlink" Target="https://bscdocs.elexon.co.uk/bsc/bsc-section-m-credit-cover-and-credit-default" TargetMode="External"/><Relationship Id="rId170" Type="http://schemas.openxmlformats.org/officeDocument/2006/relationships/hyperlink" Target="https://bscdocs.elexon.co.uk/bsc/bsc-section-m-credit-cover-and-credit-default" TargetMode="External"/><Relationship Id="rId191" Type="http://schemas.microsoft.com/office/2011/relationships/people" Target="people.xml"/><Relationship Id="rId16" Type="http://schemas.openxmlformats.org/officeDocument/2006/relationships/hyperlink" Target="https://bscdocs.elexon.co.uk/bsc/bsc-section-m-credit-cover-and-credit-default" TargetMode="External"/><Relationship Id="rId107" Type="http://schemas.openxmlformats.org/officeDocument/2006/relationships/hyperlink" Target="https://bscdocs.elexon.co.uk/bsc/bsc-section-m-credit-cover-and-credit-default" TargetMode="External"/><Relationship Id="rId11" Type="http://schemas.openxmlformats.org/officeDocument/2006/relationships/hyperlink" Target="https://bscdocs.elexon.co.uk/bsc/bsc-section-m-credit-cover-and-credit-default" TargetMode="External"/><Relationship Id="rId32" Type="http://schemas.openxmlformats.org/officeDocument/2006/relationships/hyperlink" Target="https://bscdocs.elexon.co.uk/bsc/bsc-section-m-credit-cover-and-credit-default" TargetMode="External"/><Relationship Id="rId37" Type="http://schemas.openxmlformats.org/officeDocument/2006/relationships/hyperlink" Target="https://bscdocs.elexon.co.uk/bsc/bsc-section-m-credit-cover-and-credit-default" TargetMode="External"/><Relationship Id="rId53" Type="http://schemas.openxmlformats.org/officeDocument/2006/relationships/hyperlink" Target="https://bscdocs.elexon.co.uk/bsc/bsc-section-p-energy-contract-volumes-and-metered-volume-reallocations" TargetMode="External"/><Relationship Id="rId58" Type="http://schemas.openxmlformats.org/officeDocument/2006/relationships/hyperlink" Target="https://bscdocs.elexon.co.uk/bsc/bsc-section-m-credit-cover-and-credit-default" TargetMode="External"/><Relationship Id="rId74" Type="http://schemas.openxmlformats.org/officeDocument/2006/relationships/hyperlink" Target="https://bscdocs.elexon.co.uk/bsc/bsc-section-m-credit-cover-and-credit-default" TargetMode="External"/><Relationship Id="rId79" Type="http://schemas.openxmlformats.org/officeDocument/2006/relationships/hyperlink" Target="https://bscdocs.elexon.co.uk/bsc/bsc-section-m-credit-cover-and-credit-default" TargetMode="External"/><Relationship Id="rId102" Type="http://schemas.openxmlformats.org/officeDocument/2006/relationships/hyperlink" Target="https://bscdocs.elexon.co.uk/bsc/bsc-section-m-credit-cover-and-credit-default" TargetMode="External"/><Relationship Id="rId123" Type="http://schemas.openxmlformats.org/officeDocument/2006/relationships/hyperlink" Target="https://bscdocs.elexon.co.uk/bsc/bsc-section-m-credit-cover-and-credit-default" TargetMode="External"/><Relationship Id="rId128" Type="http://schemas.openxmlformats.org/officeDocument/2006/relationships/hyperlink" Target="https://bscdocs.elexon.co.uk/bsc/bsc-section-m-credit-cover-and-credit-default" TargetMode="External"/><Relationship Id="rId144" Type="http://schemas.openxmlformats.org/officeDocument/2006/relationships/hyperlink" Target="https://bscdocs.elexon.co.uk/bsc/bsc-section-m-credit-cover-and-credit-default" TargetMode="External"/><Relationship Id="rId149" Type="http://schemas.openxmlformats.org/officeDocument/2006/relationships/hyperlink" Target="https://bscdocs.elexon.co.uk/bsc/bsc-section-m-credit-cover-and-credit-default" TargetMode="External"/><Relationship Id="rId5" Type="http://schemas.openxmlformats.org/officeDocument/2006/relationships/webSettings" Target="webSettings.xml"/><Relationship Id="rId90" Type="http://schemas.openxmlformats.org/officeDocument/2006/relationships/hyperlink" Target="https://bscdocs.elexon.co.uk/bsc/bsc-section-m-credit-cover-and-credit-default" TargetMode="External"/><Relationship Id="rId95" Type="http://schemas.openxmlformats.org/officeDocument/2006/relationships/hyperlink" Target="https://bscdocs.elexon.co.uk/bsc/bsc-section-m-credit-cover-and-credit-default" TargetMode="External"/><Relationship Id="rId160" Type="http://schemas.openxmlformats.org/officeDocument/2006/relationships/hyperlink" Target="https://bscdocs.elexon.co.uk/bsc/bsc-section-m-credit-cover-and-credit-default" TargetMode="External"/><Relationship Id="rId165" Type="http://schemas.openxmlformats.org/officeDocument/2006/relationships/hyperlink" Target="https://bscdocs.elexon.co.uk/bsc/bsc-section-m-credit-cover-and-credit-default" TargetMode="External"/><Relationship Id="rId181" Type="http://schemas.openxmlformats.org/officeDocument/2006/relationships/hyperlink" Target="https://bscdocs.elexon.co.uk/bsc/bsc-section-p-energy-contract-volumes-and-metered-volume-reallocations" TargetMode="External"/><Relationship Id="rId186" Type="http://schemas.openxmlformats.org/officeDocument/2006/relationships/hyperlink" Target="https://bscdocs.elexon.co.uk/bsc/bsc-section-m-credit-cover-and-credit-default" TargetMode="External"/><Relationship Id="rId22" Type="http://schemas.openxmlformats.org/officeDocument/2006/relationships/hyperlink" Target="https://bscdocs.elexon.co.uk/bsc/bsc-section-r-collection-and-aggregation-of-meter-data-from-cva-metering-systems" TargetMode="External"/><Relationship Id="rId27" Type="http://schemas.openxmlformats.org/officeDocument/2006/relationships/hyperlink" Target="https://bscdocs.elexon.co.uk/bsc/bsc-section-m-credit-cover-and-credit-default" TargetMode="External"/><Relationship Id="rId43" Type="http://schemas.openxmlformats.org/officeDocument/2006/relationships/hyperlink" Target="https://bscdocs.elexon.co.uk/bsc/bsc-section-m-credit-cover-and-credit-default" TargetMode="External"/><Relationship Id="rId48" Type="http://schemas.openxmlformats.org/officeDocument/2006/relationships/hyperlink" Target="https://bscdocs.elexon.co.uk/bsc/bsc-section-p-energy-contract-volumes-and-metered-volume-reallocations" TargetMode="External"/><Relationship Id="rId64" Type="http://schemas.openxmlformats.org/officeDocument/2006/relationships/hyperlink" Target="https://bscdocs.elexon.co.uk/bsc/bsc-section-m-credit-cover-and-credit-default" TargetMode="External"/><Relationship Id="rId69" Type="http://schemas.openxmlformats.org/officeDocument/2006/relationships/hyperlink" Target="https://bscdocs.elexon.co.uk/bsc/bsc-section-m-credit-cover-and-credit-default" TargetMode="External"/><Relationship Id="rId113" Type="http://schemas.openxmlformats.org/officeDocument/2006/relationships/hyperlink" Target="https://bscdocs.elexon.co.uk/bsc/bsc-section-m-credit-cover-and-credit-default" TargetMode="External"/><Relationship Id="rId118" Type="http://schemas.openxmlformats.org/officeDocument/2006/relationships/hyperlink" Target="https://bscdocs.elexon.co.uk/bsc/bsc-section-m-credit-cover-and-credit-default" TargetMode="External"/><Relationship Id="rId134" Type="http://schemas.openxmlformats.org/officeDocument/2006/relationships/hyperlink" Target="https://bscdocs.elexon.co.uk/bsc/bsc-section-m-credit-cover-and-credit-default" TargetMode="External"/><Relationship Id="rId139" Type="http://schemas.openxmlformats.org/officeDocument/2006/relationships/hyperlink" Target="https://bscdocs.elexon.co.uk/bsc/bsc-section-m-credit-cover-and-credit-default" TargetMode="External"/><Relationship Id="rId80" Type="http://schemas.openxmlformats.org/officeDocument/2006/relationships/hyperlink" Target="https://bscdocs.elexon.co.uk/bsc/bsc-section-m-credit-cover-and-credit-default" TargetMode="External"/><Relationship Id="rId85" Type="http://schemas.openxmlformats.org/officeDocument/2006/relationships/hyperlink" Target="https://bscdocs.elexon.co.uk/bsc/bsc-section-h-general" TargetMode="External"/><Relationship Id="rId150" Type="http://schemas.openxmlformats.org/officeDocument/2006/relationships/hyperlink" Target="https://bscdocs.elexon.co.uk/bsc/bsc-section-m-credit-cover-and-credit-default" TargetMode="External"/><Relationship Id="rId155" Type="http://schemas.openxmlformats.org/officeDocument/2006/relationships/hyperlink" Target="https://bscdocs.elexon.co.uk/bsc/bsc-section-m-credit-cover-and-credit-default" TargetMode="External"/><Relationship Id="rId171" Type="http://schemas.openxmlformats.org/officeDocument/2006/relationships/hyperlink" Target="https://bscdocs.elexon.co.uk/bsc/bsc-section-m-credit-cover-and-credit-default" TargetMode="External"/><Relationship Id="rId176" Type="http://schemas.openxmlformats.org/officeDocument/2006/relationships/hyperlink" Target="https://bscdocs.elexon.co.uk/bsc/bsc-section-m-credit-cover-and-credit-default" TargetMode="External"/><Relationship Id="rId192" Type="http://schemas.openxmlformats.org/officeDocument/2006/relationships/theme" Target="theme/theme1.xml"/><Relationship Id="rId12" Type="http://schemas.openxmlformats.org/officeDocument/2006/relationships/hyperlink" Target="https://bscdocs.elexon.co.uk/bsc/bsc-section-m-credit-cover-and-credit-default" TargetMode="External"/><Relationship Id="rId17" Type="http://schemas.openxmlformats.org/officeDocument/2006/relationships/hyperlink" Target="https://bscdocs.elexon.co.uk/bsc/bsc-section-m-credit-cover-and-credit-default" TargetMode="External"/><Relationship Id="rId33" Type="http://schemas.openxmlformats.org/officeDocument/2006/relationships/hyperlink" Target="https://bscdocs.elexon.co.uk/bsc/bsc-section-m-credit-cover-and-credit-default" TargetMode="External"/><Relationship Id="rId38" Type="http://schemas.openxmlformats.org/officeDocument/2006/relationships/hyperlink" Target="https://bscdocs.elexon.co.uk/bsc/bsc-section-m-credit-cover-and-credit-default" TargetMode="External"/><Relationship Id="rId59" Type="http://schemas.openxmlformats.org/officeDocument/2006/relationships/hyperlink" Target="https://bscdocs.elexon.co.uk/bsc/bsc-section-m-credit-cover-and-credit-default" TargetMode="External"/><Relationship Id="rId103" Type="http://schemas.openxmlformats.org/officeDocument/2006/relationships/hyperlink" Target="https://bscdocs.elexon.co.uk/bsc/bsc-section-h-general" TargetMode="External"/><Relationship Id="rId108" Type="http://schemas.openxmlformats.org/officeDocument/2006/relationships/hyperlink" Target="https://bscdocs.elexon.co.uk/bsc/bsc-section-m-credit-cover-and-credit-default" TargetMode="External"/><Relationship Id="rId124" Type="http://schemas.openxmlformats.org/officeDocument/2006/relationships/hyperlink" Target="https://bscdocs.elexon.co.uk/bsc/bsc-section-m-credit-cover-and-credit-default" TargetMode="External"/><Relationship Id="rId129" Type="http://schemas.openxmlformats.org/officeDocument/2006/relationships/hyperlink" Target="https://bscdocs.elexon.co.uk/bsc/bsc-section-m-credit-cover-and-credit-default" TargetMode="External"/><Relationship Id="rId54" Type="http://schemas.openxmlformats.org/officeDocument/2006/relationships/hyperlink" Target="https://bscdocs.elexon.co.uk/bsc/bsc-section-m-credit-cover-and-credit-default" TargetMode="External"/><Relationship Id="rId70" Type="http://schemas.openxmlformats.org/officeDocument/2006/relationships/hyperlink" Target="https://bscdocs.elexon.co.uk/bsc/bsc-section-m-credit-cover-and-credit-default" TargetMode="External"/><Relationship Id="rId75" Type="http://schemas.openxmlformats.org/officeDocument/2006/relationships/hyperlink" Target="https://bscdocs.elexon.co.uk/bsc/bsc-section-n-clearing-invoicing-payment" TargetMode="External"/><Relationship Id="rId91" Type="http://schemas.openxmlformats.org/officeDocument/2006/relationships/hyperlink" Target="https://bscdocs.elexon.co.uk/bsc/bsc-section-m-credit-cover-and-credit-default" TargetMode="External"/><Relationship Id="rId96" Type="http://schemas.openxmlformats.org/officeDocument/2006/relationships/hyperlink" Target="https://bscdocs.elexon.co.uk/bsc/bsc-section-m-credit-cover-and-credit-default" TargetMode="External"/><Relationship Id="rId140" Type="http://schemas.openxmlformats.org/officeDocument/2006/relationships/hyperlink" Target="https://bscdocs.elexon.co.uk/bsc/bsc-section-p-energy-contract-volumes-and-metered-volume-reallocations" TargetMode="External"/><Relationship Id="rId145" Type="http://schemas.openxmlformats.org/officeDocument/2006/relationships/hyperlink" Target="https://bscdocs.elexon.co.uk/bsc/bsc-section-m-credit-cover-and-credit-default" TargetMode="External"/><Relationship Id="rId161" Type="http://schemas.openxmlformats.org/officeDocument/2006/relationships/hyperlink" Target="https://bscdocs.elexon.co.uk/bsc/bsc-section-m-credit-cover-and-credit-default" TargetMode="External"/><Relationship Id="rId166" Type="http://schemas.openxmlformats.org/officeDocument/2006/relationships/hyperlink" Target="https://bscdocs.elexon.co.uk/bsc/bsc-section-m-credit-cover-and-credit-default" TargetMode="External"/><Relationship Id="rId182" Type="http://schemas.openxmlformats.org/officeDocument/2006/relationships/hyperlink" Target="https://bscdocs.elexon.co.uk/bsc/bsc-section-m-credit-cover-and-credit-default" TargetMode="External"/><Relationship Id="rId187" Type="http://schemas.openxmlformats.org/officeDocument/2006/relationships/hyperlink" Target="https://bscdocs.elexon.co.uk/bsc/bsc-section-m-credit-cover-and-credit-defaul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bscdocs.elexon.co.uk/bsc/bsc-section-t-settlement-and-trading-charges" TargetMode="External"/><Relationship Id="rId28" Type="http://schemas.openxmlformats.org/officeDocument/2006/relationships/hyperlink" Target="https://bscdocs.elexon.co.uk/bsc/bsc-section-m-credit-cover-and-credit-default" TargetMode="External"/><Relationship Id="rId49" Type="http://schemas.openxmlformats.org/officeDocument/2006/relationships/hyperlink" Target="https://bscdocs.elexon.co.uk/bsc/bsc-section-u-provisions-relating-to-settlement" TargetMode="External"/><Relationship Id="rId114" Type="http://schemas.openxmlformats.org/officeDocument/2006/relationships/hyperlink" Target="https://bscdocs.elexon.co.uk/bsc/bsc-section-m-credit-cover-and-credit-default" TargetMode="External"/><Relationship Id="rId119" Type="http://schemas.openxmlformats.org/officeDocument/2006/relationships/hyperlink" Target="https://bscdocs.elexon.co.uk/bsc/bsc-section-m-credit-cover-and-credit-default" TargetMode="External"/><Relationship Id="rId44" Type="http://schemas.openxmlformats.org/officeDocument/2006/relationships/hyperlink" Target="https://bscdocs.elexon.co.uk/bsc/bsc-section-m-credit-cover-and-credit-default" TargetMode="External"/><Relationship Id="rId60" Type="http://schemas.openxmlformats.org/officeDocument/2006/relationships/hyperlink" Target="https://bscdocs.elexon.co.uk/bsc/bsc-section-k-classification-and-registration-of-metering-systems-and-bm-units" TargetMode="External"/><Relationship Id="rId65" Type="http://schemas.openxmlformats.org/officeDocument/2006/relationships/hyperlink" Target="https://bscdocs.elexon.co.uk/bsc/bsc-section-m-credit-cover-and-credit-default" TargetMode="External"/><Relationship Id="rId81" Type="http://schemas.openxmlformats.org/officeDocument/2006/relationships/hyperlink" Target="https://bscdocs.elexon.co.uk/bsc/bsc-section-m-credit-cover-and-credit-default" TargetMode="External"/><Relationship Id="rId86" Type="http://schemas.openxmlformats.org/officeDocument/2006/relationships/hyperlink" Target="https://bscdocs.elexon.co.uk/bsc/bsc-section-h-general" TargetMode="External"/><Relationship Id="rId130" Type="http://schemas.openxmlformats.org/officeDocument/2006/relationships/hyperlink" Target="https://bscdocs.elexon.co.uk/bsc/bsc-section-m-credit-cover-and-credit-default" TargetMode="External"/><Relationship Id="rId135" Type="http://schemas.openxmlformats.org/officeDocument/2006/relationships/hyperlink" Target="https://bscdocs.elexon.co.uk/bsc/bsc-section-p-energy-contract-volumes-and-metered-volume-reallocations" TargetMode="External"/><Relationship Id="rId151" Type="http://schemas.openxmlformats.org/officeDocument/2006/relationships/hyperlink" Target="https://bscdocs.elexon.co.uk/bsc/bsc-section-m-credit-cover-and-credit-default" TargetMode="External"/><Relationship Id="rId156" Type="http://schemas.openxmlformats.org/officeDocument/2006/relationships/hyperlink" Target="https://bscdocs.elexon.co.uk/bsc/bsc-section-m-credit-cover-and-credit-default" TargetMode="External"/><Relationship Id="rId177" Type="http://schemas.openxmlformats.org/officeDocument/2006/relationships/hyperlink" Target="https://bscdocs.elexon.co.uk/bsc/bsc-section-m-credit-cover-and-credit-default" TargetMode="External"/><Relationship Id="rId172" Type="http://schemas.openxmlformats.org/officeDocument/2006/relationships/hyperlink" Target="https://bscdocs.elexon.co.uk/bsc/bsc-section-m-credit-cover-and-credit-default" TargetMode="External"/><Relationship Id="rId13" Type="http://schemas.openxmlformats.org/officeDocument/2006/relationships/hyperlink" Target="https://bscdocs.elexon.co.uk/bsc/bsc-section-t-settlement-and-trading-charges" TargetMode="External"/><Relationship Id="rId18" Type="http://schemas.openxmlformats.org/officeDocument/2006/relationships/hyperlink" Target="https://bscdocs.elexon.co.uk/bsc/bsc-section-r-collection-and-aggregation-of-meter-data-from-cva-metering-systems" TargetMode="External"/><Relationship Id="rId39" Type="http://schemas.openxmlformats.org/officeDocument/2006/relationships/hyperlink" Target="https://bscdocs.elexon.co.uk/bsc/bsc-section-m-credit-cover-and-credit-default" TargetMode="External"/><Relationship Id="rId109" Type="http://schemas.openxmlformats.org/officeDocument/2006/relationships/hyperlink" Target="https://bscdocs.elexon.co.uk/bsc/bsc-section-d-bsc-cost-recovery-and-participation-charges" TargetMode="External"/><Relationship Id="rId34" Type="http://schemas.openxmlformats.org/officeDocument/2006/relationships/hyperlink" Target="https://bscdocs.elexon.co.uk/bsc/bsc-section-m-credit-cover-and-credit-default" TargetMode="External"/><Relationship Id="rId50" Type="http://schemas.openxmlformats.org/officeDocument/2006/relationships/hyperlink" Target="https://bscdocs.elexon.co.uk/bsc/bsc-section-m-credit-cover-and-credit-default" TargetMode="External"/><Relationship Id="rId55" Type="http://schemas.openxmlformats.org/officeDocument/2006/relationships/hyperlink" Target="https://bscdocs.elexon.co.uk/bsc/bsc-section-m-credit-cover-and-credit-default" TargetMode="External"/><Relationship Id="rId76" Type="http://schemas.openxmlformats.org/officeDocument/2006/relationships/hyperlink" Target="https://bscdocs.elexon.co.uk/bsc/bsc-section-m-credit-cover-and-credit-default" TargetMode="External"/><Relationship Id="rId97" Type="http://schemas.openxmlformats.org/officeDocument/2006/relationships/hyperlink" Target="https://bscdocs.elexon.co.uk/bsc/bsc-section-m-credit-cover-and-credit-default" TargetMode="External"/><Relationship Id="rId104" Type="http://schemas.openxmlformats.org/officeDocument/2006/relationships/hyperlink" Target="https://bscdocs.elexon.co.uk/bsc/bsc-section-m-credit-cover-and-credit-default" TargetMode="External"/><Relationship Id="rId120" Type="http://schemas.openxmlformats.org/officeDocument/2006/relationships/hyperlink" Target="https://bscdocs.elexon.co.uk/bsc/bsc-section-m-credit-cover-and-credit-default" TargetMode="External"/><Relationship Id="rId125" Type="http://schemas.openxmlformats.org/officeDocument/2006/relationships/hyperlink" Target="https://bscdocs.elexon.co.uk/bsc/bsc-section-m-credit-cover-and-credit-default" TargetMode="External"/><Relationship Id="rId141" Type="http://schemas.openxmlformats.org/officeDocument/2006/relationships/hyperlink" Target="https://bscdocs.elexon.co.uk/bsc/bsc-section-p-energy-contract-volumes-and-metered-volume-reallocations" TargetMode="External"/><Relationship Id="rId146" Type="http://schemas.openxmlformats.org/officeDocument/2006/relationships/hyperlink" Target="https://bscdocs.elexon.co.uk/bsc/bsc-section-m-credit-cover-and-credit-default" TargetMode="External"/><Relationship Id="rId167" Type="http://schemas.openxmlformats.org/officeDocument/2006/relationships/hyperlink" Target="https://bscdocs.elexon.co.uk/bsc/bsc-section-m-credit-cover-and-credit-default" TargetMode="External"/><Relationship Id="rId18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bscdocs.elexon.co.uk/bsc/bsc-section-m-credit-cover-and-credit-default" TargetMode="External"/><Relationship Id="rId92" Type="http://schemas.openxmlformats.org/officeDocument/2006/relationships/hyperlink" Target="https://bscdocs.elexon.co.uk/bsc/bsc-section-w-trading-disputes" TargetMode="External"/><Relationship Id="rId162" Type="http://schemas.openxmlformats.org/officeDocument/2006/relationships/hyperlink" Target="https://bscdocs.elexon.co.uk/bsc/bsc-section-m-credit-cover-and-credit-default" TargetMode="External"/><Relationship Id="rId183" Type="http://schemas.openxmlformats.org/officeDocument/2006/relationships/hyperlink" Target="https://bscdocs.elexon.co.uk/bsc/bsc-section-m-credit-cover-and-credit-default" TargetMode="External"/><Relationship Id="rId2" Type="http://schemas.openxmlformats.org/officeDocument/2006/relationships/numbering" Target="numbering.xml"/><Relationship Id="rId29" Type="http://schemas.openxmlformats.org/officeDocument/2006/relationships/hyperlink" Target="https://bscdocs.elexon.co.uk/bsc/bsc-section-m-credit-cover-and-credit-default" TargetMode="External"/><Relationship Id="rId24" Type="http://schemas.openxmlformats.org/officeDocument/2006/relationships/hyperlink" Target="https://bscdocs.elexon.co.uk/bsc/bsc-section-r-collection-and-aggregation-of-meter-data-from-cva-metering-systems" TargetMode="External"/><Relationship Id="rId40" Type="http://schemas.openxmlformats.org/officeDocument/2006/relationships/hyperlink" Target="https://bscdocs.elexon.co.uk/bsc/bsc-section-m-credit-cover-and-credit-default" TargetMode="External"/><Relationship Id="rId45" Type="http://schemas.openxmlformats.org/officeDocument/2006/relationships/hyperlink" Target="https://bscdocs.elexon.co.uk/bsc/bsc-section-m-credit-cover-and-credit-default" TargetMode="External"/><Relationship Id="rId66" Type="http://schemas.openxmlformats.org/officeDocument/2006/relationships/hyperlink" Target="https://bscdocs.elexon.co.uk/bsc/bsc-section-m-credit-cover-and-credit-default" TargetMode="External"/><Relationship Id="rId87" Type="http://schemas.openxmlformats.org/officeDocument/2006/relationships/hyperlink" Target="https://bscdocs.elexon.co.uk/bsc/bsc-section-a-parties-and-participation" TargetMode="External"/><Relationship Id="rId110" Type="http://schemas.openxmlformats.org/officeDocument/2006/relationships/hyperlink" Target="https://bscdocs.elexon.co.uk/bsc/bsc-section-d-bsc-cost-recovery-and-participation-charges" TargetMode="External"/><Relationship Id="rId115" Type="http://schemas.openxmlformats.org/officeDocument/2006/relationships/image" Target="media/image1.wmf"/><Relationship Id="rId131" Type="http://schemas.openxmlformats.org/officeDocument/2006/relationships/hyperlink" Target="https://bscdocs.elexon.co.uk/bsc/bsc-section-m-credit-cover-and-credit-default" TargetMode="External"/><Relationship Id="rId136" Type="http://schemas.openxmlformats.org/officeDocument/2006/relationships/hyperlink" Target="https://bscdocs.elexon.co.uk/bsc/bsc-section-m-credit-cover-and-credit-default" TargetMode="External"/><Relationship Id="rId157" Type="http://schemas.openxmlformats.org/officeDocument/2006/relationships/hyperlink" Target="https://bscdocs.elexon.co.uk/bsc/bsc-section-m-credit-cover-and-credit-default" TargetMode="External"/><Relationship Id="rId178" Type="http://schemas.openxmlformats.org/officeDocument/2006/relationships/hyperlink" Target="https://bscdocs.elexon.co.uk/bsc/bsc-section-m-credit-cover-and-credit-default" TargetMode="External"/><Relationship Id="rId61" Type="http://schemas.openxmlformats.org/officeDocument/2006/relationships/hyperlink" Target="https://bscdocs.elexon.co.uk/bsc/bsc-section-m-credit-cover-and-credit-default" TargetMode="External"/><Relationship Id="rId82" Type="http://schemas.openxmlformats.org/officeDocument/2006/relationships/hyperlink" Target="https://bscdocs.elexon.co.uk/bsc/bsc-section-m-credit-cover-and-credit-default" TargetMode="External"/><Relationship Id="rId152" Type="http://schemas.openxmlformats.org/officeDocument/2006/relationships/hyperlink" Target="https://bscdocs.elexon.co.uk/bsc/bsc-section-m-credit-cover-and-credit-default" TargetMode="External"/><Relationship Id="rId173" Type="http://schemas.openxmlformats.org/officeDocument/2006/relationships/hyperlink" Target="https://bscdocs.elexon.co.uk/bsc/bsc-section-m-credit-cover-and-credit-default" TargetMode="External"/><Relationship Id="rId19" Type="http://schemas.openxmlformats.org/officeDocument/2006/relationships/hyperlink" Target="https://bscdocs.elexon.co.uk/bsc/bsc-section-m-credit-cover-and-credit-default" TargetMode="External"/><Relationship Id="rId14" Type="http://schemas.openxmlformats.org/officeDocument/2006/relationships/hyperlink" Target="https://bscdocs.elexon.co.uk/bsc/bsc-section-m-credit-cover-and-credit-default" TargetMode="External"/><Relationship Id="rId30" Type="http://schemas.openxmlformats.org/officeDocument/2006/relationships/hyperlink" Target="https://bscdocs.elexon.co.uk/bsc/bsc-section-m-credit-cover-and-credit-default" TargetMode="External"/><Relationship Id="rId35" Type="http://schemas.openxmlformats.org/officeDocument/2006/relationships/hyperlink" Target="https://bscdocs.elexon.co.uk/bsc/bsc-section-q-balancing-mechanism-activities" TargetMode="External"/><Relationship Id="rId56" Type="http://schemas.openxmlformats.org/officeDocument/2006/relationships/hyperlink" Target="https://bscdocs.elexon.co.uk/bsc/bsc-section-p-energy-contract-volumes-and-metered-volume-reallocations" TargetMode="External"/><Relationship Id="rId77" Type="http://schemas.openxmlformats.org/officeDocument/2006/relationships/hyperlink" Target="https://bscdocs.elexon.co.uk/bsc/bsc-section-m-credit-cover-and-credit-default" TargetMode="External"/><Relationship Id="rId100" Type="http://schemas.openxmlformats.org/officeDocument/2006/relationships/hyperlink" Target="https://bscdocs.elexon.co.uk/bsc/bsc-section-m-credit-cover-and-credit-default" TargetMode="External"/><Relationship Id="rId105" Type="http://schemas.openxmlformats.org/officeDocument/2006/relationships/hyperlink" Target="https://bscdocs.elexon.co.uk/bsc/bsc-section-m-credit-cover-and-credit-default" TargetMode="External"/><Relationship Id="rId126" Type="http://schemas.openxmlformats.org/officeDocument/2006/relationships/hyperlink" Target="https://bscdocs.elexon.co.uk/bsc/bsc-section-m-credit-cover-and-credit-default" TargetMode="External"/><Relationship Id="rId147" Type="http://schemas.openxmlformats.org/officeDocument/2006/relationships/hyperlink" Target="https://bscdocs.elexon.co.uk/bsc/bsc-section-m-credit-cover-and-credit-default" TargetMode="External"/><Relationship Id="rId168" Type="http://schemas.openxmlformats.org/officeDocument/2006/relationships/hyperlink" Target="https://bscdocs.elexon.co.uk/bsc/bsc-section-m-credit-cover-and-credit-default" TargetMode="External"/><Relationship Id="rId8" Type="http://schemas.openxmlformats.org/officeDocument/2006/relationships/hyperlink" Target="https://bscdocs.elexon.co.uk/bsc/bsc-section-t-settlement-and-trading-charges" TargetMode="External"/><Relationship Id="rId51" Type="http://schemas.openxmlformats.org/officeDocument/2006/relationships/hyperlink" Target="https://bscdocs.elexon.co.uk/bsc/bsc-section-m-credit-cover-and-credit-default" TargetMode="External"/><Relationship Id="rId72" Type="http://schemas.openxmlformats.org/officeDocument/2006/relationships/hyperlink" Target="https://bscdocs.elexon.co.uk/bsc/bsc-section-q-balancing-mechanism-activities" TargetMode="External"/><Relationship Id="rId93" Type="http://schemas.openxmlformats.org/officeDocument/2006/relationships/hyperlink" Target="https://bscdocs.elexon.co.uk/bsc/bsc-section-m-credit-cover-and-credit-default" TargetMode="External"/><Relationship Id="rId98" Type="http://schemas.openxmlformats.org/officeDocument/2006/relationships/hyperlink" Target="https://bscdocs.elexon.co.uk/bsc/bsc-section-m-credit-cover-and-credit-default" TargetMode="External"/><Relationship Id="rId121" Type="http://schemas.openxmlformats.org/officeDocument/2006/relationships/hyperlink" Target="https://bscdocs.elexon.co.uk/bsc/bsc-section-m-credit-cover-and-credit-default" TargetMode="External"/><Relationship Id="rId142" Type="http://schemas.openxmlformats.org/officeDocument/2006/relationships/hyperlink" Target="https://bscdocs.elexon.co.uk/bsc/bsc-section-m-credit-cover-and-credit-default" TargetMode="External"/><Relationship Id="rId163" Type="http://schemas.openxmlformats.org/officeDocument/2006/relationships/hyperlink" Target="https://bscdocs.elexon.co.uk/bsc/bsc-section-g-contingencies" TargetMode="External"/><Relationship Id="rId184" Type="http://schemas.openxmlformats.org/officeDocument/2006/relationships/hyperlink" Target="https://bscdocs.elexon.co.uk/bsc/bsc-section-m-credit-cover-and-credit-default" TargetMode="External"/><Relationship Id="rId189"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s://bscdocs.elexon.co.uk/bsc/bsc-section-m-credit-cover-and-credit-default" TargetMode="External"/><Relationship Id="rId46" Type="http://schemas.openxmlformats.org/officeDocument/2006/relationships/hyperlink" Target="https://bscdocs.elexon.co.uk/bsc/bsc-section-m-credit-cover-and-credit-default" TargetMode="External"/><Relationship Id="rId67" Type="http://schemas.openxmlformats.org/officeDocument/2006/relationships/hyperlink" Target="https://bscdocs.elexon.co.uk/bsc/bsc-section-m-credit-cover-and-credit-default" TargetMode="External"/><Relationship Id="rId116" Type="http://schemas.openxmlformats.org/officeDocument/2006/relationships/oleObject" Target="embeddings/oleObject1.bin"/><Relationship Id="rId137" Type="http://schemas.openxmlformats.org/officeDocument/2006/relationships/hyperlink" Target="https://bscdocs.elexon.co.uk/bsc/bsc-section-m-credit-cover-and-credit-default" TargetMode="External"/><Relationship Id="rId158" Type="http://schemas.openxmlformats.org/officeDocument/2006/relationships/hyperlink" Target="https://bscdocs.elexon.co.uk/bsc/bsc-section-m-credit-cover-and-credit-default" TargetMode="External"/><Relationship Id="rId20" Type="http://schemas.openxmlformats.org/officeDocument/2006/relationships/hyperlink" Target="https://bscdocs.elexon.co.uk/bsc/bsc-section-m-credit-cover-and-credit-default" TargetMode="External"/><Relationship Id="rId41" Type="http://schemas.openxmlformats.org/officeDocument/2006/relationships/hyperlink" Target="https://bscdocs.elexon.co.uk/bsc/bsc-section-m-credit-cover-and-credit-default" TargetMode="External"/><Relationship Id="rId62" Type="http://schemas.openxmlformats.org/officeDocument/2006/relationships/hyperlink" Target="https://bscdocs.elexon.co.uk/bsc/bsc-section-m-credit-cover-and-credit-default" TargetMode="External"/><Relationship Id="rId83" Type="http://schemas.openxmlformats.org/officeDocument/2006/relationships/hyperlink" Target="https://bscdocs.elexon.co.uk/bsc/bsc-section-m-credit-cover-and-credit-default" TargetMode="External"/><Relationship Id="rId88" Type="http://schemas.openxmlformats.org/officeDocument/2006/relationships/hyperlink" Target="https://bscdocs.elexon.co.uk/bsc/bsc-section-a-parties-and-participation" TargetMode="External"/><Relationship Id="rId111" Type="http://schemas.openxmlformats.org/officeDocument/2006/relationships/hyperlink" Target="https://bscdocs.elexon.co.uk/bsc/bsc-section-k-classification-and-registration-of-metering-systems-and-bm-units" TargetMode="External"/><Relationship Id="rId132" Type="http://schemas.openxmlformats.org/officeDocument/2006/relationships/hyperlink" Target="https://bscdocs.elexon.co.uk/bsc/bsc-section-m-credit-cover-and-credit-default" TargetMode="External"/><Relationship Id="rId153" Type="http://schemas.openxmlformats.org/officeDocument/2006/relationships/hyperlink" Target="https://bscdocs.elexon.co.uk/bsc/bsc-section-m-credit-cover-and-credit-default" TargetMode="External"/><Relationship Id="rId174" Type="http://schemas.openxmlformats.org/officeDocument/2006/relationships/hyperlink" Target="https://bscdocs.elexon.co.uk/bsc/bsc-section-m-credit-cover-and-credit-default" TargetMode="External"/><Relationship Id="rId179" Type="http://schemas.openxmlformats.org/officeDocument/2006/relationships/hyperlink" Target="https://bscdocs.elexon.co.uk/bsc/bsc-section-m-credit-cover-and-credit-default" TargetMode="External"/><Relationship Id="rId190" Type="http://schemas.openxmlformats.org/officeDocument/2006/relationships/fontTable" Target="fontTable.xml"/><Relationship Id="rId15" Type="http://schemas.openxmlformats.org/officeDocument/2006/relationships/hyperlink" Target="https://bscdocs.elexon.co.uk/bsc/bsc-section-t-settlement-and-trading-charges" TargetMode="External"/><Relationship Id="rId36" Type="http://schemas.openxmlformats.org/officeDocument/2006/relationships/hyperlink" Target="https://bscdocs.elexon.co.uk/bsc/bsc-section-m-credit-cover-and-credit-default" TargetMode="External"/><Relationship Id="rId57" Type="http://schemas.openxmlformats.org/officeDocument/2006/relationships/hyperlink" Target="https://bscdocs.elexon.co.uk/bsc/bsc-section-p-energy-contract-volumes-and-metered-volume-reallocations" TargetMode="External"/><Relationship Id="rId106" Type="http://schemas.openxmlformats.org/officeDocument/2006/relationships/hyperlink" Target="https://bscdocs.elexon.co.uk/bsc/bsc-section-m-credit-cover-and-credit-default" TargetMode="External"/><Relationship Id="rId127" Type="http://schemas.openxmlformats.org/officeDocument/2006/relationships/hyperlink" Target="https://bscdocs.elexon.co.uk/bsc/bsc-section-o-communications-under-the-code" TargetMode="External"/><Relationship Id="rId10" Type="http://schemas.openxmlformats.org/officeDocument/2006/relationships/hyperlink" Target="https://bscdocs.elexon.co.uk/bsc/bsc-section-m-credit-cover-and-credit-default" TargetMode="External"/><Relationship Id="rId31" Type="http://schemas.openxmlformats.org/officeDocument/2006/relationships/hyperlink" Target="https://bscdocs.elexon.co.uk/bsc/bsc-section-m-credit-cover-and-credit-default" TargetMode="External"/><Relationship Id="rId52" Type="http://schemas.openxmlformats.org/officeDocument/2006/relationships/hyperlink" Target="https://bscdocs.elexon.co.uk/bsc/bsc-section-p-energy-contract-volumes-and-metered-volume-reallocations" TargetMode="External"/><Relationship Id="rId73" Type="http://schemas.openxmlformats.org/officeDocument/2006/relationships/hyperlink" Target="https://bscdocs.elexon.co.uk/bsc/bsc-section-q-balancing-mechanism-activities" TargetMode="External"/><Relationship Id="rId78" Type="http://schemas.openxmlformats.org/officeDocument/2006/relationships/hyperlink" Target="https://bscdocs.elexon.co.uk/bsc/bsc-section-m-credit-cover-and-credit-default" TargetMode="External"/><Relationship Id="rId94" Type="http://schemas.openxmlformats.org/officeDocument/2006/relationships/hyperlink" Target="https://bscdocs.elexon.co.uk/bsc/bsc-section-m-credit-cover-and-credit-default" TargetMode="External"/><Relationship Id="rId99" Type="http://schemas.openxmlformats.org/officeDocument/2006/relationships/hyperlink" Target="https://bscdocs.elexon.co.uk/bsc/bsc-section-h-general" TargetMode="External"/><Relationship Id="rId101" Type="http://schemas.openxmlformats.org/officeDocument/2006/relationships/hyperlink" Target="https://bscdocs.elexon.co.uk/bsc/bsc-section-m-credit-cover-and-credit-default" TargetMode="External"/><Relationship Id="rId122" Type="http://schemas.openxmlformats.org/officeDocument/2006/relationships/hyperlink" Target="https://bscdocs.elexon.co.uk/bsc/bsc-section-m-credit-cover-and-credit-default" TargetMode="External"/><Relationship Id="rId143" Type="http://schemas.openxmlformats.org/officeDocument/2006/relationships/hyperlink" Target="https://bscdocs.elexon.co.uk/bsc/bsc-section-m-credit-cover-and-credit-default" TargetMode="External"/><Relationship Id="rId148" Type="http://schemas.openxmlformats.org/officeDocument/2006/relationships/hyperlink" Target="https://bscdocs.elexon.co.uk/bsc/bsc-section-h-general" TargetMode="External"/><Relationship Id="rId164" Type="http://schemas.openxmlformats.org/officeDocument/2006/relationships/hyperlink" Target="https://bscdocs.elexon.co.uk/bsc/bsc-section-m-credit-cover-and-credit-default" TargetMode="External"/><Relationship Id="rId169" Type="http://schemas.openxmlformats.org/officeDocument/2006/relationships/hyperlink" Target="https://bscdocs.elexon.co.uk/bsc/bsc-section-v-reporting" TargetMode="External"/><Relationship Id="rId185" Type="http://schemas.openxmlformats.org/officeDocument/2006/relationships/hyperlink" Target="https://bscdocs.elexon.co.uk/bsc/bsc-section-t-settlement-and-trading-charges" TargetMode="External"/><Relationship Id="rId4" Type="http://schemas.openxmlformats.org/officeDocument/2006/relationships/settings" Target="settings.xml"/><Relationship Id="rId9" Type="http://schemas.openxmlformats.org/officeDocument/2006/relationships/hyperlink" Target="https://bscdocs.elexon.co.uk/bsc/bsc-section-m-credit-cover-and-credit-default" TargetMode="External"/><Relationship Id="rId180" Type="http://schemas.openxmlformats.org/officeDocument/2006/relationships/hyperlink" Target="https://bscdocs.elexon.co.uk/bsc/bsc-section-p-energy-contract-volumes-and-metered-volume-reallo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61369-43A5-4CCE-A7A3-9D162840A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12789</Words>
  <Characters>89512</Characters>
  <Application>Microsoft Office Word</Application>
  <DocSecurity>0</DocSecurity>
  <Lines>745</Lines>
  <Paragraphs>204</Paragraphs>
  <ScaleCrop>false</ScaleCrop>
  <HeadingPairs>
    <vt:vector size="2" baseType="variant">
      <vt:variant>
        <vt:lpstr>Title</vt:lpstr>
      </vt:variant>
      <vt:variant>
        <vt:i4>1</vt:i4>
      </vt:variant>
    </vt:vector>
  </HeadingPairs>
  <TitlesOfParts>
    <vt:vector size="1" baseType="lpstr">
      <vt:lpstr>BSC Section M: Credit Cover and Credit Default</vt:lpstr>
    </vt:vector>
  </TitlesOfParts>
  <Company>ELEXON</Company>
  <LinksUpToDate>false</LinksUpToDate>
  <CharactersWithSpaces>102097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Section M: Credit Cover and Credit Default</dc:title>
  <dc:subject>Section M contains the rules regarding Credit Cover and Credit Default. It sets out how a Trading Party's Energy Indebtedness is calculated; the basis on which Trading Parties may lodge Credit Cover for their Energy Indebtedness; and what happens if this Credit Cover is insufficient and causes a Credit Default. It also includes arrangements for compensation payments to Trading Parties following certain calculation errors.</dc:subject>
  <dc:creator>ELEXON</dc:creator>
  <cp:keywords>Digital, HL2; AR; BSC,Section,M,Credit,Cover,Credit,Default</cp:keywords>
  <cp:lastModifiedBy>Cecilia Portabales (she/her)</cp:lastModifiedBy>
  <cp:revision>3</cp:revision>
  <cp:lastPrinted>2024-06-13T13:18:00Z</cp:lastPrinted>
  <dcterms:created xsi:type="dcterms:W3CDTF">2024-06-13T13:18:00Z</dcterms:created>
  <dcterms:modified xsi:type="dcterms:W3CDTF">2024-06-13T13:18:00Z</dcterms:modified>
  <cp:category>BSC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23 February 2023</vt:lpwstr>
  </property>
  <property fmtid="{D5CDD505-2E9C-101B-9397-08002B2CF9AE}" pid="3" name="Version Number">
    <vt:lpwstr>33.0</vt:lpwstr>
  </property>
</Properties>
</file>